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72C" w:rsidRPr="00DF07B0" w:rsidRDefault="000D2E4C" w:rsidP="00166F34">
      <w:pPr>
        <w:jc w:val="center"/>
        <w:rPr>
          <w:rFonts w:ascii="Times New Roman" w:hAnsi="Times New Roman" w:cs="Times New Roman"/>
          <w:b/>
          <w:bCs/>
          <w:sz w:val="24"/>
          <w:szCs w:val="20"/>
          <w:u w:val="single"/>
        </w:rPr>
      </w:pPr>
      <w:r w:rsidRPr="00DF07B0">
        <w:rPr>
          <w:rFonts w:ascii="Times New Roman" w:hAnsi="Times New Roman" w:cs="Times New Roman"/>
          <w:b/>
          <w:bCs/>
          <w:sz w:val="24"/>
          <w:szCs w:val="20"/>
          <w:u w:val="single"/>
        </w:rPr>
        <w:t>Annex</w:t>
      </w:r>
      <w:r w:rsidR="0095672C" w:rsidRPr="00DF07B0">
        <w:rPr>
          <w:rFonts w:ascii="Times New Roman" w:hAnsi="Times New Roman" w:cs="Times New Roman"/>
          <w:b/>
          <w:bCs/>
          <w:sz w:val="24"/>
          <w:szCs w:val="20"/>
          <w:u w:val="single"/>
        </w:rPr>
        <w:t xml:space="preserve"> II</w:t>
      </w:r>
    </w:p>
    <w:p w:rsidR="00CD23A0" w:rsidRPr="00DF07B0" w:rsidRDefault="00CD23A0" w:rsidP="00166F34">
      <w:pPr>
        <w:jc w:val="center"/>
        <w:rPr>
          <w:rFonts w:ascii="Times New Roman" w:hAnsi="Times New Roman" w:cs="Times New Roman"/>
          <w:b/>
          <w:bCs/>
          <w:sz w:val="24"/>
          <w:szCs w:val="20"/>
          <w:u w:val="single"/>
        </w:rPr>
      </w:pPr>
      <w:r w:rsidRPr="00DF07B0">
        <w:rPr>
          <w:rFonts w:ascii="Times New Roman" w:hAnsi="Times New Roman" w:cs="Times New Roman"/>
          <w:b/>
          <w:bCs/>
          <w:sz w:val="24"/>
          <w:szCs w:val="20"/>
          <w:u w:val="single"/>
        </w:rPr>
        <w:t>Instructions regarding reporting templates for individual undertakings</w:t>
      </w:r>
    </w:p>
    <w:p w:rsidR="00411393" w:rsidRPr="00DF07B0" w:rsidRDefault="00411393" w:rsidP="004B41E6">
      <w:pPr>
        <w:jc w:val="both"/>
        <w:rPr>
          <w:rFonts w:ascii="Times New Roman" w:hAnsi="Times New Roman" w:cs="Times New Roman"/>
          <w:sz w:val="20"/>
          <w:szCs w:val="20"/>
        </w:rPr>
      </w:pPr>
      <w:r w:rsidRPr="00DF07B0">
        <w:rPr>
          <w:rFonts w:ascii="Times New Roman" w:hAnsi="Times New Roman" w:cs="Times New Roman"/>
          <w:sz w:val="20"/>
          <w:szCs w:val="20"/>
        </w:rPr>
        <w:t>This Annex contains additional instructions in relation to the templates included in Annex I of this Regulation. The first column of the table</w:t>
      </w:r>
      <w:r w:rsidR="00EF2B88" w:rsidRPr="00DF07B0">
        <w:rPr>
          <w:rFonts w:ascii="Times New Roman" w:hAnsi="Times New Roman" w:cs="Times New Roman"/>
          <w:sz w:val="20"/>
          <w:szCs w:val="20"/>
        </w:rPr>
        <w:t>s</w:t>
      </w:r>
      <w:r w:rsidRPr="00DF07B0">
        <w:rPr>
          <w:rFonts w:ascii="Times New Roman" w:hAnsi="Times New Roman" w:cs="Times New Roman"/>
          <w:sz w:val="20"/>
          <w:szCs w:val="20"/>
        </w:rPr>
        <w:t xml:space="preserve"> identifies the items to be reported by identifying the columns and </w:t>
      </w:r>
      <w:r w:rsidR="002A2F57"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as showed in the template in Annex I.</w:t>
      </w:r>
    </w:p>
    <w:p w:rsidR="00C16CE6" w:rsidRPr="00DF07B0" w:rsidRDefault="00C16CE6" w:rsidP="00C16CE6">
      <w:pPr>
        <w:jc w:val="both"/>
        <w:rPr>
          <w:rFonts w:ascii="Times New Roman" w:hAnsi="Times New Roman" w:cs="Times New Roman"/>
          <w:sz w:val="20"/>
          <w:szCs w:val="20"/>
        </w:rPr>
      </w:pPr>
      <w:r w:rsidRPr="00DF07B0">
        <w:rPr>
          <w:rFonts w:ascii="Times New Roman" w:hAnsi="Times New Roman" w:cs="Times New Roman"/>
          <w:sz w:val="20"/>
          <w:szCs w:val="20"/>
        </w:rPr>
        <w:t>Templates which shall be filled in in accordance with the instructions of the different sections of this Annex are referred to as "this template" throughout the text of the Annex.</w:t>
      </w:r>
    </w:p>
    <w:p w:rsidR="0095672C" w:rsidRPr="00DF07B0" w:rsidRDefault="0095672C">
      <w:pPr>
        <w:rPr>
          <w:rFonts w:ascii="Times New Roman" w:hAnsi="Times New Roman" w:cs="Times New Roman"/>
          <w:b/>
          <w:bCs/>
          <w:sz w:val="20"/>
          <w:szCs w:val="20"/>
        </w:rPr>
      </w:pPr>
      <w:r w:rsidRPr="00DF07B0">
        <w:rPr>
          <w:rFonts w:ascii="Times New Roman" w:hAnsi="Times New Roman" w:cs="Times New Roman"/>
          <w:b/>
          <w:bCs/>
          <w:sz w:val="20"/>
          <w:szCs w:val="20"/>
        </w:rPr>
        <w:t xml:space="preserve">S.01.01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Content of the submission</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95672C" w:rsidRPr="00DF07B0">
        <w:rPr>
          <w:rFonts w:ascii="Times New Roman" w:hAnsi="Times New Roman" w:cs="Times New Roman"/>
          <w:sz w:val="20"/>
          <w:szCs w:val="20"/>
        </w:rPr>
        <w:t xml:space="preserve"> relates to opening, quarterly and annual submission of information for individual entities, ring fenced</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funds, matching portfolios and remaining part.</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When a special justification is needed, the explanation is not to be submitted within the reporting template but </w:t>
      </w:r>
      <w:r w:rsidR="00772673" w:rsidRPr="00DF07B0">
        <w:rPr>
          <w:rFonts w:ascii="Times New Roman" w:hAnsi="Times New Roman" w:cs="Times New Roman"/>
          <w:sz w:val="20"/>
          <w:szCs w:val="20"/>
        </w:rPr>
        <w:t>sh</w:t>
      </w:r>
      <w:r w:rsidR="0071342B" w:rsidRPr="00DF07B0">
        <w:rPr>
          <w:rFonts w:ascii="Times New Roman" w:hAnsi="Times New Roman" w:cs="Times New Roman"/>
          <w:sz w:val="20"/>
          <w:szCs w:val="20"/>
        </w:rPr>
        <w:t>all</w:t>
      </w:r>
      <w:r w:rsidRPr="00DF07B0">
        <w:rPr>
          <w:rFonts w:ascii="Times New Roman" w:hAnsi="Times New Roman" w:cs="Times New Roman"/>
          <w:sz w:val="20"/>
          <w:szCs w:val="20"/>
        </w:rPr>
        <w:t xml:space="preserve"> be part of the dialogue between undertakings and national competent authorities. </w:t>
      </w:r>
    </w:p>
    <w:tbl>
      <w:tblPr>
        <w:tblStyle w:val="TableGrid"/>
        <w:tblW w:w="0" w:type="auto"/>
        <w:tblLook w:val="04A0" w:firstRow="1" w:lastRow="0" w:firstColumn="1" w:lastColumn="0" w:noHBand="0" w:noVBand="1"/>
      </w:tblPr>
      <w:tblGrid>
        <w:gridCol w:w="1872"/>
        <w:gridCol w:w="2834"/>
        <w:gridCol w:w="4536"/>
      </w:tblGrid>
      <w:tr w:rsidR="0095672C" w:rsidRPr="00DF07B0" w:rsidTr="00950116">
        <w:trPr>
          <w:trHeight w:val="285"/>
        </w:trPr>
        <w:tc>
          <w:tcPr>
            <w:tcW w:w="1872" w:type="dxa"/>
            <w:noWrap/>
            <w:hideMark/>
          </w:tcPr>
          <w:p w:rsidR="0095672C" w:rsidRPr="00DF07B0" w:rsidRDefault="0095672C" w:rsidP="00950116">
            <w:pPr>
              <w:jc w:val="center"/>
              <w:rPr>
                <w:rFonts w:ascii="Times New Roman" w:hAnsi="Times New Roman" w:cs="Times New Roman"/>
                <w:sz w:val="20"/>
                <w:szCs w:val="20"/>
              </w:rPr>
            </w:pPr>
          </w:p>
        </w:tc>
        <w:tc>
          <w:tcPr>
            <w:tcW w:w="2834" w:type="dxa"/>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4536" w:type="dxa"/>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1453"/>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Z0010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fund/matching portfolio/remaining part</w:t>
            </w:r>
            <w:r w:rsidRPr="00DF07B0">
              <w:rPr>
                <w:rFonts w:ascii="Times New Roman" w:eastAsia="Times New Roman" w:hAnsi="Times New Roman" w:cs="Times New Roman"/>
                <w:sz w:val="20"/>
                <w:szCs w:val="20"/>
                <w:lang w:eastAsia="es-ES"/>
              </w:rPr>
              <w:t xml:space="preserve"> </w:t>
            </w:r>
          </w:p>
        </w:tc>
        <w:tc>
          <w:tcPr>
            <w:tcW w:w="4536"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Identifies whether the reported figures are with regard to a </w:t>
            </w:r>
            <w:r w:rsidR="002D07BB" w:rsidRPr="00DF07B0">
              <w:rPr>
                <w:rFonts w:ascii="Times New Roman" w:hAnsi="Times New Roman" w:cs="Times New Roman"/>
                <w:sz w:val="20"/>
                <w:szCs w:val="20"/>
              </w:rPr>
              <w:t>ring–fenced fund ("</w:t>
            </w:r>
            <w:r w:rsidRPr="00DF07B0">
              <w:rPr>
                <w:rFonts w:ascii="Times New Roman" w:hAnsi="Times New Roman" w:cs="Times New Roman"/>
                <w:sz w:val="20"/>
                <w:szCs w:val="20"/>
              </w:rPr>
              <w:t>RFF</w:t>
            </w:r>
            <w:r w:rsidR="002D07BB" w:rsidRPr="00DF07B0">
              <w:rPr>
                <w:rFonts w:ascii="Times New Roman" w:hAnsi="Times New Roman" w:cs="Times New Roman"/>
                <w:sz w:val="20"/>
                <w:szCs w:val="20"/>
              </w:rPr>
              <w:t>")</w:t>
            </w:r>
            <w:r w:rsidRPr="00DF07B0">
              <w:rPr>
                <w:rFonts w:ascii="Times New Roman" w:hAnsi="Times New Roman" w:cs="Times New Roman"/>
                <w:sz w:val="20"/>
                <w:szCs w:val="20"/>
              </w:rPr>
              <w:t xml:space="preserve">, matching </w:t>
            </w:r>
            <w:r w:rsidR="000D3256" w:rsidRPr="00DF07B0">
              <w:rPr>
                <w:rFonts w:ascii="Times New Roman" w:hAnsi="Times New Roman" w:cs="Times New Roman"/>
                <w:sz w:val="20"/>
                <w:szCs w:val="20"/>
              </w:rPr>
              <w:t xml:space="preserve">adjustment </w:t>
            </w:r>
            <w:r w:rsidRPr="00DF07B0">
              <w:rPr>
                <w:rFonts w:ascii="Times New Roman" w:hAnsi="Times New Roman" w:cs="Times New Roman"/>
                <w:sz w:val="20"/>
                <w:szCs w:val="20"/>
              </w:rPr>
              <w:t xml:space="preserve">portfolio </w:t>
            </w:r>
            <w:r w:rsidR="002D07BB" w:rsidRPr="00DF07B0">
              <w:rPr>
                <w:rFonts w:ascii="Times New Roman" w:hAnsi="Times New Roman" w:cs="Times New Roman"/>
                <w:sz w:val="20"/>
                <w:szCs w:val="20"/>
              </w:rPr>
              <w:t xml:space="preserve">("MAP") </w:t>
            </w:r>
            <w:r w:rsidRPr="00DF07B0">
              <w:rPr>
                <w:rFonts w:ascii="Times New Roman" w:hAnsi="Times New Roman" w:cs="Times New Roman"/>
                <w:sz w:val="20"/>
                <w:szCs w:val="20"/>
              </w:rPr>
              <w:t>or to the remaining part.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RFF/MAP</w:t>
            </w:r>
            <w:r w:rsidRPr="00DF07B0" w:rsidDel="00C11F0B">
              <w:rPr>
                <w:rFonts w:ascii="Times New Roman" w:hAnsi="Times New Roman" w:cs="Times New Roman"/>
                <w:sz w:val="20"/>
                <w:szCs w:val="20"/>
              </w:rPr>
              <w:t xml:space="preserve">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00D45508" w:rsidRPr="00DF07B0">
              <w:rPr>
                <w:rFonts w:ascii="Times New Roman" w:hAnsi="Times New Roman" w:cs="Times New Roman"/>
                <w:sz w:val="20"/>
                <w:szCs w:val="20"/>
              </w:rPr>
              <w:t>R</w:t>
            </w:r>
            <w:r w:rsidRPr="00DF07B0">
              <w:rPr>
                <w:rFonts w:ascii="Times New Roman" w:hAnsi="Times New Roman" w:cs="Times New Roman"/>
                <w:sz w:val="20"/>
                <w:szCs w:val="20"/>
              </w:rPr>
              <w:t>emaining part</w:t>
            </w:r>
          </w:p>
        </w:tc>
      </w:tr>
      <w:tr w:rsidR="0095672C" w:rsidRPr="00DF07B0" w:rsidTr="00950116">
        <w:trPr>
          <w:trHeight w:val="1236"/>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Z0020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Fund/Portfolio number</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eastAsia="Times New Roman" w:hAnsi="Times New Roman" w:cs="Times New Roman"/>
                <w:sz w:val="20"/>
                <w:szCs w:val="20"/>
                <w:lang w:eastAsia="es-ES"/>
              </w:rPr>
              <w:t xml:space="preserve">When item Z0010 = 1, </w:t>
            </w:r>
            <w:r w:rsidRPr="00DF07B0">
              <w:rPr>
                <w:rFonts w:ascii="Times New Roman" w:hAnsi="Times New Roman" w:cs="Times New Roman"/>
                <w:sz w:val="20"/>
                <w:szCs w:val="20"/>
              </w:rPr>
              <w:t>identification number for a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or matching portfolio. This number is attributed by the undertaking and must be consistent over time and with the fund/portfolio number reported in other templates. </w:t>
            </w:r>
          </w:p>
          <w:p w:rsidR="0095672C" w:rsidRPr="00DF07B0" w:rsidDel="00780DB8" w:rsidRDefault="0095672C" w:rsidP="00950116">
            <w:pPr>
              <w:rPr>
                <w:del w:id="0" w:author="Autho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del w:id="1" w:author="Author">
              <w:r w:rsidRPr="00DF07B0" w:rsidDel="00780DB8">
                <w:rPr>
                  <w:rFonts w:ascii="Times New Roman" w:eastAsia="Times New Roman" w:hAnsi="Times New Roman" w:cs="Times New Roman"/>
                  <w:sz w:val="20"/>
                  <w:szCs w:val="20"/>
                  <w:lang w:eastAsia="es-ES"/>
                </w:rPr>
                <w:delText>When item Z0010 = 2, then report “0”</w:delText>
              </w:r>
            </w:del>
          </w:p>
        </w:tc>
      </w:tr>
      <w:tr w:rsidR="0095672C" w:rsidRPr="00DF07B0" w:rsidTr="00950116">
        <w:trPr>
          <w:trHeight w:val="570"/>
        </w:trPr>
        <w:tc>
          <w:tcPr>
            <w:tcW w:w="1872"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C0010/R0010</w:t>
            </w:r>
          </w:p>
          <w:p w:rsidR="0095672C" w:rsidRPr="00DF07B0" w:rsidRDefault="0095672C" w:rsidP="00950116">
            <w:pPr>
              <w:pStyle w:val="NoSpacing"/>
              <w:rPr>
                <w:rFonts w:ascii="Times New Roman" w:hAnsi="Times New Roman"/>
              </w:rPr>
            </w:pPr>
          </w:p>
        </w:tc>
        <w:tc>
          <w:tcPr>
            <w:tcW w:w="2834" w:type="dxa"/>
            <w:noWrap/>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S.01.02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Basic Information – General</w:t>
            </w:r>
          </w:p>
        </w:tc>
        <w:tc>
          <w:tcPr>
            <w:tcW w:w="4536"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This template shall always be reported. The only option possible is:</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1 – Reported</w:t>
            </w:r>
          </w:p>
        </w:tc>
      </w:tr>
      <w:tr w:rsidR="0095672C" w:rsidRPr="00DF07B0" w:rsidTr="00950116">
        <w:trPr>
          <w:trHeight w:val="1260"/>
        </w:trPr>
        <w:tc>
          <w:tcPr>
            <w:tcW w:w="1872"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C0010/R0020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S.01.03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Basic Information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RFF and matching adjustment portfolios</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p w:rsidR="0095672C" w:rsidRPr="00DF07B0" w:rsidRDefault="0095672C" w:rsidP="00950116">
            <w:pPr>
              <w:jc w:val="center"/>
              <w:rPr>
                <w:rFonts w:ascii="Times New Roman" w:hAnsi="Times New Roman" w:cs="Times New Roman"/>
                <w:sz w:val="20"/>
                <w:szCs w:val="20"/>
              </w:rPr>
            </w:pP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 Reported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 – Not reported as no RFF or MAP</w:t>
            </w:r>
            <w:r w:rsidRPr="00DF07B0">
              <w:rPr>
                <w:rFonts w:ascii="Times New Roman" w:hAnsi="Times New Roman" w:cs="Times New Roman"/>
                <w:sz w:val="20"/>
                <w:szCs w:val="20"/>
              </w:rPr>
              <w:br/>
              <w:t>0 – Not reported other reason (in this case special justification is needed)</w:t>
            </w:r>
          </w:p>
          <w:p w:rsidR="0095672C" w:rsidRPr="00DF07B0" w:rsidRDefault="0095672C">
            <w:pPr>
              <w:rPr>
                <w:rFonts w:ascii="Times New Roman" w:hAnsi="Times New Roman" w:cs="Times New Roman"/>
                <w:sz w:val="20"/>
                <w:szCs w:val="20"/>
              </w:rPr>
            </w:pPr>
          </w:p>
        </w:tc>
      </w:tr>
      <w:tr w:rsidR="0095672C" w:rsidRPr="00DF07B0" w:rsidTr="00950116">
        <w:trPr>
          <w:trHeight w:val="1260"/>
        </w:trPr>
        <w:tc>
          <w:tcPr>
            <w:tcW w:w="1872"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C0010/R0030</w:t>
            </w:r>
          </w:p>
          <w:p w:rsidR="0095672C" w:rsidRPr="00DF07B0" w:rsidRDefault="0095672C">
            <w:pPr>
              <w:rPr>
                <w:rFonts w:ascii="Times New Roman" w:hAnsi="Times New Roman" w:cs="Times New Roman"/>
                <w:sz w:val="20"/>
                <w:szCs w:val="20"/>
              </w:rPr>
            </w:pPr>
          </w:p>
        </w:tc>
        <w:tc>
          <w:tcPr>
            <w:tcW w:w="2834" w:type="dxa"/>
            <w:noWrap/>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S.02.01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Balance </w:t>
            </w:r>
            <w:r w:rsidR="005C0297" w:rsidRPr="00DF07B0">
              <w:rPr>
                <w:rFonts w:ascii="Times New Roman" w:hAnsi="Times New Roman" w:cs="Times New Roman"/>
                <w:sz w:val="20"/>
                <w:szCs w:val="20"/>
              </w:rPr>
              <w:t>s</w:t>
            </w:r>
            <w:r w:rsidRPr="00DF07B0">
              <w:rPr>
                <w:rFonts w:ascii="Times New Roman" w:hAnsi="Times New Roman" w:cs="Times New Roman"/>
                <w:sz w:val="20"/>
                <w:szCs w:val="20"/>
              </w:rPr>
              <w:t>heet</w:t>
            </w:r>
          </w:p>
        </w:tc>
        <w:tc>
          <w:tcPr>
            <w:tcW w:w="4536"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6 – Exempted under Article 35 (6) to (8)</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p w:rsidR="0095672C" w:rsidRPr="00DF07B0" w:rsidRDefault="0095672C">
            <w:pPr>
              <w:rPr>
                <w:rFonts w:ascii="Times New Roman" w:hAnsi="Times New Roman" w:cs="Times New Roman"/>
                <w:sz w:val="20"/>
                <w:szCs w:val="20"/>
              </w:rPr>
            </w:pPr>
          </w:p>
        </w:tc>
      </w:tr>
      <w:tr w:rsidR="0095672C" w:rsidRPr="00DF07B0" w:rsidTr="00950116">
        <w:trPr>
          <w:trHeight w:val="488"/>
        </w:trPr>
        <w:tc>
          <w:tcPr>
            <w:tcW w:w="1872"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C0010/R0040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S.02.02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Assets and liabilities by currency</w:t>
            </w:r>
          </w:p>
        </w:tc>
        <w:tc>
          <w:tcPr>
            <w:tcW w:w="4536" w:type="dxa"/>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due in accordance with instructions of the </w:t>
            </w:r>
            <w:r w:rsidRPr="00DF07B0">
              <w:rPr>
                <w:rFonts w:ascii="Times New Roman" w:hAnsi="Times New Roman" w:cs="Times New Roman"/>
                <w:sz w:val="20"/>
                <w:szCs w:val="20"/>
              </w:rPr>
              <w:lastRenderedPageBreak/>
              <w:t>template</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30"/>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C0010/R0060</w:t>
            </w:r>
          </w:p>
        </w:tc>
        <w:tc>
          <w:tcPr>
            <w:tcW w:w="2834" w:type="dxa"/>
            <w:noWrap/>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S.03.01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Off</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balance sheet items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off</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balance sheet items</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30"/>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C0010/R0070</w:t>
            </w:r>
          </w:p>
        </w:tc>
        <w:tc>
          <w:tcPr>
            <w:tcW w:w="2834" w:type="dxa"/>
            <w:noWrap/>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S.03.02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Off</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balance sheet items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List of unlimited guarantees received by the undertaking</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unlimited guarantees received</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30"/>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C0010/R0080</w:t>
            </w:r>
          </w:p>
        </w:tc>
        <w:tc>
          <w:tcPr>
            <w:tcW w:w="2834" w:type="dxa"/>
            <w:noWrap/>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S.03.03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Off</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balance sheet items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List of unlimited guarantees provided by the undertaking</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unlimited guarantees provided</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26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C0010/R0090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S.04.01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Activity by country</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activity outside the home country</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153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C0010/R0100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S.04.02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Information on class 10 in Part A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 of Solvency II Directive, excluding carrier's liability</w:t>
            </w:r>
          </w:p>
        </w:tc>
        <w:tc>
          <w:tcPr>
            <w:tcW w:w="4536" w:type="dxa"/>
          </w:tcPr>
          <w:p w:rsidR="0095672C" w:rsidRPr="00DF07B0" w:rsidRDefault="0095672C" w:rsidP="00950116">
            <w:pPr>
              <w:rPr>
                <w:ins w:id="2" w:author="Autho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activity outside the home country in relation to specific class</w:t>
            </w:r>
          </w:p>
          <w:p w:rsidR="007A480E" w:rsidRPr="00DF07B0" w:rsidRDefault="007A480E" w:rsidP="00950116">
            <w:pPr>
              <w:rPr>
                <w:rFonts w:ascii="Times New Roman" w:hAnsi="Times New Roman" w:cs="Times New Roman"/>
                <w:sz w:val="20"/>
                <w:szCs w:val="20"/>
              </w:rPr>
            </w:pPr>
            <w:ins w:id="3" w:author="Author">
              <w:r w:rsidRPr="00DF07B0">
                <w:rPr>
                  <w:rFonts w:ascii="Times New Roman" w:hAnsi="Times New Roman" w:cs="Times New Roman"/>
                  <w:sz w:val="20"/>
                  <w:szCs w:val="20"/>
                  <w:rPrChange w:id="4" w:author="Author">
                    <w:rPr>
                      <w:rFonts w:ascii="Times New Roman" w:hAnsi="Times New Roman" w:cs="Times New Roman"/>
                      <w:sz w:val="20"/>
                      <w:szCs w:val="20"/>
                      <w:highlight w:val="yellow"/>
                    </w:rPr>
                  </w:rPrChange>
                </w:rPr>
                <w:t>18 – Not reported as no direct insurance business</w:t>
              </w:r>
            </w:ins>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1260"/>
        </w:trPr>
        <w:tc>
          <w:tcPr>
            <w:tcW w:w="1872"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C0010/R0110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S.05.01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Premiums, claims and expenses by line of business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6 – Exempted under Article 35 (6) to (8)</w:t>
            </w:r>
          </w:p>
          <w:p w:rsidR="0095672C" w:rsidRPr="00DF07B0" w:rsidRDefault="0095672C" w:rsidP="00AF72E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126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C0010/R0120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S.05.02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Premiums, claims and expenses by country</w:t>
            </w:r>
          </w:p>
        </w:tc>
        <w:tc>
          <w:tcPr>
            <w:tcW w:w="4536" w:type="dxa"/>
          </w:tcPr>
          <w:p w:rsidR="0095672C" w:rsidRPr="00DF07B0" w:rsidRDefault="0095672C" w:rsidP="00950116">
            <w:pPr>
              <w:rPr>
                <w:rFonts w:ascii="Times New Roman" w:hAnsi="Times New Roman" w:cs="Times New Roman"/>
                <w:color w:val="FF0000"/>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due in accordance with instructions of the template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126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C0010/R0130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S.06.01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Summary of Assets</w:t>
            </w:r>
          </w:p>
        </w:tc>
        <w:tc>
          <w:tcPr>
            <w:tcW w:w="4536" w:type="dxa"/>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4 – Not due as S.06.02 </w:t>
            </w:r>
            <w:ins w:id="5" w:author="Author">
              <w:r w:rsidR="000407CC" w:rsidRPr="00DF07B0">
                <w:rPr>
                  <w:rFonts w:ascii="Times New Roman" w:hAnsi="Times New Roman" w:cs="Times New Roman"/>
                  <w:sz w:val="20"/>
                  <w:szCs w:val="20"/>
                </w:rPr>
                <w:t xml:space="preserve">and S.08.01 </w:t>
              </w:r>
            </w:ins>
            <w:r w:rsidRPr="00DF07B0">
              <w:rPr>
                <w:rFonts w:ascii="Times New Roman" w:hAnsi="Times New Roman" w:cs="Times New Roman"/>
                <w:sz w:val="20"/>
                <w:szCs w:val="20"/>
              </w:rPr>
              <w:t>reported quarterly</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5 – Not due as S.06.02 </w:t>
            </w:r>
            <w:ins w:id="6" w:author="Author">
              <w:r w:rsidR="000407CC" w:rsidRPr="00DF07B0">
                <w:rPr>
                  <w:rFonts w:ascii="Times New Roman" w:hAnsi="Times New Roman" w:cs="Times New Roman"/>
                  <w:sz w:val="20"/>
                  <w:szCs w:val="20"/>
                </w:rPr>
                <w:t xml:space="preserve">and S.08.01 </w:t>
              </w:r>
            </w:ins>
            <w:r w:rsidRPr="00DF07B0">
              <w:rPr>
                <w:rFonts w:ascii="Times New Roman" w:hAnsi="Times New Roman" w:cs="Times New Roman"/>
                <w:sz w:val="20"/>
                <w:szCs w:val="20"/>
              </w:rPr>
              <w:t xml:space="preserve">reported annually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771"/>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C0010/R0140</w:t>
            </w:r>
          </w:p>
        </w:tc>
        <w:tc>
          <w:tcPr>
            <w:tcW w:w="2834" w:type="dxa"/>
            <w:noWrap/>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S.06.02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List of assets</w:t>
            </w:r>
          </w:p>
        </w:tc>
        <w:tc>
          <w:tcPr>
            <w:tcW w:w="4536"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6 – Exempted under Article 35 (6) to (8)</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7 – Not due </w:t>
            </w:r>
            <w:ins w:id="7" w:author="Author">
              <w:r w:rsidR="00094E49" w:rsidRPr="00DF07B0">
                <w:rPr>
                  <w:rFonts w:ascii="Times New Roman" w:hAnsi="Times New Roman" w:cs="Times New Roman"/>
                  <w:sz w:val="20"/>
                  <w:szCs w:val="20"/>
                  <w:rPrChange w:id="8" w:author="Author">
                    <w:rPr>
                      <w:rFonts w:ascii="Times New Roman" w:hAnsi="Times New Roman" w:cs="Times New Roman"/>
                      <w:sz w:val="20"/>
                      <w:szCs w:val="20"/>
                      <w:highlight w:val="yellow"/>
                    </w:rPr>
                  </w:rPrChange>
                </w:rPr>
                <w:t xml:space="preserve">annually </w:t>
              </w:r>
            </w:ins>
            <w:r w:rsidRPr="00DF07B0">
              <w:rPr>
                <w:rFonts w:ascii="Times New Roman" w:hAnsi="Times New Roman" w:cs="Times New Roman"/>
                <w:sz w:val="20"/>
                <w:szCs w:val="20"/>
                <w:rPrChange w:id="9" w:author="Author">
                  <w:rPr>
                    <w:rFonts w:ascii="Times New Roman" w:hAnsi="Times New Roman" w:cs="Times New Roman"/>
                    <w:sz w:val="20"/>
                    <w:szCs w:val="20"/>
                    <w:highlight w:val="yellow"/>
                  </w:rPr>
                </w:rPrChange>
              </w:rPr>
              <w:t xml:space="preserve">as </w:t>
            </w:r>
            <w:ins w:id="10" w:author="Author">
              <w:r w:rsidR="00094E49" w:rsidRPr="00DF07B0">
                <w:rPr>
                  <w:rFonts w:ascii="Times New Roman" w:hAnsi="Times New Roman" w:cs="Times New Roman"/>
                  <w:sz w:val="20"/>
                  <w:szCs w:val="20"/>
                  <w:rPrChange w:id="11" w:author="Author">
                    <w:rPr>
                      <w:rFonts w:ascii="Times New Roman" w:hAnsi="Times New Roman" w:cs="Times New Roman"/>
                      <w:sz w:val="20"/>
                      <w:szCs w:val="20"/>
                      <w:highlight w:val="yellow"/>
                    </w:rPr>
                  </w:rPrChange>
                </w:rPr>
                <w:t>reported for Quarter 4</w:t>
              </w:r>
            </w:ins>
            <w:del w:id="12" w:author="Author">
              <w:r w:rsidRPr="00DF07B0" w:rsidDel="00094E49">
                <w:rPr>
                  <w:rFonts w:ascii="Times New Roman" w:hAnsi="Times New Roman" w:cs="Times New Roman"/>
                  <w:sz w:val="20"/>
                  <w:szCs w:val="20"/>
                </w:rPr>
                <w:delText>no material changes since quarterly submission</w:delText>
              </w:r>
            </w:del>
            <w:r w:rsidRPr="00DF07B0">
              <w:rPr>
                <w:rFonts w:ascii="Times New Roman" w:hAnsi="Times New Roman" w:cs="Times New Roman"/>
                <w:sz w:val="20"/>
                <w:szCs w:val="20"/>
              </w:rPr>
              <w:t xml:space="preserve"> (this option is only applicable on annual submissions)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0</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1530"/>
        </w:trPr>
        <w:tc>
          <w:tcPr>
            <w:tcW w:w="1872"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C0010/R0150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S.06.03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Collective investment undertakings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look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through approach</w:t>
            </w:r>
          </w:p>
        </w:tc>
        <w:tc>
          <w:tcPr>
            <w:tcW w:w="4536" w:type="dxa"/>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2 – Not reported as no Collective investment undertakings</w:t>
            </w:r>
          </w:p>
          <w:p w:rsidR="00DB4EE1" w:rsidRPr="00DF07B0" w:rsidRDefault="00DB4EE1"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3 – Not due in accordance with instructions of the template</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6 – Exempted under Article 35 (6) to (8)</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7 – Not due </w:t>
            </w:r>
            <w:ins w:id="13" w:author="Author">
              <w:r w:rsidR="00094E49" w:rsidRPr="00DF07B0">
                <w:rPr>
                  <w:rFonts w:ascii="Times New Roman" w:hAnsi="Times New Roman" w:cs="Times New Roman"/>
                  <w:sz w:val="20"/>
                  <w:szCs w:val="20"/>
                  <w:rPrChange w:id="14" w:author="Author">
                    <w:rPr>
                      <w:rFonts w:ascii="Times New Roman" w:hAnsi="Times New Roman" w:cs="Times New Roman"/>
                      <w:sz w:val="20"/>
                      <w:szCs w:val="20"/>
                      <w:highlight w:val="yellow"/>
                    </w:rPr>
                  </w:rPrChange>
                </w:rPr>
                <w:t>annually as reported for Quarter 4</w:t>
              </w:r>
            </w:ins>
            <w:del w:id="15" w:author="Author">
              <w:r w:rsidRPr="00DF07B0" w:rsidDel="00094E49">
                <w:rPr>
                  <w:rFonts w:ascii="Times New Roman" w:hAnsi="Times New Roman" w:cs="Times New Roman"/>
                  <w:sz w:val="20"/>
                  <w:szCs w:val="20"/>
                  <w:rPrChange w:id="16" w:author="Author">
                    <w:rPr>
                      <w:rFonts w:ascii="Times New Roman" w:hAnsi="Times New Roman" w:cs="Times New Roman"/>
                      <w:sz w:val="20"/>
                      <w:szCs w:val="20"/>
                      <w:highlight w:val="yellow"/>
                    </w:rPr>
                  </w:rPrChange>
                </w:rPr>
                <w:delText>as no material changes since quarterly submission</w:delText>
              </w:r>
            </w:del>
            <w:r w:rsidRPr="00DF07B0">
              <w:rPr>
                <w:rFonts w:ascii="Times New Roman" w:hAnsi="Times New Roman" w:cs="Times New Roman"/>
                <w:sz w:val="20"/>
                <w:szCs w:val="20"/>
              </w:rPr>
              <w:t xml:space="preserve"> (this option is only applicable on annual submissions)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1530"/>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C0010/R0160</w:t>
            </w:r>
          </w:p>
        </w:tc>
        <w:tc>
          <w:tcPr>
            <w:tcW w:w="2834" w:type="dxa"/>
            <w:noWrap/>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S.07.01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Structured products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DB4EE1"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structured products</w:t>
            </w:r>
          </w:p>
          <w:p w:rsidR="0095672C" w:rsidRPr="00DF07B0" w:rsidRDefault="00DB4EE1"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3 – Not due in accordance with instructions of the template</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6 – Exempted under 35 (6) to (8)</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30"/>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C0010/R0170</w:t>
            </w:r>
          </w:p>
        </w:tc>
        <w:tc>
          <w:tcPr>
            <w:tcW w:w="2834" w:type="dxa"/>
            <w:noWrap/>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S.08.01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Open derivatives</w:t>
            </w:r>
          </w:p>
        </w:tc>
        <w:tc>
          <w:tcPr>
            <w:tcW w:w="4536"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derivative transactions</w:t>
            </w:r>
            <w:r w:rsidRPr="00DF07B0" w:rsidDel="00AD4A46">
              <w:rPr>
                <w:rFonts w:ascii="Times New Roman" w:hAnsi="Times New Roman" w:cs="Times New Roman"/>
                <w:sz w:val="20"/>
                <w:szCs w:val="20"/>
              </w:rPr>
              <w:t xml:space="preserve"> </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6 – Exempted under Article 35 (6) to (8)</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7 – Not due </w:t>
            </w:r>
            <w:ins w:id="17" w:author="Author">
              <w:r w:rsidR="00094E49" w:rsidRPr="00DF07B0">
                <w:rPr>
                  <w:rFonts w:ascii="Times New Roman" w:hAnsi="Times New Roman" w:cs="Times New Roman"/>
                  <w:sz w:val="20"/>
                  <w:szCs w:val="20"/>
                  <w:rPrChange w:id="18" w:author="Author">
                    <w:rPr>
                      <w:rFonts w:ascii="Times New Roman" w:hAnsi="Times New Roman" w:cs="Times New Roman"/>
                      <w:sz w:val="20"/>
                      <w:szCs w:val="20"/>
                      <w:highlight w:val="yellow"/>
                    </w:rPr>
                  </w:rPrChange>
                </w:rPr>
                <w:t>annually as reported for Quarter 4</w:t>
              </w:r>
              <w:r w:rsidR="00094E49" w:rsidRPr="00DF07B0" w:rsidDel="00094E49">
                <w:rPr>
                  <w:rFonts w:ascii="Times New Roman" w:hAnsi="Times New Roman" w:cs="Times New Roman"/>
                  <w:sz w:val="20"/>
                  <w:szCs w:val="20"/>
                </w:rPr>
                <w:t xml:space="preserve"> </w:t>
              </w:r>
            </w:ins>
            <w:del w:id="19" w:author="Author">
              <w:r w:rsidRPr="00DF07B0" w:rsidDel="00094E49">
                <w:rPr>
                  <w:rFonts w:ascii="Times New Roman" w:hAnsi="Times New Roman" w:cs="Times New Roman"/>
                  <w:sz w:val="20"/>
                  <w:szCs w:val="20"/>
                </w:rPr>
                <w:delText xml:space="preserve">as no material changes since quarterly submission </w:delText>
              </w:r>
            </w:del>
            <w:r w:rsidRPr="00DF07B0">
              <w:rPr>
                <w:rFonts w:ascii="Times New Roman" w:hAnsi="Times New Roman" w:cs="Times New Roman"/>
                <w:sz w:val="20"/>
                <w:szCs w:val="20"/>
              </w:rPr>
              <w:t>(this option is only applicable on annual submissions)</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30"/>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C0010/R0180</w:t>
            </w:r>
          </w:p>
          <w:p w:rsidR="0095672C" w:rsidRPr="00DF07B0" w:rsidRDefault="0095672C" w:rsidP="00950116">
            <w:pPr>
              <w:rPr>
                <w:rFonts w:ascii="Times New Roman" w:hAnsi="Times New Roman" w:cs="Times New Roman"/>
                <w:sz w:val="20"/>
                <w:szCs w:val="20"/>
              </w:rPr>
            </w:pPr>
          </w:p>
        </w:tc>
        <w:tc>
          <w:tcPr>
            <w:tcW w:w="2834" w:type="dxa"/>
            <w:noWrap/>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S.08.02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Derivatives Transactions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derivative transactions</w:t>
            </w:r>
            <w:r w:rsidRPr="00DF07B0">
              <w:rPr>
                <w:rFonts w:ascii="Times New Roman" w:hAnsi="Times New Roman" w:cs="Times New Roman"/>
                <w:sz w:val="20"/>
                <w:szCs w:val="20"/>
              </w:rPr>
              <w:br/>
              <w:t>6 – Exempted under Article 35 (6) to (8)</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7 – Not due </w:t>
            </w:r>
            <w:ins w:id="20" w:author="Author">
              <w:r w:rsidR="00094E49" w:rsidRPr="00DF07B0">
                <w:rPr>
                  <w:rFonts w:ascii="Times New Roman" w:hAnsi="Times New Roman" w:cs="Times New Roman"/>
                  <w:sz w:val="20"/>
                  <w:szCs w:val="20"/>
                </w:rPr>
                <w:t>annually as reported for Quarter 4</w:t>
              </w:r>
            </w:ins>
            <w:del w:id="21" w:author="Author">
              <w:r w:rsidRPr="00DF07B0" w:rsidDel="00094E49">
                <w:rPr>
                  <w:rFonts w:ascii="Times New Roman" w:hAnsi="Times New Roman" w:cs="Times New Roman"/>
                  <w:sz w:val="20"/>
                  <w:szCs w:val="20"/>
                </w:rPr>
                <w:delText>as no material changes since quarterly submission</w:delText>
              </w:r>
            </w:del>
            <w:r w:rsidRPr="00DF07B0" w:rsidDel="00F60CFD">
              <w:rPr>
                <w:rFonts w:ascii="Times New Roman" w:hAnsi="Times New Roman" w:cs="Times New Roman"/>
                <w:sz w:val="20"/>
                <w:szCs w:val="20"/>
              </w:rPr>
              <w:t xml:space="preserve"> </w:t>
            </w:r>
            <w:r w:rsidRPr="00DF07B0">
              <w:rPr>
                <w:rFonts w:ascii="Times New Roman" w:hAnsi="Times New Roman" w:cs="Times New Roman"/>
                <w:sz w:val="20"/>
                <w:szCs w:val="20"/>
              </w:rPr>
              <w:t>(this option is only applicable on annual submissions)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321"/>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C0010/R0190</w:t>
            </w:r>
          </w:p>
          <w:p w:rsidR="0095672C" w:rsidRPr="00DF07B0" w:rsidRDefault="0095672C" w:rsidP="00950116">
            <w:pPr>
              <w:rPr>
                <w:rFonts w:ascii="Times New Roman" w:hAnsi="Times New Roman" w:cs="Times New Roman"/>
                <w:sz w:val="20"/>
                <w:szCs w:val="20"/>
              </w:rPr>
            </w:pPr>
          </w:p>
        </w:tc>
        <w:tc>
          <w:tcPr>
            <w:tcW w:w="2834" w:type="dxa"/>
            <w:noWrap/>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S.09.01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Income/gains and losses in the period</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800"/>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C0010/R0200</w:t>
            </w:r>
          </w:p>
          <w:p w:rsidR="0095672C" w:rsidRPr="00DF07B0" w:rsidRDefault="0095672C">
            <w:pPr>
              <w:rPr>
                <w:rFonts w:ascii="Times New Roman" w:hAnsi="Times New Roman" w:cs="Times New Roman"/>
                <w:sz w:val="20"/>
                <w:szCs w:val="20"/>
              </w:rPr>
            </w:pPr>
          </w:p>
        </w:tc>
        <w:tc>
          <w:tcPr>
            <w:tcW w:w="2834" w:type="dxa"/>
            <w:noWrap/>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S.10.01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Securities lending and repos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DB4EE1"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Securities lending and repos</w:t>
            </w:r>
          </w:p>
          <w:p w:rsidR="0095672C" w:rsidRPr="00DF07B0" w:rsidRDefault="00DB4EE1"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3 – Not due in accordance with instructions of the template</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6 – Exempted under Article 35 (6) to (8)</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0</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30"/>
        </w:trPr>
        <w:tc>
          <w:tcPr>
            <w:tcW w:w="1872"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C0010/R0210</w:t>
            </w:r>
          </w:p>
        </w:tc>
        <w:tc>
          <w:tcPr>
            <w:tcW w:w="2834" w:type="dxa"/>
            <w:noWrap/>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S.11.01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Assets held as collateral</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Assets held as collateral</w:t>
            </w:r>
            <w:r w:rsidRPr="00DF07B0" w:rsidDel="00AD4A46">
              <w:rPr>
                <w:rFonts w:ascii="Times New Roman" w:hAnsi="Times New Roman" w:cs="Times New Roman"/>
                <w:sz w:val="20"/>
                <w:szCs w:val="20"/>
              </w:rPr>
              <w:t xml:space="preserve"> </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6 – Exempted under Article 35 (6) to (8)</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5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C0010/R0220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S.12.01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and Health SLT Technical Provisions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life and health SLT business</w:t>
            </w:r>
            <w:r w:rsidRPr="00DF07B0">
              <w:rPr>
                <w:rFonts w:ascii="Times New Roman" w:hAnsi="Times New Roman" w:cs="Times New Roman"/>
                <w:sz w:val="20"/>
                <w:szCs w:val="20"/>
              </w:rPr>
              <w:br/>
              <w:t>6 – Exempted under Article 35 (6) to (8)</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785"/>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C0010/R0230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S.12.02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and Health SLT Technical Provisions – </w:t>
            </w:r>
            <w:r w:rsidR="005C0297" w:rsidRPr="00DF07B0">
              <w:rPr>
                <w:rFonts w:ascii="Times New Roman" w:hAnsi="Times New Roman" w:cs="Times New Roman"/>
                <w:sz w:val="20"/>
                <w:szCs w:val="20"/>
              </w:rPr>
              <w:t>b</w:t>
            </w:r>
            <w:r w:rsidRPr="00DF07B0">
              <w:rPr>
                <w:rFonts w:ascii="Times New Roman" w:hAnsi="Times New Roman" w:cs="Times New Roman"/>
                <w:sz w:val="20"/>
                <w:szCs w:val="20"/>
              </w:rPr>
              <w:t>y country</w:t>
            </w:r>
          </w:p>
          <w:p w:rsidR="0095672C" w:rsidRPr="00DF07B0" w:rsidRDefault="0095672C" w:rsidP="00950116">
            <w:pPr>
              <w:rPr>
                <w:rFonts w:ascii="Times New Roman" w:hAnsi="Times New Roman" w:cs="Times New Roman"/>
                <w:sz w:val="20"/>
                <w:szCs w:val="20"/>
              </w:rPr>
            </w:pP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life and health SLT business</w:t>
            </w:r>
          </w:p>
          <w:p w:rsidR="0095672C" w:rsidRPr="00DF07B0" w:rsidRDefault="0095672C" w:rsidP="00950116">
            <w:pPr>
              <w:rPr>
                <w:rFonts w:ascii="Times New Roman" w:hAnsi="Times New Roman" w:cs="Times New Roman"/>
                <w:color w:val="FF0000"/>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due in accordance with instructions of the template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81"/>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C0010/R0240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S.13.01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Projection of future gross cash flows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life and health SLT business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15"/>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C0010/R0250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S.14.01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obligations analysis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life and health SLT business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5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C0010/R0260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S.15.01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Description of the guarantees of variable annuities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ins w:id="22" w:author="Autho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variable annuities</w:t>
            </w:r>
          </w:p>
          <w:p w:rsidR="008C4A18" w:rsidRPr="00DF07B0" w:rsidRDefault="008C4A18" w:rsidP="008C4A18">
            <w:pPr>
              <w:rPr>
                <w:ins w:id="23" w:author="Author"/>
                <w:rFonts w:ascii="Times New Roman" w:hAnsi="Times New Roman" w:cs="Times New Roman"/>
                <w:sz w:val="20"/>
                <w:szCs w:val="20"/>
              </w:rPr>
            </w:pPr>
            <w:ins w:id="24" w:author="Author">
              <w:r w:rsidRPr="00DF07B0">
                <w:rPr>
                  <w:rFonts w:ascii="Times New Roman" w:hAnsi="Times New Roman" w:cs="Times New Roman"/>
                  <w:sz w:val="20"/>
                  <w:szCs w:val="20"/>
                  <w:rPrChange w:id="25" w:author="Author">
                    <w:rPr>
                      <w:rFonts w:ascii="Times New Roman" w:hAnsi="Times New Roman" w:cs="Times New Roman"/>
                      <w:sz w:val="20"/>
                      <w:szCs w:val="20"/>
                      <w:highlight w:val="yellow"/>
                    </w:rPr>
                  </w:rPrChange>
                </w:rPr>
                <w:t>18 – Not reported as no direct insurance business</w:t>
              </w:r>
            </w:ins>
          </w:p>
          <w:p w:rsidR="008C4A18" w:rsidRPr="00DF07B0" w:rsidDel="008C4A18" w:rsidRDefault="008C4A18" w:rsidP="00950116">
            <w:pPr>
              <w:rPr>
                <w:del w:id="26" w:author="Autho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45"/>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C0010/R0270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S.15.02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Hedging of guarantees of variable annuities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ins w:id="27" w:author="Autho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variable annuities</w:t>
            </w:r>
          </w:p>
          <w:p w:rsidR="008C4A18" w:rsidRPr="00DF07B0" w:rsidRDefault="008C4A18" w:rsidP="008C4A18">
            <w:pPr>
              <w:rPr>
                <w:ins w:id="28" w:author="Author"/>
                <w:rFonts w:ascii="Times New Roman" w:hAnsi="Times New Roman" w:cs="Times New Roman"/>
                <w:sz w:val="20"/>
                <w:szCs w:val="20"/>
              </w:rPr>
            </w:pPr>
            <w:ins w:id="29" w:author="Author">
              <w:r w:rsidRPr="00DF07B0">
                <w:rPr>
                  <w:rFonts w:ascii="Times New Roman" w:hAnsi="Times New Roman" w:cs="Times New Roman"/>
                  <w:sz w:val="20"/>
                  <w:szCs w:val="20"/>
                  <w:rPrChange w:id="30" w:author="Author">
                    <w:rPr>
                      <w:rFonts w:ascii="Times New Roman" w:hAnsi="Times New Roman" w:cs="Times New Roman"/>
                      <w:sz w:val="20"/>
                      <w:szCs w:val="20"/>
                      <w:highlight w:val="yellow"/>
                    </w:rPr>
                  </w:rPrChange>
                </w:rPr>
                <w:t>18 – Not reported as no direct insurance business</w:t>
              </w:r>
            </w:ins>
          </w:p>
          <w:p w:rsidR="008C4A18" w:rsidRPr="00DF07B0" w:rsidDel="008C4A18" w:rsidRDefault="008C4A18" w:rsidP="00950116">
            <w:pPr>
              <w:rPr>
                <w:del w:id="31" w:author="Autho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785"/>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C0010/R0280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S.16.01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Information on annuities stemming from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obligations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annuities stemming from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obligations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50"/>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C0010/R0290</w:t>
            </w:r>
          </w:p>
        </w:tc>
        <w:tc>
          <w:tcPr>
            <w:tcW w:w="2834" w:type="dxa"/>
            <w:noWrap/>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S.17.01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Technical Provisions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business</w:t>
            </w:r>
            <w:r w:rsidRPr="00DF07B0">
              <w:rPr>
                <w:rFonts w:ascii="Times New Roman" w:hAnsi="Times New Roman" w:cs="Times New Roman"/>
                <w:sz w:val="20"/>
                <w:szCs w:val="20"/>
              </w:rPr>
              <w:br/>
              <w:t>6 – Exempted under Article 35 (6) to (8)</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785"/>
        </w:trPr>
        <w:tc>
          <w:tcPr>
            <w:tcW w:w="1872" w:type="dxa"/>
          </w:tcPr>
          <w:p w:rsidR="0095672C" w:rsidRPr="00DF07B0" w:rsidRDefault="0095672C">
            <w:pPr>
              <w:rPr>
                <w:rFonts w:ascii="Times New Roman" w:hAnsi="Times New Roman" w:cs="Times New Roman"/>
                <w:sz w:val="20"/>
                <w:szCs w:val="20"/>
                <w:rPrChange w:id="32"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C0010/R0300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S.17.02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Technical Provisions – By country</w:t>
            </w:r>
          </w:p>
          <w:p w:rsidR="0095672C" w:rsidRPr="00DF07B0" w:rsidRDefault="0095672C" w:rsidP="00950116">
            <w:pPr>
              <w:rPr>
                <w:rFonts w:ascii="Times New Roman" w:hAnsi="Times New Roman" w:cs="Times New Roman"/>
                <w:sz w:val="20"/>
                <w:szCs w:val="20"/>
                <w:rPrChange w:id="33" w:author="Author">
                  <w:rPr>
                    <w:rFonts w:ascii="Times New Roman" w:hAnsi="Times New Roman" w:cs="Times New Roman"/>
                    <w:sz w:val="20"/>
                    <w:szCs w:val="20"/>
                    <w:highlight w:val="yellow"/>
                  </w:rPr>
                </w:rPrChange>
              </w:rPr>
            </w:pP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business</w:t>
            </w:r>
          </w:p>
          <w:p w:rsidR="0095672C" w:rsidRPr="00DF07B0" w:rsidRDefault="0095672C" w:rsidP="00950116">
            <w:pPr>
              <w:rPr>
                <w:ins w:id="34" w:author="Autho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due in accordance with instructions of the template</w:t>
            </w:r>
          </w:p>
          <w:p w:rsidR="008C4A18" w:rsidRPr="00DF07B0" w:rsidRDefault="008C4A18" w:rsidP="008C4A18">
            <w:pPr>
              <w:rPr>
                <w:ins w:id="35" w:author="Author"/>
                <w:rFonts w:ascii="Times New Roman" w:hAnsi="Times New Roman" w:cs="Times New Roman"/>
                <w:sz w:val="20"/>
                <w:szCs w:val="20"/>
              </w:rPr>
            </w:pPr>
            <w:ins w:id="36" w:author="Author">
              <w:r w:rsidRPr="00DF07B0">
                <w:rPr>
                  <w:rFonts w:ascii="Times New Roman" w:hAnsi="Times New Roman" w:cs="Times New Roman"/>
                  <w:sz w:val="20"/>
                  <w:szCs w:val="20"/>
                  <w:rPrChange w:id="37" w:author="Author">
                    <w:rPr>
                      <w:rFonts w:ascii="Times New Roman" w:hAnsi="Times New Roman" w:cs="Times New Roman"/>
                      <w:sz w:val="20"/>
                      <w:szCs w:val="20"/>
                      <w:highlight w:val="yellow"/>
                    </w:rPr>
                  </w:rPrChange>
                </w:rPr>
                <w:t>18 – Not reported as no direct insurance business</w:t>
              </w:r>
            </w:ins>
          </w:p>
          <w:p w:rsidR="008C4A18" w:rsidRPr="00DF07B0" w:rsidDel="008C4A18" w:rsidRDefault="008C4A18" w:rsidP="00950116">
            <w:pPr>
              <w:rPr>
                <w:del w:id="38" w:author="Author"/>
                <w:rFonts w:ascii="Times New Roman" w:hAnsi="Times New Roman" w:cs="Times New Roman"/>
                <w:color w:val="FF0000"/>
                <w:sz w:val="20"/>
                <w:szCs w:val="20"/>
              </w:rPr>
            </w:pPr>
          </w:p>
          <w:p w:rsidR="0095672C" w:rsidRPr="00DF07B0" w:rsidRDefault="0095672C" w:rsidP="00950116">
            <w:pPr>
              <w:rPr>
                <w:rFonts w:ascii="Times New Roman" w:hAnsi="Times New Roman" w:cs="Times New Roman"/>
                <w:sz w:val="20"/>
                <w:szCs w:val="20"/>
                <w:rPrChange w:id="39"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479"/>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C0010/R0310</w:t>
            </w:r>
          </w:p>
          <w:p w:rsidR="0095672C" w:rsidRPr="00DF07B0" w:rsidRDefault="0095672C" w:rsidP="00950116">
            <w:pPr>
              <w:rPr>
                <w:rFonts w:ascii="Times New Roman" w:hAnsi="Times New Roman" w:cs="Times New Roman"/>
                <w:sz w:val="20"/>
                <w:szCs w:val="20"/>
                <w:rPrChange w:id="40" w:author="Author">
                  <w:rPr>
                    <w:rFonts w:ascii="Times New Roman" w:hAnsi="Times New Roman" w:cs="Times New Roman"/>
                    <w:sz w:val="20"/>
                    <w:szCs w:val="20"/>
                    <w:highlight w:val="yellow"/>
                  </w:rPr>
                </w:rPrChange>
              </w:rPr>
            </w:pPr>
          </w:p>
        </w:tc>
        <w:tc>
          <w:tcPr>
            <w:tcW w:w="2834" w:type="dxa"/>
            <w:noWrap/>
          </w:tcPr>
          <w:p w:rsidR="0095672C" w:rsidRPr="00DF07B0" w:rsidRDefault="0095672C" w:rsidP="00950116">
            <w:pPr>
              <w:rPr>
                <w:rFonts w:ascii="Times New Roman" w:hAnsi="Times New Roman" w:cs="Times New Roman"/>
                <w:sz w:val="20"/>
                <w:szCs w:val="20"/>
                <w:rPrChange w:id="41"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S.18.01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Projection of future cash flows</w:t>
            </w:r>
            <w:r w:rsidR="005C0297" w:rsidRPr="00DF07B0">
              <w:rPr>
                <w:rFonts w:ascii="Times New Roman" w:hAnsi="Times New Roman" w:cs="Times New Roman"/>
                <w:sz w:val="20"/>
                <w:szCs w:val="20"/>
              </w:rPr>
              <w:t xml:space="preserve"> (Best Estimate - Non Life)</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Change w:id="42"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business</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56"/>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C0010/R0320</w:t>
            </w:r>
          </w:p>
          <w:p w:rsidR="0095672C" w:rsidRPr="00DF07B0" w:rsidRDefault="0095672C" w:rsidP="00950116">
            <w:pPr>
              <w:rPr>
                <w:rFonts w:ascii="Times New Roman" w:hAnsi="Times New Roman" w:cs="Times New Roman"/>
                <w:sz w:val="20"/>
                <w:szCs w:val="20"/>
                <w:rPrChange w:id="43" w:author="Author">
                  <w:rPr>
                    <w:rFonts w:ascii="Times New Roman" w:hAnsi="Times New Roman" w:cs="Times New Roman"/>
                    <w:sz w:val="20"/>
                    <w:szCs w:val="20"/>
                    <w:highlight w:val="yellow"/>
                  </w:rPr>
                </w:rPrChange>
              </w:rPr>
            </w:pPr>
          </w:p>
        </w:tc>
        <w:tc>
          <w:tcPr>
            <w:tcW w:w="2834" w:type="dxa"/>
            <w:noWrap/>
          </w:tcPr>
          <w:p w:rsidR="0095672C" w:rsidRPr="00DF07B0" w:rsidRDefault="0095672C">
            <w:pPr>
              <w:rPr>
                <w:rFonts w:ascii="Times New Roman" w:hAnsi="Times New Roman" w:cs="Times New Roman"/>
                <w:sz w:val="20"/>
                <w:szCs w:val="20"/>
                <w:rPrChange w:id="44"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S.19.01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w:t>
            </w:r>
            <w:r w:rsidR="00BA7D71" w:rsidRPr="00DF07B0">
              <w:rPr>
                <w:rFonts w:ascii="Times New Roman" w:hAnsi="Times New Roman" w:cs="Times New Roman"/>
                <w:sz w:val="20"/>
                <w:szCs w:val="20"/>
              </w:rPr>
              <w:t>i</w:t>
            </w:r>
            <w:r w:rsidRPr="00DF07B0">
              <w:rPr>
                <w:rFonts w:ascii="Times New Roman" w:hAnsi="Times New Roman" w:cs="Times New Roman"/>
                <w:sz w:val="20"/>
                <w:szCs w:val="20"/>
              </w:rPr>
              <w:t>nsurance claims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Change w:id="45"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business</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36"/>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C0010/R0330</w:t>
            </w:r>
          </w:p>
          <w:p w:rsidR="0095672C" w:rsidRPr="00DF07B0" w:rsidRDefault="0095672C" w:rsidP="00950116">
            <w:pPr>
              <w:rPr>
                <w:rFonts w:ascii="Times New Roman" w:hAnsi="Times New Roman" w:cs="Times New Roman"/>
                <w:sz w:val="20"/>
                <w:szCs w:val="20"/>
                <w:rPrChange w:id="46" w:author="Author">
                  <w:rPr>
                    <w:rFonts w:ascii="Times New Roman" w:hAnsi="Times New Roman" w:cs="Times New Roman"/>
                    <w:sz w:val="20"/>
                    <w:szCs w:val="20"/>
                    <w:highlight w:val="yellow"/>
                  </w:rPr>
                </w:rPrChange>
              </w:rPr>
            </w:pPr>
          </w:p>
        </w:tc>
        <w:tc>
          <w:tcPr>
            <w:tcW w:w="2834" w:type="dxa"/>
            <w:noWrap/>
          </w:tcPr>
          <w:p w:rsidR="0095672C" w:rsidRPr="00DF07B0" w:rsidRDefault="0095672C" w:rsidP="00950116">
            <w:pPr>
              <w:rPr>
                <w:rFonts w:ascii="Times New Roman" w:hAnsi="Times New Roman" w:cs="Times New Roman"/>
                <w:sz w:val="20"/>
                <w:szCs w:val="20"/>
                <w:rPrChange w:id="47"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S.20.01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Development of the distribution of the claims incurred</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8C4A18" w:rsidRPr="00DF07B0" w:rsidRDefault="0095672C">
            <w:pPr>
              <w:rPr>
                <w:ins w:id="48" w:author="Autho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business</w:t>
            </w:r>
          </w:p>
          <w:p w:rsidR="008C4A18" w:rsidRPr="00DF07B0" w:rsidRDefault="008C4A18" w:rsidP="008C4A18">
            <w:pPr>
              <w:rPr>
                <w:ins w:id="49" w:author="Author"/>
                <w:rFonts w:ascii="Times New Roman" w:hAnsi="Times New Roman" w:cs="Times New Roman"/>
                <w:sz w:val="20"/>
                <w:szCs w:val="20"/>
              </w:rPr>
            </w:pPr>
            <w:ins w:id="50" w:author="Author">
              <w:r w:rsidRPr="00DF07B0">
                <w:rPr>
                  <w:rFonts w:ascii="Times New Roman" w:hAnsi="Times New Roman" w:cs="Times New Roman"/>
                  <w:sz w:val="20"/>
                  <w:szCs w:val="20"/>
                  <w:rPrChange w:id="51" w:author="Author">
                    <w:rPr>
                      <w:rFonts w:ascii="Times New Roman" w:hAnsi="Times New Roman" w:cs="Times New Roman"/>
                      <w:sz w:val="20"/>
                      <w:szCs w:val="20"/>
                      <w:highlight w:val="yellow"/>
                    </w:rPr>
                  </w:rPrChange>
                </w:rPr>
                <w:t>18 – Not reported as no direct insurance business</w:t>
              </w:r>
            </w:ins>
          </w:p>
          <w:p w:rsidR="0095672C" w:rsidRPr="00DF07B0" w:rsidRDefault="0095672C">
            <w:pPr>
              <w:rPr>
                <w:rFonts w:ascii="Times New Roman" w:hAnsi="Times New Roman" w:cs="Times New Roman"/>
                <w:sz w:val="20"/>
                <w:szCs w:val="20"/>
                <w:rPrChange w:id="52" w:author="Author">
                  <w:rPr>
                    <w:rFonts w:ascii="Times New Roman" w:hAnsi="Times New Roman" w:cs="Times New Roman"/>
                    <w:sz w:val="20"/>
                    <w:szCs w:val="20"/>
                    <w:highlight w:val="yellow"/>
                  </w:rPr>
                </w:rPrChange>
              </w:rPr>
            </w:pPr>
            <w:del w:id="53" w:author="Author">
              <w:r w:rsidRPr="00DF07B0" w:rsidDel="008C4A18">
                <w:rPr>
                  <w:rFonts w:ascii="Times New Roman" w:hAnsi="Times New Roman" w:cs="Times New Roman"/>
                  <w:sz w:val="20"/>
                  <w:szCs w:val="20"/>
                </w:rPr>
                <w:br/>
              </w:r>
            </w:del>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59"/>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C0010/R0340</w:t>
            </w:r>
          </w:p>
          <w:p w:rsidR="0095672C" w:rsidRPr="00DF07B0" w:rsidRDefault="0095672C" w:rsidP="00950116">
            <w:pPr>
              <w:rPr>
                <w:rFonts w:ascii="Times New Roman" w:hAnsi="Times New Roman" w:cs="Times New Roman"/>
                <w:sz w:val="20"/>
                <w:szCs w:val="20"/>
                <w:rPrChange w:id="54" w:author="Author">
                  <w:rPr>
                    <w:rFonts w:ascii="Times New Roman" w:hAnsi="Times New Roman" w:cs="Times New Roman"/>
                    <w:sz w:val="20"/>
                    <w:szCs w:val="20"/>
                    <w:highlight w:val="yellow"/>
                  </w:rPr>
                </w:rPrChange>
              </w:rPr>
            </w:pPr>
          </w:p>
        </w:tc>
        <w:tc>
          <w:tcPr>
            <w:tcW w:w="2834" w:type="dxa"/>
            <w:noWrap/>
          </w:tcPr>
          <w:p w:rsidR="0095672C" w:rsidRPr="00DF07B0" w:rsidRDefault="0095672C" w:rsidP="00950116">
            <w:pPr>
              <w:rPr>
                <w:rFonts w:ascii="Times New Roman" w:hAnsi="Times New Roman" w:cs="Times New Roman"/>
                <w:sz w:val="20"/>
                <w:szCs w:val="20"/>
                <w:rPrChange w:id="55"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S.21.01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Loss distribution risk profile</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8C4A18" w:rsidRPr="00DF07B0" w:rsidRDefault="0095672C" w:rsidP="008C4A18">
            <w:pPr>
              <w:rPr>
                <w:ins w:id="56" w:author="Autho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business</w:t>
            </w:r>
            <w:r w:rsidRPr="00DF07B0">
              <w:rPr>
                <w:rFonts w:ascii="Times New Roman" w:hAnsi="Times New Roman" w:cs="Times New Roman"/>
                <w:sz w:val="20"/>
                <w:szCs w:val="20"/>
              </w:rPr>
              <w:br/>
            </w:r>
            <w:ins w:id="57" w:author="Author">
              <w:r w:rsidR="008C4A18" w:rsidRPr="00DF07B0">
                <w:rPr>
                  <w:rFonts w:ascii="Times New Roman" w:hAnsi="Times New Roman" w:cs="Times New Roman"/>
                  <w:sz w:val="20"/>
                  <w:szCs w:val="20"/>
                  <w:rPrChange w:id="58" w:author="Author">
                    <w:rPr>
                      <w:rFonts w:ascii="Times New Roman" w:hAnsi="Times New Roman" w:cs="Times New Roman"/>
                      <w:sz w:val="20"/>
                      <w:szCs w:val="20"/>
                      <w:highlight w:val="yellow"/>
                    </w:rPr>
                  </w:rPrChange>
                </w:rPr>
                <w:t>18 – Not reported as no direct insurance business</w:t>
              </w:r>
            </w:ins>
          </w:p>
          <w:p w:rsidR="0095672C" w:rsidRPr="00DF07B0" w:rsidRDefault="0095672C">
            <w:pPr>
              <w:rPr>
                <w:rFonts w:ascii="Times New Roman" w:hAnsi="Times New Roman" w:cs="Times New Roman"/>
                <w:sz w:val="20"/>
                <w:szCs w:val="20"/>
                <w:rPrChange w:id="59"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5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C0010/R0350</w:t>
            </w:r>
          </w:p>
          <w:p w:rsidR="0095672C" w:rsidRPr="00DF07B0" w:rsidRDefault="0095672C" w:rsidP="00950116">
            <w:pPr>
              <w:rPr>
                <w:rFonts w:ascii="Times New Roman" w:hAnsi="Times New Roman" w:cs="Times New Roman"/>
                <w:sz w:val="20"/>
                <w:szCs w:val="20"/>
                <w:rPrChange w:id="60" w:author="Author">
                  <w:rPr>
                    <w:rFonts w:ascii="Times New Roman" w:hAnsi="Times New Roman" w:cs="Times New Roman"/>
                    <w:sz w:val="20"/>
                    <w:szCs w:val="20"/>
                    <w:highlight w:val="yellow"/>
                  </w:rPr>
                </w:rPrChange>
              </w:rPr>
            </w:pPr>
          </w:p>
        </w:tc>
        <w:tc>
          <w:tcPr>
            <w:tcW w:w="2834" w:type="dxa"/>
            <w:noWrap/>
          </w:tcPr>
          <w:p w:rsidR="0095672C" w:rsidRPr="00DF07B0" w:rsidRDefault="0095672C" w:rsidP="00950116">
            <w:pPr>
              <w:rPr>
                <w:rFonts w:ascii="Times New Roman" w:hAnsi="Times New Roman" w:cs="Times New Roman"/>
                <w:sz w:val="20"/>
                <w:szCs w:val="20"/>
                <w:rPrChange w:id="61"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S.21.02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Underwriting risks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8C4A18" w:rsidRPr="00DF07B0" w:rsidRDefault="0095672C">
            <w:pPr>
              <w:rPr>
                <w:ins w:id="62" w:author="Autho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business</w:t>
            </w:r>
          </w:p>
          <w:p w:rsidR="008C4A18" w:rsidRPr="00DF07B0" w:rsidRDefault="008C4A18" w:rsidP="008C4A18">
            <w:pPr>
              <w:rPr>
                <w:ins w:id="63" w:author="Author"/>
                <w:rFonts w:ascii="Times New Roman" w:hAnsi="Times New Roman" w:cs="Times New Roman"/>
                <w:sz w:val="20"/>
                <w:szCs w:val="20"/>
              </w:rPr>
            </w:pPr>
            <w:ins w:id="64" w:author="Author">
              <w:r w:rsidRPr="00DF07B0">
                <w:rPr>
                  <w:rFonts w:ascii="Times New Roman" w:hAnsi="Times New Roman" w:cs="Times New Roman"/>
                  <w:sz w:val="20"/>
                  <w:szCs w:val="20"/>
                  <w:rPrChange w:id="65" w:author="Author">
                    <w:rPr>
                      <w:rFonts w:ascii="Times New Roman" w:hAnsi="Times New Roman" w:cs="Times New Roman"/>
                      <w:sz w:val="20"/>
                      <w:szCs w:val="20"/>
                      <w:highlight w:val="yellow"/>
                    </w:rPr>
                  </w:rPrChange>
                </w:rPr>
                <w:t>18 – Not reported as no direct insurance business</w:t>
              </w:r>
            </w:ins>
          </w:p>
          <w:p w:rsidR="0095672C" w:rsidRPr="00DF07B0" w:rsidRDefault="0095672C">
            <w:pPr>
              <w:rPr>
                <w:rFonts w:ascii="Times New Roman" w:hAnsi="Times New Roman" w:cs="Times New Roman"/>
                <w:sz w:val="20"/>
                <w:szCs w:val="20"/>
                <w:rPrChange w:id="66" w:author="Author">
                  <w:rPr>
                    <w:rFonts w:ascii="Times New Roman" w:hAnsi="Times New Roman" w:cs="Times New Roman"/>
                    <w:sz w:val="20"/>
                    <w:szCs w:val="20"/>
                    <w:highlight w:val="yellow"/>
                  </w:rPr>
                </w:rPrChange>
              </w:rPr>
            </w:pPr>
            <w:del w:id="67" w:author="Author">
              <w:r w:rsidRPr="00DF07B0" w:rsidDel="008C4A18">
                <w:rPr>
                  <w:rFonts w:ascii="Times New Roman" w:hAnsi="Times New Roman" w:cs="Times New Roman"/>
                  <w:sz w:val="20"/>
                  <w:szCs w:val="20"/>
                </w:rPr>
                <w:br/>
              </w:r>
            </w:del>
            <w:r w:rsidRPr="00DF07B0">
              <w:rPr>
                <w:rFonts w:ascii="Times New Roman" w:hAnsi="Times New Roman" w:cs="Times New Roman"/>
                <w:sz w:val="20"/>
                <w:szCs w:val="20"/>
              </w:rPr>
              <w:t>0</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5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C0010/R0360</w:t>
            </w:r>
          </w:p>
          <w:p w:rsidR="0095672C" w:rsidRPr="00DF07B0" w:rsidRDefault="0095672C" w:rsidP="00950116">
            <w:pPr>
              <w:rPr>
                <w:rFonts w:ascii="Times New Roman" w:hAnsi="Times New Roman" w:cs="Times New Roman"/>
                <w:sz w:val="20"/>
                <w:szCs w:val="20"/>
                <w:rPrChange w:id="68" w:author="Author">
                  <w:rPr>
                    <w:rFonts w:ascii="Times New Roman" w:hAnsi="Times New Roman" w:cs="Times New Roman"/>
                    <w:sz w:val="20"/>
                    <w:szCs w:val="20"/>
                    <w:highlight w:val="yellow"/>
                  </w:rPr>
                </w:rPrChange>
              </w:rPr>
            </w:pPr>
          </w:p>
        </w:tc>
        <w:tc>
          <w:tcPr>
            <w:tcW w:w="2834" w:type="dxa"/>
            <w:noWrap/>
          </w:tcPr>
          <w:p w:rsidR="0095672C" w:rsidRPr="00DF07B0" w:rsidRDefault="0095672C" w:rsidP="00950116">
            <w:pPr>
              <w:rPr>
                <w:rFonts w:ascii="Times New Roman" w:hAnsi="Times New Roman" w:cs="Times New Roman"/>
                <w:sz w:val="20"/>
                <w:szCs w:val="20"/>
                <w:rPrChange w:id="69"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S.21.03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distribution of underwriting risks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by sum insured</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8C4A18" w:rsidRPr="00DF07B0" w:rsidRDefault="0095672C">
            <w:pPr>
              <w:rPr>
                <w:ins w:id="70" w:author="Autho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business</w:t>
            </w:r>
          </w:p>
          <w:p w:rsidR="008C4A18" w:rsidRPr="00DF07B0" w:rsidRDefault="008C4A18" w:rsidP="008C4A18">
            <w:pPr>
              <w:rPr>
                <w:ins w:id="71" w:author="Author"/>
                <w:rFonts w:ascii="Times New Roman" w:hAnsi="Times New Roman" w:cs="Times New Roman"/>
                <w:sz w:val="20"/>
                <w:szCs w:val="20"/>
              </w:rPr>
            </w:pPr>
            <w:ins w:id="72" w:author="Author">
              <w:r w:rsidRPr="00DF07B0">
                <w:rPr>
                  <w:rFonts w:ascii="Times New Roman" w:hAnsi="Times New Roman" w:cs="Times New Roman"/>
                  <w:sz w:val="20"/>
                  <w:szCs w:val="20"/>
                  <w:rPrChange w:id="73" w:author="Author">
                    <w:rPr>
                      <w:rFonts w:ascii="Times New Roman" w:hAnsi="Times New Roman" w:cs="Times New Roman"/>
                      <w:sz w:val="20"/>
                      <w:szCs w:val="20"/>
                      <w:highlight w:val="yellow"/>
                    </w:rPr>
                  </w:rPrChange>
                </w:rPr>
                <w:t>18 – Not reported as no direct insurance business</w:t>
              </w:r>
            </w:ins>
          </w:p>
          <w:p w:rsidR="0095672C" w:rsidRPr="00DF07B0" w:rsidRDefault="0095672C">
            <w:pPr>
              <w:rPr>
                <w:rFonts w:ascii="Times New Roman" w:hAnsi="Times New Roman" w:cs="Times New Roman"/>
                <w:sz w:val="20"/>
                <w:szCs w:val="20"/>
                <w:rPrChange w:id="74" w:author="Author">
                  <w:rPr>
                    <w:rFonts w:ascii="Times New Roman" w:hAnsi="Times New Roman" w:cs="Times New Roman"/>
                    <w:sz w:val="20"/>
                    <w:szCs w:val="20"/>
                    <w:highlight w:val="yellow"/>
                  </w:rPr>
                </w:rPrChange>
              </w:rPr>
            </w:pPr>
            <w:del w:id="75" w:author="Author">
              <w:r w:rsidRPr="00DF07B0" w:rsidDel="008C4A18">
                <w:rPr>
                  <w:rFonts w:ascii="Times New Roman" w:hAnsi="Times New Roman" w:cs="Times New Roman"/>
                  <w:sz w:val="20"/>
                  <w:szCs w:val="20"/>
                </w:rPr>
                <w:br/>
              </w:r>
            </w:del>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785"/>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C0010/R0370</w:t>
            </w:r>
          </w:p>
          <w:p w:rsidR="0095672C" w:rsidRPr="00DF07B0" w:rsidRDefault="0095672C" w:rsidP="00950116">
            <w:pPr>
              <w:rPr>
                <w:rFonts w:ascii="Times New Roman" w:hAnsi="Times New Roman" w:cs="Times New Roman"/>
                <w:sz w:val="20"/>
                <w:szCs w:val="20"/>
              </w:rPr>
            </w:pPr>
          </w:p>
        </w:tc>
        <w:tc>
          <w:tcPr>
            <w:tcW w:w="2834" w:type="dxa"/>
            <w:noWrap/>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S.22.01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Impact of long term guarantees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w:t>
            </w:r>
            <w:r w:rsidR="00866F4E" w:rsidRPr="00DF07B0">
              <w:rPr>
                <w:rFonts w:ascii="Times New Roman" w:hAnsi="Times New Roman" w:cs="Times New Roman"/>
                <w:sz w:val="20"/>
                <w:szCs w:val="20"/>
              </w:rPr>
              <w:t xml:space="preserve"> long term guarantees measures</w:t>
            </w:r>
            <w:r w:rsidRPr="00DF07B0">
              <w:rPr>
                <w:rFonts w:ascii="Times New Roman" w:hAnsi="Times New Roman" w:cs="Times New Roman"/>
                <w:sz w:val="20"/>
                <w:szCs w:val="20"/>
              </w:rPr>
              <w:t xml:space="preserve"> </w:t>
            </w:r>
            <w:r w:rsidR="00866F4E" w:rsidRPr="00DF07B0">
              <w:rPr>
                <w:rFonts w:ascii="Times New Roman" w:hAnsi="Times New Roman" w:cs="Times New Roman"/>
                <w:sz w:val="20"/>
                <w:szCs w:val="20"/>
              </w:rPr>
              <w:t>("</w:t>
            </w:r>
            <w:r w:rsidRPr="00DF07B0">
              <w:rPr>
                <w:rFonts w:ascii="Times New Roman" w:hAnsi="Times New Roman" w:cs="Times New Roman"/>
                <w:sz w:val="20"/>
                <w:szCs w:val="20"/>
              </w:rPr>
              <w:t>LTG</w:t>
            </w:r>
            <w:r w:rsidR="00866F4E" w:rsidRPr="00DF07B0">
              <w:rPr>
                <w:rFonts w:ascii="Times New Roman" w:hAnsi="Times New Roman" w:cs="Times New Roman"/>
                <w:sz w:val="20"/>
                <w:szCs w:val="20"/>
              </w:rPr>
              <w:t>")</w:t>
            </w:r>
            <w:r w:rsidRPr="00DF07B0">
              <w:rPr>
                <w:rFonts w:ascii="Times New Roman" w:hAnsi="Times New Roman" w:cs="Times New Roman"/>
                <w:sz w:val="20"/>
                <w:szCs w:val="20"/>
              </w:rPr>
              <w:t xml:space="preserve"> measures or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are applied </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785"/>
        </w:trPr>
        <w:tc>
          <w:tcPr>
            <w:tcW w:w="1872"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C0010/R0380</w:t>
            </w:r>
          </w:p>
        </w:tc>
        <w:tc>
          <w:tcPr>
            <w:tcW w:w="2834" w:type="dxa"/>
            <w:noWrap/>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S.22.04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Information on the transitional on interest rates calculation</w:t>
            </w:r>
          </w:p>
        </w:tc>
        <w:tc>
          <w:tcPr>
            <w:tcW w:w="4536" w:type="dxa"/>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such transitional measure is applied</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416"/>
        </w:trPr>
        <w:tc>
          <w:tcPr>
            <w:tcW w:w="1872"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C0010/R0390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S.22.05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Overall calculation of the transitional on technical provisions</w:t>
            </w:r>
          </w:p>
        </w:tc>
        <w:tc>
          <w:tcPr>
            <w:tcW w:w="4536" w:type="dxa"/>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such transitional measure is applied</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245"/>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C0010/R0400</w:t>
            </w:r>
          </w:p>
          <w:p w:rsidR="0095672C" w:rsidRPr="00DF07B0" w:rsidRDefault="0095672C">
            <w:pPr>
              <w:rPr>
                <w:rFonts w:ascii="Times New Roman" w:hAnsi="Times New Roman" w:cs="Times New Roman"/>
                <w:sz w:val="20"/>
                <w:szCs w:val="20"/>
              </w:rPr>
            </w:pP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S.22.06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Best estimate subject to volatility adjustment by country and currency</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2 – Not reported as volatility adjustment not applied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1245"/>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C0010/R0410</w:t>
            </w:r>
          </w:p>
        </w:tc>
        <w:tc>
          <w:tcPr>
            <w:tcW w:w="2834" w:type="dxa"/>
            <w:noWrap/>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S.23.01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Own funds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6 – Exempted under Article 35 (6) to (8)</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w:t>
            </w:r>
            <w:r w:rsidRPr="00DF07B0">
              <w:rPr>
                <w:rFonts w:ascii="Times New Roman" w:hAnsi="Times New Roman" w:cs="Times New Roman"/>
                <w:sz w:val="20"/>
                <w:szCs w:val="20"/>
              </w:rPr>
              <w:lastRenderedPageBreak/>
              <w:t>needed)</w:t>
            </w:r>
          </w:p>
        </w:tc>
      </w:tr>
      <w:tr w:rsidR="0095672C" w:rsidRPr="00DF07B0" w:rsidTr="00950116">
        <w:trPr>
          <w:trHeight w:val="1341"/>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C0010/R0420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S.23.02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Detailed information by tiers on own funds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1266"/>
        </w:trPr>
        <w:tc>
          <w:tcPr>
            <w:tcW w:w="1872"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C0010/R0430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S.23.03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Annual movements on own funds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127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C0010/R0440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S.23.04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List of items on own funds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1515"/>
        </w:trPr>
        <w:tc>
          <w:tcPr>
            <w:tcW w:w="1872"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C0010/R0450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S.24.01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Participations held</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participations held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(in this case special justification is needed)</w:t>
            </w:r>
          </w:p>
        </w:tc>
      </w:tr>
      <w:tr w:rsidR="0095672C" w:rsidRPr="00DF07B0" w:rsidTr="00950116">
        <w:trPr>
          <w:trHeight w:val="172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C0010/R0460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S.25.01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005C0297" w:rsidRPr="00DF07B0">
              <w:rPr>
                <w:rFonts w:ascii="Times New Roman" w:hAnsi="Times New Roman" w:cs="Times New Roman"/>
                <w:sz w:val="20"/>
                <w:szCs w:val="20"/>
              </w:rPr>
              <w:t>for undertakings on Standard Formula</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as standard formula</w:t>
            </w:r>
            <w:r w:rsidR="005A2F45" w:rsidRPr="00DF07B0">
              <w:rPr>
                <w:rFonts w:ascii="Times New Roman" w:hAnsi="Times New Roman" w:cs="Times New Roman"/>
                <w:sz w:val="20"/>
                <w:szCs w:val="20"/>
              </w:rPr>
              <w:t xml:space="preserve"> ("SF")</w:t>
            </w:r>
            <w:r w:rsidRPr="00DF07B0">
              <w:rPr>
                <w:rFonts w:ascii="Times New Roman" w:hAnsi="Times New Roman" w:cs="Times New Roman"/>
                <w:sz w:val="20"/>
                <w:szCs w:val="20"/>
              </w:rPr>
              <w:t xml:space="preserve"> is used</w:t>
            </w:r>
          </w:p>
          <w:p w:rsidR="004433B3" w:rsidRPr="00DF07B0" w:rsidRDefault="0095672C" w:rsidP="00DB7C64">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00EA499D" w:rsidRPr="00DF07B0">
              <w:rPr>
                <w:rFonts w:ascii="Times New Roman" w:hAnsi="Times New Roman" w:cs="Times New Roman"/>
                <w:sz w:val="20"/>
                <w:szCs w:val="20"/>
              </w:rPr>
              <w:t xml:space="preserve"> ("PIM")</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r w:rsidR="00EA499D" w:rsidRPr="00DF07B0">
              <w:rPr>
                <w:rFonts w:ascii="Times New Roman" w:hAnsi="Times New Roman" w:cs="Times New Roman"/>
                <w:sz w:val="20"/>
                <w:szCs w:val="20"/>
              </w:rPr>
              <w:t xml:space="preserve"> ("IM")</w:t>
            </w:r>
            <w:r w:rsidRPr="00DF07B0">
              <w:rPr>
                <w:rFonts w:ascii="Times New Roman" w:hAnsi="Times New Roman" w:cs="Times New Roman"/>
                <w:sz w:val="20"/>
                <w:szCs w:val="20"/>
              </w:rPr>
              <w:br/>
            </w:r>
            <w:ins w:id="76" w:author="Author">
              <w:r w:rsidR="004433B3" w:rsidRPr="00DF07B0">
                <w:rPr>
                  <w:rFonts w:ascii="Times New Roman" w:hAnsi="Times New Roman" w:cs="Times New Roman"/>
                  <w:sz w:val="20"/>
                  <w:szCs w:val="20"/>
                </w:rPr>
                <w:t>1</w:t>
              </w:r>
            </w:ins>
            <w:del w:id="77" w:author="Author">
              <w:r w:rsidR="004433B3" w:rsidRPr="00DF07B0" w:rsidDel="00047552">
                <w:rPr>
                  <w:rFonts w:ascii="Times New Roman" w:hAnsi="Times New Roman" w:cs="Times New Roman"/>
                  <w:sz w:val="20"/>
                  <w:szCs w:val="20"/>
                </w:rPr>
                <w:delText>2</w:delText>
              </w:r>
            </w:del>
            <w:ins w:id="78" w:author="Author">
              <w:r w:rsidR="00047552" w:rsidRPr="00DF07B0">
                <w:rPr>
                  <w:rFonts w:ascii="Times New Roman" w:hAnsi="Times New Roman" w:cs="Times New Roman"/>
                  <w:sz w:val="20"/>
                  <w:szCs w:val="20"/>
                </w:rPr>
                <w:t>6</w:t>
              </w:r>
            </w:ins>
            <w:r w:rsidR="004433B3" w:rsidRPr="00DF07B0">
              <w:rPr>
                <w:rFonts w:ascii="Times New Roman" w:hAnsi="Times New Roman" w:cs="Times New Roman"/>
                <w:sz w:val="20"/>
                <w:szCs w:val="20"/>
              </w:rPr>
              <w:t xml:space="preserve"> – Reported due to </w:t>
            </w:r>
            <w:ins w:id="79" w:author="Author">
              <w:r w:rsidR="00D1334E" w:rsidRPr="00DF07B0">
                <w:rPr>
                  <w:rFonts w:ascii="Times New Roman" w:hAnsi="Times New Roman" w:cs="Times New Roman"/>
                  <w:sz w:val="20"/>
                  <w:szCs w:val="20"/>
                </w:rPr>
                <w:t xml:space="preserve">request of </w:t>
              </w:r>
            </w:ins>
            <w:r w:rsidR="004433B3" w:rsidRPr="00DF07B0">
              <w:rPr>
                <w:rFonts w:ascii="Times New Roman" w:hAnsi="Times New Roman" w:cs="Times New Roman"/>
                <w:sz w:val="20"/>
                <w:szCs w:val="20"/>
              </w:rPr>
              <w:t xml:space="preserve">Article 112 </w:t>
            </w:r>
            <w:ins w:id="80" w:author="Author">
              <w:r w:rsidR="00D1334E" w:rsidRPr="00DF07B0">
                <w:rPr>
                  <w:rFonts w:ascii="Times New Roman" w:hAnsi="Times New Roman" w:cs="Times New Roman"/>
                  <w:sz w:val="20"/>
                  <w:szCs w:val="20"/>
                </w:rPr>
                <w:t>of Directive 2009/138/EC</w:t>
              </w:r>
            </w:ins>
            <w:del w:id="81" w:author="Author">
              <w:r w:rsidR="004433B3" w:rsidRPr="00DF07B0" w:rsidDel="00D1334E">
                <w:rPr>
                  <w:rFonts w:ascii="Times New Roman" w:hAnsi="Times New Roman" w:cs="Times New Roman"/>
                  <w:sz w:val="20"/>
                  <w:szCs w:val="20"/>
                </w:rPr>
                <w:delText>request</w:delText>
              </w:r>
            </w:del>
            <w:r w:rsidR="004433B3" w:rsidRPr="00DF07B0">
              <w:rPr>
                <w:rFonts w:ascii="Times New Roman" w:hAnsi="Times New Roman" w:cs="Times New Roman"/>
                <w:sz w:val="20"/>
                <w:szCs w:val="20"/>
              </w:rPr>
              <w:t xml:space="preserve"> </w:t>
            </w:r>
          </w:p>
          <w:p w:rsidR="0095672C" w:rsidRPr="00DF07B0" w:rsidRDefault="0095672C" w:rsidP="00DB7C64">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702"/>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C0010/R0470)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S.25.02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005C0297" w:rsidRPr="00DF07B0">
              <w:rPr>
                <w:rFonts w:ascii="Times New Roman" w:hAnsi="Times New Roman" w:cs="Times New Roman"/>
                <w:sz w:val="20"/>
                <w:szCs w:val="20"/>
              </w:rPr>
              <w:t>for undertakings using the standard formula and partial internal model</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standard formula </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67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C0010/R0480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S.25.03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005C0297" w:rsidRPr="00DF07B0">
              <w:t xml:space="preserve"> </w:t>
            </w:r>
            <w:r w:rsidR="005C0297" w:rsidRPr="00DF07B0">
              <w:rPr>
                <w:rFonts w:ascii="Times New Roman" w:hAnsi="Times New Roman" w:cs="Times New Roman"/>
                <w:sz w:val="20"/>
                <w:szCs w:val="20"/>
              </w:rPr>
              <w:t>for undertakings on Full Internal Models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standard formula</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133"/>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C0010/R0500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S.26.01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Market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2 – Not reported as risk not existent</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EB33B3" w:rsidRPr="00DF07B0" w:rsidRDefault="0095672C" w:rsidP="00D1334E">
            <w:pPr>
              <w:rPr>
                <w:ins w:id="82" w:author="Autho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r w:rsidRPr="00DF07B0">
              <w:rPr>
                <w:rFonts w:ascii="Times New Roman" w:hAnsi="Times New Roman" w:cs="Times New Roman"/>
                <w:sz w:val="20"/>
                <w:szCs w:val="20"/>
              </w:rPr>
              <w:br/>
            </w:r>
            <w:ins w:id="83" w:author="Author">
              <w:r w:rsidR="004433B3" w:rsidRPr="00DF07B0">
                <w:rPr>
                  <w:rFonts w:ascii="Times New Roman" w:hAnsi="Times New Roman" w:cs="Times New Roman"/>
                  <w:sz w:val="20"/>
                  <w:szCs w:val="20"/>
                  <w:rPrChange w:id="84" w:author="Author">
                    <w:rPr>
                      <w:rFonts w:ascii="Times New Roman" w:hAnsi="Times New Roman" w:cs="Times New Roman"/>
                      <w:sz w:val="20"/>
                      <w:szCs w:val="20"/>
                      <w:highlight w:val="yellow"/>
                    </w:rPr>
                  </w:rPrChange>
                </w:rPr>
                <w:t>1</w:t>
              </w:r>
              <w:r w:rsidR="00047552" w:rsidRPr="00DF07B0">
                <w:rPr>
                  <w:rFonts w:ascii="Times New Roman" w:hAnsi="Times New Roman" w:cs="Times New Roman"/>
                  <w:sz w:val="20"/>
                  <w:szCs w:val="20"/>
                  <w:rPrChange w:id="85" w:author="Author">
                    <w:rPr>
                      <w:rFonts w:ascii="Times New Roman" w:hAnsi="Times New Roman" w:cs="Times New Roman"/>
                      <w:sz w:val="20"/>
                      <w:szCs w:val="20"/>
                      <w:highlight w:val="yellow"/>
                    </w:rPr>
                  </w:rPrChange>
                </w:rPr>
                <w:t>6</w:t>
              </w:r>
              <w:r w:rsidR="004433B3" w:rsidRPr="00DF07B0">
                <w:rPr>
                  <w:rFonts w:ascii="Times New Roman" w:hAnsi="Times New Roman" w:cs="Times New Roman"/>
                  <w:sz w:val="20"/>
                  <w:szCs w:val="20"/>
                </w:rPr>
                <w:t xml:space="preserve"> – Reported due to </w:t>
              </w:r>
              <w:r w:rsidR="00D1334E" w:rsidRPr="00DF07B0">
                <w:rPr>
                  <w:rFonts w:ascii="Times New Roman" w:hAnsi="Times New Roman" w:cs="Times New Roman"/>
                  <w:sz w:val="20"/>
                  <w:szCs w:val="20"/>
                </w:rPr>
                <w:t xml:space="preserve">request of </w:t>
              </w:r>
              <w:r w:rsidR="004433B3" w:rsidRPr="00DF07B0">
                <w:rPr>
                  <w:rFonts w:ascii="Times New Roman" w:hAnsi="Times New Roman" w:cs="Times New Roman"/>
                  <w:sz w:val="20"/>
                  <w:szCs w:val="20"/>
                </w:rPr>
                <w:t xml:space="preserve">Article 112 </w:t>
              </w:r>
              <w:r w:rsidR="00D1334E" w:rsidRPr="00DF07B0">
                <w:rPr>
                  <w:rFonts w:ascii="Times New Roman" w:hAnsi="Times New Roman" w:cs="Times New Roman"/>
                  <w:sz w:val="20"/>
                  <w:szCs w:val="20"/>
                </w:rPr>
                <w:t xml:space="preserve">of Directive 2009/138/EC </w:t>
              </w:r>
            </w:ins>
          </w:p>
          <w:p w:rsidR="0095672C" w:rsidRPr="00DF07B0" w:rsidRDefault="00047552" w:rsidP="00D1334E">
            <w:pPr>
              <w:rPr>
                <w:rFonts w:ascii="Times New Roman" w:hAnsi="Times New Roman" w:cs="Times New Roman"/>
                <w:sz w:val="20"/>
                <w:szCs w:val="20"/>
              </w:rPr>
            </w:pPr>
            <w:ins w:id="86" w:author="Author">
              <w:r w:rsidRPr="00DF07B0">
                <w:rPr>
                  <w:rFonts w:ascii="Times New Roman" w:hAnsi="Times New Roman" w:cs="Times New Roman"/>
                  <w:sz w:val="20"/>
                  <w:szCs w:val="20"/>
                  <w:rPrChange w:id="87" w:author="Author">
                    <w:rPr>
                      <w:rFonts w:ascii="Times New Roman" w:hAnsi="Times New Roman" w:cs="Times New Roman"/>
                      <w:sz w:val="20"/>
                      <w:szCs w:val="20"/>
                      <w:highlight w:val="yellow"/>
                    </w:rPr>
                  </w:rPrChange>
                </w:rPr>
                <w:t>17</w:t>
              </w:r>
              <w:r w:rsidR="00EB33B3" w:rsidRPr="00DF07B0">
                <w:rPr>
                  <w:rFonts w:ascii="Times New Roman" w:hAnsi="Times New Roman" w:cs="Times New Roman"/>
                  <w:sz w:val="20"/>
                  <w:szCs w:val="20"/>
                  <w:rPrChange w:id="88" w:author="Author">
                    <w:rPr>
                      <w:rFonts w:ascii="Times New Roman" w:hAnsi="Times New Roman" w:cs="Times New Roman"/>
                      <w:sz w:val="20"/>
                      <w:szCs w:val="20"/>
                      <w:highlight w:val="yellow"/>
                    </w:rPr>
                  </w:rPrChange>
                </w:rPr>
                <w:t xml:space="preserve"> – Reported twice due to use of PIM</w:t>
              </w:r>
              <w:r w:rsidR="00C96B1F" w:rsidRPr="00DF07B0">
                <w:rPr>
                  <w:rFonts w:ascii="Times New Roman" w:hAnsi="Times New Roman" w:cs="Times New Roman"/>
                  <w:sz w:val="20"/>
                  <w:szCs w:val="20"/>
                </w:rPr>
                <w:t xml:space="preserve"> </w:t>
              </w:r>
              <w:r w:rsidR="004433B3" w:rsidRPr="00DF07B0">
                <w:rPr>
                  <w:rFonts w:ascii="Times New Roman" w:hAnsi="Times New Roman" w:cs="Times New Roman"/>
                  <w:sz w:val="20"/>
                  <w:szCs w:val="20"/>
                </w:rPr>
                <w:br/>
              </w:r>
            </w:ins>
            <w:r w:rsidR="0095672C"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FE1ADF">
        <w:trPr>
          <w:trHeight w:val="416"/>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C0010/R0510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S.26.02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Counterparty default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risk not existent</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r w:rsidRPr="00DF07B0" w:rsidDel="002F0892">
              <w:rPr>
                <w:rFonts w:ascii="Times New Roman" w:hAnsi="Times New Roman" w:cs="Times New Roman"/>
                <w:sz w:val="20"/>
                <w:szCs w:val="20"/>
              </w:rPr>
              <w:t xml:space="preserve"> </w:t>
            </w:r>
          </w:p>
          <w:p w:rsidR="00047552" w:rsidRPr="00DF07B0" w:rsidRDefault="00D1334E" w:rsidP="00047552">
            <w:pPr>
              <w:rPr>
                <w:ins w:id="89" w:author="Author"/>
                <w:rFonts w:ascii="Times New Roman" w:hAnsi="Times New Roman" w:cs="Times New Roman"/>
                <w:sz w:val="20"/>
                <w:szCs w:val="20"/>
              </w:rPr>
            </w:pPr>
            <w:ins w:id="90"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of Directive 2009/138/EC</w:t>
              </w:r>
            </w:ins>
          </w:p>
          <w:p w:rsidR="0095672C" w:rsidRPr="00DF07B0" w:rsidRDefault="00047552" w:rsidP="00047552">
            <w:pPr>
              <w:rPr>
                <w:rFonts w:ascii="Times New Roman" w:hAnsi="Times New Roman" w:cs="Times New Roman"/>
                <w:sz w:val="20"/>
                <w:szCs w:val="20"/>
              </w:rPr>
            </w:pPr>
            <w:ins w:id="91" w:author="Author">
              <w:r w:rsidRPr="00DF07B0">
                <w:rPr>
                  <w:rFonts w:ascii="Times New Roman" w:hAnsi="Times New Roman" w:cs="Times New Roman"/>
                  <w:sz w:val="20"/>
                  <w:szCs w:val="20"/>
                  <w:rPrChange w:id="92" w:author="Author">
                    <w:rPr>
                      <w:rFonts w:ascii="Times New Roman" w:hAnsi="Times New Roman" w:cs="Times New Roman"/>
                      <w:sz w:val="20"/>
                      <w:szCs w:val="20"/>
                      <w:highlight w:val="yellow"/>
                    </w:rPr>
                  </w:rPrChange>
                </w:rPr>
                <w:t>17 – Reported twice due to use of PIM</w:t>
              </w:r>
              <w:r w:rsidR="004433B3" w:rsidRPr="00DF07B0">
                <w:rPr>
                  <w:rFonts w:ascii="Times New Roman" w:hAnsi="Times New Roman" w:cs="Times New Roman"/>
                  <w:sz w:val="20"/>
                  <w:szCs w:val="20"/>
                </w:rPr>
                <w:br/>
              </w:r>
            </w:ins>
            <w:r w:rsidR="0095672C"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117"/>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C0010/R0520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S.26.03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underwriting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risk not existent</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047552" w:rsidRPr="00DF07B0" w:rsidRDefault="0095672C" w:rsidP="00047552">
            <w:pPr>
              <w:rPr>
                <w:ins w:id="93" w:author="Autho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r w:rsidRPr="00DF07B0">
              <w:rPr>
                <w:rFonts w:ascii="Times New Roman" w:hAnsi="Times New Roman" w:cs="Times New Roman"/>
                <w:sz w:val="20"/>
                <w:szCs w:val="20"/>
              </w:rPr>
              <w:br/>
            </w:r>
            <w:ins w:id="94" w:author="Author">
              <w:r w:rsidR="00D1334E"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00D1334E" w:rsidRPr="00DF07B0">
                <w:rPr>
                  <w:rFonts w:ascii="Times New Roman" w:hAnsi="Times New Roman" w:cs="Times New Roman"/>
                  <w:sz w:val="20"/>
                  <w:szCs w:val="20"/>
                </w:rPr>
                <w:t xml:space="preserve"> – Reported due to request of Article 112 of Directive 2009/138/EC</w:t>
              </w:r>
            </w:ins>
          </w:p>
          <w:p w:rsidR="0095672C" w:rsidRPr="00DF07B0" w:rsidRDefault="00047552" w:rsidP="00047552">
            <w:pPr>
              <w:rPr>
                <w:rFonts w:ascii="Times New Roman" w:hAnsi="Times New Roman" w:cs="Times New Roman"/>
                <w:sz w:val="20"/>
                <w:szCs w:val="20"/>
              </w:rPr>
            </w:pPr>
            <w:ins w:id="95" w:author="Author">
              <w:r w:rsidRPr="00DF07B0">
                <w:rPr>
                  <w:rFonts w:ascii="Times New Roman" w:hAnsi="Times New Roman" w:cs="Times New Roman"/>
                  <w:sz w:val="20"/>
                  <w:szCs w:val="20"/>
                  <w:rPrChange w:id="96" w:author="Author">
                    <w:rPr>
                      <w:rFonts w:ascii="Times New Roman" w:hAnsi="Times New Roman" w:cs="Times New Roman"/>
                      <w:sz w:val="20"/>
                      <w:szCs w:val="20"/>
                      <w:highlight w:val="yellow"/>
                    </w:rPr>
                  </w:rPrChange>
                </w:rPr>
                <w:t>17 – Reported twice due to use of PIM</w:t>
              </w:r>
              <w:r w:rsidR="004433B3" w:rsidRPr="00DF07B0">
                <w:rPr>
                  <w:rFonts w:ascii="Times New Roman" w:hAnsi="Times New Roman" w:cs="Times New Roman"/>
                  <w:sz w:val="20"/>
                  <w:szCs w:val="20"/>
                </w:rPr>
                <w:br/>
              </w:r>
            </w:ins>
            <w:r w:rsidR="0095672C"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118"/>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C0010/R0530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S.26.04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Health underwriting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risk not existent</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r w:rsidRPr="00DF07B0" w:rsidDel="002F0892">
              <w:rPr>
                <w:rFonts w:ascii="Times New Roman" w:hAnsi="Times New Roman" w:cs="Times New Roman"/>
                <w:sz w:val="20"/>
                <w:szCs w:val="20"/>
              </w:rPr>
              <w:t xml:space="preserve"> </w:t>
            </w:r>
          </w:p>
          <w:p w:rsidR="00EC79E4" w:rsidRPr="00DF07B0" w:rsidRDefault="00D1334E" w:rsidP="00047552">
            <w:pPr>
              <w:rPr>
                <w:ins w:id="97" w:author="Author"/>
                <w:rFonts w:ascii="Times New Roman" w:hAnsi="Times New Roman" w:cs="Times New Roman"/>
              </w:rPr>
            </w:pPr>
            <w:ins w:id="98"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w:t>
              </w:r>
              <w:r w:rsidRPr="00DF07B0">
                <w:rPr>
                  <w:rFonts w:ascii="Times New Roman" w:hAnsi="Times New Roman" w:cs="Times New Roman"/>
                </w:rPr>
                <w:t>of Directive 2009/138/EC</w:t>
              </w:r>
            </w:ins>
          </w:p>
          <w:p w:rsidR="0095672C" w:rsidRPr="00DF07B0" w:rsidRDefault="00EC79E4" w:rsidP="00EC79E4">
            <w:pPr>
              <w:rPr>
                <w:rFonts w:ascii="Times New Roman" w:hAnsi="Times New Roman" w:cs="Times New Roman"/>
                <w:sz w:val="20"/>
                <w:szCs w:val="20"/>
              </w:rPr>
            </w:pPr>
            <w:ins w:id="99" w:author="Author">
              <w:r w:rsidRPr="00DF07B0">
                <w:rPr>
                  <w:rFonts w:ascii="Times New Roman" w:hAnsi="Times New Roman" w:cs="Times New Roman"/>
                  <w:sz w:val="20"/>
                  <w:szCs w:val="20"/>
                  <w:rPrChange w:id="100" w:author="Author">
                    <w:rPr>
                      <w:rFonts w:ascii="Times New Roman" w:hAnsi="Times New Roman" w:cs="Times New Roman"/>
                      <w:sz w:val="20"/>
                      <w:szCs w:val="20"/>
                      <w:highlight w:val="yellow"/>
                    </w:rPr>
                  </w:rPrChange>
                </w:rPr>
                <w:t>17 – Reported twice due to use of PIM</w:t>
              </w:r>
              <w:r w:rsidRPr="00DF07B0">
                <w:rPr>
                  <w:rFonts w:ascii="Times New Roman" w:hAnsi="Times New Roman" w:cs="Times New Roman"/>
                  <w:sz w:val="20"/>
                  <w:szCs w:val="20"/>
                </w:rPr>
                <w:br/>
              </w:r>
            </w:ins>
            <w:r w:rsidR="0095672C"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119"/>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C0010/R0540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S.26.05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underwriting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risk not existent</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EC79E4" w:rsidRPr="00DF07B0" w:rsidRDefault="0095672C" w:rsidP="00047552">
            <w:pPr>
              <w:rPr>
                <w:ins w:id="101" w:author="Author"/>
                <w:rFonts w:ascii="Times New Roman" w:hAnsi="Times New Roman" w:cs="Times New Roman"/>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r w:rsidRPr="00DF07B0" w:rsidDel="002F0892">
              <w:rPr>
                <w:rFonts w:ascii="Times New Roman" w:hAnsi="Times New Roman" w:cs="Times New Roman"/>
                <w:sz w:val="20"/>
                <w:szCs w:val="20"/>
              </w:rPr>
              <w:t xml:space="preserve"> </w:t>
            </w:r>
            <w:r w:rsidRPr="00DF07B0">
              <w:rPr>
                <w:rFonts w:ascii="Times New Roman" w:hAnsi="Times New Roman" w:cs="Times New Roman"/>
                <w:sz w:val="20"/>
                <w:szCs w:val="20"/>
              </w:rPr>
              <w:br/>
            </w:r>
            <w:ins w:id="102" w:author="Author">
              <w:r w:rsidR="00D1334E"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00D1334E" w:rsidRPr="00DF07B0">
                <w:rPr>
                  <w:rFonts w:ascii="Times New Roman" w:hAnsi="Times New Roman" w:cs="Times New Roman"/>
                  <w:sz w:val="20"/>
                  <w:szCs w:val="20"/>
                </w:rPr>
                <w:t xml:space="preserve"> – Reported due to request of Article 112 </w:t>
              </w:r>
              <w:r w:rsidR="00D1334E" w:rsidRPr="00DF07B0">
                <w:rPr>
                  <w:rFonts w:ascii="Times New Roman" w:hAnsi="Times New Roman" w:cs="Times New Roman"/>
                </w:rPr>
                <w:t>of Directive 2009/138/EC</w:t>
              </w:r>
            </w:ins>
          </w:p>
          <w:p w:rsidR="0095672C" w:rsidRPr="00DF07B0" w:rsidRDefault="00EC79E4" w:rsidP="00EC79E4">
            <w:pPr>
              <w:rPr>
                <w:rFonts w:ascii="Times New Roman" w:hAnsi="Times New Roman" w:cs="Times New Roman"/>
                <w:sz w:val="20"/>
                <w:szCs w:val="20"/>
              </w:rPr>
            </w:pPr>
            <w:ins w:id="103" w:author="Author">
              <w:r w:rsidRPr="00DF07B0">
                <w:rPr>
                  <w:rFonts w:ascii="Times New Roman" w:hAnsi="Times New Roman" w:cs="Times New Roman"/>
                  <w:sz w:val="20"/>
                  <w:szCs w:val="20"/>
                  <w:rPrChange w:id="104" w:author="Author">
                    <w:rPr>
                      <w:rFonts w:ascii="Times New Roman" w:hAnsi="Times New Roman" w:cs="Times New Roman"/>
                      <w:sz w:val="20"/>
                      <w:szCs w:val="20"/>
                      <w:highlight w:val="yellow"/>
                    </w:rPr>
                  </w:rPrChange>
                </w:rPr>
                <w:t>17 – Reported twice due to use of PIM</w:t>
              </w:r>
              <w:r w:rsidRPr="00DF07B0">
                <w:rPr>
                  <w:rFonts w:ascii="Times New Roman" w:hAnsi="Times New Roman" w:cs="Times New Roman"/>
                  <w:sz w:val="20"/>
                  <w:szCs w:val="20"/>
                </w:rPr>
                <w:br/>
              </w:r>
            </w:ins>
            <w:r w:rsidR="0095672C"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966"/>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C0010/R0550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S.26.06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Operational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r w:rsidRPr="00DF07B0">
              <w:rPr>
                <w:rFonts w:ascii="Times New Roman" w:hAnsi="Times New Roman" w:cs="Times New Roman"/>
                <w:sz w:val="20"/>
                <w:szCs w:val="20"/>
              </w:rPr>
              <w:b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r w:rsidRPr="00DF07B0" w:rsidDel="00CF19F1">
              <w:rPr>
                <w:rFonts w:ascii="Times New Roman" w:hAnsi="Times New Roman" w:cs="Times New Roman"/>
                <w:sz w:val="20"/>
                <w:szCs w:val="20"/>
              </w:rPr>
              <w:t xml:space="preserve"> </w:t>
            </w:r>
          </w:p>
          <w:p w:rsidR="00EC79E4" w:rsidRPr="00DF07B0" w:rsidRDefault="00D1334E" w:rsidP="00047552">
            <w:pPr>
              <w:rPr>
                <w:ins w:id="105" w:author="Author"/>
                <w:rFonts w:ascii="Times New Roman" w:hAnsi="Times New Roman" w:cs="Times New Roman"/>
              </w:rPr>
            </w:pPr>
            <w:ins w:id="106"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w:t>
              </w:r>
              <w:r w:rsidRPr="00DF07B0">
                <w:rPr>
                  <w:rFonts w:ascii="Times New Roman" w:hAnsi="Times New Roman" w:cs="Times New Roman"/>
                </w:rPr>
                <w:t>of Directive 2009/138/EC</w:t>
              </w:r>
            </w:ins>
          </w:p>
          <w:p w:rsidR="0095672C" w:rsidRPr="00DF07B0" w:rsidRDefault="00EC79E4" w:rsidP="00EC79E4">
            <w:pPr>
              <w:rPr>
                <w:rFonts w:ascii="Times New Roman" w:hAnsi="Times New Roman" w:cs="Times New Roman"/>
                <w:sz w:val="20"/>
                <w:szCs w:val="20"/>
              </w:rPr>
            </w:pPr>
            <w:ins w:id="107" w:author="Author">
              <w:r w:rsidRPr="00DF07B0">
                <w:rPr>
                  <w:rFonts w:ascii="Times New Roman" w:hAnsi="Times New Roman" w:cs="Times New Roman"/>
                  <w:sz w:val="20"/>
                  <w:szCs w:val="20"/>
                  <w:rPrChange w:id="108" w:author="Author">
                    <w:rPr>
                      <w:rFonts w:ascii="Times New Roman" w:hAnsi="Times New Roman" w:cs="Times New Roman"/>
                      <w:sz w:val="20"/>
                      <w:szCs w:val="20"/>
                      <w:highlight w:val="yellow"/>
                    </w:rPr>
                  </w:rPrChange>
                </w:rPr>
                <w:t>17 – Reported twice due to use of PIM</w:t>
              </w:r>
              <w:r w:rsidRPr="00DF07B0">
                <w:rPr>
                  <w:rFonts w:ascii="Times New Roman" w:hAnsi="Times New Roman" w:cs="Times New Roman"/>
                  <w:sz w:val="20"/>
                  <w:szCs w:val="20"/>
                </w:rPr>
                <w:br/>
              </w:r>
            </w:ins>
            <w:r w:rsidR="0095672C"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FE1ADF">
        <w:trPr>
          <w:trHeight w:val="557"/>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C0010/R0560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S.26.07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Simplifications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2 – Not reported as no simplified calculations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r w:rsidRPr="00DF07B0">
              <w:rPr>
                <w:rFonts w:ascii="Times New Roman" w:hAnsi="Times New Roman" w:cs="Times New Roman"/>
                <w:sz w:val="20"/>
                <w:szCs w:val="20"/>
              </w:rPr>
              <w:b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r w:rsidRPr="00DF07B0" w:rsidDel="002F0892">
              <w:rPr>
                <w:rFonts w:ascii="Times New Roman" w:hAnsi="Times New Roman" w:cs="Times New Roman"/>
                <w:sz w:val="20"/>
                <w:szCs w:val="20"/>
              </w:rPr>
              <w:t xml:space="preserve"> </w:t>
            </w:r>
          </w:p>
          <w:p w:rsidR="00EC79E4" w:rsidRPr="00DF07B0" w:rsidRDefault="00D1334E" w:rsidP="00047552">
            <w:pPr>
              <w:rPr>
                <w:ins w:id="109" w:author="Author"/>
                <w:rFonts w:ascii="Times New Roman" w:hAnsi="Times New Roman" w:cs="Times New Roman"/>
              </w:rPr>
            </w:pPr>
            <w:ins w:id="110"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w:t>
              </w:r>
              <w:r w:rsidRPr="00DF07B0">
                <w:rPr>
                  <w:rFonts w:ascii="Times New Roman" w:hAnsi="Times New Roman" w:cs="Times New Roman"/>
                </w:rPr>
                <w:t>of Directive 2009/138/EC</w:t>
              </w:r>
            </w:ins>
          </w:p>
          <w:p w:rsidR="0095672C" w:rsidRPr="00DF07B0" w:rsidRDefault="00EC79E4" w:rsidP="00EC79E4">
            <w:pPr>
              <w:rPr>
                <w:rFonts w:ascii="Times New Roman" w:hAnsi="Times New Roman" w:cs="Times New Roman"/>
                <w:sz w:val="20"/>
                <w:szCs w:val="20"/>
              </w:rPr>
            </w:pPr>
            <w:ins w:id="111" w:author="Author">
              <w:r w:rsidRPr="00DF07B0">
                <w:rPr>
                  <w:rFonts w:ascii="Times New Roman" w:hAnsi="Times New Roman" w:cs="Times New Roman"/>
                  <w:sz w:val="20"/>
                  <w:szCs w:val="20"/>
                  <w:rPrChange w:id="112" w:author="Author">
                    <w:rPr>
                      <w:rFonts w:ascii="Times New Roman" w:hAnsi="Times New Roman" w:cs="Times New Roman"/>
                      <w:sz w:val="20"/>
                      <w:szCs w:val="20"/>
                      <w:highlight w:val="yellow"/>
                    </w:rPr>
                  </w:rPrChange>
                </w:rPr>
                <w:t>17 – Reported twice due to use of PIM</w:t>
              </w:r>
              <w:r w:rsidRPr="00DF07B0">
                <w:rPr>
                  <w:rFonts w:ascii="Times New Roman" w:hAnsi="Times New Roman" w:cs="Times New Roman"/>
                  <w:sz w:val="20"/>
                  <w:szCs w:val="20"/>
                </w:rPr>
                <w:br/>
              </w:r>
            </w:ins>
            <w:r w:rsidR="0095672C"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109"/>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C0010/R0570</w:t>
            </w:r>
          </w:p>
        </w:tc>
        <w:tc>
          <w:tcPr>
            <w:tcW w:w="2834" w:type="dxa"/>
            <w:noWrap/>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S.27.01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w:t>
            </w:r>
            <w:r w:rsidR="005C0297" w:rsidRPr="00DF07B0">
              <w:rPr>
                <w:rFonts w:ascii="Times New Roman" w:hAnsi="Times New Roman" w:cs="Times New Roman"/>
                <w:sz w:val="20"/>
                <w:szCs w:val="20"/>
              </w:rPr>
              <w:t>and Health c</w:t>
            </w:r>
            <w:r w:rsidRPr="00DF07B0">
              <w:rPr>
                <w:rFonts w:ascii="Times New Roman" w:hAnsi="Times New Roman" w:cs="Times New Roman"/>
                <w:sz w:val="20"/>
                <w:szCs w:val="20"/>
              </w:rPr>
              <w:t>atastrophe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021C5F" w:rsidRPr="00DF07B0" w:rsidRDefault="0095672C">
            <w:pPr>
              <w:rPr>
                <w:ins w:id="113" w:author="Autho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Risk not existent</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r w:rsidRPr="00DF07B0">
              <w:rPr>
                <w:rFonts w:ascii="Times New Roman" w:hAnsi="Times New Roman" w:cs="Times New Roman"/>
                <w:sz w:val="20"/>
                <w:szCs w:val="20"/>
              </w:rPr>
              <w:b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r w:rsidRPr="00DF07B0" w:rsidDel="002F0892">
              <w:rPr>
                <w:rFonts w:ascii="Times New Roman" w:hAnsi="Times New Roman" w:cs="Times New Roman"/>
                <w:sz w:val="20"/>
                <w:szCs w:val="20"/>
              </w:rPr>
              <w:t xml:space="preserve"> </w:t>
            </w:r>
          </w:p>
          <w:p w:rsidR="0095672C" w:rsidRPr="00DF07B0" w:rsidRDefault="0095672C" w:rsidP="004433B3">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15"/>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C0010/R0580</w:t>
            </w:r>
          </w:p>
        </w:tc>
        <w:tc>
          <w:tcPr>
            <w:tcW w:w="2834" w:type="dxa"/>
            <w:noWrap/>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S.28.01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Minimum Capital Requirement – Only life or only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or reinsurance activity</w:t>
            </w:r>
          </w:p>
        </w:tc>
        <w:tc>
          <w:tcPr>
            <w:tcW w:w="4536"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both life and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insurance or reinsurance activity </w:t>
            </w:r>
            <w:r w:rsidRPr="00DF07B0">
              <w:rPr>
                <w:rFonts w:ascii="Times New Roman" w:hAnsi="Times New Roman" w:cs="Times New Roman"/>
                <w:sz w:val="20"/>
                <w:szCs w:val="20"/>
              </w:rPr>
              <w:br/>
              <w:t>0</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488"/>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C0010/R0590</w:t>
            </w:r>
          </w:p>
        </w:tc>
        <w:tc>
          <w:tcPr>
            <w:tcW w:w="2834" w:type="dxa"/>
            <w:noWrap/>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S.28.02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Minimum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Both life and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activity</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only life or only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or reinsurance activity or only reinsurance activity</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309"/>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C0010/R0600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S.29.01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Excess of Assets over Liabilities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271"/>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C0010/R0610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S.29.02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Excess of Assets over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explained by investments and financial liabilities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261"/>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C0010/R0620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S.29.03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Excess of Assets over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explained by technical provisions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265"/>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C0010/R0630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S.29.04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Detailed analysis per period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Technical flows versus Technical provisions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15"/>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C0010/R0640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S.30.01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Facultative covers for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and life business basic data</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2 – Not reported as no facultative covers</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15"/>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C0010/R0650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S.30.02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Facultative covers for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and life business shares data</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2 – Not reported as no facultative covers</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15"/>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C0010/R0660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S.30.03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Outgoing Reinsurance Program basic data</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2 – Not reported as no reinsurance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15"/>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C0010/R0670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S.30.04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Outgoing Reinsurance Program shares data</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2 – Not reported as no reinsurance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15"/>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C0010/R0680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S.31.01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Share of reinsurers</w:t>
            </w:r>
            <w:r w:rsidR="005C0297" w:rsidRPr="00DF07B0">
              <w:rPr>
                <w:rFonts w:ascii="Times New Roman" w:hAnsi="Times New Roman" w:cs="Times New Roman"/>
                <w:sz w:val="20"/>
                <w:szCs w:val="20"/>
              </w:rPr>
              <w:t xml:space="preserve"> (including Finite Reinsurance and SPV's)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2 – Not reported as no reinsurance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762"/>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C0010/R0690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S.31.02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Special Purpose Vehicles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2 – Not reported as no Special Purpose Insurance Vehicles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68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C0010/R0740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S.36.01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IGT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Equity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type transactions, debt and asset transfer</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 Not reported as no </w:t>
            </w:r>
            <w:r w:rsidR="00DF663D" w:rsidRPr="00DF07B0">
              <w:rPr>
                <w:rFonts w:ascii="Times New Roman" w:hAnsi="Times New Roman" w:cs="Times New Roman"/>
                <w:sz w:val="20"/>
                <w:szCs w:val="20"/>
              </w:rPr>
              <w:t>intragroup transaction ("</w:t>
            </w:r>
            <w:r w:rsidRPr="00DF07B0">
              <w:rPr>
                <w:rFonts w:ascii="Times New Roman" w:hAnsi="Times New Roman" w:cs="Times New Roman"/>
                <w:sz w:val="20"/>
                <w:szCs w:val="20"/>
              </w:rPr>
              <w:t>IGT</w:t>
            </w:r>
            <w:r w:rsidR="00DF663D" w:rsidRPr="00DF07B0">
              <w:rPr>
                <w:rFonts w:ascii="Times New Roman" w:hAnsi="Times New Roman" w:cs="Times New Roman"/>
                <w:sz w:val="20"/>
                <w:szCs w:val="20"/>
              </w:rPr>
              <w:t>")</w:t>
            </w:r>
            <w:r w:rsidRPr="00DF07B0">
              <w:rPr>
                <w:rFonts w:ascii="Times New Roman" w:hAnsi="Times New Roman" w:cs="Times New Roman"/>
                <w:sz w:val="20"/>
                <w:szCs w:val="20"/>
              </w:rPr>
              <w:t xml:space="preserve"> on Equity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type transactions, debt and asset transfer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12 – Not reported as no parent undertaking is a mixed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activity insurance holding company where they are not part of a group as defined under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213 (2) (a), (b) and (c) of Solvency II Directive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407"/>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C0010/R0750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S.36.02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IGT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Derivatives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 Not reported as no IGT on Derivatives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12 – Not reported as no parent undertaking is a mixed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activity insurance holding company where they are not part of a group as defined under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213 (2) (a), (b) and (c) of Solvency II Directive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300445">
        <w:trPr>
          <w:trHeight w:val="64"/>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C0010/R0760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S.36.03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IGT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Internal reinsurance</w:t>
            </w:r>
          </w:p>
          <w:p w:rsidR="0095672C" w:rsidRPr="00DF07B0" w:rsidRDefault="0095672C" w:rsidP="00950116">
            <w:pPr>
              <w:rPr>
                <w:rFonts w:ascii="Times New Roman" w:hAnsi="Times New Roman" w:cs="Times New Roman"/>
                <w:sz w:val="20"/>
                <w:szCs w:val="20"/>
              </w:rPr>
            </w:pPr>
          </w:p>
          <w:p w:rsidR="0095672C" w:rsidRPr="00DF07B0" w:rsidRDefault="0095672C" w:rsidP="00950116">
            <w:pPr>
              <w:ind w:firstLine="720"/>
              <w:rPr>
                <w:rFonts w:ascii="Times New Roman" w:hAnsi="Times New Roman" w:cs="Times New Roman"/>
                <w:sz w:val="20"/>
                <w:szCs w:val="20"/>
              </w:rPr>
            </w:pP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 – Not reported as no IGT on Internal reinsurance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12 – Not reported as no parent undertaking is a mixed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activity insurance holding company where they are not part of a group as defined under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213 (2) (a), (b) and (c) of Solvency II Directive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684"/>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C0010/R0770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S.36.04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IGT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Cost Sharing, contingent liabilities, off BS and other items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 – Reported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 Not reported as no IGT on Cost Sharing, contingent liabilities, off </w:t>
            </w:r>
            <w:r w:rsidR="004B61AF" w:rsidRPr="00DF07B0">
              <w:rPr>
                <w:rFonts w:ascii="Times New Roman" w:hAnsi="Times New Roman" w:cs="Times New Roman"/>
                <w:sz w:val="20"/>
                <w:szCs w:val="20"/>
              </w:rPr>
              <w:t>Balance Sheet ("</w:t>
            </w:r>
            <w:r w:rsidRPr="00DF07B0">
              <w:rPr>
                <w:rFonts w:ascii="Times New Roman" w:hAnsi="Times New Roman" w:cs="Times New Roman"/>
                <w:sz w:val="20"/>
                <w:szCs w:val="20"/>
              </w:rPr>
              <w:t>BS</w:t>
            </w:r>
            <w:r w:rsidR="004B61AF" w:rsidRPr="00DF07B0">
              <w:rPr>
                <w:rFonts w:ascii="Times New Roman" w:hAnsi="Times New Roman" w:cs="Times New Roman"/>
                <w:sz w:val="20"/>
                <w:szCs w:val="20"/>
              </w:rPr>
              <w:t>")</w:t>
            </w:r>
            <w:r w:rsidRPr="00DF07B0">
              <w:rPr>
                <w:rFonts w:ascii="Times New Roman" w:hAnsi="Times New Roman" w:cs="Times New Roman"/>
                <w:sz w:val="20"/>
                <w:szCs w:val="20"/>
              </w:rPr>
              <w:t xml:space="preserve"> and other items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12 – Not reported as no parent undertaking is a mixed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activity insurance holding company where they are not part of a group as defined under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213 (2) (a), (b) and (c) of Solvency II Directive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346"/>
        </w:trPr>
        <w:tc>
          <w:tcPr>
            <w:tcW w:w="1872"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C0010/R0790</w:t>
            </w:r>
          </w:p>
        </w:tc>
        <w:tc>
          <w:tcPr>
            <w:tcW w:w="2834" w:type="dxa"/>
            <w:noWrap/>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SR.02.01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Balance Sheet</w:t>
            </w:r>
          </w:p>
        </w:tc>
        <w:tc>
          <w:tcPr>
            <w:tcW w:w="4536"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2 – Not reported as no RFF/MAP</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14 – Not reported as refers to MAP fund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5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C0010/R0800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SR.12.01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and Health SLT Technical Provisions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RFF/MAP or no life and health SLT business</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550"/>
        </w:trPr>
        <w:tc>
          <w:tcPr>
            <w:tcW w:w="1872"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C0010/R0810</w:t>
            </w:r>
          </w:p>
        </w:tc>
        <w:tc>
          <w:tcPr>
            <w:tcW w:w="2834" w:type="dxa"/>
            <w:noWrap/>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SR.17.01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Technical Provisions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RFF/MAP or no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business</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455"/>
        </w:trPr>
        <w:tc>
          <w:tcPr>
            <w:tcW w:w="1872"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C0010/R0820</w:t>
            </w:r>
          </w:p>
        </w:tc>
        <w:tc>
          <w:tcPr>
            <w:tcW w:w="2834" w:type="dxa"/>
            <w:noWrap/>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SR.22.02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Projection of future cash flows (Best Estimate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Matching portfolios)</w:t>
            </w:r>
          </w:p>
        </w:tc>
        <w:tc>
          <w:tcPr>
            <w:tcW w:w="4536" w:type="dxa"/>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Matching Adjustment </w:t>
            </w:r>
            <w:r w:rsidR="000D3256" w:rsidRPr="00DF07B0">
              <w:rPr>
                <w:rFonts w:ascii="Times New Roman" w:hAnsi="Times New Roman" w:cs="Times New Roman"/>
                <w:sz w:val="20"/>
                <w:szCs w:val="20"/>
              </w:rPr>
              <w:t xml:space="preserve">("MA") </w:t>
            </w:r>
            <w:r w:rsidRPr="00DF07B0">
              <w:rPr>
                <w:rFonts w:ascii="Times New Roman" w:hAnsi="Times New Roman" w:cs="Times New Roman"/>
                <w:sz w:val="20"/>
                <w:szCs w:val="20"/>
              </w:rPr>
              <w:t>is applied</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15 –Not reported as refers to RFF or remaining part  </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300445">
        <w:trPr>
          <w:trHeight w:val="1858"/>
        </w:trPr>
        <w:tc>
          <w:tcPr>
            <w:tcW w:w="1872"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C0010/R0830</w:t>
            </w:r>
          </w:p>
        </w:tc>
        <w:tc>
          <w:tcPr>
            <w:tcW w:w="2834" w:type="dxa"/>
            <w:noWrap/>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SR.22.03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Information on the matching adjustment calculation</w:t>
            </w:r>
          </w:p>
        </w:tc>
        <w:tc>
          <w:tcPr>
            <w:tcW w:w="4536" w:type="dxa"/>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no MA is applied</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15 –Not reported as refers to RFF or remaining part</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72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C0010/R0840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SR.25.01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Only SF</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as standard formula is used</w:t>
            </w:r>
          </w:p>
          <w:p w:rsidR="005375A4" w:rsidRPr="00DF07B0" w:rsidRDefault="0095672C" w:rsidP="00DB7C64">
            <w:pPr>
              <w:rPr>
                <w:ins w:id="114" w:author="Author"/>
                <w:rFonts w:ascii="Times New Roman" w:hAnsi="Times New Roman" w:cs="Times New Roman"/>
                <w:sz w:val="20"/>
                <w:szCs w:val="20"/>
              </w:rPr>
            </w:pPr>
            <w:del w:id="115" w:author="Author">
              <w:r w:rsidRPr="00DF07B0" w:rsidDel="005375A4">
                <w:rPr>
                  <w:rFonts w:ascii="Times New Roman" w:hAnsi="Times New Roman" w:cs="Times New Roman"/>
                  <w:sz w:val="20"/>
                  <w:szCs w:val="20"/>
                </w:rPr>
                <w:delText xml:space="preserve">2 </w:delText>
              </w:r>
              <w:r w:rsidR="0072092D" w:rsidRPr="00DF07B0" w:rsidDel="005375A4">
                <w:rPr>
                  <w:rFonts w:ascii="Times New Roman" w:hAnsi="Times New Roman" w:cs="Times New Roman"/>
                  <w:sz w:val="20"/>
                  <w:szCs w:val="20"/>
                </w:rPr>
                <w:delText>–</w:delText>
              </w:r>
              <w:r w:rsidRPr="00DF07B0" w:rsidDel="005375A4">
                <w:rPr>
                  <w:rFonts w:ascii="Times New Roman" w:hAnsi="Times New Roman" w:cs="Times New Roman"/>
                  <w:sz w:val="20"/>
                  <w:szCs w:val="20"/>
                </w:rPr>
                <w:delText xml:space="preserve"> Reported due to </w:delText>
              </w:r>
              <w:r w:rsidR="00DB7C64" w:rsidRPr="00DF07B0" w:rsidDel="005375A4">
                <w:rPr>
                  <w:rFonts w:ascii="Times New Roman" w:hAnsi="Times New Roman" w:cs="Times New Roman"/>
                  <w:sz w:val="20"/>
                  <w:szCs w:val="20"/>
                </w:rPr>
                <w:delText>A</w:delText>
              </w:r>
              <w:r w:rsidRPr="00DF07B0" w:rsidDel="005375A4">
                <w:rPr>
                  <w:rFonts w:ascii="Times New Roman" w:hAnsi="Times New Roman" w:cs="Times New Roman"/>
                  <w:sz w:val="20"/>
                  <w:szCs w:val="20"/>
                </w:rPr>
                <w:delText>rticle 112 request</w:delText>
              </w:r>
              <w:r w:rsidRPr="00DF07B0" w:rsidDel="005375A4">
                <w:rPr>
                  <w:rFonts w:ascii="Times New Roman" w:hAnsi="Times New Roman" w:cs="Times New Roman"/>
                  <w:sz w:val="20"/>
                  <w:szCs w:val="20"/>
                </w:rPr>
                <w:br/>
              </w:r>
            </w:del>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95672C" w:rsidRPr="00DF07B0" w:rsidRDefault="00C53195" w:rsidP="00DB7C64">
            <w:pPr>
              <w:rPr>
                <w:rFonts w:ascii="Times New Roman" w:hAnsi="Times New Roman" w:cs="Times New Roman"/>
                <w:sz w:val="20"/>
                <w:szCs w:val="20"/>
              </w:rPr>
            </w:pPr>
            <w:ins w:id="116"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w:t>
              </w:r>
              <w:r w:rsidRPr="00DF07B0">
                <w:rPr>
                  <w:rFonts w:ascii="Times New Roman" w:hAnsi="Times New Roman" w:cs="Times New Roman"/>
                </w:rPr>
                <w:t>of Directive 2009/138/EC</w:t>
              </w:r>
            </w:ins>
            <w:r w:rsidR="0095672C"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702"/>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C0010/R0850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SR.25.02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SF and PIM</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standard formula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67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C0010/R0860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SR.25.03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IM</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standard formula</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133"/>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C0010/R0870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SR.26.01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Market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Risk not existent</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5375A4" w:rsidRPr="00DF07B0" w:rsidRDefault="0095672C" w:rsidP="00950116">
            <w:pPr>
              <w:rPr>
                <w:ins w:id="117" w:author="Autho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p>
          <w:p w:rsidR="00EC79E4" w:rsidRPr="00DF07B0" w:rsidRDefault="00C53195" w:rsidP="00047552">
            <w:pPr>
              <w:rPr>
                <w:ins w:id="118" w:author="Author"/>
                <w:rFonts w:ascii="Times New Roman" w:hAnsi="Times New Roman" w:cs="Times New Roman"/>
              </w:rPr>
            </w:pPr>
            <w:ins w:id="119"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w:t>
              </w:r>
              <w:r w:rsidRPr="00DF07B0">
                <w:rPr>
                  <w:rFonts w:ascii="Times New Roman" w:hAnsi="Times New Roman" w:cs="Times New Roman"/>
                </w:rPr>
                <w:t>of Directive 2009/138/EC</w:t>
              </w:r>
            </w:ins>
          </w:p>
          <w:p w:rsidR="0095672C" w:rsidRPr="00DF07B0" w:rsidRDefault="00EC79E4" w:rsidP="00EC79E4">
            <w:pPr>
              <w:rPr>
                <w:rFonts w:ascii="Times New Roman" w:hAnsi="Times New Roman" w:cs="Times New Roman"/>
                <w:sz w:val="20"/>
                <w:szCs w:val="20"/>
              </w:rPr>
            </w:pPr>
            <w:ins w:id="120" w:author="Author">
              <w:r w:rsidRPr="00DF07B0">
                <w:rPr>
                  <w:rFonts w:ascii="Times New Roman" w:hAnsi="Times New Roman" w:cs="Times New Roman"/>
                  <w:sz w:val="20"/>
                  <w:szCs w:val="20"/>
                  <w:rPrChange w:id="121" w:author="Author">
                    <w:rPr>
                      <w:rFonts w:ascii="Times New Roman" w:hAnsi="Times New Roman" w:cs="Times New Roman"/>
                      <w:sz w:val="20"/>
                      <w:szCs w:val="20"/>
                      <w:highlight w:val="yellow"/>
                    </w:rPr>
                  </w:rPrChange>
                </w:rPr>
                <w:t>17 – Reported twice due to use of PIM</w:t>
              </w:r>
              <w:r w:rsidRPr="00DF07B0">
                <w:rPr>
                  <w:rFonts w:ascii="Times New Roman" w:hAnsi="Times New Roman" w:cs="Times New Roman"/>
                  <w:sz w:val="20"/>
                  <w:szCs w:val="20"/>
                </w:rPr>
                <w:br/>
              </w:r>
              <w:del w:id="122" w:author="Author">
                <w:r w:rsidR="005375A4" w:rsidRPr="00DF07B0" w:rsidDel="00C53195">
                  <w:rPr>
                    <w:rFonts w:ascii="Times New Roman" w:hAnsi="Times New Roman" w:cs="Times New Roman"/>
                    <w:sz w:val="20"/>
                    <w:szCs w:val="20"/>
                  </w:rPr>
                  <w:delText>12 – Reported due to Article 112 request</w:delText>
                </w:r>
              </w:del>
            </w:ins>
            <w:del w:id="123" w:author="Author">
              <w:r w:rsidR="0095672C" w:rsidRPr="00DF07B0" w:rsidDel="00EC79E4">
                <w:rPr>
                  <w:rFonts w:ascii="Times New Roman" w:hAnsi="Times New Roman" w:cs="Times New Roman"/>
                  <w:sz w:val="20"/>
                  <w:szCs w:val="20"/>
                </w:rPr>
                <w:br/>
              </w:r>
            </w:del>
            <w:r w:rsidR="0095672C"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250"/>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C0010/R0880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SR.26.02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Counterparty default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Risk not existent</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5375A4" w:rsidRPr="00DF07B0" w:rsidRDefault="0095672C" w:rsidP="00950116">
            <w:pPr>
              <w:rPr>
                <w:ins w:id="124" w:author="Autho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p>
          <w:p w:rsidR="00EC79E4" w:rsidRPr="00DF07B0" w:rsidRDefault="00C53195" w:rsidP="00950116">
            <w:pPr>
              <w:rPr>
                <w:ins w:id="125" w:author="Author"/>
                <w:rFonts w:ascii="Times New Roman" w:hAnsi="Times New Roman" w:cs="Times New Roman"/>
              </w:rPr>
            </w:pPr>
            <w:ins w:id="126"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w:t>
              </w:r>
              <w:r w:rsidRPr="00DF07B0">
                <w:rPr>
                  <w:rFonts w:ascii="Times New Roman" w:hAnsi="Times New Roman" w:cs="Times New Roman"/>
                </w:rPr>
                <w:t>of Directive 2009/138/EC</w:t>
              </w:r>
            </w:ins>
          </w:p>
          <w:p w:rsidR="0095672C" w:rsidRPr="00DF07B0" w:rsidDel="00EC79E4" w:rsidRDefault="00EC79E4">
            <w:pPr>
              <w:rPr>
                <w:del w:id="127" w:author="Author"/>
                <w:rFonts w:ascii="Times New Roman" w:hAnsi="Times New Roman" w:cs="Times New Roman"/>
                <w:sz w:val="20"/>
                <w:szCs w:val="20"/>
              </w:rPr>
            </w:pPr>
            <w:ins w:id="128" w:author="Author">
              <w:r w:rsidRPr="00DF07B0">
                <w:rPr>
                  <w:rFonts w:ascii="Times New Roman" w:hAnsi="Times New Roman" w:cs="Times New Roman"/>
                  <w:sz w:val="20"/>
                  <w:szCs w:val="20"/>
                  <w:rPrChange w:id="129" w:author="Author">
                    <w:rPr>
                      <w:rFonts w:ascii="Times New Roman" w:hAnsi="Times New Roman" w:cs="Times New Roman"/>
                      <w:sz w:val="20"/>
                      <w:szCs w:val="20"/>
                      <w:highlight w:val="yellow"/>
                    </w:rPr>
                  </w:rPrChange>
                </w:rPr>
                <w:t>17 – Reported twice due to use of PIM</w:t>
              </w:r>
              <w:r w:rsidRPr="00DF07B0">
                <w:rPr>
                  <w:rFonts w:ascii="Times New Roman" w:hAnsi="Times New Roman" w:cs="Times New Roman"/>
                  <w:sz w:val="20"/>
                  <w:szCs w:val="20"/>
                </w:rPr>
                <w:br/>
              </w:r>
              <w:del w:id="130" w:author="Author">
                <w:r w:rsidR="005375A4" w:rsidRPr="00DF07B0" w:rsidDel="00C53195">
                  <w:rPr>
                    <w:rFonts w:ascii="Times New Roman" w:hAnsi="Times New Roman" w:cs="Times New Roman"/>
                    <w:sz w:val="20"/>
                    <w:szCs w:val="20"/>
                  </w:rPr>
                  <w:delText>12 – Reported due to Article 112 request</w:delText>
                </w:r>
              </w:del>
            </w:ins>
          </w:p>
          <w:p w:rsidR="0095672C" w:rsidRPr="00DF07B0" w:rsidRDefault="0095672C" w:rsidP="00EC79E4">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FE1ADF">
        <w:trPr>
          <w:trHeight w:val="416"/>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C0010/R0890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SR.26.03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underwriting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Risk not existent</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5375A4" w:rsidRPr="00DF07B0" w:rsidRDefault="0095672C" w:rsidP="00950116">
            <w:pPr>
              <w:rPr>
                <w:ins w:id="131" w:author="Autho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p>
          <w:p w:rsidR="00EC79E4" w:rsidRPr="00DF07B0" w:rsidRDefault="00C53195" w:rsidP="00047552">
            <w:pPr>
              <w:rPr>
                <w:ins w:id="132" w:author="Author"/>
                <w:rFonts w:ascii="Times New Roman" w:hAnsi="Times New Roman" w:cs="Times New Roman"/>
              </w:rPr>
            </w:pPr>
            <w:ins w:id="133"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w:t>
              </w:r>
              <w:r w:rsidRPr="00DF07B0">
                <w:rPr>
                  <w:rFonts w:ascii="Times New Roman" w:hAnsi="Times New Roman" w:cs="Times New Roman"/>
                </w:rPr>
                <w:t>of Directive 2009/138/EC</w:t>
              </w:r>
            </w:ins>
          </w:p>
          <w:p w:rsidR="0095672C" w:rsidRPr="00DF07B0" w:rsidRDefault="00EC79E4" w:rsidP="00EC79E4">
            <w:pPr>
              <w:rPr>
                <w:rFonts w:ascii="Times New Roman" w:hAnsi="Times New Roman" w:cs="Times New Roman"/>
                <w:sz w:val="20"/>
                <w:szCs w:val="20"/>
              </w:rPr>
            </w:pPr>
            <w:ins w:id="134" w:author="Author">
              <w:r w:rsidRPr="00DF07B0">
                <w:rPr>
                  <w:rFonts w:ascii="Times New Roman" w:hAnsi="Times New Roman" w:cs="Times New Roman"/>
                  <w:sz w:val="20"/>
                  <w:szCs w:val="20"/>
                  <w:rPrChange w:id="135" w:author="Author">
                    <w:rPr>
                      <w:rFonts w:ascii="Times New Roman" w:hAnsi="Times New Roman" w:cs="Times New Roman"/>
                      <w:sz w:val="20"/>
                      <w:szCs w:val="20"/>
                      <w:highlight w:val="yellow"/>
                    </w:rPr>
                  </w:rPrChange>
                </w:rPr>
                <w:t>17 – Reported twice due to use of PIM</w:t>
              </w:r>
              <w:r w:rsidRPr="00DF07B0">
                <w:rPr>
                  <w:rFonts w:ascii="Times New Roman" w:hAnsi="Times New Roman" w:cs="Times New Roman"/>
                  <w:sz w:val="20"/>
                  <w:szCs w:val="20"/>
                </w:rPr>
                <w:br/>
              </w:r>
              <w:del w:id="136" w:author="Author">
                <w:r w:rsidR="005375A4" w:rsidRPr="00DF07B0" w:rsidDel="00C53195">
                  <w:rPr>
                    <w:rFonts w:ascii="Times New Roman" w:hAnsi="Times New Roman" w:cs="Times New Roman"/>
                    <w:sz w:val="20"/>
                    <w:szCs w:val="20"/>
                  </w:rPr>
                  <w:delText>12 – Reported due to Article 112 request</w:delText>
                </w:r>
              </w:del>
            </w:ins>
            <w:del w:id="137" w:author="Author">
              <w:r w:rsidR="0095672C" w:rsidRPr="00DF07B0" w:rsidDel="00EC79E4">
                <w:rPr>
                  <w:rFonts w:ascii="Times New Roman" w:hAnsi="Times New Roman" w:cs="Times New Roman"/>
                  <w:sz w:val="20"/>
                  <w:szCs w:val="20"/>
                </w:rPr>
                <w:br/>
              </w:r>
            </w:del>
            <w:r w:rsidR="0095672C"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118"/>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C0010/R0900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SR.26.04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Health underwriting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Risk not existent</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95672C" w:rsidRPr="00DF07B0" w:rsidRDefault="0095672C" w:rsidP="00950116">
            <w:pPr>
              <w:rPr>
                <w:ins w:id="138" w:author="Autho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r w:rsidRPr="00DF07B0" w:rsidDel="002F0892">
              <w:rPr>
                <w:rFonts w:ascii="Times New Roman" w:hAnsi="Times New Roman" w:cs="Times New Roman"/>
                <w:sz w:val="20"/>
                <w:szCs w:val="20"/>
              </w:rPr>
              <w:t xml:space="preserve"> </w:t>
            </w:r>
          </w:p>
          <w:p w:rsidR="00EC79E4" w:rsidRPr="00DF07B0" w:rsidRDefault="00C53195" w:rsidP="00950116">
            <w:pPr>
              <w:rPr>
                <w:ins w:id="139" w:author="Author"/>
                <w:rFonts w:ascii="Times New Roman" w:hAnsi="Times New Roman" w:cs="Times New Roman"/>
              </w:rPr>
            </w:pPr>
            <w:ins w:id="140"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w:t>
              </w:r>
              <w:r w:rsidRPr="00DF07B0">
                <w:rPr>
                  <w:rFonts w:ascii="Times New Roman" w:hAnsi="Times New Roman" w:cs="Times New Roman"/>
                </w:rPr>
                <w:t>of Directive 2009/138/EC</w:t>
              </w:r>
            </w:ins>
          </w:p>
          <w:p w:rsidR="005375A4" w:rsidRPr="00DF07B0" w:rsidDel="00C53195" w:rsidRDefault="00EC79E4" w:rsidP="00950116">
            <w:pPr>
              <w:rPr>
                <w:del w:id="141" w:author="Author"/>
                <w:rFonts w:ascii="Times New Roman" w:hAnsi="Times New Roman" w:cs="Times New Roman"/>
                <w:sz w:val="20"/>
                <w:szCs w:val="20"/>
              </w:rPr>
            </w:pPr>
            <w:ins w:id="142" w:author="Author">
              <w:r w:rsidRPr="00DF07B0">
                <w:rPr>
                  <w:rFonts w:ascii="Times New Roman" w:hAnsi="Times New Roman" w:cs="Times New Roman"/>
                  <w:sz w:val="20"/>
                  <w:szCs w:val="20"/>
                  <w:rPrChange w:id="143" w:author="Author">
                    <w:rPr>
                      <w:rFonts w:ascii="Times New Roman" w:hAnsi="Times New Roman" w:cs="Times New Roman"/>
                      <w:sz w:val="20"/>
                      <w:szCs w:val="20"/>
                      <w:highlight w:val="yellow"/>
                    </w:rPr>
                  </w:rPrChange>
                </w:rPr>
                <w:t>17 – Reported twice due to use of PIM</w:t>
              </w:r>
              <w:r w:rsidRPr="00DF07B0">
                <w:rPr>
                  <w:rFonts w:ascii="Times New Roman" w:hAnsi="Times New Roman" w:cs="Times New Roman"/>
                  <w:sz w:val="20"/>
                  <w:szCs w:val="20"/>
                </w:rPr>
                <w:br/>
              </w:r>
              <w:del w:id="144" w:author="Author">
                <w:r w:rsidR="005375A4" w:rsidRPr="00DF07B0" w:rsidDel="00C53195">
                  <w:rPr>
                    <w:rFonts w:ascii="Times New Roman" w:hAnsi="Times New Roman" w:cs="Times New Roman"/>
                    <w:sz w:val="20"/>
                    <w:szCs w:val="20"/>
                  </w:rPr>
                  <w:delText>12 – Reported due to Article 112 request</w:delText>
                </w:r>
              </w:del>
            </w:ins>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119"/>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C0010/R0910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SR.26.05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underwriting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Risk not existent</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p>
          <w:p w:rsidR="005375A4" w:rsidRPr="00DF07B0" w:rsidRDefault="0095672C" w:rsidP="00950116">
            <w:pPr>
              <w:rPr>
                <w:ins w:id="145" w:author="Autho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p>
          <w:p w:rsidR="00EC79E4" w:rsidRPr="00DF07B0" w:rsidRDefault="00C53195" w:rsidP="00047552">
            <w:pPr>
              <w:rPr>
                <w:ins w:id="146" w:author="Author"/>
                <w:rFonts w:ascii="Times New Roman" w:hAnsi="Times New Roman" w:cs="Times New Roman"/>
              </w:rPr>
            </w:pPr>
            <w:ins w:id="147"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w:t>
              </w:r>
              <w:r w:rsidRPr="00DF07B0">
                <w:rPr>
                  <w:rFonts w:ascii="Times New Roman" w:hAnsi="Times New Roman" w:cs="Times New Roman"/>
                </w:rPr>
                <w:t>of Directive 2009/138/EC</w:t>
              </w:r>
            </w:ins>
          </w:p>
          <w:p w:rsidR="0095672C" w:rsidRPr="00DF07B0" w:rsidRDefault="00EC79E4" w:rsidP="00EC79E4">
            <w:pPr>
              <w:rPr>
                <w:rFonts w:ascii="Times New Roman" w:hAnsi="Times New Roman" w:cs="Times New Roman"/>
                <w:sz w:val="20"/>
                <w:szCs w:val="20"/>
              </w:rPr>
            </w:pPr>
            <w:ins w:id="148" w:author="Author">
              <w:r w:rsidRPr="00DF07B0">
                <w:rPr>
                  <w:rFonts w:ascii="Times New Roman" w:hAnsi="Times New Roman" w:cs="Times New Roman"/>
                  <w:sz w:val="20"/>
                  <w:szCs w:val="20"/>
                  <w:rPrChange w:id="149" w:author="Author">
                    <w:rPr>
                      <w:rFonts w:ascii="Times New Roman" w:hAnsi="Times New Roman" w:cs="Times New Roman"/>
                      <w:sz w:val="20"/>
                      <w:szCs w:val="20"/>
                      <w:highlight w:val="yellow"/>
                    </w:rPr>
                  </w:rPrChange>
                </w:rPr>
                <w:t>17 – Reported twice due to use of PIM</w:t>
              </w:r>
              <w:r w:rsidRPr="00DF07B0">
                <w:rPr>
                  <w:rFonts w:ascii="Times New Roman" w:hAnsi="Times New Roman" w:cs="Times New Roman"/>
                  <w:sz w:val="20"/>
                  <w:szCs w:val="20"/>
                </w:rPr>
                <w:br/>
              </w:r>
              <w:del w:id="150" w:author="Author">
                <w:r w:rsidR="005375A4" w:rsidRPr="00DF07B0" w:rsidDel="00C53195">
                  <w:rPr>
                    <w:rFonts w:ascii="Times New Roman" w:hAnsi="Times New Roman" w:cs="Times New Roman"/>
                    <w:sz w:val="20"/>
                    <w:szCs w:val="20"/>
                  </w:rPr>
                  <w:delText>12 – Reported due to Article 112 request</w:delText>
                </w:r>
              </w:del>
            </w:ins>
            <w:del w:id="151" w:author="Author">
              <w:r w:rsidR="0095672C" w:rsidRPr="00DF07B0" w:rsidDel="00EC79E4">
                <w:rPr>
                  <w:rFonts w:ascii="Times New Roman" w:hAnsi="Times New Roman" w:cs="Times New Roman"/>
                  <w:sz w:val="20"/>
                  <w:szCs w:val="20"/>
                </w:rPr>
                <w:br/>
              </w:r>
            </w:del>
            <w:r w:rsidR="0095672C"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1966"/>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C0010/R0920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SR.26.06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Operational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ins w:id="152" w:author="Autho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r w:rsidRPr="00DF07B0">
              <w:rPr>
                <w:rFonts w:ascii="Times New Roman" w:hAnsi="Times New Roman" w:cs="Times New Roman"/>
                <w:sz w:val="20"/>
                <w:szCs w:val="20"/>
              </w:rPr>
              <w:b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r w:rsidRPr="00DF07B0" w:rsidDel="00CF19F1">
              <w:rPr>
                <w:rFonts w:ascii="Times New Roman" w:hAnsi="Times New Roman" w:cs="Times New Roman"/>
                <w:sz w:val="20"/>
                <w:szCs w:val="20"/>
              </w:rPr>
              <w:t xml:space="preserve"> </w:t>
            </w:r>
          </w:p>
          <w:p w:rsidR="005375A4" w:rsidRPr="00DF07B0" w:rsidDel="00C53195" w:rsidRDefault="00C53195" w:rsidP="00950116">
            <w:pPr>
              <w:rPr>
                <w:del w:id="153" w:author="Author"/>
                <w:rFonts w:ascii="Times New Roman" w:hAnsi="Times New Roman" w:cs="Times New Roman"/>
                <w:sz w:val="20"/>
                <w:szCs w:val="20"/>
              </w:rPr>
            </w:pPr>
            <w:ins w:id="154"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w:t>
              </w:r>
              <w:r w:rsidRPr="00DF07B0">
                <w:rPr>
                  <w:rFonts w:ascii="Times New Roman" w:hAnsi="Times New Roman" w:cs="Times New Roman"/>
                </w:rPr>
                <w:t>of Directive 2009/138/EC</w:t>
              </w:r>
              <w:r w:rsidRPr="00DF07B0" w:rsidDel="00C53195">
                <w:rPr>
                  <w:rFonts w:ascii="Times New Roman" w:hAnsi="Times New Roman" w:cs="Times New Roman"/>
                  <w:sz w:val="20"/>
                  <w:szCs w:val="20"/>
                </w:rPr>
                <w:t xml:space="preserve"> </w:t>
              </w:r>
              <w:del w:id="155" w:author="Author">
                <w:r w:rsidR="005375A4" w:rsidRPr="00DF07B0" w:rsidDel="00C53195">
                  <w:rPr>
                    <w:rFonts w:ascii="Times New Roman" w:hAnsi="Times New Roman" w:cs="Times New Roman"/>
                    <w:sz w:val="20"/>
                    <w:szCs w:val="20"/>
                  </w:rPr>
                  <w:delText>12 – Reported due to Article 112 request</w:delText>
                </w:r>
              </w:del>
            </w:ins>
          </w:p>
          <w:p w:rsidR="00EC79E4" w:rsidRPr="00DF07B0" w:rsidRDefault="00EC79E4" w:rsidP="007A480E">
            <w:pPr>
              <w:rPr>
                <w:ins w:id="156" w:author="Author"/>
                <w:rFonts w:ascii="Times New Roman" w:hAnsi="Times New Roman" w:cs="Times New Roman"/>
                <w:sz w:val="20"/>
                <w:szCs w:val="20"/>
              </w:rPr>
            </w:pPr>
          </w:p>
          <w:p w:rsidR="0095672C" w:rsidRPr="00DF07B0" w:rsidRDefault="00EC79E4" w:rsidP="008C4A18">
            <w:pPr>
              <w:rPr>
                <w:rFonts w:ascii="Times New Roman" w:hAnsi="Times New Roman" w:cs="Times New Roman"/>
                <w:sz w:val="20"/>
                <w:szCs w:val="20"/>
              </w:rPr>
            </w:pPr>
            <w:ins w:id="157" w:author="Author">
              <w:r w:rsidRPr="00DF07B0">
                <w:rPr>
                  <w:rFonts w:ascii="Times New Roman" w:hAnsi="Times New Roman" w:cs="Times New Roman"/>
                  <w:sz w:val="20"/>
                  <w:szCs w:val="20"/>
                  <w:rPrChange w:id="158" w:author="Author">
                    <w:rPr>
                      <w:rFonts w:ascii="Times New Roman" w:hAnsi="Times New Roman" w:cs="Times New Roman"/>
                      <w:sz w:val="20"/>
                      <w:szCs w:val="20"/>
                      <w:highlight w:val="yellow"/>
                    </w:rPr>
                  </w:rPrChange>
                </w:rPr>
                <w:t>17 – Reported twice due to use of PIM</w:t>
              </w:r>
              <w:r w:rsidRPr="00DF07B0">
                <w:rPr>
                  <w:rFonts w:ascii="Times New Roman" w:hAnsi="Times New Roman" w:cs="Times New Roman"/>
                  <w:sz w:val="20"/>
                  <w:szCs w:val="20"/>
                </w:rPr>
                <w:br/>
              </w:r>
            </w:ins>
            <w:r w:rsidR="0095672C"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122"/>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C0010/R0930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SR.26.07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Simplifications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2 – Not reported as no simplified calculations used</w:t>
            </w:r>
          </w:p>
          <w:p w:rsidR="005375A4" w:rsidRPr="00DF07B0" w:rsidRDefault="0095672C" w:rsidP="00950116">
            <w:pPr>
              <w:rPr>
                <w:ins w:id="159" w:author="Autho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r w:rsidRPr="00DF07B0">
              <w:rPr>
                <w:rFonts w:ascii="Times New Roman" w:hAnsi="Times New Roman" w:cs="Times New Roman"/>
                <w:sz w:val="20"/>
                <w:szCs w:val="20"/>
              </w:rPr>
              <w:b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p>
          <w:p w:rsidR="00EC79E4" w:rsidRPr="00DF07B0" w:rsidRDefault="00C53195" w:rsidP="00950116">
            <w:pPr>
              <w:rPr>
                <w:ins w:id="160" w:author="Author"/>
                <w:rFonts w:ascii="Times New Roman" w:hAnsi="Times New Roman" w:cs="Times New Roman"/>
              </w:rPr>
            </w:pPr>
            <w:ins w:id="161" w:author="Author">
              <w:r w:rsidRPr="00DF07B0">
                <w:rPr>
                  <w:rFonts w:ascii="Times New Roman" w:hAnsi="Times New Roman" w:cs="Times New Roman"/>
                  <w:sz w:val="20"/>
                  <w:szCs w:val="20"/>
                </w:rPr>
                <w:t>1</w:t>
              </w:r>
              <w:r w:rsidR="00047552" w:rsidRPr="00DF07B0">
                <w:rPr>
                  <w:rFonts w:ascii="Times New Roman" w:hAnsi="Times New Roman" w:cs="Times New Roman"/>
                  <w:sz w:val="20"/>
                  <w:szCs w:val="20"/>
                </w:rPr>
                <w:t>6</w:t>
              </w:r>
              <w:r w:rsidRPr="00DF07B0">
                <w:rPr>
                  <w:rFonts w:ascii="Times New Roman" w:hAnsi="Times New Roman" w:cs="Times New Roman"/>
                  <w:sz w:val="20"/>
                  <w:szCs w:val="20"/>
                </w:rPr>
                <w:t xml:space="preserve"> – Reported due to request of Article 112 </w:t>
              </w:r>
              <w:r w:rsidRPr="00DF07B0">
                <w:rPr>
                  <w:rFonts w:ascii="Times New Roman" w:hAnsi="Times New Roman" w:cs="Times New Roman"/>
                </w:rPr>
                <w:t>of Directive 2009/138/EC</w:t>
              </w:r>
            </w:ins>
          </w:p>
          <w:p w:rsidR="0095672C" w:rsidRPr="00DF07B0" w:rsidDel="00EC79E4" w:rsidRDefault="00EC79E4">
            <w:pPr>
              <w:rPr>
                <w:del w:id="162" w:author="Author"/>
                <w:rFonts w:ascii="Times New Roman" w:hAnsi="Times New Roman" w:cs="Times New Roman"/>
                <w:sz w:val="20"/>
                <w:szCs w:val="20"/>
              </w:rPr>
            </w:pPr>
            <w:ins w:id="163" w:author="Author">
              <w:r w:rsidRPr="00DF07B0">
                <w:rPr>
                  <w:rFonts w:ascii="Times New Roman" w:hAnsi="Times New Roman" w:cs="Times New Roman"/>
                  <w:sz w:val="20"/>
                  <w:szCs w:val="20"/>
                  <w:rPrChange w:id="164" w:author="Author">
                    <w:rPr>
                      <w:rFonts w:ascii="Times New Roman" w:hAnsi="Times New Roman" w:cs="Times New Roman"/>
                      <w:sz w:val="20"/>
                      <w:szCs w:val="20"/>
                      <w:highlight w:val="yellow"/>
                    </w:rPr>
                  </w:rPrChange>
                </w:rPr>
                <w:t>17 – Reported twice due to use of PIM</w:t>
              </w:r>
              <w:r w:rsidRPr="00DF07B0">
                <w:rPr>
                  <w:rFonts w:ascii="Times New Roman" w:hAnsi="Times New Roman" w:cs="Times New Roman"/>
                  <w:sz w:val="20"/>
                  <w:szCs w:val="20"/>
                </w:rPr>
                <w:br/>
              </w:r>
              <w:del w:id="165" w:author="Author">
                <w:r w:rsidR="005375A4" w:rsidRPr="00DF07B0" w:rsidDel="00C53195">
                  <w:rPr>
                    <w:rFonts w:ascii="Times New Roman" w:hAnsi="Times New Roman" w:cs="Times New Roman"/>
                    <w:sz w:val="20"/>
                    <w:szCs w:val="20"/>
                  </w:rPr>
                  <w:delText>12 – Reported due to Article 112 request</w:delText>
                </w:r>
              </w:del>
            </w:ins>
          </w:p>
          <w:p w:rsidR="0095672C" w:rsidRPr="00DF07B0" w:rsidRDefault="0095672C" w:rsidP="00EC79E4">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r w:rsidR="0095672C" w:rsidRPr="00DF07B0" w:rsidTr="00950116">
        <w:trPr>
          <w:trHeight w:val="2109"/>
        </w:trPr>
        <w:tc>
          <w:tcPr>
            <w:tcW w:w="187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C0010/R0940</w:t>
            </w:r>
          </w:p>
        </w:tc>
        <w:tc>
          <w:tcPr>
            <w:tcW w:w="2834"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SR.27.01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Solvency Capital Requirement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Catastrophe risk</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Risk not existent</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partial internal model</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use of full internal model</w:t>
            </w:r>
            <w:r w:rsidRPr="00DF07B0">
              <w:rPr>
                <w:rFonts w:ascii="Times New Roman" w:hAnsi="Times New Roman" w:cs="Times New Roman"/>
                <w:sz w:val="20"/>
                <w:szCs w:val="20"/>
              </w:rPr>
              <w:b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as reported at RFF/MAP level</w:t>
            </w:r>
            <w:r w:rsidRPr="00DF07B0" w:rsidDel="002F0892">
              <w:rPr>
                <w:rFonts w:ascii="Times New Roman" w:hAnsi="Times New Roman" w:cs="Times New Roman"/>
                <w:sz w:val="20"/>
                <w:szCs w:val="20"/>
              </w:rPr>
              <w:t xml:space="preserv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reported other reason (in this case special justification is needed)</w:t>
            </w:r>
          </w:p>
        </w:tc>
      </w:tr>
    </w:tbl>
    <w:p w:rsidR="0095672C" w:rsidRPr="00DF07B0" w:rsidRDefault="0095672C">
      <w:pPr>
        <w:rPr>
          <w:rFonts w:ascii="Times New Roman" w:hAnsi="Times New Roman" w:cs="Times New Roman"/>
          <w:sz w:val="20"/>
          <w:szCs w:val="20"/>
        </w:rPr>
        <w:sectPr w:rsidR="0095672C" w:rsidRPr="00DF07B0">
          <w:pgSz w:w="11906" w:h="16838"/>
          <w:pgMar w:top="1440" w:right="1440" w:bottom="1440" w:left="1440" w:header="708" w:footer="708" w:gutter="0"/>
          <w:cols w:space="708"/>
          <w:docGrid w:linePitch="360"/>
        </w:sectPr>
      </w:pPr>
    </w:p>
    <w:p w:rsidR="0095672C" w:rsidRPr="00DF07B0" w:rsidRDefault="0095672C">
      <w:pPr>
        <w:rPr>
          <w:rFonts w:ascii="Times New Roman" w:hAnsi="Times New Roman" w:cs="Times New Roman"/>
          <w:b/>
          <w:bCs/>
          <w:sz w:val="20"/>
          <w:szCs w:val="20"/>
        </w:rPr>
      </w:pPr>
      <w:r w:rsidRPr="00DF07B0">
        <w:rPr>
          <w:rFonts w:ascii="Times New Roman" w:hAnsi="Times New Roman" w:cs="Times New Roman"/>
          <w:b/>
          <w:bCs/>
          <w:sz w:val="20"/>
          <w:szCs w:val="20"/>
        </w:rPr>
        <w:lastRenderedPageBreak/>
        <w:t xml:space="preserve">S.01.02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Basic information</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95672C" w:rsidRPr="00DF07B0">
        <w:rPr>
          <w:rFonts w:ascii="Times New Roman" w:hAnsi="Times New Roman" w:cs="Times New Roman"/>
          <w:sz w:val="20"/>
          <w:szCs w:val="20"/>
        </w:rPr>
        <w:t xml:space="preserve"> relates to opening, quarterly and annual submission of information for individual entities.</w:t>
      </w:r>
    </w:p>
    <w:tbl>
      <w:tblPr>
        <w:tblStyle w:val="TableGrid"/>
        <w:tblW w:w="0" w:type="auto"/>
        <w:tblLook w:val="04A0" w:firstRow="1" w:lastRow="0" w:firstColumn="1" w:lastColumn="0" w:noHBand="0" w:noVBand="1"/>
      </w:tblPr>
      <w:tblGrid>
        <w:gridCol w:w="1339"/>
        <w:gridCol w:w="2139"/>
        <w:gridCol w:w="5764"/>
      </w:tblGrid>
      <w:tr w:rsidR="0095672C" w:rsidRPr="00DF07B0" w:rsidTr="00950116">
        <w:trPr>
          <w:trHeight w:val="285"/>
        </w:trPr>
        <w:tc>
          <w:tcPr>
            <w:tcW w:w="1339" w:type="dxa"/>
            <w:noWrap/>
            <w:hideMark/>
          </w:tcPr>
          <w:p w:rsidR="0095672C" w:rsidRPr="00DF07B0" w:rsidRDefault="0095672C" w:rsidP="00950116">
            <w:pPr>
              <w:spacing w:after="200" w:line="276" w:lineRule="auto"/>
              <w:jc w:val="center"/>
              <w:rPr>
                <w:rFonts w:ascii="Times New Roman" w:hAnsi="Times New Roman" w:cs="Times New Roman"/>
                <w:sz w:val="20"/>
                <w:szCs w:val="20"/>
              </w:rPr>
            </w:pPr>
          </w:p>
        </w:tc>
        <w:tc>
          <w:tcPr>
            <w:tcW w:w="2139" w:type="dxa"/>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764" w:type="dxa"/>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675"/>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C0010/R0010</w:t>
            </w: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Undertaking name</w:t>
            </w:r>
          </w:p>
        </w:tc>
        <w:tc>
          <w:tcPr>
            <w:tcW w:w="5764"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Legal name of the undertaking. Needs to be consistent over different submissions</w:t>
            </w:r>
          </w:p>
        </w:tc>
      </w:tr>
      <w:tr w:rsidR="0095672C" w:rsidRPr="00DF07B0" w:rsidTr="00950116">
        <w:trPr>
          <w:trHeight w:val="1259"/>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C0010/R0020</w:t>
            </w: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Undertaking identification code</w:t>
            </w:r>
          </w:p>
        </w:tc>
        <w:tc>
          <w:tcPr>
            <w:tcW w:w="5764"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Identification code of the undertaking, using the following priority:  </w:t>
            </w:r>
            <w:r w:rsidRPr="00DF07B0">
              <w:rPr>
                <w:rFonts w:ascii="Times New Roman" w:hAnsi="Times New Roman" w:cs="Times New Roman"/>
                <w:sz w:val="20"/>
                <w:szCs w:val="20"/>
              </w:rPr>
              <w:br/>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Legal Entity Identifier (</w:t>
            </w:r>
            <w:r w:rsidR="00E307CD" w:rsidRPr="00DF07B0">
              <w:rPr>
                <w:rFonts w:ascii="Times New Roman" w:hAnsi="Times New Roman" w:cs="Times New Roman"/>
                <w:sz w:val="20"/>
                <w:szCs w:val="20"/>
              </w:rPr>
              <w:t>"</w:t>
            </w:r>
            <w:r w:rsidRPr="00DF07B0">
              <w:rPr>
                <w:rFonts w:ascii="Times New Roman" w:hAnsi="Times New Roman" w:cs="Times New Roman"/>
                <w:sz w:val="20"/>
                <w:szCs w:val="20"/>
              </w:rPr>
              <w:t>LEI</w:t>
            </w:r>
            <w:r w:rsidR="00E307C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Pr="00DF07B0">
              <w:rPr>
                <w:rFonts w:ascii="Times New Roman" w:hAnsi="Times New Roman" w:cs="Times New Roman"/>
                <w:sz w:val="20"/>
                <w:szCs w:val="20"/>
              </w:rPr>
              <w:br/>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Identification code used in the local market, attributed by supervisory authority </w:t>
            </w:r>
            <w:r w:rsidRPr="00DF07B0">
              <w:rPr>
                <w:rFonts w:ascii="Times New Roman" w:hAnsi="Times New Roman" w:cs="Times New Roman"/>
                <w:sz w:val="20"/>
                <w:szCs w:val="20"/>
              </w:rPr>
              <w:br/>
            </w:r>
          </w:p>
        </w:tc>
      </w:tr>
      <w:tr w:rsidR="0095672C" w:rsidRPr="00DF07B0" w:rsidTr="00950116">
        <w:trPr>
          <w:trHeight w:val="993"/>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C0010/R0030</w:t>
            </w: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Type of code of undertaking</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Type of ID Code used for the “Undertaking Identification code” item. One of the options in the following closed list shall be used:</w:t>
            </w:r>
          </w:p>
          <w:p w:rsidR="0095672C" w:rsidRPr="00DF07B0" w:rsidRDefault="0095672C" w:rsidP="00950116">
            <w:pPr>
              <w:rPr>
                <w:rFonts w:ascii="Times New Roman" w:hAnsi="Times New Roman" w:cs="Times New Roman"/>
                <w:sz w:val="20"/>
                <w:szCs w:val="20"/>
                <w:lang w:val="pt-PT"/>
              </w:rPr>
            </w:pPr>
            <w:r w:rsidRPr="00DF07B0">
              <w:rPr>
                <w:rFonts w:ascii="Times New Roman" w:hAnsi="Times New Roman" w:cs="Times New Roman"/>
                <w:sz w:val="20"/>
                <w:szCs w:val="20"/>
                <w:lang w:val="pt-PT"/>
              </w:rPr>
              <w:t xml:space="preserve">1 </w:t>
            </w:r>
            <w:r w:rsidR="0072092D" w:rsidRPr="00DF07B0">
              <w:rPr>
                <w:rFonts w:ascii="Times New Roman" w:hAnsi="Times New Roman" w:cs="Times New Roman"/>
                <w:sz w:val="20"/>
                <w:szCs w:val="20"/>
                <w:lang w:val="pt-PT"/>
              </w:rPr>
              <w:t>–</w:t>
            </w:r>
            <w:r w:rsidRPr="00DF07B0">
              <w:rPr>
                <w:rFonts w:ascii="Times New Roman" w:hAnsi="Times New Roman" w:cs="Times New Roman"/>
                <w:sz w:val="20"/>
                <w:szCs w:val="20"/>
                <w:lang w:val="pt-PT"/>
              </w:rPr>
              <w:t xml:space="preserve"> LEI </w:t>
            </w:r>
          </w:p>
          <w:p w:rsidR="0095672C" w:rsidRPr="00DF07B0" w:rsidRDefault="0095672C" w:rsidP="00950116">
            <w:pPr>
              <w:rPr>
                <w:rFonts w:ascii="Times New Roman" w:hAnsi="Times New Roman" w:cs="Times New Roman"/>
                <w:sz w:val="20"/>
                <w:szCs w:val="20"/>
                <w:lang w:val="pt-PT"/>
              </w:rPr>
            </w:pPr>
            <w:r w:rsidRPr="00DF07B0">
              <w:rPr>
                <w:rFonts w:ascii="Times New Roman" w:hAnsi="Times New Roman" w:cs="Times New Roman"/>
                <w:sz w:val="20"/>
                <w:szCs w:val="20"/>
                <w:lang w:val="pt-PT"/>
              </w:rPr>
              <w:t xml:space="preserve">2 </w:t>
            </w:r>
            <w:r w:rsidR="0072092D" w:rsidRPr="00DF07B0">
              <w:rPr>
                <w:rFonts w:ascii="Times New Roman" w:hAnsi="Times New Roman" w:cs="Times New Roman"/>
                <w:sz w:val="20"/>
                <w:szCs w:val="20"/>
                <w:lang w:val="pt-PT"/>
              </w:rPr>
              <w:t>–</w:t>
            </w:r>
            <w:r w:rsidRPr="00DF07B0">
              <w:rPr>
                <w:rFonts w:ascii="Times New Roman" w:hAnsi="Times New Roman" w:cs="Times New Roman"/>
                <w:sz w:val="20"/>
                <w:szCs w:val="20"/>
                <w:lang w:val="pt-PT"/>
              </w:rPr>
              <w:t xml:space="preserve"> Specific code</w:t>
            </w:r>
          </w:p>
        </w:tc>
      </w:tr>
      <w:tr w:rsidR="0095672C" w:rsidRPr="00DF07B0" w:rsidTr="00950116">
        <w:trPr>
          <w:trHeight w:val="1542"/>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C0010/R0040</w:t>
            </w:r>
          </w:p>
        </w:tc>
        <w:tc>
          <w:tcPr>
            <w:tcW w:w="21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Type of undertaking</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the type of the reporting undertaking. The following closed list of options shall be used to identify the activity of the undertaking: </w:t>
            </w:r>
            <w:r w:rsidRPr="00DF07B0">
              <w:rPr>
                <w:rFonts w:ascii="Times New Roman" w:hAnsi="Times New Roman" w:cs="Times New Roman"/>
                <w:sz w:val="20"/>
                <w:szCs w:val="20"/>
              </w:rPr>
              <w:br/>
            </w:r>
            <w:del w:id="166" w:author="Author">
              <w:r w:rsidRPr="00DF07B0" w:rsidDel="00772508">
                <w:rPr>
                  <w:rFonts w:ascii="Times New Roman" w:hAnsi="Times New Roman" w:cs="Times New Roman"/>
                  <w:sz w:val="20"/>
                  <w:szCs w:val="20"/>
                </w:rPr>
                <w:delText xml:space="preserve">1 </w:delText>
              </w:r>
              <w:r w:rsidR="0072092D" w:rsidRPr="00DF07B0" w:rsidDel="00772508">
                <w:rPr>
                  <w:rFonts w:ascii="Times New Roman" w:hAnsi="Times New Roman" w:cs="Times New Roman"/>
                  <w:sz w:val="20"/>
                  <w:szCs w:val="20"/>
                </w:rPr>
                <w:delText>–</w:delText>
              </w:r>
              <w:r w:rsidRPr="00DF07B0" w:rsidDel="00772508">
                <w:rPr>
                  <w:rFonts w:ascii="Times New Roman" w:hAnsi="Times New Roman" w:cs="Times New Roman"/>
                  <w:sz w:val="20"/>
                  <w:szCs w:val="20"/>
                </w:rPr>
                <w:delText xml:space="preserve"> Undertakings pursuing both life and non</w:delText>
              </w:r>
              <w:r w:rsidR="0072092D" w:rsidRPr="00DF07B0" w:rsidDel="00772508">
                <w:rPr>
                  <w:rFonts w:ascii="Times New Roman" w:hAnsi="Times New Roman" w:cs="Times New Roman"/>
                  <w:sz w:val="20"/>
                  <w:szCs w:val="20"/>
                </w:rPr>
                <w:delText>–</w:delText>
              </w:r>
              <w:r w:rsidRPr="00DF07B0" w:rsidDel="00772508">
                <w:rPr>
                  <w:rFonts w:ascii="Times New Roman" w:hAnsi="Times New Roman" w:cs="Times New Roman"/>
                  <w:sz w:val="20"/>
                  <w:szCs w:val="20"/>
                </w:rPr>
                <w:delText>life insurance activity</w:delText>
              </w:r>
              <w:r w:rsidRPr="00DF07B0" w:rsidDel="00772508">
                <w:rPr>
                  <w:rFonts w:ascii="Times New Roman" w:hAnsi="Times New Roman" w:cs="Times New Roman"/>
                  <w:sz w:val="20"/>
                  <w:szCs w:val="20"/>
                </w:rPr>
                <w:br/>
              </w:r>
            </w:del>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undertakings</w:t>
            </w:r>
          </w:p>
          <w:p w:rsidR="0095672C" w:rsidRPr="00DF07B0" w:rsidRDefault="0095672C">
            <w:pPr>
              <w:rPr>
                <w:ins w:id="167" w:author="Autho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undertakings</w:t>
            </w:r>
          </w:p>
          <w:p w:rsidR="00BD1BC9" w:rsidRPr="00DF07B0" w:rsidRDefault="00BD1BC9">
            <w:pPr>
              <w:rPr>
                <w:ins w:id="168" w:author="Author"/>
                <w:rFonts w:ascii="Times New Roman" w:hAnsi="Times New Roman" w:cs="Times New Roman"/>
                <w:sz w:val="20"/>
                <w:szCs w:val="20"/>
              </w:rPr>
            </w:pPr>
            <w:ins w:id="169" w:author="Author">
              <w:r w:rsidRPr="00DF07B0">
                <w:rPr>
                  <w:rFonts w:ascii="Times New Roman" w:hAnsi="Times New Roman" w:cs="Times New Roman"/>
                  <w:sz w:val="20"/>
                  <w:szCs w:val="20"/>
                </w:rPr>
                <w:t>4 – Undertakings pursuing both life and non–life insurance activity – article 7</w:t>
              </w:r>
              <w:r w:rsidR="00D527A4" w:rsidRPr="00DF07B0">
                <w:rPr>
                  <w:rFonts w:ascii="Times New Roman" w:hAnsi="Times New Roman" w:cs="Times New Roman"/>
                  <w:sz w:val="20"/>
                  <w:szCs w:val="20"/>
                </w:rPr>
                <w:t>3</w:t>
              </w:r>
              <w:r w:rsidRPr="00DF07B0">
                <w:rPr>
                  <w:rFonts w:ascii="Times New Roman" w:hAnsi="Times New Roman" w:cs="Times New Roman"/>
                  <w:sz w:val="20"/>
                  <w:szCs w:val="20"/>
                </w:rPr>
                <w:t xml:space="preserve"> (</w:t>
              </w:r>
              <w:r w:rsidR="00657F28" w:rsidRPr="00DF07B0">
                <w:rPr>
                  <w:rFonts w:ascii="Times New Roman" w:hAnsi="Times New Roman" w:cs="Times New Roman"/>
                  <w:sz w:val="20"/>
                  <w:szCs w:val="20"/>
                </w:rPr>
                <w:t>2</w:t>
              </w:r>
              <w:r w:rsidRPr="00DF07B0">
                <w:rPr>
                  <w:rFonts w:ascii="Times New Roman" w:hAnsi="Times New Roman" w:cs="Times New Roman"/>
                  <w:sz w:val="20"/>
                  <w:szCs w:val="20"/>
                </w:rPr>
                <w:t>)</w:t>
              </w:r>
            </w:ins>
          </w:p>
          <w:p w:rsidR="00BD1BC9" w:rsidRPr="00DF07B0" w:rsidRDefault="00BD1BC9">
            <w:pPr>
              <w:rPr>
                <w:ins w:id="170" w:author="Author"/>
                <w:rFonts w:ascii="Times New Roman" w:hAnsi="Times New Roman" w:cs="Times New Roman"/>
                <w:sz w:val="20"/>
                <w:szCs w:val="20"/>
              </w:rPr>
            </w:pPr>
            <w:ins w:id="171" w:author="Author">
              <w:r w:rsidRPr="00DF07B0">
                <w:rPr>
                  <w:rFonts w:ascii="Times New Roman" w:hAnsi="Times New Roman" w:cs="Times New Roman"/>
                  <w:sz w:val="20"/>
                  <w:szCs w:val="20"/>
                </w:rPr>
                <w:t>5 – Undertakings pursuing both life and non–life insurance activity – article 7</w:t>
              </w:r>
              <w:r w:rsidR="00D527A4" w:rsidRPr="00DF07B0">
                <w:rPr>
                  <w:rFonts w:ascii="Times New Roman" w:hAnsi="Times New Roman" w:cs="Times New Roman"/>
                  <w:sz w:val="20"/>
                  <w:szCs w:val="20"/>
                </w:rPr>
                <w:t>3</w:t>
              </w:r>
              <w:r w:rsidRPr="00DF07B0">
                <w:rPr>
                  <w:rFonts w:ascii="Times New Roman" w:hAnsi="Times New Roman" w:cs="Times New Roman"/>
                  <w:sz w:val="20"/>
                  <w:szCs w:val="20"/>
                </w:rPr>
                <w:t xml:space="preserve"> (5)</w:t>
              </w:r>
            </w:ins>
          </w:p>
          <w:p w:rsidR="00BD1BC9" w:rsidRPr="00DF07B0" w:rsidRDefault="00BD1BC9">
            <w:pPr>
              <w:rPr>
                <w:ins w:id="172" w:author="Author"/>
                <w:rFonts w:ascii="Times New Roman" w:hAnsi="Times New Roman" w:cs="Times New Roman"/>
                <w:sz w:val="20"/>
                <w:szCs w:val="20"/>
              </w:rPr>
            </w:pPr>
            <w:ins w:id="173" w:author="Author">
              <w:r w:rsidRPr="00DF07B0">
                <w:rPr>
                  <w:rFonts w:ascii="Times New Roman" w:hAnsi="Times New Roman" w:cs="Times New Roman"/>
                  <w:sz w:val="20"/>
                  <w:szCs w:val="20"/>
                </w:rPr>
                <w:t xml:space="preserve">6 – Reinsurance undertakings </w:t>
              </w:r>
            </w:ins>
          </w:p>
          <w:p w:rsidR="00772508" w:rsidRPr="00DF07B0" w:rsidRDefault="00772508">
            <w:pPr>
              <w:rPr>
                <w:rFonts w:ascii="Times New Roman" w:hAnsi="Times New Roman" w:cs="Times New Roman"/>
                <w:sz w:val="20"/>
                <w:szCs w:val="20"/>
              </w:rPr>
            </w:pPr>
          </w:p>
        </w:tc>
      </w:tr>
      <w:tr w:rsidR="0095672C" w:rsidRPr="00DF07B0" w:rsidTr="00950116">
        <w:trPr>
          <w:trHeight w:val="660"/>
        </w:trPr>
        <w:tc>
          <w:tcPr>
            <w:tcW w:w="13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C0010/R0050</w:t>
            </w: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Country of authorisation</w:t>
            </w:r>
          </w:p>
        </w:tc>
        <w:tc>
          <w:tcPr>
            <w:tcW w:w="5764" w:type="dxa"/>
            <w:hideMark/>
          </w:tcPr>
          <w:p w:rsidR="0095672C" w:rsidRPr="00DF07B0" w:rsidRDefault="0095672C" w:rsidP="00F37D39">
            <w:pPr>
              <w:rPr>
                <w:rFonts w:ascii="Times New Roman" w:hAnsi="Times New Roman" w:cs="Times New Roman"/>
                <w:sz w:val="20"/>
                <w:szCs w:val="20"/>
              </w:rPr>
            </w:pPr>
            <w:r w:rsidRPr="00DF07B0">
              <w:rPr>
                <w:rFonts w:ascii="Times New Roman" w:hAnsi="Times New Roman" w:cs="Times New Roman"/>
                <w:sz w:val="20"/>
                <w:szCs w:val="20"/>
              </w:rPr>
              <w:t>Identify the ISO 3166</w:t>
            </w:r>
            <w:r w:rsidR="0072092D" w:rsidRPr="00DF07B0">
              <w:rPr>
                <w:rFonts w:ascii="Times New Roman" w:hAnsi="Times New Roman" w:cs="Times New Roman"/>
                <w:sz w:val="20"/>
                <w:szCs w:val="20"/>
              </w:rPr>
              <w:t>–</w:t>
            </w:r>
            <w:r w:rsidR="00F37D39"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00F37D39" w:rsidRPr="00DF07B0">
              <w:rPr>
                <w:rFonts w:ascii="Times New Roman" w:hAnsi="Times New Roman" w:cs="Times New Roman"/>
                <w:sz w:val="20"/>
                <w:szCs w:val="20"/>
              </w:rPr>
              <w:t>2</w:t>
            </w:r>
            <w:r w:rsidRPr="00DF07B0">
              <w:rPr>
                <w:rFonts w:ascii="Times New Roman" w:hAnsi="Times New Roman" w:cs="Times New Roman"/>
                <w:sz w:val="20"/>
                <w:szCs w:val="20"/>
              </w:rPr>
              <w:t xml:space="preserve"> code of the country where the undertaking was authorised (Home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country)</w:t>
            </w:r>
          </w:p>
        </w:tc>
      </w:tr>
      <w:tr w:rsidR="0095672C" w:rsidRPr="00DF07B0" w:rsidTr="00950116">
        <w:trPr>
          <w:trHeight w:val="570"/>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C0010/R0070</w:t>
            </w: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Language of reporting</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2 letter code of ISO 639</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code of the language used in the submission of information</w:t>
            </w:r>
          </w:p>
        </w:tc>
      </w:tr>
      <w:tr w:rsidR="0095672C" w:rsidRPr="00DF07B0" w:rsidTr="00950116">
        <w:trPr>
          <w:trHeight w:val="360"/>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C0010/R0080</w:t>
            </w: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Reporting submission date</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date when the report</w:t>
            </w:r>
            <w:r w:rsidR="00854FF4" w:rsidRPr="00DF07B0">
              <w:rPr>
                <w:rFonts w:ascii="Times New Roman" w:hAnsi="Times New Roman" w:cs="Times New Roman"/>
                <w:sz w:val="20"/>
                <w:szCs w:val="20"/>
              </w:rPr>
              <w:t>ing</w:t>
            </w:r>
            <w:r w:rsidRPr="00DF07B0">
              <w:rPr>
                <w:rFonts w:ascii="Times New Roman" w:hAnsi="Times New Roman" w:cs="Times New Roman"/>
                <w:sz w:val="20"/>
                <w:szCs w:val="20"/>
              </w:rPr>
              <w:t xml:space="preserve"> to the supervisory authority is made</w:t>
            </w:r>
          </w:p>
        </w:tc>
      </w:tr>
      <w:tr w:rsidR="00DA3C69" w:rsidRPr="00DF07B0" w:rsidTr="00950116">
        <w:trPr>
          <w:trHeight w:val="402"/>
          <w:ins w:id="174" w:author="Author"/>
        </w:trPr>
        <w:tc>
          <w:tcPr>
            <w:tcW w:w="1339" w:type="dxa"/>
          </w:tcPr>
          <w:p w:rsidR="00DA3C69" w:rsidRPr="00DF07B0" w:rsidRDefault="00DA3C69" w:rsidP="00143F3B">
            <w:pPr>
              <w:rPr>
                <w:ins w:id="175" w:author="Author"/>
                <w:rFonts w:ascii="Times New Roman" w:hAnsi="Times New Roman" w:cs="Times New Roman"/>
                <w:sz w:val="20"/>
                <w:szCs w:val="20"/>
              </w:rPr>
            </w:pPr>
            <w:ins w:id="176" w:author="Author">
              <w:r w:rsidRPr="00DF07B0">
                <w:rPr>
                  <w:rFonts w:ascii="Times New Roman" w:hAnsi="Times New Roman" w:cs="Times New Roman"/>
                  <w:sz w:val="20"/>
                  <w:szCs w:val="20"/>
                </w:rPr>
                <w:t>C0010/R00</w:t>
              </w:r>
              <w:r w:rsidR="00143F3B" w:rsidRPr="00DF07B0">
                <w:rPr>
                  <w:rFonts w:ascii="Times New Roman" w:hAnsi="Times New Roman" w:cs="Times New Roman"/>
                  <w:sz w:val="20"/>
                  <w:szCs w:val="20"/>
                </w:rPr>
                <w:t>81</w:t>
              </w:r>
            </w:ins>
          </w:p>
        </w:tc>
        <w:tc>
          <w:tcPr>
            <w:tcW w:w="2139" w:type="dxa"/>
          </w:tcPr>
          <w:p w:rsidR="00DA3C69" w:rsidRPr="00DF07B0" w:rsidRDefault="00DA3C69" w:rsidP="00950116">
            <w:pPr>
              <w:rPr>
                <w:ins w:id="177" w:author="Author"/>
                <w:rFonts w:ascii="Times New Roman" w:hAnsi="Times New Roman" w:cs="Times New Roman"/>
                <w:sz w:val="20"/>
                <w:szCs w:val="20"/>
              </w:rPr>
            </w:pPr>
            <w:ins w:id="178" w:author="Author">
              <w:r w:rsidRPr="00DF07B0">
                <w:rPr>
                  <w:rFonts w:ascii="Times New Roman" w:hAnsi="Times New Roman" w:cs="Times New Roman"/>
                  <w:sz w:val="20"/>
                  <w:szCs w:val="20"/>
                </w:rPr>
                <w:t>Financial year end</w:t>
              </w:r>
            </w:ins>
          </w:p>
        </w:tc>
        <w:tc>
          <w:tcPr>
            <w:tcW w:w="5764" w:type="dxa"/>
          </w:tcPr>
          <w:p w:rsidR="00DA3C69" w:rsidRPr="00DF07B0" w:rsidRDefault="00DA3C69" w:rsidP="00DA3C69">
            <w:pPr>
              <w:rPr>
                <w:ins w:id="179" w:author="Author"/>
                <w:rFonts w:ascii="Times New Roman" w:hAnsi="Times New Roman" w:cs="Times New Roman"/>
                <w:sz w:val="20"/>
                <w:szCs w:val="20"/>
              </w:rPr>
            </w:pPr>
            <w:ins w:id="180" w:author="Autho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Pr="00DF07B0">
                <w:rPr>
                  <w:rFonts w:ascii="Times New Roman" w:hAnsi="Times New Roman" w:cs="Times New Roman"/>
                  <w:sz w:val="20"/>
                  <w:szCs w:val="20"/>
                </w:rPr>
                <w:t>–mm–</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financial year end of the undertaking, e.g. 2017-12-31</w:t>
              </w:r>
            </w:ins>
          </w:p>
        </w:tc>
      </w:tr>
      <w:tr w:rsidR="0095672C" w:rsidRPr="00DF07B0" w:rsidTr="00950116">
        <w:trPr>
          <w:trHeight w:val="402"/>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C0010/R0090</w:t>
            </w:r>
          </w:p>
        </w:tc>
        <w:tc>
          <w:tcPr>
            <w:tcW w:w="21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Reporting reference date</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date identifying the last day of the reporting period</w:t>
            </w:r>
          </w:p>
        </w:tc>
      </w:tr>
      <w:tr w:rsidR="0095672C" w:rsidRPr="00DF07B0" w:rsidTr="00950116">
        <w:trPr>
          <w:trHeight w:val="1230"/>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C0010/R0100</w:t>
            </w: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Regular/Ad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hoc submission</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if the submission of information relates to regular submission of information or ad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hoc. The following closed list of options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Regular reporting</w:t>
            </w:r>
          </w:p>
          <w:p w:rsidR="0095672C" w:rsidRPr="00DF07B0" w:rsidRDefault="0095672C">
            <w:pPr>
              <w:rPr>
                <w:ins w:id="181" w:author="Autho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hoc reporting</w:t>
            </w:r>
          </w:p>
          <w:p w:rsidR="00BA1172" w:rsidRPr="00DF07B0" w:rsidRDefault="007E3147" w:rsidP="00BA1172">
            <w:pPr>
              <w:rPr>
                <w:ins w:id="182" w:author="Author"/>
                <w:rFonts w:ascii="Times New Roman" w:hAnsi="Times New Roman" w:cs="Times New Roman"/>
                <w:sz w:val="20"/>
                <w:szCs w:val="20"/>
              </w:rPr>
            </w:pPr>
            <w:ins w:id="183" w:author="Author">
              <w:r w:rsidRPr="00DF07B0">
                <w:rPr>
                  <w:rFonts w:ascii="Times New Roman" w:hAnsi="Times New Roman" w:cs="Times New Roman"/>
                  <w:sz w:val="20"/>
                  <w:szCs w:val="20"/>
                </w:rPr>
                <w:t xml:space="preserve">3 – </w:t>
              </w:r>
              <w:r w:rsidR="00BA1172" w:rsidRPr="00DF07B0">
                <w:rPr>
                  <w:rFonts w:ascii="Times New Roman" w:hAnsi="Times New Roman" w:cs="Times New Roman"/>
                  <w:sz w:val="20"/>
                  <w:szCs w:val="20"/>
                </w:rPr>
                <w:t>R</w:t>
              </w:r>
              <w:r w:rsidRPr="00DF07B0">
                <w:rPr>
                  <w:rFonts w:ascii="Times New Roman" w:hAnsi="Times New Roman" w:cs="Times New Roman"/>
                  <w:sz w:val="20"/>
                  <w:szCs w:val="20"/>
                </w:rPr>
                <w:t>e</w:t>
              </w:r>
              <w:r w:rsidR="00BA1172" w:rsidRPr="00DF07B0">
                <w:rPr>
                  <w:rFonts w:ascii="Times New Roman" w:hAnsi="Times New Roman" w:cs="Times New Roman"/>
                  <w:sz w:val="20"/>
                  <w:szCs w:val="20"/>
                </w:rPr>
                <w:t>-</w:t>
              </w:r>
              <w:r w:rsidRPr="00DF07B0">
                <w:rPr>
                  <w:rFonts w:ascii="Times New Roman" w:hAnsi="Times New Roman" w:cs="Times New Roman"/>
                  <w:sz w:val="20"/>
                  <w:szCs w:val="20"/>
                </w:rPr>
                <w:t>submission of S.30 templates</w:t>
              </w:r>
              <w:r w:rsidR="00BA1172" w:rsidRPr="00DF07B0">
                <w:rPr>
                  <w:rFonts w:ascii="Times New Roman" w:hAnsi="Times New Roman" w:cs="Times New Roman"/>
                  <w:sz w:val="20"/>
                  <w:szCs w:val="20"/>
                </w:rPr>
                <w:t xml:space="preserve"> </w:t>
              </w:r>
              <w:r w:rsidR="00D93166" w:rsidRPr="00DF07B0">
                <w:rPr>
                  <w:rFonts w:ascii="Times New Roman" w:hAnsi="Times New Roman" w:cs="Times New Roman"/>
                  <w:sz w:val="20"/>
                  <w:szCs w:val="20"/>
                </w:rPr>
                <w:t>in accordance with instructions of the template</w:t>
              </w:r>
              <w:del w:id="184" w:author="Author">
                <w:r w:rsidR="00BA1172" w:rsidRPr="00DF07B0" w:rsidDel="00D93166">
                  <w:rPr>
                    <w:rFonts w:ascii="Times New Roman" w:hAnsi="Times New Roman" w:cs="Times New Roman"/>
                    <w:sz w:val="20"/>
                    <w:szCs w:val="20"/>
                  </w:rPr>
                  <w:delText>according to the Instructions</w:delText>
                </w:r>
              </w:del>
            </w:ins>
          </w:p>
          <w:p w:rsidR="007E3147" w:rsidRPr="00DF07B0" w:rsidRDefault="007E3147" w:rsidP="00BA1172">
            <w:pPr>
              <w:rPr>
                <w:rFonts w:ascii="Times New Roman" w:hAnsi="Times New Roman" w:cs="Times New Roman"/>
                <w:sz w:val="20"/>
                <w:szCs w:val="20"/>
              </w:rPr>
            </w:pPr>
            <w:ins w:id="185" w:author="Author">
              <w:r w:rsidRPr="00DF07B0">
                <w:rPr>
                  <w:rFonts w:ascii="Times New Roman" w:hAnsi="Times New Roman" w:cs="Times New Roman"/>
                  <w:sz w:val="20"/>
                  <w:szCs w:val="20"/>
                </w:rPr>
                <w:t>4 – Empty submission</w:t>
              </w:r>
            </w:ins>
          </w:p>
        </w:tc>
      </w:tr>
      <w:tr w:rsidR="0095672C" w:rsidRPr="00DF07B0" w:rsidTr="00950116">
        <w:trPr>
          <w:trHeight w:val="702"/>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C0010/R0110</w:t>
            </w: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Currency used for reporting</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 of the monetary amounts used in each report</w:t>
            </w:r>
          </w:p>
        </w:tc>
      </w:tr>
      <w:tr w:rsidR="0095672C" w:rsidRPr="00DF07B0" w:rsidTr="00960F07">
        <w:trPr>
          <w:trHeight w:val="416"/>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C0010/R0120</w:t>
            </w: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Accounting standards</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accounting standards used for reporting items in S.02.01, financial statements valuation. The following closed list of options shall be used: </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The undertaking is using </w:t>
            </w:r>
            <w:r w:rsidR="00DF663D" w:rsidRPr="00DF07B0">
              <w:rPr>
                <w:rFonts w:ascii="Times New Roman" w:hAnsi="Times New Roman" w:cs="Times New Roman"/>
                <w:sz w:val="20"/>
                <w:szCs w:val="20"/>
              </w:rPr>
              <w:t>International Financial Reporting Standards ("</w:t>
            </w:r>
            <w:r w:rsidRPr="00DF07B0">
              <w:rPr>
                <w:rFonts w:ascii="Times New Roman" w:hAnsi="Times New Roman" w:cs="Times New Roman"/>
                <w:sz w:val="20"/>
                <w:szCs w:val="20"/>
              </w:rPr>
              <w:t>IFRS</w:t>
            </w:r>
            <w:r w:rsidR="00DF663D" w:rsidRPr="00DF07B0">
              <w:rPr>
                <w:rFonts w:ascii="Times New Roman" w:hAnsi="Times New Roman" w:cs="Times New Roman"/>
                <w:sz w:val="20"/>
                <w:szCs w:val="20"/>
              </w:rPr>
              <w:t>")</w:t>
            </w:r>
          </w:p>
          <w:p w:rsidR="0095672C" w:rsidRPr="00DF07B0" w:rsidRDefault="0095672C" w:rsidP="00DF663D">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The undertaking is using local </w:t>
            </w:r>
            <w:r w:rsidR="00DF663D" w:rsidRPr="00DF07B0">
              <w:rPr>
                <w:rFonts w:ascii="Times New Roman" w:hAnsi="Times New Roman" w:cs="Times New Roman"/>
                <w:sz w:val="20"/>
                <w:szCs w:val="20"/>
              </w:rPr>
              <w:t>generally accepted accounting principles ("</w:t>
            </w:r>
            <w:r w:rsidRPr="00DF07B0">
              <w:rPr>
                <w:rFonts w:ascii="Times New Roman" w:hAnsi="Times New Roman" w:cs="Times New Roman"/>
                <w:sz w:val="20"/>
                <w:szCs w:val="20"/>
              </w:rPr>
              <w:t>GAAP</w:t>
            </w:r>
            <w:r w:rsidR="00DF663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than IFRS)</w:t>
            </w:r>
          </w:p>
        </w:tc>
      </w:tr>
      <w:tr w:rsidR="0095672C" w:rsidRPr="00DF07B0" w:rsidTr="00950116">
        <w:trPr>
          <w:trHeight w:val="1515"/>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C0010/R0130</w:t>
            </w: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Method of Calculation of the SCR</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the method used to calculate the SCR. The following closed list of options shall be used: </w:t>
            </w:r>
            <w:r w:rsidRPr="00DF07B0">
              <w:rPr>
                <w:rFonts w:ascii="Times New Roman" w:hAnsi="Times New Roman" w:cs="Times New Roman"/>
                <w:sz w:val="20"/>
                <w:szCs w:val="20"/>
              </w:rPr>
              <w:br/>
              <w:t>1 – Standard formula</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Partial internal model</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Full internal model</w:t>
            </w:r>
          </w:p>
        </w:tc>
      </w:tr>
      <w:tr w:rsidR="0095672C" w:rsidRPr="00DF07B0" w:rsidTr="00950116">
        <w:trPr>
          <w:trHeight w:val="1305"/>
        </w:trPr>
        <w:tc>
          <w:tcPr>
            <w:tcW w:w="13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C0010/R0140</w:t>
            </w:r>
          </w:p>
        </w:tc>
        <w:tc>
          <w:tcPr>
            <w:tcW w:w="2139" w:type="dxa"/>
          </w:tcPr>
          <w:p w:rsidR="0095672C" w:rsidRPr="00DF07B0" w:rsidDel="007C757E"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Use of undertaking specific parameters</w:t>
            </w:r>
          </w:p>
        </w:tc>
        <w:tc>
          <w:tcPr>
            <w:tcW w:w="576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if the undertaking is reporting figures using undertaking specific parameters. The following closed list of options shall be used: </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Use of undertaking specific parameters</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Don’t use undertaking specific parameters</w:t>
            </w:r>
          </w:p>
        </w:tc>
      </w:tr>
      <w:tr w:rsidR="0095672C" w:rsidRPr="00DF07B0" w:rsidTr="00950116">
        <w:trPr>
          <w:trHeight w:val="1305"/>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C0010/R0150</w:t>
            </w: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Funds</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if the undertaking is reporting activity by Ring Fenced Funds (RFF). The following closed list of options shall be used: </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Reporting activity by RFF</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reporting activity by RFF</w:t>
            </w:r>
          </w:p>
        </w:tc>
      </w:tr>
      <w:tr w:rsidR="0095672C" w:rsidRPr="00DF07B0" w:rsidTr="00950116">
        <w:trPr>
          <w:trHeight w:val="1069"/>
        </w:trPr>
        <w:tc>
          <w:tcPr>
            <w:tcW w:w="13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C0010/R0170</w:t>
            </w:r>
          </w:p>
        </w:tc>
        <w:tc>
          <w:tcPr>
            <w:tcW w:w="21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Matching adjustment</w:t>
            </w:r>
          </w:p>
        </w:tc>
        <w:tc>
          <w:tcPr>
            <w:tcW w:w="576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if the undertaking is reporting figures using the matching adjustment. The following closed list of options shall be used: </w:t>
            </w:r>
            <w:r w:rsidRPr="00DF07B0">
              <w:rPr>
                <w:rFonts w:ascii="Times New Roman" w:hAnsi="Times New Roman" w:cs="Times New Roman"/>
                <w:sz w:val="20"/>
                <w:szCs w:val="20"/>
              </w:rPr>
              <w:br/>
              <w:t>1</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Use of matching adjustment</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 use of matching adjustment</w:t>
            </w:r>
          </w:p>
        </w:tc>
      </w:tr>
      <w:tr w:rsidR="0095672C" w:rsidRPr="00DF07B0" w:rsidTr="00950116">
        <w:trPr>
          <w:trHeight w:val="1037"/>
        </w:trPr>
        <w:tc>
          <w:tcPr>
            <w:tcW w:w="13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C0010/R0180</w:t>
            </w:r>
          </w:p>
        </w:tc>
        <w:tc>
          <w:tcPr>
            <w:tcW w:w="213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Volatility adjustment</w:t>
            </w:r>
          </w:p>
        </w:tc>
        <w:tc>
          <w:tcPr>
            <w:tcW w:w="576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if the undertaking is reporting figures using the volatility adjustment. The following closed list of options shall be used: </w:t>
            </w:r>
            <w:r w:rsidRPr="00DF07B0">
              <w:rPr>
                <w:rFonts w:ascii="Times New Roman" w:hAnsi="Times New Roman" w:cs="Times New Roman"/>
                <w:sz w:val="20"/>
                <w:szCs w:val="20"/>
              </w:rPr>
              <w:br/>
              <w:t>1</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Use of volatility adjustment</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 use of volatility adjustment</w:t>
            </w:r>
          </w:p>
        </w:tc>
      </w:tr>
      <w:tr w:rsidR="0095672C" w:rsidRPr="00DF07B0" w:rsidTr="00950116">
        <w:trPr>
          <w:trHeight w:val="1305"/>
        </w:trPr>
        <w:tc>
          <w:tcPr>
            <w:tcW w:w="13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C0010/R0190</w:t>
            </w:r>
          </w:p>
        </w:tc>
        <w:tc>
          <w:tcPr>
            <w:tcW w:w="21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Transitional measure on the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free interest rate</w:t>
            </w:r>
          </w:p>
        </w:tc>
        <w:tc>
          <w:tcPr>
            <w:tcW w:w="5764" w:type="dxa"/>
          </w:tcPr>
          <w:p w:rsidR="0095672C" w:rsidRPr="00DF07B0" w:rsidRDefault="0095672C" w:rsidP="00045F07">
            <w:pPr>
              <w:rPr>
                <w:rFonts w:ascii="Times New Roman" w:hAnsi="Times New Roman" w:cs="Times New Roman"/>
                <w:sz w:val="20"/>
                <w:szCs w:val="20"/>
              </w:rPr>
            </w:pPr>
            <w:r w:rsidRPr="00DF07B0">
              <w:rPr>
                <w:rFonts w:ascii="Times New Roman" w:hAnsi="Times New Roman" w:cs="Times New Roman"/>
                <w:sz w:val="20"/>
                <w:szCs w:val="20"/>
              </w:rPr>
              <w:t xml:space="preserve">Identify if the undertaking is reporting figures using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xml:space="preserve">. The following closed list of options shall be used:  </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Use of transitional measure on the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free interest rate</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 use of transitional measure on the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free interest rate</w:t>
            </w:r>
            <w:r w:rsidRPr="00DF07B0" w:rsidDel="00D84C12">
              <w:rPr>
                <w:rFonts w:ascii="Times New Roman" w:hAnsi="Times New Roman" w:cs="Times New Roman"/>
                <w:sz w:val="20"/>
                <w:szCs w:val="20"/>
              </w:rPr>
              <w:t xml:space="preserve"> </w:t>
            </w:r>
          </w:p>
        </w:tc>
      </w:tr>
      <w:tr w:rsidR="0095672C" w:rsidRPr="00DF07B0" w:rsidTr="00950116">
        <w:trPr>
          <w:trHeight w:val="1305"/>
        </w:trPr>
        <w:tc>
          <w:tcPr>
            <w:tcW w:w="13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C0010/R0200</w:t>
            </w:r>
          </w:p>
        </w:tc>
        <w:tc>
          <w:tcPr>
            <w:tcW w:w="21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Transitional measure on technical provisions</w:t>
            </w:r>
          </w:p>
        </w:tc>
        <w:tc>
          <w:tcPr>
            <w:tcW w:w="5764"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Identify if the undertaking is reporting figures using the transitional</w:t>
            </w:r>
            <w:r w:rsidR="00CA7571"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following closed list of options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Use of transitional measure on technical provisions</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 use of transitional measure on technical provisions</w:t>
            </w:r>
            <w:r w:rsidRPr="00DF07B0">
              <w:rPr>
                <w:rFonts w:ascii="Times New Roman" w:hAnsi="Times New Roman" w:cs="Times New Roman"/>
                <w:sz w:val="20"/>
                <w:szCs w:val="20"/>
              </w:rPr>
              <w:br/>
            </w:r>
          </w:p>
        </w:tc>
      </w:tr>
      <w:tr w:rsidR="0095672C" w:rsidRPr="00DF07B0" w:rsidTr="00950116">
        <w:trPr>
          <w:trHeight w:val="1305"/>
        </w:trPr>
        <w:tc>
          <w:tcPr>
            <w:tcW w:w="13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C0010/R0210</w:t>
            </w:r>
          </w:p>
        </w:tc>
        <w:tc>
          <w:tcPr>
            <w:tcW w:w="21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Initial submission or re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submission</w:t>
            </w:r>
          </w:p>
        </w:tc>
        <w:tc>
          <w:tcPr>
            <w:tcW w:w="5764"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Identify if it is an initial submission of information or a re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submission of information in relation to a reporting reference date already reported. The following closed list of options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1 – Initial submission</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2 – Re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submission</w:t>
            </w:r>
          </w:p>
        </w:tc>
      </w:tr>
    </w:tbl>
    <w:p w:rsidR="0095672C" w:rsidRPr="00DF07B0" w:rsidRDefault="0095672C">
      <w:pPr>
        <w:rPr>
          <w:rFonts w:ascii="Times New Roman" w:hAnsi="Times New Roman"/>
        </w:rPr>
      </w:pPr>
    </w:p>
    <w:p w:rsidR="0095672C" w:rsidRPr="00DF07B0" w:rsidRDefault="0095672C">
      <w:pPr>
        <w:rPr>
          <w:rFonts w:ascii="Times New Roman" w:hAnsi="Times New Roman" w:cs="Times New Roman"/>
          <w:b/>
          <w:bCs/>
          <w:sz w:val="20"/>
          <w:szCs w:val="20"/>
        </w:rPr>
      </w:pPr>
    </w:p>
    <w:p w:rsidR="0095672C" w:rsidRPr="00DF07B0" w:rsidRDefault="0095672C">
      <w:pPr>
        <w:rPr>
          <w:rFonts w:ascii="Times New Roman" w:hAnsi="Times New Roman" w:cs="Times New Roman"/>
          <w:b/>
          <w:bCs/>
          <w:sz w:val="20"/>
          <w:szCs w:val="20"/>
        </w:rPr>
      </w:pPr>
      <w:r w:rsidRPr="00DF07B0">
        <w:rPr>
          <w:rFonts w:ascii="Times New Roman" w:hAnsi="Times New Roman" w:cs="Times New Roman"/>
          <w:b/>
          <w:bCs/>
          <w:sz w:val="20"/>
          <w:szCs w:val="20"/>
        </w:rPr>
        <w:t xml:space="preserve">S.01.03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Basic Information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RFF and matching adjustment portfolios</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opening and annual submission of information for individual entities.</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All ring</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fenced funds and matching portfolios </w:t>
      </w:r>
      <w:r w:rsidR="00772673" w:rsidRPr="00DF07B0">
        <w:rPr>
          <w:rFonts w:ascii="Times New Roman" w:hAnsi="Times New Roman" w:cs="Times New Roman"/>
          <w:sz w:val="20"/>
          <w:szCs w:val="20"/>
          <w:lang w:val="en-US"/>
        </w:rPr>
        <w:t>should</w:t>
      </w:r>
      <w:r w:rsidRPr="00DF07B0">
        <w:rPr>
          <w:rFonts w:ascii="Times New Roman" w:hAnsi="Times New Roman" w:cs="Times New Roman"/>
          <w:sz w:val="20"/>
          <w:szCs w:val="20"/>
          <w:lang w:val="en-US"/>
        </w:rPr>
        <w:t xml:space="preserve"> be identified regardless if they are material for the purposes of submission of information.</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In the first table all ring</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fenced funds and matching adjustments portfolios shall be reported. In case a ring</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fenced fund has a matching portfolio not covering the full RFF three funds have to be identified, one for the RFF, other for the MAP inside the RFF and other for the remaining part of the fund (vice</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versa for the situations where a MAP has a RFF).</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 the second table the relations between the funds as explained in previous paragraph are explained. Only the funds with such relations shall be reported in the second table. </w:t>
      </w:r>
    </w:p>
    <w:tbl>
      <w:tblPr>
        <w:tblStyle w:val="TableGrid"/>
        <w:tblW w:w="0" w:type="auto"/>
        <w:tblLook w:val="04A0" w:firstRow="1" w:lastRow="0" w:firstColumn="1" w:lastColumn="0" w:noHBand="0" w:noVBand="1"/>
      </w:tblPr>
      <w:tblGrid>
        <w:gridCol w:w="1339"/>
        <w:gridCol w:w="2139"/>
        <w:gridCol w:w="5764"/>
      </w:tblGrid>
      <w:tr w:rsidR="0095672C" w:rsidRPr="00DF07B0" w:rsidTr="00950116">
        <w:trPr>
          <w:trHeight w:val="285"/>
        </w:trPr>
        <w:tc>
          <w:tcPr>
            <w:tcW w:w="1339" w:type="dxa"/>
            <w:noWrap/>
            <w:hideMark/>
          </w:tcPr>
          <w:p w:rsidR="0095672C" w:rsidRPr="00DF07B0" w:rsidRDefault="0095672C" w:rsidP="00950116">
            <w:pPr>
              <w:spacing w:after="200" w:line="276" w:lineRule="auto"/>
              <w:jc w:val="center"/>
              <w:rPr>
                <w:rFonts w:ascii="Times New Roman" w:hAnsi="Times New Roman" w:cs="Times New Roman"/>
                <w:sz w:val="20"/>
                <w:szCs w:val="20"/>
              </w:rPr>
            </w:pPr>
          </w:p>
        </w:tc>
        <w:tc>
          <w:tcPr>
            <w:tcW w:w="2139" w:type="dxa"/>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764" w:type="dxa"/>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366"/>
        </w:trPr>
        <w:tc>
          <w:tcPr>
            <w:tcW w:w="9242" w:type="dxa"/>
            <w:gridSpan w:val="3"/>
          </w:tcPr>
          <w:p w:rsidR="0095672C" w:rsidRPr="00DF07B0" w:rsidRDefault="0095672C" w:rsidP="00950116">
            <w:pPr>
              <w:rPr>
                <w:rFonts w:ascii="Times New Roman" w:hAnsi="Times New Roman" w:cs="Times New Roman"/>
                <w:b/>
                <w:sz w:val="20"/>
                <w:szCs w:val="20"/>
              </w:rPr>
            </w:pPr>
            <w:r w:rsidRPr="00DF07B0">
              <w:rPr>
                <w:rFonts w:ascii="Times New Roman" w:hAnsi="Times New Roman" w:cs="Times New Roman"/>
                <w:b/>
                <w:sz w:val="20"/>
                <w:szCs w:val="20"/>
              </w:rPr>
              <w:t>List of all RFF/MAP (overlaps allowed)</w:t>
            </w:r>
          </w:p>
        </w:tc>
      </w:tr>
      <w:tr w:rsidR="0095672C" w:rsidRPr="00DF07B0" w:rsidTr="00950116">
        <w:trPr>
          <w:trHeight w:val="1269"/>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w:t>
            </w:r>
          </w:p>
          <w:p w:rsidR="0095672C" w:rsidRPr="00DF07B0" w:rsidRDefault="0095672C" w:rsidP="00950116">
            <w:pPr>
              <w:rPr>
                <w:rFonts w:ascii="Times New Roman" w:hAnsi="Times New Roman" w:cs="Times New Roman"/>
                <w:sz w:val="20"/>
                <w:szCs w:val="20"/>
              </w:rPr>
            </w:pPr>
          </w:p>
        </w:tc>
        <w:tc>
          <w:tcPr>
            <w:tcW w:w="21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Fund /Portfolio Number</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Number which is attributed by the undertaking, corresponding to the unique number assigned to each ring fenced fund and matching adjustment portfolio. This number has to be consistent over time and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 to identify the ring fenced funds and the matching portfolio number in other templates.</w:t>
            </w:r>
          </w:p>
        </w:tc>
      </w:tr>
      <w:tr w:rsidR="0095672C" w:rsidRPr="00DF07B0" w:rsidTr="00950116">
        <w:trPr>
          <w:trHeight w:val="972"/>
        </w:trPr>
        <w:tc>
          <w:tcPr>
            <w:tcW w:w="13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w:t>
            </w:r>
          </w:p>
          <w:p w:rsidR="0095672C" w:rsidRPr="00DF07B0" w:rsidRDefault="0095672C">
            <w:pPr>
              <w:rPr>
                <w:rFonts w:ascii="Times New Roman" w:hAnsi="Times New Roman" w:cs="Times New Roman"/>
                <w:sz w:val="20"/>
                <w:szCs w:val="20"/>
              </w:rPr>
            </w:pPr>
          </w:p>
        </w:tc>
        <w:tc>
          <w:tcPr>
            <w:tcW w:w="213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Name of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fund/Matching adjustment portfolio</w:t>
            </w:r>
          </w:p>
        </w:tc>
        <w:tc>
          <w:tcPr>
            <w:tcW w:w="576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Indicate the name of the ring fenced fund and matching adjustment portfolio.</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When possible (if linked to a commercial product) the commercial name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 If not possible, e.g. if the fund is linked to several commercial products, a different name shall be used.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name shall be unique and be kept consistent over time.</w:t>
            </w:r>
          </w:p>
        </w:tc>
      </w:tr>
      <w:tr w:rsidR="0095672C" w:rsidRPr="00DF07B0" w:rsidTr="00950116">
        <w:trPr>
          <w:trHeight w:val="1100"/>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w:t>
            </w:r>
          </w:p>
          <w:p w:rsidR="0095672C" w:rsidRPr="00DF07B0" w:rsidRDefault="0095672C">
            <w:pPr>
              <w:rPr>
                <w:rFonts w:ascii="Times New Roman" w:hAnsi="Times New Roman" w:cs="Times New Roman"/>
                <w:sz w:val="20"/>
                <w:szCs w:val="20"/>
              </w:rPr>
            </w:pP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RFF/MAP/Remaining part of a fund</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Indicate if it is a ring fenced fund or a matching portfolio. In the cases where other funds are included within one fund this cell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identify the type of each fund or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 One of the options in the following closed list shall be used:</w:t>
            </w:r>
            <w:r w:rsidRPr="00DF07B0">
              <w:rPr>
                <w:rFonts w:ascii="Times New Roman" w:hAnsi="Times New Roman" w:cs="Times New Roman"/>
                <w:sz w:val="20"/>
                <w:szCs w:val="20"/>
              </w:rPr>
              <w:br/>
              <w:t>1 –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 – Matching portfolio</w:t>
            </w:r>
          </w:p>
          <w:p w:rsidR="0095672C" w:rsidRPr="00DF07B0" w:rsidRDefault="0095672C" w:rsidP="00950116">
            <w:pPr>
              <w:rPr>
                <w:rFonts w:ascii="Times New Roman" w:hAnsi="Times New Roman" w:cs="Times New Roman"/>
                <w:color w:val="FF0000"/>
                <w:sz w:val="20"/>
                <w:szCs w:val="20"/>
              </w:rPr>
            </w:pPr>
            <w:r w:rsidRPr="00DF07B0">
              <w:rPr>
                <w:rFonts w:ascii="Times New Roman" w:hAnsi="Times New Roman" w:cs="Times New Roman"/>
                <w:sz w:val="20"/>
                <w:szCs w:val="20"/>
              </w:rPr>
              <w:t>3 – Remaining part of a fund</w:t>
            </w:r>
          </w:p>
        </w:tc>
      </w:tr>
      <w:tr w:rsidR="0095672C" w:rsidRPr="00DF07B0" w:rsidTr="00950116">
        <w:trPr>
          <w:trHeight w:val="1329"/>
        </w:trPr>
        <w:tc>
          <w:tcPr>
            <w:tcW w:w="13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w:t>
            </w:r>
          </w:p>
        </w:tc>
        <w:tc>
          <w:tcPr>
            <w:tcW w:w="213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RFF/MAP with sub RFF/MAP</w:t>
            </w:r>
          </w:p>
        </w:tc>
        <w:tc>
          <w:tcPr>
            <w:tcW w:w="576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if the fund identified has other funds embedded. One of the options in the following closed list shall be used:</w:t>
            </w:r>
            <w:r w:rsidRPr="00DF07B0">
              <w:rPr>
                <w:rFonts w:ascii="Times New Roman" w:hAnsi="Times New Roman" w:cs="Times New Roman"/>
                <w:sz w:val="20"/>
                <w:szCs w:val="20"/>
              </w:rPr>
              <w:br/>
              <w:t>1 – Fund with other funds embedded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 – Not a fund with other funds embedded</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Only the “mother” fund shall be identified with option 1.</w:t>
            </w:r>
          </w:p>
          <w:p w:rsidR="0095672C" w:rsidRPr="00DF07B0" w:rsidRDefault="0095672C" w:rsidP="00950116">
            <w:pPr>
              <w:rPr>
                <w:rFonts w:ascii="Times New Roman" w:hAnsi="Times New Roman" w:cs="Times New Roman"/>
                <w:sz w:val="20"/>
                <w:szCs w:val="20"/>
              </w:rPr>
            </w:pPr>
          </w:p>
        </w:tc>
      </w:tr>
      <w:tr w:rsidR="0095672C" w:rsidRPr="00DF07B0" w:rsidTr="00950116">
        <w:trPr>
          <w:trHeight w:val="488"/>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w:t>
            </w:r>
          </w:p>
          <w:p w:rsidR="0095672C" w:rsidRPr="00DF07B0" w:rsidRDefault="0095672C">
            <w:pPr>
              <w:rPr>
                <w:rFonts w:ascii="Times New Roman" w:hAnsi="Times New Roman" w:cs="Times New Roman"/>
                <w:sz w:val="20"/>
                <w:szCs w:val="20"/>
              </w:rPr>
            </w:pP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Material</w:t>
            </w:r>
          </w:p>
        </w:tc>
        <w:tc>
          <w:tcPr>
            <w:tcW w:w="576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Indicate if the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 or a matching portfolio is material for the purposes of detailed submission of information. One of the options in the following closed list shall be used:</w:t>
            </w:r>
            <w:r w:rsidRPr="00DF07B0">
              <w:rPr>
                <w:rFonts w:ascii="Times New Roman" w:hAnsi="Times New Roman" w:cs="Times New Roman"/>
                <w:sz w:val="20"/>
                <w:szCs w:val="20"/>
              </w:rPr>
              <w:br/>
              <w:t>1 – Material</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 – Not material</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 case of fund with other funds embedded, this item is to be reported only for the “mother” fund.</w:t>
            </w:r>
          </w:p>
          <w:p w:rsidR="0095672C" w:rsidRPr="00DF07B0" w:rsidRDefault="0095672C" w:rsidP="00950116">
            <w:pPr>
              <w:rPr>
                <w:rFonts w:ascii="Times New Roman" w:hAnsi="Times New Roman" w:cs="Times New Roman"/>
                <w:color w:val="FF0000"/>
                <w:sz w:val="20"/>
                <w:szCs w:val="20"/>
              </w:rPr>
            </w:pPr>
          </w:p>
        </w:tc>
      </w:tr>
      <w:tr w:rsidR="0095672C" w:rsidRPr="00DF07B0" w:rsidTr="00950116">
        <w:trPr>
          <w:trHeight w:val="675"/>
        </w:trPr>
        <w:tc>
          <w:tcPr>
            <w:tcW w:w="133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w:t>
            </w:r>
          </w:p>
          <w:p w:rsidR="0095672C" w:rsidRPr="00DF07B0" w:rsidRDefault="0095672C">
            <w:pPr>
              <w:rPr>
                <w:rFonts w:ascii="Times New Roman" w:hAnsi="Times New Roman" w:cs="Times New Roman"/>
                <w:sz w:val="20"/>
                <w:szCs w:val="20"/>
              </w:rPr>
            </w:pPr>
          </w:p>
        </w:tc>
        <w:tc>
          <w:tcPr>
            <w:tcW w:w="213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Article 304</w:t>
            </w:r>
          </w:p>
        </w:tc>
        <w:tc>
          <w:tcPr>
            <w:tcW w:w="5764"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Indicate whether the RFF is under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304 of Solvency II Directive. One of the following option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 RFF under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304 – with the option for the equity risk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module</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2 – RFF under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304 – without the option for the equity risk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module</w:t>
            </w:r>
          </w:p>
          <w:p w:rsidR="0095672C" w:rsidRPr="00DF07B0" w:rsidRDefault="0095672C" w:rsidP="00DB7C64">
            <w:pPr>
              <w:rPr>
                <w:rFonts w:ascii="Times New Roman" w:hAnsi="Times New Roman" w:cs="Times New Roman"/>
                <w:sz w:val="20"/>
                <w:szCs w:val="20"/>
              </w:rPr>
            </w:pPr>
            <w:r w:rsidRPr="00DF07B0">
              <w:rPr>
                <w:rFonts w:ascii="Times New Roman" w:hAnsi="Times New Roman" w:cs="Times New Roman"/>
                <w:sz w:val="20"/>
                <w:szCs w:val="20"/>
              </w:rPr>
              <w:t xml:space="preserve">3 – RFF not under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304</w:t>
            </w:r>
          </w:p>
        </w:tc>
      </w:tr>
      <w:tr w:rsidR="0095672C" w:rsidRPr="00DF07B0" w:rsidTr="00950116">
        <w:trPr>
          <w:trHeight w:val="353"/>
        </w:trPr>
        <w:tc>
          <w:tcPr>
            <w:tcW w:w="9242" w:type="dxa"/>
            <w:gridSpan w:val="3"/>
          </w:tcPr>
          <w:p w:rsidR="0095672C" w:rsidRPr="00DF07B0" w:rsidRDefault="0095672C">
            <w:pPr>
              <w:rPr>
                <w:rFonts w:ascii="Times New Roman" w:hAnsi="Times New Roman" w:cs="Times New Roman"/>
                <w:b/>
                <w:sz w:val="20"/>
                <w:szCs w:val="20"/>
              </w:rPr>
            </w:pPr>
            <w:r w:rsidRPr="00DF07B0">
              <w:rPr>
                <w:rFonts w:ascii="Times New Roman" w:hAnsi="Times New Roman" w:cs="Times New Roman"/>
                <w:b/>
                <w:sz w:val="20"/>
                <w:szCs w:val="20"/>
              </w:rPr>
              <w:t>List of RFF/MAP with sub RFF/MAP</w:t>
            </w:r>
          </w:p>
        </w:tc>
      </w:tr>
      <w:tr w:rsidR="0095672C" w:rsidRPr="00DF07B0" w:rsidTr="00950116">
        <w:trPr>
          <w:trHeight w:val="675"/>
        </w:trPr>
        <w:tc>
          <w:tcPr>
            <w:tcW w:w="13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C0100</w:t>
            </w:r>
          </w:p>
        </w:tc>
        <w:tc>
          <w:tcPr>
            <w:tcW w:w="21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Number of RFF/MAP with sub RFF/MAP</w:t>
            </w:r>
          </w:p>
        </w:tc>
        <w:tc>
          <w:tcPr>
            <w:tcW w:w="5764"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For the funds with other funds embedded (option 1 reported in item C0070) identify the number as defined for item C0040. </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fund shall be repeated for as many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as needed to report the </w:t>
            </w:r>
            <w:r w:rsidRPr="00DF07B0">
              <w:rPr>
                <w:rFonts w:ascii="Times New Roman" w:hAnsi="Times New Roman" w:cs="Times New Roman"/>
                <w:sz w:val="20"/>
                <w:szCs w:val="20"/>
              </w:rPr>
              <w:lastRenderedPageBreak/>
              <w:t xml:space="preserve">funds embedded. </w:t>
            </w:r>
          </w:p>
          <w:p w:rsidR="0095672C" w:rsidRPr="00DF07B0" w:rsidRDefault="0095672C">
            <w:pPr>
              <w:rPr>
                <w:rFonts w:ascii="Times New Roman" w:hAnsi="Times New Roman" w:cs="Times New Roman"/>
                <w:sz w:val="20"/>
                <w:szCs w:val="20"/>
              </w:rPr>
            </w:pPr>
          </w:p>
        </w:tc>
      </w:tr>
      <w:tr w:rsidR="0095672C" w:rsidRPr="00DF07B0" w:rsidTr="00950116">
        <w:trPr>
          <w:trHeight w:val="675"/>
        </w:trPr>
        <w:tc>
          <w:tcPr>
            <w:tcW w:w="13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C0110</w:t>
            </w:r>
          </w:p>
        </w:tc>
        <w:tc>
          <w:tcPr>
            <w:tcW w:w="213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Number of sub RFF/MAP</w:t>
            </w:r>
          </w:p>
        </w:tc>
        <w:tc>
          <w:tcPr>
            <w:tcW w:w="576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the number of the funds embedded in other funds as defined for item C0040. </w:t>
            </w:r>
          </w:p>
        </w:tc>
      </w:tr>
      <w:tr w:rsidR="0095672C" w:rsidRPr="00DF07B0" w:rsidTr="00950116">
        <w:trPr>
          <w:trHeight w:val="675"/>
        </w:trPr>
        <w:tc>
          <w:tcPr>
            <w:tcW w:w="1339" w:type="dxa"/>
          </w:tcPr>
          <w:p w:rsidR="0095672C" w:rsidRPr="00DF07B0" w:rsidRDefault="0095672C" w:rsidP="00950116">
            <w:pPr>
              <w:rPr>
                <w:rFonts w:ascii="Times New Roman" w:hAnsi="Times New Roman" w:cs="Times New Roman"/>
                <w:b/>
                <w:sz w:val="20"/>
                <w:szCs w:val="20"/>
              </w:rPr>
            </w:pPr>
            <w:r w:rsidRPr="00DF07B0">
              <w:rPr>
                <w:rFonts w:ascii="Times New Roman" w:hAnsi="Times New Roman" w:cs="Times New Roman"/>
                <w:sz w:val="20"/>
                <w:szCs w:val="20"/>
              </w:rPr>
              <w:t>C0120</w:t>
            </w:r>
          </w:p>
        </w:tc>
        <w:tc>
          <w:tcPr>
            <w:tcW w:w="213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Sub RFF/MAP</w:t>
            </w:r>
          </w:p>
        </w:tc>
        <w:tc>
          <w:tcPr>
            <w:tcW w:w="576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if the nature of the fund embedded in other funds. One of the options in the following closed list shall be used:</w:t>
            </w:r>
            <w:r w:rsidRPr="00DF07B0">
              <w:rPr>
                <w:rFonts w:ascii="Times New Roman" w:hAnsi="Times New Roman" w:cs="Times New Roman"/>
                <w:sz w:val="20"/>
                <w:szCs w:val="20"/>
              </w:rPr>
              <w:br/>
              <w:t>1 –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 – Matching portfolio</w:t>
            </w:r>
          </w:p>
        </w:tc>
      </w:tr>
    </w:tbl>
    <w:p w:rsidR="0095672C" w:rsidRPr="00DF07B0" w:rsidRDefault="0095672C">
      <w:pPr>
        <w:rPr>
          <w:rFonts w:ascii="Times New Roman" w:hAnsi="Times New Roman"/>
        </w:rPr>
      </w:pPr>
    </w:p>
    <w:p w:rsidR="0095672C" w:rsidRPr="00DF07B0" w:rsidRDefault="0095672C">
      <w:pPr>
        <w:rPr>
          <w:rFonts w:ascii="Times New Roman" w:hAnsi="Times New Roman" w:cs="Times New Roman"/>
          <w:b/>
          <w:bCs/>
          <w:sz w:val="20"/>
          <w:lang w:val="en-US"/>
        </w:rPr>
      </w:pPr>
      <w:r w:rsidRPr="00DF07B0">
        <w:rPr>
          <w:rFonts w:ascii="Times New Roman" w:hAnsi="Times New Roman" w:cs="Times New Roman"/>
          <w:b/>
          <w:bCs/>
          <w:sz w:val="20"/>
          <w:lang w:val="en-US"/>
        </w:rPr>
        <w:t xml:space="preserve">S.02.01 </w:t>
      </w:r>
      <w:r w:rsidR="0072092D" w:rsidRPr="00DF07B0">
        <w:rPr>
          <w:rFonts w:ascii="Times New Roman" w:hAnsi="Times New Roman" w:cs="Times New Roman"/>
          <w:b/>
          <w:bCs/>
          <w:sz w:val="20"/>
          <w:lang w:val="en-US"/>
        </w:rPr>
        <w:t>–</w:t>
      </w:r>
      <w:r w:rsidRPr="00DF07B0">
        <w:rPr>
          <w:rFonts w:ascii="Times New Roman" w:hAnsi="Times New Roman" w:cs="Times New Roman"/>
          <w:b/>
          <w:bCs/>
          <w:sz w:val="20"/>
          <w:lang w:val="en-US"/>
        </w:rPr>
        <w:t xml:space="preserve"> Balance sheet </w:t>
      </w:r>
    </w:p>
    <w:p w:rsidR="0095672C" w:rsidRPr="00DF07B0" w:rsidRDefault="0095672C">
      <w:pPr>
        <w:rPr>
          <w:rFonts w:ascii="Times New Roman" w:hAnsi="Times New Roman" w:cs="Times New Roman"/>
          <w:b/>
          <w:bCs/>
          <w:sz w:val="20"/>
          <w:lang w:val="en-US"/>
        </w:rPr>
      </w:pPr>
      <w:r w:rsidRPr="00DF07B0">
        <w:rPr>
          <w:rFonts w:ascii="Times New Roman" w:hAnsi="Times New Roman" w:cs="Times New Roman"/>
          <w:b/>
          <w:bCs/>
          <w:sz w:val="20"/>
          <w:lang w:val="en-US"/>
        </w:rPr>
        <w:t>General comments:</w:t>
      </w:r>
    </w:p>
    <w:p w:rsidR="0095672C" w:rsidRPr="00DF07B0" w:rsidRDefault="000D2E4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w:t>
      </w:r>
      <w:r w:rsidR="001062B8" w:rsidRPr="00DF07B0">
        <w:rPr>
          <w:rFonts w:ascii="Times New Roman" w:hAnsi="Times New Roman" w:cs="Times New Roman"/>
          <w:sz w:val="20"/>
          <w:lang w:val="en-US"/>
        </w:rPr>
        <w:t>section</w:t>
      </w:r>
      <w:r w:rsidR="0095672C" w:rsidRPr="00DF07B0">
        <w:rPr>
          <w:rFonts w:ascii="Times New Roman" w:hAnsi="Times New Roman" w:cs="Times New Roman"/>
          <w:sz w:val="20"/>
          <w:lang w:val="en-US"/>
        </w:rPr>
        <w:t xml:space="preserve"> relates to opening, quarterly and annual submission of information for individual entities, ring fenced</w:t>
      </w:r>
      <w:r w:rsidR="0072092D" w:rsidRPr="00DF07B0">
        <w:rPr>
          <w:rFonts w:ascii="Times New Roman" w:hAnsi="Times New Roman" w:cs="Times New Roman"/>
          <w:sz w:val="20"/>
          <w:lang w:val="en-US"/>
        </w:rPr>
        <w:t>–</w:t>
      </w:r>
      <w:r w:rsidR="0095672C" w:rsidRPr="00DF07B0">
        <w:rPr>
          <w:rFonts w:ascii="Times New Roman" w:hAnsi="Times New Roman" w:cs="Times New Roman"/>
          <w:sz w:val="20"/>
          <w:lang w:val="en-US"/>
        </w:rPr>
        <w:t>funds and remaining part.</w:t>
      </w:r>
    </w:p>
    <w:p w:rsidR="0095672C" w:rsidRPr="00DF07B0" w:rsidRDefault="0095672C">
      <w:pPr>
        <w:rPr>
          <w:rFonts w:ascii="Times New Roman" w:hAnsi="Times New Roman" w:cs="Times New Roman"/>
          <w:bCs/>
          <w:sz w:val="20"/>
          <w:lang w:val="en-US"/>
        </w:rPr>
      </w:pPr>
      <w:r w:rsidRPr="00DF07B0">
        <w:rPr>
          <w:rFonts w:ascii="Times New Roman" w:hAnsi="Times New Roman" w:cs="Times New Roman"/>
          <w:bCs/>
          <w:sz w:val="20"/>
          <w:lang w:val="en-US"/>
        </w:rPr>
        <w:t xml:space="preserve">The “Solvency II value” column (C0010) shall be completed using the valuation principles set out in the Directive2009/138/EC, </w:t>
      </w:r>
      <w:r w:rsidRPr="00DF07B0">
        <w:rPr>
          <w:rFonts w:ascii="Times New Roman" w:hAnsi="Times New Roman" w:cs="Times New Roman"/>
          <w:sz w:val="20"/>
          <w:lang w:eastAsia="es-ES"/>
        </w:rPr>
        <w:t>Delegated Regulation (EU) 2015/35</w:t>
      </w:r>
      <w:r w:rsidRPr="00DF07B0">
        <w:rPr>
          <w:rFonts w:ascii="Times New Roman" w:hAnsi="Times New Roman" w:cs="Times New Roman"/>
          <w:bCs/>
          <w:sz w:val="20"/>
          <w:lang w:val="en-US"/>
        </w:rPr>
        <w:t xml:space="preserve">, Solvency 2 Technical Standards and Guidelines.  </w:t>
      </w:r>
    </w:p>
    <w:p w:rsidR="0095672C" w:rsidRPr="00DF07B0" w:rsidRDefault="0095672C">
      <w:pPr>
        <w:rPr>
          <w:rFonts w:ascii="Times New Roman" w:hAnsi="Times New Roman" w:cs="Times New Roman"/>
          <w:bCs/>
          <w:sz w:val="20"/>
          <w:lang w:val="en-US"/>
        </w:rPr>
      </w:pPr>
      <w:r w:rsidRPr="00DF07B0">
        <w:rPr>
          <w:rFonts w:ascii="Times New Roman" w:hAnsi="Times New Roman" w:cs="Times New Roman"/>
          <w:bCs/>
          <w:sz w:val="20"/>
          <w:lang w:val="en-US"/>
        </w:rPr>
        <w:t>With regards to the “Statutory accounts</w:t>
      </w:r>
      <w:r w:rsidRPr="00DF07B0" w:rsidDel="00C441B1">
        <w:rPr>
          <w:rFonts w:ascii="Times New Roman" w:hAnsi="Times New Roman" w:cs="Times New Roman"/>
          <w:bCs/>
          <w:sz w:val="20"/>
          <w:lang w:val="en-US"/>
        </w:rPr>
        <w:t xml:space="preserve"> </w:t>
      </w:r>
      <w:r w:rsidRPr="00DF07B0">
        <w:rPr>
          <w:rFonts w:ascii="Times New Roman" w:hAnsi="Times New Roman" w:cs="Times New Roman"/>
          <w:bCs/>
          <w:sz w:val="20"/>
          <w:lang w:val="en-US"/>
        </w:rPr>
        <w:t>value” column (C0020), recognition and valuation methods are the ones used by undertakings in their statutory accounts</w:t>
      </w:r>
      <w:r w:rsidRPr="00DF07B0" w:rsidDel="00C441B1">
        <w:rPr>
          <w:rFonts w:ascii="Times New Roman" w:hAnsi="Times New Roman" w:cs="Times New Roman"/>
          <w:bCs/>
          <w:sz w:val="20"/>
          <w:lang w:val="en-US"/>
        </w:rPr>
        <w:t xml:space="preserve"> </w:t>
      </w:r>
      <w:r w:rsidRPr="00DF07B0">
        <w:rPr>
          <w:rFonts w:ascii="Times New Roman" w:hAnsi="Times New Roman" w:cs="Times New Roman"/>
          <w:bCs/>
          <w:sz w:val="20"/>
          <w:lang w:val="en-US"/>
        </w:rPr>
        <w:t>in accordance with the local GAAP or IFRS if accepted as local GAAP. In template SR.02.01 this column is only applicable if the development of financial statements by RFF is required by national law.</w:t>
      </w:r>
    </w:p>
    <w:p w:rsidR="0095672C" w:rsidRPr="00DF07B0" w:rsidRDefault="0095672C">
      <w:pPr>
        <w:rPr>
          <w:rFonts w:ascii="Times New Roman" w:hAnsi="Times New Roman" w:cs="Times New Roman"/>
          <w:bCs/>
          <w:sz w:val="20"/>
          <w:lang w:val="en-US"/>
        </w:rPr>
      </w:pPr>
      <w:r w:rsidRPr="00DF07B0">
        <w:rPr>
          <w:rFonts w:ascii="Times New Roman" w:hAnsi="Times New Roman" w:cs="Times New Roman"/>
          <w:bCs/>
          <w:sz w:val="20"/>
          <w:lang w:val="en-US"/>
        </w:rPr>
        <w:t>The default instruction is that each item shall be reported in the “Statutory accounts</w:t>
      </w:r>
      <w:r w:rsidRPr="00DF07B0" w:rsidDel="00C441B1">
        <w:rPr>
          <w:rFonts w:ascii="Times New Roman" w:hAnsi="Times New Roman" w:cs="Times New Roman"/>
          <w:bCs/>
          <w:sz w:val="20"/>
          <w:lang w:val="en-US"/>
        </w:rPr>
        <w:t xml:space="preserve"> </w:t>
      </w:r>
      <w:r w:rsidRPr="00DF07B0">
        <w:rPr>
          <w:rFonts w:ascii="Times New Roman" w:hAnsi="Times New Roman" w:cs="Times New Roman"/>
          <w:bCs/>
          <w:sz w:val="20"/>
          <w:lang w:val="en-US"/>
        </w:rPr>
        <w:t>value” column, separately. However, in the "Statutory accounts</w:t>
      </w:r>
      <w:r w:rsidRPr="00DF07B0" w:rsidDel="00C441B1">
        <w:rPr>
          <w:rFonts w:ascii="Times New Roman" w:hAnsi="Times New Roman" w:cs="Times New Roman"/>
          <w:bCs/>
          <w:sz w:val="20"/>
          <w:lang w:val="en-US"/>
        </w:rPr>
        <w:t xml:space="preserve"> </w:t>
      </w:r>
      <w:r w:rsidRPr="00DF07B0">
        <w:rPr>
          <w:rFonts w:ascii="Times New Roman" w:hAnsi="Times New Roman" w:cs="Times New Roman"/>
          <w:bCs/>
          <w:sz w:val="20"/>
          <w:lang w:val="en-US"/>
        </w:rPr>
        <w:t xml:space="preserve">value" column the dotted </w:t>
      </w:r>
      <w:r w:rsidR="00214026" w:rsidRPr="00DF07B0">
        <w:rPr>
          <w:rFonts w:ascii="Times New Roman" w:hAnsi="Times New Roman" w:cs="Times New Roman"/>
          <w:bCs/>
          <w:sz w:val="20"/>
          <w:lang w:val="en-US"/>
        </w:rPr>
        <w:t>rows</w:t>
      </w:r>
      <w:r w:rsidRPr="00DF07B0">
        <w:rPr>
          <w:rFonts w:ascii="Times New Roman" w:hAnsi="Times New Roman" w:cs="Times New Roman"/>
          <w:bCs/>
          <w:sz w:val="20"/>
          <w:lang w:val="en-US"/>
        </w:rPr>
        <w:t xml:space="preserve"> were introduced in order to enable the reporting of aggregated figures if the split figures are not available.</w:t>
      </w:r>
    </w:p>
    <w:tbl>
      <w:tblPr>
        <w:tblStyle w:val="TableGrid"/>
        <w:tblW w:w="9288" w:type="dxa"/>
        <w:tblLayout w:type="fixed"/>
        <w:tblLook w:val="04A0" w:firstRow="1" w:lastRow="0" w:firstColumn="1" w:lastColumn="0" w:noHBand="0" w:noVBand="1"/>
      </w:tblPr>
      <w:tblGrid>
        <w:gridCol w:w="1384"/>
        <w:gridCol w:w="2693"/>
        <w:gridCol w:w="5211"/>
      </w:tblGrid>
      <w:tr w:rsidR="0095672C" w:rsidRPr="00DF07B0" w:rsidTr="000D2E4C">
        <w:trPr>
          <w:trHeight w:val="285"/>
        </w:trPr>
        <w:tc>
          <w:tcPr>
            <w:tcW w:w="1384" w:type="dxa"/>
            <w:noWrap/>
            <w:vAlign w:val="center"/>
            <w:hideMark/>
          </w:tcPr>
          <w:p w:rsidR="0095672C" w:rsidRPr="00DF07B0" w:rsidRDefault="0095672C" w:rsidP="00950116">
            <w:pPr>
              <w:jc w:val="center"/>
              <w:rPr>
                <w:rFonts w:ascii="Times New Roman" w:hAnsi="Times New Roman" w:cs="Times New Roman"/>
                <w:sz w:val="20"/>
                <w:lang w:val="en-US"/>
              </w:rPr>
            </w:pPr>
          </w:p>
        </w:tc>
        <w:tc>
          <w:tcPr>
            <w:tcW w:w="2693" w:type="dxa"/>
            <w:vAlign w:val="center"/>
            <w:hideMark/>
          </w:tcPr>
          <w:p w:rsidR="0095672C" w:rsidRPr="00DF07B0" w:rsidRDefault="0095672C" w:rsidP="00950116">
            <w:pPr>
              <w:jc w:val="center"/>
              <w:rPr>
                <w:rFonts w:ascii="Times New Roman" w:hAnsi="Times New Roman" w:cs="Times New Roman"/>
                <w:b/>
                <w:bCs/>
                <w:sz w:val="20"/>
              </w:rPr>
            </w:pPr>
            <w:r w:rsidRPr="00DF07B0">
              <w:rPr>
                <w:rFonts w:ascii="Times New Roman" w:hAnsi="Times New Roman" w:cs="Times New Roman"/>
                <w:b/>
                <w:bCs/>
                <w:sz w:val="20"/>
              </w:rPr>
              <w:t>ITEM</w:t>
            </w:r>
          </w:p>
        </w:tc>
        <w:tc>
          <w:tcPr>
            <w:tcW w:w="5211" w:type="dxa"/>
            <w:vAlign w:val="center"/>
            <w:hideMark/>
          </w:tcPr>
          <w:p w:rsidR="0095672C" w:rsidRPr="00DF07B0" w:rsidRDefault="0095672C" w:rsidP="00950116">
            <w:pPr>
              <w:jc w:val="center"/>
              <w:rPr>
                <w:rFonts w:ascii="Times New Roman" w:hAnsi="Times New Roman" w:cs="Times New Roman"/>
                <w:b/>
                <w:bCs/>
                <w:sz w:val="20"/>
              </w:rPr>
            </w:pPr>
            <w:r w:rsidRPr="00DF07B0">
              <w:rPr>
                <w:rFonts w:ascii="Times New Roman" w:hAnsi="Times New Roman" w:cs="Times New Roman"/>
                <w:b/>
                <w:bCs/>
                <w:sz w:val="20"/>
              </w:rPr>
              <w:t>INSTRUCTIONS</w:t>
            </w:r>
          </w:p>
        </w:tc>
      </w:tr>
      <w:tr w:rsidR="0095672C" w:rsidRPr="00DF07B0" w:rsidTr="000D2E4C">
        <w:trPr>
          <w:trHeight w:val="285"/>
        </w:trPr>
        <w:tc>
          <w:tcPr>
            <w:tcW w:w="9288" w:type="dxa"/>
            <w:gridSpan w:val="3"/>
            <w:noWrap/>
            <w:vAlign w:val="center"/>
            <w:hideMark/>
          </w:tcPr>
          <w:p w:rsidR="0095672C" w:rsidRPr="00DF07B0" w:rsidRDefault="0095672C" w:rsidP="00950116">
            <w:pPr>
              <w:rPr>
                <w:rFonts w:ascii="Times New Roman" w:hAnsi="Times New Roman" w:cs="Times New Roman"/>
                <w:b/>
                <w:sz w:val="20"/>
              </w:rPr>
            </w:pPr>
            <w:r w:rsidRPr="00DF07B0">
              <w:rPr>
                <w:rFonts w:ascii="Times New Roman" w:hAnsi="Times New Roman" w:cs="Times New Roman"/>
                <w:b/>
                <w:sz w:val="20"/>
              </w:rPr>
              <w:t>ASSETS</w:t>
            </w:r>
          </w:p>
        </w:tc>
      </w:tr>
      <w:tr w:rsidR="0095672C" w:rsidRPr="00DF07B0" w:rsidTr="000D2E4C">
        <w:trPr>
          <w:trHeight w:val="735"/>
        </w:trPr>
        <w:tc>
          <w:tcPr>
            <w:tcW w:w="1384" w:type="dxa"/>
          </w:tcPr>
          <w:p w:rsidR="0095672C" w:rsidRPr="00DF07B0" w:rsidDel="004E1EA1" w:rsidRDefault="0095672C" w:rsidP="00950116">
            <w:pPr>
              <w:rPr>
                <w:rFonts w:ascii="Times New Roman" w:hAnsi="Times New Roman" w:cs="Times New Roman"/>
                <w:sz w:val="20"/>
              </w:rPr>
            </w:pPr>
            <w:r w:rsidRPr="00DF07B0">
              <w:rPr>
                <w:rFonts w:ascii="Times New Roman" w:hAnsi="Times New Roman" w:cs="Times New Roman"/>
                <w:sz w:val="20"/>
              </w:rPr>
              <w:t>Z0020</w:t>
            </w:r>
          </w:p>
        </w:tc>
        <w:tc>
          <w:tcPr>
            <w:tcW w:w="2693"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eastAsia="es-ES"/>
              </w:rPr>
              <w:t>Ring</w:t>
            </w:r>
            <w:r w:rsidR="0072092D" w:rsidRPr="00DF07B0">
              <w:rPr>
                <w:rFonts w:ascii="Times New Roman" w:hAnsi="Times New Roman" w:cs="Times New Roman"/>
                <w:sz w:val="20"/>
                <w:lang w:eastAsia="es-ES"/>
              </w:rPr>
              <w:t>–</w:t>
            </w:r>
            <w:r w:rsidRPr="00DF07B0">
              <w:rPr>
                <w:rFonts w:ascii="Times New Roman" w:hAnsi="Times New Roman" w:cs="Times New Roman"/>
                <w:sz w:val="20"/>
                <w:lang w:eastAsia="es-ES"/>
              </w:rPr>
              <w:t>fenced fund or remaining part</w:t>
            </w:r>
          </w:p>
        </w:tc>
        <w:tc>
          <w:tcPr>
            <w:tcW w:w="5211" w:type="dxa"/>
          </w:tcPr>
          <w:p w:rsidR="0095672C" w:rsidRPr="00DF07B0" w:rsidRDefault="0095672C" w:rsidP="00950116">
            <w:pPr>
              <w:rPr>
                <w:rFonts w:ascii="Times New Roman" w:hAnsi="Times New Roman" w:cs="Times New Roman"/>
                <w:sz w:val="20"/>
                <w:lang w:eastAsia="es-ES"/>
              </w:rPr>
            </w:pPr>
            <w:r w:rsidRPr="00DF07B0">
              <w:rPr>
                <w:rFonts w:ascii="Times New Roman" w:hAnsi="Times New Roman" w:cs="Times New Roman"/>
                <w:sz w:val="20"/>
                <w:lang w:eastAsia="es-ES"/>
              </w:rPr>
              <w:t>Identifies whether the reported figures are with regard to a RFF or to the remaining part. One of the options in the following closed list shall be used:</w:t>
            </w:r>
            <w:r w:rsidRPr="00DF07B0">
              <w:rPr>
                <w:rFonts w:ascii="Times New Roman" w:hAnsi="Times New Roman" w:cs="Times New Roman"/>
                <w:sz w:val="20"/>
                <w:lang w:eastAsia="es-ES"/>
              </w:rPr>
              <w:br/>
              <w:t>1 – RFF</w:t>
            </w:r>
          </w:p>
          <w:p w:rsidR="0095672C" w:rsidRPr="00DF07B0" w:rsidRDefault="0095672C" w:rsidP="00950116">
            <w:pPr>
              <w:rPr>
                <w:rFonts w:ascii="Times New Roman" w:hAnsi="Times New Roman" w:cs="Times New Roman"/>
                <w:sz w:val="20"/>
                <w:lang w:eastAsia="es-ES"/>
              </w:rPr>
            </w:pPr>
            <w:r w:rsidRPr="00DF07B0">
              <w:rPr>
                <w:rFonts w:ascii="Times New Roman" w:hAnsi="Times New Roman" w:cs="Times New Roman"/>
                <w:sz w:val="20"/>
                <w:lang w:eastAsia="es-ES"/>
              </w:rPr>
              <w:t>2 – Remaining part</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735"/>
        </w:trPr>
        <w:tc>
          <w:tcPr>
            <w:tcW w:w="1384"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Z0030</w:t>
            </w:r>
          </w:p>
        </w:tc>
        <w:tc>
          <w:tcPr>
            <w:tcW w:w="2693"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Fund number</w:t>
            </w:r>
          </w:p>
          <w:p w:rsidR="0095672C" w:rsidRPr="00DF07B0" w:rsidRDefault="0095672C" w:rsidP="00950116">
            <w:pPr>
              <w:rPr>
                <w:rFonts w:ascii="Times New Roman" w:hAnsi="Times New Roman" w:cs="Times New Roman"/>
                <w:sz w:val="20"/>
              </w:rPr>
            </w:pPr>
          </w:p>
          <w:p w:rsidR="0095672C" w:rsidRPr="00DF07B0" w:rsidRDefault="0095672C" w:rsidP="00950116">
            <w:pPr>
              <w:rPr>
                <w:rFonts w:ascii="Times New Roman" w:hAnsi="Times New Roman" w:cs="Times New Roman"/>
                <w:sz w:val="20"/>
              </w:rPr>
            </w:pPr>
          </w:p>
          <w:p w:rsidR="0095672C" w:rsidRPr="00DF07B0" w:rsidRDefault="0095672C" w:rsidP="00950116">
            <w:pPr>
              <w:rPr>
                <w:rFonts w:ascii="Times New Roman" w:hAnsi="Times New Roman" w:cs="Times New Roman"/>
                <w:sz w:val="20"/>
              </w:rPr>
            </w:pPr>
          </w:p>
        </w:tc>
        <w:tc>
          <w:tcPr>
            <w:tcW w:w="5211"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eastAsia="es-ES"/>
              </w:rPr>
              <w:t xml:space="preserve">When item Z0020 = 1, </w:t>
            </w:r>
            <w:r w:rsidRPr="00DF07B0">
              <w:rPr>
                <w:rFonts w:ascii="Times New Roman" w:hAnsi="Times New Roman" w:cs="Times New Roman"/>
                <w:sz w:val="20"/>
                <w:lang w:val="en-US"/>
              </w:rPr>
              <w:t xml:space="preserve">this is a unique number of </w:t>
            </w:r>
            <w:proofErr w:type="gramStart"/>
            <w:r w:rsidRPr="00DF07B0">
              <w:rPr>
                <w:rFonts w:ascii="Times New Roman" w:hAnsi="Times New Roman" w:cs="Times New Roman"/>
                <w:sz w:val="20"/>
                <w:lang w:val="en-US"/>
              </w:rPr>
              <w:t>fund</w:t>
            </w:r>
            <w:proofErr w:type="gramEnd"/>
            <w:r w:rsidRPr="00DF07B0">
              <w:rPr>
                <w:rFonts w:ascii="Times New Roman" w:hAnsi="Times New Roman" w:cs="Times New Roman"/>
                <w:sz w:val="20"/>
                <w:lang w:val="en-US"/>
              </w:rPr>
              <w:t>, as attributed by the undertaking. It shall remain unvarying over time. It shall not be re</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used for any other fund.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number shall be used consistently across all templates, where relevant, to identify that fund.</w:t>
            </w:r>
          </w:p>
          <w:p w:rsidR="0095672C" w:rsidRPr="00DF07B0" w:rsidDel="00780DB8" w:rsidRDefault="0095672C" w:rsidP="00950116">
            <w:pPr>
              <w:rPr>
                <w:del w:id="186" w:author="Author"/>
                <w:rFonts w:ascii="Times New Roman" w:hAnsi="Times New Roman" w:cs="Times New Roman"/>
                <w:sz w:val="20"/>
                <w:lang w:val="en-US"/>
              </w:rPr>
            </w:pPr>
          </w:p>
          <w:p w:rsidR="0095672C" w:rsidRPr="00DF07B0" w:rsidRDefault="0095672C" w:rsidP="00950116">
            <w:pPr>
              <w:rPr>
                <w:rFonts w:ascii="Times New Roman" w:hAnsi="Times New Roman" w:cs="Times New Roman"/>
                <w:sz w:val="20"/>
              </w:rPr>
            </w:pPr>
            <w:del w:id="187" w:author="Author">
              <w:r w:rsidRPr="00DF07B0" w:rsidDel="00780DB8">
                <w:rPr>
                  <w:rFonts w:ascii="Times New Roman" w:hAnsi="Times New Roman" w:cs="Times New Roman"/>
                  <w:sz w:val="20"/>
                  <w:lang w:eastAsia="es-ES"/>
                </w:rPr>
                <w:delText>When item Z0020 = 2, then report “0”</w:delText>
              </w:r>
            </w:del>
          </w:p>
        </w:tc>
      </w:tr>
      <w:tr w:rsidR="0095672C" w:rsidRPr="00DF07B0" w:rsidTr="000D2E4C">
        <w:trPr>
          <w:trHeight w:val="73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C0020/R0010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Goodwill</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Intangible asset that arises as the result of a business combination and that represents the economic value of assets that cannot be individually identified or separately </w:t>
            </w:r>
            <w:proofErr w:type="spellStart"/>
            <w:r w:rsidRPr="00DF07B0">
              <w:rPr>
                <w:rFonts w:ascii="Times New Roman" w:hAnsi="Times New Roman" w:cs="Times New Roman"/>
                <w:sz w:val="20"/>
                <w:lang w:val="en-US"/>
              </w:rPr>
              <w:t>recognised</w:t>
            </w:r>
            <w:proofErr w:type="spellEnd"/>
            <w:r w:rsidRPr="00DF07B0">
              <w:rPr>
                <w:rFonts w:ascii="Times New Roman" w:hAnsi="Times New Roman" w:cs="Times New Roman"/>
                <w:sz w:val="20"/>
                <w:lang w:val="en-US"/>
              </w:rPr>
              <w:t xml:space="preserve"> in a business combination.</w:t>
            </w:r>
          </w:p>
        </w:tc>
      </w:tr>
      <w:tr w:rsidR="0095672C" w:rsidRPr="00DF07B0" w:rsidTr="000D2E4C">
        <w:trPr>
          <w:trHeight w:val="43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C0020/R0020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Deferred acquisition costs</w:t>
            </w:r>
          </w:p>
        </w:tc>
        <w:tc>
          <w:tcPr>
            <w:tcW w:w="5211" w:type="dxa"/>
            <w:hideMark/>
          </w:tcPr>
          <w:p w:rsidR="0095672C" w:rsidRPr="00DF07B0" w:rsidRDefault="0095672C" w:rsidP="00950116">
            <w:pPr>
              <w:pStyle w:val="Default"/>
              <w:rPr>
                <w:rFonts w:ascii="Times New Roman" w:hAnsi="Times New Roman" w:cs="Times New Roman"/>
                <w:sz w:val="20"/>
                <w:szCs w:val="20"/>
              </w:rPr>
            </w:pPr>
            <w:r w:rsidRPr="00DF07B0">
              <w:rPr>
                <w:rFonts w:ascii="Times New Roman" w:hAnsi="Times New Roman" w:cs="Times New Roman"/>
                <w:sz w:val="20"/>
                <w:szCs w:val="20"/>
              </w:rPr>
              <w:t xml:space="preserve">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 </w:t>
            </w:r>
          </w:p>
          <w:p w:rsidR="0095672C" w:rsidRPr="00DF07B0" w:rsidRDefault="0095672C" w:rsidP="00950116">
            <w:pPr>
              <w:pStyle w:val="Default"/>
              <w:rPr>
                <w:rFonts w:ascii="Times New Roman" w:hAnsi="Times New Roman" w:cs="Times New Roman"/>
                <w:sz w:val="20"/>
                <w:szCs w:val="20"/>
                <w:lang w:val="en-US"/>
              </w:rPr>
            </w:pPr>
          </w:p>
        </w:tc>
      </w:tr>
      <w:tr w:rsidR="0095672C" w:rsidRPr="00DF07B0" w:rsidTr="000D2E4C">
        <w:trPr>
          <w:trHeight w:val="697"/>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C0020/R0030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Intangible assets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Intangible assets other than goodwill. An identifiable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monetary asset without physical substance.  </w:t>
            </w:r>
          </w:p>
        </w:tc>
      </w:tr>
      <w:tr w:rsidR="0095672C" w:rsidRPr="00DF07B0" w:rsidTr="000D2E4C">
        <w:trPr>
          <w:trHeight w:val="85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C0020/R0040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Deferred tax assets</w:t>
            </w:r>
          </w:p>
        </w:tc>
        <w:tc>
          <w:tcPr>
            <w:tcW w:w="5211" w:type="dxa"/>
            <w:hideMark/>
          </w:tcPr>
          <w:p w:rsidR="0095672C" w:rsidRPr="00DF07B0" w:rsidRDefault="0095672C" w:rsidP="00950116">
            <w:pPr>
              <w:autoSpaceDE w:val="0"/>
              <w:autoSpaceDN w:val="0"/>
              <w:rPr>
                <w:rFonts w:ascii="Times New Roman" w:hAnsi="Times New Roman" w:cs="Times New Roman"/>
                <w:sz w:val="20"/>
                <w:lang w:val="en-US"/>
              </w:rPr>
            </w:pPr>
            <w:r w:rsidRPr="00DF07B0">
              <w:rPr>
                <w:rFonts w:ascii="Times New Roman" w:hAnsi="Times New Roman" w:cs="Times New Roman"/>
                <w:sz w:val="20"/>
                <w:lang w:val="en-US"/>
              </w:rPr>
              <w:t>Deferred tax assets are the amounts of income taxes recoverable in future periods in respect of:</w:t>
            </w:r>
          </w:p>
          <w:p w:rsidR="0095672C" w:rsidRPr="00DF07B0" w:rsidRDefault="0095672C" w:rsidP="00950116">
            <w:pPr>
              <w:autoSpaceDE w:val="0"/>
              <w:autoSpaceDN w:val="0"/>
              <w:ind w:left="318"/>
              <w:rPr>
                <w:rFonts w:ascii="Times New Roman" w:hAnsi="Times New Roman" w:cs="Times New Roman"/>
                <w:sz w:val="20"/>
                <w:lang w:val="en-US"/>
              </w:rPr>
            </w:pPr>
            <w:r w:rsidRPr="00DF07B0">
              <w:rPr>
                <w:rFonts w:ascii="Times New Roman" w:hAnsi="Times New Roman" w:cs="Times New Roman"/>
                <w:sz w:val="20"/>
                <w:lang w:val="en-US"/>
              </w:rPr>
              <w:t>(a) deductible temporary differences;</w:t>
            </w:r>
          </w:p>
          <w:p w:rsidR="0095672C" w:rsidRPr="00DF07B0" w:rsidRDefault="0095672C" w:rsidP="00950116">
            <w:pPr>
              <w:autoSpaceDE w:val="0"/>
              <w:autoSpaceDN w:val="0"/>
              <w:ind w:left="318"/>
              <w:rPr>
                <w:rFonts w:ascii="Times New Roman" w:hAnsi="Times New Roman" w:cs="Times New Roman"/>
                <w:sz w:val="20"/>
                <w:lang w:val="en-US"/>
              </w:rPr>
            </w:pPr>
            <w:r w:rsidRPr="00DF07B0">
              <w:rPr>
                <w:rFonts w:ascii="Times New Roman" w:hAnsi="Times New Roman" w:cs="Times New Roman"/>
                <w:sz w:val="20"/>
                <w:lang w:val="en-US"/>
              </w:rPr>
              <w:t xml:space="preserve">(b) the </w:t>
            </w:r>
            <w:proofErr w:type="spellStart"/>
            <w:r w:rsidRPr="00DF07B0">
              <w:rPr>
                <w:rFonts w:ascii="Times New Roman" w:hAnsi="Times New Roman" w:cs="Times New Roman"/>
                <w:sz w:val="20"/>
              </w:rPr>
              <w:t>carryforward</w:t>
            </w:r>
            <w:proofErr w:type="spellEnd"/>
            <w:r w:rsidRPr="00DF07B0">
              <w:rPr>
                <w:rFonts w:ascii="Times New Roman" w:hAnsi="Times New Roman" w:cs="Times New Roman"/>
                <w:sz w:val="20"/>
                <w:lang w:val="en-US"/>
              </w:rPr>
              <w:t xml:space="preserve"> of unused tax losses; and/or</w:t>
            </w:r>
          </w:p>
          <w:p w:rsidR="0095672C" w:rsidRPr="00DF07B0" w:rsidRDefault="0095672C" w:rsidP="00950116">
            <w:pPr>
              <w:ind w:left="318"/>
              <w:rPr>
                <w:rFonts w:ascii="Times New Roman" w:hAnsi="Times New Roman" w:cs="Times New Roman"/>
                <w:sz w:val="20"/>
                <w:lang w:val="en-US"/>
              </w:rPr>
            </w:pPr>
            <w:r w:rsidRPr="00DF07B0">
              <w:rPr>
                <w:rFonts w:ascii="Times New Roman" w:hAnsi="Times New Roman" w:cs="Times New Roman"/>
                <w:sz w:val="20"/>
                <w:lang w:val="en-US"/>
              </w:rPr>
              <w:t xml:space="preserve">(c) </w:t>
            </w:r>
            <w:proofErr w:type="gramStart"/>
            <w:r w:rsidRPr="00DF07B0">
              <w:rPr>
                <w:rFonts w:ascii="Times New Roman" w:hAnsi="Times New Roman" w:cs="Times New Roman"/>
                <w:sz w:val="20"/>
                <w:lang w:val="en-US"/>
              </w:rPr>
              <w:t>the</w:t>
            </w:r>
            <w:proofErr w:type="gramEnd"/>
            <w:r w:rsidRPr="00DF07B0">
              <w:rPr>
                <w:rFonts w:ascii="Times New Roman" w:hAnsi="Times New Roman" w:cs="Times New Roman"/>
                <w:sz w:val="20"/>
                <w:lang w:val="en-US"/>
              </w:rPr>
              <w:t xml:space="preserve"> carryforward of unused tax credits.</w:t>
            </w:r>
          </w:p>
          <w:p w:rsidR="0095672C" w:rsidRPr="00DF07B0" w:rsidRDefault="0095672C">
            <w:pPr>
              <w:rPr>
                <w:rFonts w:ascii="Times New Roman" w:hAnsi="Times New Roman" w:cs="Times New Roman"/>
                <w:sz w:val="20"/>
                <w:lang w:val="en-US"/>
              </w:rPr>
            </w:pPr>
          </w:p>
        </w:tc>
      </w:tr>
      <w:tr w:rsidR="0095672C" w:rsidRPr="00DF07B0" w:rsidTr="000D2E4C">
        <w:trPr>
          <w:trHeight w:val="757"/>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C0020/R0050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Pension benefit surplus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This is the total of net surplus related to employees’ pension scheme.</w:t>
            </w:r>
            <w:r w:rsidRPr="00DF07B0">
              <w:rPr>
                <w:rFonts w:ascii="Times New Roman" w:hAnsi="Times New Roman" w:cs="Times New Roman"/>
                <w:sz w:val="20"/>
                <w:lang w:val="en-US"/>
              </w:rPr>
              <w:br/>
            </w:r>
          </w:p>
        </w:tc>
      </w:tr>
      <w:tr w:rsidR="0095672C" w:rsidRPr="00DF07B0" w:rsidTr="000D2E4C">
        <w:trPr>
          <w:trHeight w:val="924"/>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C0020/R0060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Property, plant &amp; equipment held for own use</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Tangible assets which are intended for permanent use and property held by the undertaking for own use. It includes also property for own use under construction.</w:t>
            </w:r>
          </w:p>
          <w:p w:rsidR="0095672C" w:rsidRPr="00DF07B0" w:rsidRDefault="0095672C">
            <w:pPr>
              <w:rPr>
                <w:rFonts w:ascii="Times New Roman" w:hAnsi="Times New Roman" w:cs="Times New Roman"/>
                <w:sz w:val="20"/>
                <w:lang w:val="en-US"/>
              </w:rPr>
            </w:pPr>
          </w:p>
        </w:tc>
      </w:tr>
      <w:tr w:rsidR="0095672C" w:rsidRPr="00DF07B0" w:rsidTr="000D2E4C">
        <w:trPr>
          <w:trHeight w:val="913"/>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C0020/R0070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Investments (other than assets held for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contracts)</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This is the total amount of investments, excluding assets held for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contracts.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br/>
            </w:r>
          </w:p>
        </w:tc>
      </w:tr>
      <w:tr w:rsidR="0095672C" w:rsidRPr="00DF07B0" w:rsidTr="000D2E4C">
        <w:trPr>
          <w:trHeight w:val="94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C0020/R0080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Property (other than for own use)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the property, other than for own use. It includes also property under construction other than for own use.</w:t>
            </w:r>
          </w:p>
        </w:tc>
      </w:tr>
      <w:tr w:rsidR="0095672C" w:rsidRPr="00DF07B0" w:rsidTr="000D2E4C">
        <w:trPr>
          <w:trHeight w:val="1727"/>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C0020/R0090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Holdings in related undertakings, including participations </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Participations as defined in Article 13(20) and 212 (2) and holdings in related undertakings in Article 212(1</w:t>
            </w:r>
            <w:proofErr w:type="gramStart"/>
            <w:r w:rsidRPr="00DF07B0">
              <w:rPr>
                <w:rFonts w:ascii="Times New Roman" w:hAnsi="Times New Roman" w:cs="Times New Roman"/>
                <w:sz w:val="20"/>
                <w:lang w:val="en-US"/>
              </w:rPr>
              <w:t>)(</w:t>
            </w:r>
            <w:proofErr w:type="gramEnd"/>
            <w:r w:rsidRPr="00DF07B0">
              <w:rPr>
                <w:rFonts w:ascii="Times New Roman" w:hAnsi="Times New Roman" w:cs="Times New Roman"/>
                <w:sz w:val="20"/>
                <w:lang w:val="en-US"/>
              </w:rPr>
              <w:t xml:space="preserve">b) of Directive 2009/138/EC. </w:t>
            </w:r>
            <w:r w:rsidRPr="00DF07B0">
              <w:rPr>
                <w:rFonts w:ascii="Times New Roman" w:hAnsi="Times New Roman" w:cs="Times New Roman"/>
                <w:sz w:val="20"/>
                <w:lang w:val="en-US"/>
              </w:rPr>
              <w:br/>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When part of the assets regarding participation and related undertakings refer to unit and index linked contracts, these parts shall be reported in “Assets held for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contracts” in C0010</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C0020/R0220.</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102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C0020/R0100</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Equities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equities, listed and unlisted.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the split between listed and unlisted is not available, this item shall reflect the sum. </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157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C0020/R0110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Equities </w:t>
            </w:r>
            <w:r w:rsidR="0072092D" w:rsidRPr="00DF07B0">
              <w:rPr>
                <w:rFonts w:ascii="Times New Roman" w:hAnsi="Times New Roman" w:cs="Times New Roman"/>
                <w:sz w:val="20"/>
              </w:rPr>
              <w:t>–</w:t>
            </w:r>
            <w:r w:rsidRPr="00DF07B0">
              <w:rPr>
                <w:rFonts w:ascii="Times New Roman" w:hAnsi="Times New Roman" w:cs="Times New Roman"/>
                <w:sz w:val="20"/>
              </w:rPr>
              <w:t xml:space="preserve"> listed</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Shares representing corporations’ capital, e.g. representing ownership in a corporation, negotiated on a regulated market or on a multilateral trading facility, as defined by Directive 2004/39/EC.</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It shall exclude holdings in related undertakings, including participations.</w:t>
            </w:r>
            <w:r w:rsidRPr="00DF07B0">
              <w:rPr>
                <w:rFonts w:ascii="Times New Roman" w:hAnsi="Times New Roman" w:cs="Times New Roman"/>
                <w:sz w:val="20"/>
                <w:lang w:val="en-US"/>
              </w:rPr>
              <w:br/>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 the split between listed and unlisted is not available, this item shall not be reported.</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771"/>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C0020/R0120</w:t>
            </w:r>
          </w:p>
        </w:tc>
        <w:tc>
          <w:tcPr>
            <w:tcW w:w="2693" w:type="dxa"/>
            <w:hideMark/>
          </w:tcPr>
          <w:p w:rsidR="0095672C" w:rsidRPr="00DF07B0" w:rsidRDefault="0095672C" w:rsidP="00950116">
            <w:pPr>
              <w:pBdr>
                <w:top w:val="single" w:sz="6" w:space="2" w:color="auto"/>
              </w:pBdr>
              <w:tabs>
                <w:tab w:val="right" w:pos="8222"/>
              </w:tabs>
              <w:rPr>
                <w:rFonts w:ascii="Times New Roman" w:hAnsi="Times New Roman" w:cs="Times New Roman"/>
                <w:sz w:val="20"/>
              </w:rPr>
            </w:pPr>
            <w:r w:rsidRPr="00DF07B0">
              <w:rPr>
                <w:rFonts w:ascii="Times New Roman" w:hAnsi="Times New Roman" w:cs="Times New Roman"/>
                <w:sz w:val="20"/>
              </w:rPr>
              <w:t xml:space="preserve">Equities </w:t>
            </w:r>
            <w:r w:rsidR="0072092D" w:rsidRPr="00DF07B0">
              <w:rPr>
                <w:rFonts w:ascii="Times New Roman" w:hAnsi="Times New Roman" w:cs="Times New Roman"/>
                <w:sz w:val="20"/>
              </w:rPr>
              <w:t>–</w:t>
            </w:r>
            <w:r w:rsidRPr="00DF07B0">
              <w:rPr>
                <w:rFonts w:ascii="Times New Roman" w:hAnsi="Times New Roman" w:cs="Times New Roman"/>
                <w:sz w:val="20"/>
              </w:rPr>
              <w:t xml:space="preserve"> unlisted</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Shares representing corporations’ capital, e.g. representing ownership in a corporation, not negotiated on a regulated market or on a multilateral trading facility, as defined by Directive 2004/39/EC.</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It shall exclude holdings in related undertakings, including participations.</w:t>
            </w:r>
            <w:r w:rsidRPr="00DF07B0">
              <w:rPr>
                <w:rFonts w:ascii="Times New Roman" w:hAnsi="Times New Roman" w:cs="Times New Roman"/>
                <w:sz w:val="20"/>
                <w:lang w:val="en-US"/>
              </w:rPr>
              <w:br/>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 xml:space="preserve">values ‘column (C0020), where the split between listed and unlisted is not available, </w:t>
            </w:r>
            <w:r w:rsidRPr="00DF07B0">
              <w:rPr>
                <w:rFonts w:ascii="Times New Roman" w:hAnsi="Times New Roman" w:cs="Times New Roman"/>
                <w:sz w:val="20"/>
                <w:lang w:val="en-US"/>
              </w:rPr>
              <w:lastRenderedPageBreak/>
              <w:t>this item shall not be reported.</w:t>
            </w:r>
          </w:p>
        </w:tc>
      </w:tr>
      <w:tr w:rsidR="0095672C" w:rsidRPr="00DF07B0" w:rsidTr="000D2E4C">
        <w:trPr>
          <w:trHeight w:val="1005"/>
        </w:trPr>
        <w:tc>
          <w:tcPr>
            <w:tcW w:w="1384" w:type="dxa"/>
            <w:tcBorders>
              <w:bottom w:val="single" w:sz="4" w:space="0" w:color="000000" w:themeColor="text1"/>
            </w:tcBorders>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C0020/R0130</w:t>
            </w:r>
          </w:p>
        </w:tc>
        <w:tc>
          <w:tcPr>
            <w:tcW w:w="2693" w:type="dxa"/>
            <w:tcBorders>
              <w:bottom w:val="single" w:sz="4" w:space="0" w:color="000000" w:themeColor="text1"/>
            </w:tcBorders>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Bonds</w:t>
            </w:r>
          </w:p>
        </w:tc>
        <w:tc>
          <w:tcPr>
            <w:tcW w:w="5211" w:type="dxa"/>
            <w:tcBorders>
              <w:bottom w:val="single" w:sz="4" w:space="0" w:color="000000" w:themeColor="text1"/>
            </w:tcBorders>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government bonds, corporate bonds, structured notes and </w:t>
            </w:r>
            <w:r w:rsidRPr="00DF07B0">
              <w:rPr>
                <w:rFonts w:ascii="Times New Roman" w:hAnsi="Times New Roman" w:cs="Times New Roman"/>
                <w:sz w:val="20"/>
              </w:rPr>
              <w:t>collateralised</w:t>
            </w:r>
            <w:r w:rsidRPr="00DF07B0">
              <w:rPr>
                <w:rFonts w:ascii="Times New Roman" w:hAnsi="Times New Roman" w:cs="Times New Roman"/>
                <w:sz w:val="20"/>
                <w:lang w:val="en-US"/>
              </w:rPr>
              <w:t xml:space="preserve"> securities.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 xml:space="preserve">values” column (C0020)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where the split of bonds is not available, this item shall reflect the sum.</w:t>
            </w:r>
          </w:p>
        </w:tc>
      </w:tr>
      <w:tr w:rsidR="0095672C" w:rsidRPr="00DF07B0" w:rsidTr="000D2E4C">
        <w:trPr>
          <w:trHeight w:val="629"/>
        </w:trPr>
        <w:tc>
          <w:tcPr>
            <w:tcW w:w="1384" w:type="dxa"/>
            <w:tcBorders>
              <w:bottom w:val="single" w:sz="4" w:space="0" w:color="000000" w:themeColor="text1"/>
            </w:tcBorders>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C0020/R0140</w:t>
            </w:r>
          </w:p>
        </w:tc>
        <w:tc>
          <w:tcPr>
            <w:tcW w:w="2693" w:type="dxa"/>
            <w:tcBorders>
              <w:bottom w:val="single" w:sz="4" w:space="0" w:color="000000" w:themeColor="text1"/>
            </w:tcBorders>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Government Bonds</w:t>
            </w:r>
          </w:p>
        </w:tc>
        <w:tc>
          <w:tcPr>
            <w:tcW w:w="5211" w:type="dxa"/>
            <w:tcBorders>
              <w:bottom w:val="single" w:sz="4" w:space="0" w:color="000000" w:themeColor="text1"/>
            </w:tcBorders>
            <w:hideMark/>
          </w:tcPr>
          <w:p w:rsidR="0095672C" w:rsidRPr="00DF07B0" w:rsidRDefault="0095672C" w:rsidP="00950116">
            <w:pPr>
              <w:pStyle w:val="PlainText"/>
              <w:rPr>
                <w:rFonts w:ascii="Times New Roman" w:hAnsi="Times New Roman"/>
                <w:sz w:val="20"/>
                <w:lang w:val="en-US"/>
              </w:rPr>
            </w:pPr>
            <w:r w:rsidRPr="00DF07B0">
              <w:rPr>
                <w:rFonts w:ascii="Times New Roman" w:hAnsi="Times New Roman"/>
                <w:sz w:val="20"/>
                <w:lang w:val="en-US"/>
              </w:rPr>
              <w:t>Bonds issued by public authorities, whether by central governments, supra</w:t>
            </w:r>
            <w:r w:rsidR="0072092D" w:rsidRPr="00DF07B0">
              <w:rPr>
                <w:rFonts w:ascii="Times New Roman" w:hAnsi="Times New Roman"/>
                <w:sz w:val="20"/>
                <w:lang w:val="en-US"/>
              </w:rPr>
              <w:t>–</w:t>
            </w:r>
            <w:r w:rsidRPr="00DF07B0">
              <w:rPr>
                <w:rFonts w:ascii="Times New Roman" w:hAnsi="Times New Roman"/>
                <w:sz w:val="20"/>
                <w:lang w:val="en-US"/>
              </w:rPr>
              <w:t xml:space="preserve">national government institutions, regional governments or local authorities and bonds that are fully, 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w:t>
            </w:r>
            <w:proofErr w:type="spellStart"/>
            <w:r w:rsidRPr="00DF07B0">
              <w:rPr>
                <w:rFonts w:ascii="Times New Roman" w:hAnsi="Times New Roman"/>
                <w:sz w:val="20"/>
                <w:lang w:val="en-US"/>
              </w:rPr>
              <w:t>organisations</w:t>
            </w:r>
            <w:proofErr w:type="spellEnd"/>
            <w:r w:rsidRPr="00DF07B0">
              <w:rPr>
                <w:rFonts w:ascii="Times New Roman" w:hAnsi="Times New Roman"/>
                <w:sz w:val="20"/>
                <w:lang w:val="en-US"/>
              </w:rPr>
              <w:t xml:space="preserve"> referred to in Article 118 of Regulation (EU) No 575/2013, where the guarantee meets the requirements set out in Article 215 of Delegated Regulation (EU) 2015/35.</w:t>
            </w:r>
          </w:p>
          <w:p w:rsidR="0095672C" w:rsidRPr="00DF07B0" w:rsidRDefault="0095672C">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 xml:space="preserve">values ‘column (C0020), where the split between bonds, structured products and </w:t>
            </w:r>
            <w:proofErr w:type="spellStart"/>
            <w:r w:rsidRPr="00DF07B0">
              <w:rPr>
                <w:rFonts w:ascii="Times New Roman" w:hAnsi="Times New Roman" w:cs="Times New Roman"/>
                <w:sz w:val="20"/>
                <w:lang w:val="en-US"/>
              </w:rPr>
              <w:t>collateralised</w:t>
            </w:r>
            <w:proofErr w:type="spellEnd"/>
            <w:r w:rsidRPr="00DF07B0">
              <w:rPr>
                <w:rFonts w:ascii="Times New Roman" w:hAnsi="Times New Roman" w:cs="Times New Roman"/>
                <w:sz w:val="20"/>
                <w:lang w:val="en-US"/>
              </w:rPr>
              <w:t xml:space="preserve"> securities is not available, this item shall not be reported.</w:t>
            </w:r>
          </w:p>
        </w:tc>
      </w:tr>
      <w:tr w:rsidR="0095672C" w:rsidRPr="00DF07B0" w:rsidTr="000D2E4C">
        <w:trPr>
          <w:trHeight w:val="465"/>
        </w:trPr>
        <w:tc>
          <w:tcPr>
            <w:tcW w:w="1384" w:type="dxa"/>
            <w:hideMark/>
          </w:tcPr>
          <w:p w:rsidR="0095672C" w:rsidRPr="00DF07B0" w:rsidRDefault="0095672C" w:rsidP="00950116">
            <w:pPr>
              <w:pBdr>
                <w:top w:val="single" w:sz="6" w:space="2" w:color="auto"/>
              </w:pBdr>
              <w:tabs>
                <w:tab w:val="right" w:pos="8222"/>
              </w:tabs>
              <w:rPr>
                <w:rFonts w:ascii="Times New Roman" w:hAnsi="Times New Roman" w:cs="Times New Roman"/>
                <w:sz w:val="20"/>
                <w:lang w:val="en-US"/>
              </w:rPr>
            </w:pPr>
            <w:r w:rsidRPr="00DF07B0">
              <w:rPr>
                <w:rFonts w:ascii="Times New Roman" w:hAnsi="Times New Roman" w:cs="Times New Roman"/>
                <w:sz w:val="20"/>
                <w:lang w:val="en-US"/>
              </w:rPr>
              <w:t>C0010</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C0020/R0150</w:t>
            </w:r>
          </w:p>
        </w:tc>
        <w:tc>
          <w:tcPr>
            <w:tcW w:w="2693"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Corporate Bonds  </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Bonds issued by corporations</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the split between bonds, structured products and </w:t>
            </w:r>
            <w:proofErr w:type="spellStart"/>
            <w:r w:rsidRPr="00DF07B0">
              <w:rPr>
                <w:rFonts w:ascii="Times New Roman" w:hAnsi="Times New Roman" w:cs="Times New Roman"/>
                <w:sz w:val="20"/>
                <w:lang w:val="en-US"/>
              </w:rPr>
              <w:t>collateralised</w:t>
            </w:r>
            <w:proofErr w:type="spellEnd"/>
            <w:r w:rsidRPr="00DF07B0">
              <w:rPr>
                <w:rFonts w:ascii="Times New Roman" w:hAnsi="Times New Roman" w:cs="Times New Roman"/>
                <w:sz w:val="20"/>
                <w:lang w:val="en-US"/>
              </w:rPr>
              <w:t xml:space="preserve"> securities is not available, this item shall not be reported.</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1845"/>
        </w:trPr>
        <w:tc>
          <w:tcPr>
            <w:tcW w:w="1384" w:type="dxa"/>
            <w:hideMark/>
          </w:tcPr>
          <w:p w:rsidR="0095672C" w:rsidRPr="00DF07B0" w:rsidRDefault="0095672C" w:rsidP="00950116">
            <w:pPr>
              <w:tabs>
                <w:tab w:val="right" w:pos="8222"/>
              </w:tabs>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C0020/R0160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Structured notes</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w:t>
            </w:r>
            <w:r w:rsidR="00380326" w:rsidRPr="00DF07B0">
              <w:rPr>
                <w:rFonts w:ascii="Times New Roman" w:hAnsi="Times New Roman" w:cs="Times New Roman"/>
                <w:sz w:val="20"/>
                <w:lang w:val="en-US"/>
              </w:rPr>
              <w:t>"</w:t>
            </w:r>
            <w:r w:rsidRPr="00DF07B0">
              <w:rPr>
                <w:rFonts w:ascii="Times New Roman" w:hAnsi="Times New Roman" w:cs="Times New Roman"/>
                <w:sz w:val="20"/>
                <w:lang w:val="en-US"/>
              </w:rPr>
              <w:t>CDS</w:t>
            </w:r>
            <w:r w:rsidR="00380326" w:rsidRPr="00DF07B0">
              <w:rPr>
                <w:rFonts w:ascii="Times New Roman" w:hAnsi="Times New Roman" w:cs="Times New Roman"/>
                <w:sz w:val="20"/>
                <w:lang w:val="en-US"/>
              </w:rPr>
              <w:t>"</w:t>
            </w:r>
            <w:r w:rsidRPr="00DF07B0">
              <w:rPr>
                <w:rFonts w:ascii="Times New Roman" w:hAnsi="Times New Roman" w:cs="Times New Roman"/>
                <w:sz w:val="20"/>
                <w:lang w:val="en-US"/>
              </w:rPr>
              <w:t>), Constant Maturity Swaps (</w:t>
            </w:r>
            <w:r w:rsidR="00380326" w:rsidRPr="00DF07B0">
              <w:rPr>
                <w:rFonts w:ascii="Times New Roman" w:hAnsi="Times New Roman" w:cs="Times New Roman"/>
                <w:sz w:val="20"/>
                <w:lang w:val="en-US"/>
              </w:rPr>
              <w:t>"</w:t>
            </w:r>
            <w:r w:rsidRPr="00DF07B0">
              <w:rPr>
                <w:rFonts w:ascii="Times New Roman" w:hAnsi="Times New Roman" w:cs="Times New Roman"/>
                <w:sz w:val="20"/>
                <w:lang w:val="en-US"/>
              </w:rPr>
              <w:t>CMS</w:t>
            </w:r>
            <w:r w:rsidR="00380326"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proofErr w:type="gramStart"/>
            <w:r w:rsidRPr="00DF07B0">
              <w:rPr>
                <w:rFonts w:ascii="Times New Roman" w:hAnsi="Times New Roman" w:cs="Times New Roman"/>
                <w:sz w:val="20"/>
                <w:lang w:val="en-US"/>
              </w:rPr>
              <w:t>Credit</w:t>
            </w:r>
            <w:proofErr w:type="gramEnd"/>
            <w:r w:rsidRPr="00DF07B0">
              <w:rPr>
                <w:rFonts w:ascii="Times New Roman" w:hAnsi="Times New Roman" w:cs="Times New Roman"/>
                <w:sz w:val="20"/>
                <w:lang w:val="en-US"/>
              </w:rPr>
              <w:t xml:space="preserve"> Default Options</w:t>
            </w:r>
            <w:r w:rsidR="004B61AF" w:rsidRPr="00DF07B0">
              <w:rPr>
                <w:rFonts w:ascii="Times New Roman" w:hAnsi="Times New Roman" w:cs="Times New Roman"/>
                <w:sz w:val="20"/>
                <w:lang w:val="en-US"/>
              </w:rPr>
              <w:t xml:space="preserve"> ("</w:t>
            </w:r>
            <w:proofErr w:type="spellStart"/>
            <w:r w:rsidR="004B61AF" w:rsidRPr="00DF07B0">
              <w:rPr>
                <w:rFonts w:ascii="Times New Roman" w:hAnsi="Times New Roman" w:cs="Times New Roman"/>
                <w:sz w:val="20"/>
                <w:lang w:val="en-US"/>
              </w:rPr>
              <w:t>CDOp</w:t>
            </w:r>
            <w:proofErr w:type="spellEnd"/>
            <w:r w:rsidR="004B61AF" w:rsidRPr="00DF07B0">
              <w:rPr>
                <w:rFonts w:ascii="Times New Roman" w:hAnsi="Times New Roman" w:cs="Times New Roman"/>
                <w:sz w:val="20"/>
                <w:lang w:val="en-US"/>
              </w:rPr>
              <w:t>")</w:t>
            </w:r>
            <w:r w:rsidRPr="00DF07B0">
              <w:rPr>
                <w:rFonts w:ascii="Times New Roman" w:hAnsi="Times New Roman" w:cs="Times New Roman"/>
                <w:sz w:val="20"/>
                <w:lang w:val="en-US"/>
              </w:rPr>
              <w:t>. Assets under this category are not subject to unbundling</w:t>
            </w:r>
            <w:r w:rsidR="00380326" w:rsidRPr="00DF07B0">
              <w:rPr>
                <w:rFonts w:ascii="Times New Roman" w:hAnsi="Times New Roman" w:cs="Times New Roman"/>
                <w:sz w:val="20"/>
                <w:lang w:val="en-US"/>
              </w:rPr>
              <w:t>.</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the split between bonds, structured products and </w:t>
            </w:r>
            <w:proofErr w:type="spellStart"/>
            <w:r w:rsidRPr="00DF07B0">
              <w:rPr>
                <w:rFonts w:ascii="Times New Roman" w:hAnsi="Times New Roman" w:cs="Times New Roman"/>
                <w:sz w:val="20"/>
                <w:lang w:val="en-US"/>
              </w:rPr>
              <w:t>collateralised</w:t>
            </w:r>
            <w:proofErr w:type="spellEnd"/>
            <w:r w:rsidRPr="00DF07B0">
              <w:rPr>
                <w:rFonts w:ascii="Times New Roman" w:hAnsi="Times New Roman" w:cs="Times New Roman"/>
                <w:sz w:val="20"/>
                <w:lang w:val="en-US"/>
              </w:rPr>
              <w:t xml:space="preserve"> securities is not available, this item shall not be reported.</w:t>
            </w:r>
          </w:p>
          <w:p w:rsidR="0095672C" w:rsidRPr="00DF07B0" w:rsidRDefault="0095672C" w:rsidP="00950116">
            <w:pPr>
              <w:rPr>
                <w:rFonts w:ascii="Times New Roman" w:hAnsi="Times New Roman" w:cs="Times New Roman"/>
                <w:sz w:val="20"/>
                <w:lang w:val="en-US"/>
              </w:rPr>
            </w:pPr>
          </w:p>
        </w:tc>
      </w:tr>
      <w:tr w:rsidR="0095672C" w:rsidRPr="00DF07B0" w:rsidTr="00CB4EC3">
        <w:trPr>
          <w:trHeight w:val="204"/>
        </w:trPr>
        <w:tc>
          <w:tcPr>
            <w:tcW w:w="1384" w:type="dxa"/>
            <w:hideMark/>
          </w:tcPr>
          <w:p w:rsidR="0095672C" w:rsidRPr="00DF07B0" w:rsidRDefault="0095672C" w:rsidP="00950116">
            <w:pPr>
              <w:tabs>
                <w:tab w:val="right" w:pos="8222"/>
              </w:tabs>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C0020/R0170</w:t>
            </w:r>
          </w:p>
        </w:tc>
        <w:tc>
          <w:tcPr>
            <w:tcW w:w="2693" w:type="dxa"/>
            <w:hideMark/>
          </w:tcPr>
          <w:p w:rsidR="0095672C" w:rsidRPr="00DF07B0" w:rsidRDefault="0095672C" w:rsidP="00950116">
            <w:pPr>
              <w:tabs>
                <w:tab w:val="right" w:pos="8222"/>
              </w:tabs>
              <w:rPr>
                <w:rFonts w:ascii="Times New Roman" w:hAnsi="Times New Roman" w:cs="Times New Roman"/>
                <w:sz w:val="20"/>
              </w:rPr>
            </w:pPr>
            <w:r w:rsidRPr="00DF07B0">
              <w:rPr>
                <w:rFonts w:ascii="Times New Roman" w:hAnsi="Times New Roman" w:cs="Times New Roman"/>
                <w:sz w:val="20"/>
              </w:rPr>
              <w:t>Collateralised securities</w:t>
            </w:r>
          </w:p>
        </w:tc>
        <w:tc>
          <w:tcPr>
            <w:tcW w:w="5211" w:type="dxa"/>
            <w:hideMark/>
          </w:tcPr>
          <w:p w:rsidR="0095672C" w:rsidRPr="00DF07B0" w:rsidRDefault="0095672C" w:rsidP="00950116">
            <w:pPr>
              <w:tabs>
                <w:tab w:val="right" w:pos="8222"/>
              </w:tabs>
              <w:rPr>
                <w:rFonts w:ascii="Times New Roman" w:hAnsi="Times New Roman" w:cs="Times New Roman"/>
                <w:sz w:val="20"/>
                <w:lang w:val="en-US"/>
              </w:rPr>
            </w:pPr>
            <w:r w:rsidRPr="00DF07B0">
              <w:rPr>
                <w:rFonts w:ascii="Times New Roman" w:hAnsi="Times New Roman" w:cs="Times New Roman"/>
                <w:sz w:val="20"/>
                <w:lang w:val="en-US"/>
              </w:rPr>
              <w:t>Securities whose value and payments are derived from a portfolio of underlying assets. Includes Asset Backed Securities (</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ABS</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 Mortgage Backed securities (</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MBS</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 Commercial Mortgage Backed securities (</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CMBS</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proofErr w:type="spellStart"/>
            <w:r w:rsidRPr="00DF07B0">
              <w:rPr>
                <w:rFonts w:ascii="Times New Roman" w:hAnsi="Times New Roman" w:cs="Times New Roman"/>
                <w:sz w:val="20"/>
                <w:lang w:val="en-US"/>
              </w:rPr>
              <w:t>Collateralised</w:t>
            </w:r>
            <w:proofErr w:type="spellEnd"/>
            <w:r w:rsidRPr="00DF07B0">
              <w:rPr>
                <w:rFonts w:ascii="Times New Roman" w:hAnsi="Times New Roman" w:cs="Times New Roman"/>
                <w:sz w:val="20"/>
                <w:lang w:val="en-US"/>
              </w:rPr>
              <w:t xml:space="preserve"> Debt Obligations (</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CDO</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proofErr w:type="spellStart"/>
            <w:r w:rsidRPr="00DF07B0">
              <w:rPr>
                <w:rFonts w:ascii="Times New Roman" w:hAnsi="Times New Roman" w:cs="Times New Roman"/>
                <w:sz w:val="20"/>
                <w:lang w:val="en-US"/>
              </w:rPr>
              <w:t>Collateralised</w:t>
            </w:r>
            <w:proofErr w:type="spellEnd"/>
            <w:r w:rsidRPr="00DF07B0">
              <w:rPr>
                <w:rFonts w:ascii="Times New Roman" w:hAnsi="Times New Roman" w:cs="Times New Roman"/>
                <w:sz w:val="20"/>
                <w:lang w:val="en-US"/>
              </w:rPr>
              <w:t xml:space="preserve"> Loan Obligations (</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CLO</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proofErr w:type="spellStart"/>
            <w:r w:rsidRPr="00DF07B0">
              <w:rPr>
                <w:rFonts w:ascii="Times New Roman" w:hAnsi="Times New Roman" w:cs="Times New Roman"/>
                <w:sz w:val="20"/>
                <w:lang w:val="en-US"/>
              </w:rPr>
              <w:t>Collateralised</w:t>
            </w:r>
            <w:proofErr w:type="spellEnd"/>
            <w:r w:rsidRPr="00DF07B0">
              <w:rPr>
                <w:rFonts w:ascii="Times New Roman" w:hAnsi="Times New Roman" w:cs="Times New Roman"/>
                <w:sz w:val="20"/>
                <w:lang w:val="en-US"/>
              </w:rPr>
              <w:t xml:space="preserve"> Mortgage Obligations (</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CMO</w:t>
            </w:r>
            <w:r w:rsidR="00777AEA" w:rsidRPr="00DF07B0">
              <w:rPr>
                <w:rFonts w:ascii="Times New Roman" w:hAnsi="Times New Roman" w:cs="Times New Roman"/>
                <w:sz w:val="20"/>
                <w:lang w:val="en-US"/>
              </w:rPr>
              <w:t>"</w:t>
            </w:r>
            <w:r w:rsidRPr="00DF07B0">
              <w:rPr>
                <w:rFonts w:ascii="Times New Roman" w:hAnsi="Times New Roman" w:cs="Times New Roman"/>
                <w:sz w:val="20"/>
                <w:lang w:val="en-US"/>
              </w:rPr>
              <w:t>)</w:t>
            </w:r>
            <w:r w:rsidRPr="00DF07B0">
              <w:rPr>
                <w:rFonts w:ascii="Times New Roman" w:hAnsi="Times New Roman" w:cs="Times New Roman"/>
                <w:sz w:val="20"/>
                <w:lang w:val="en-US"/>
              </w:rPr>
              <w:br/>
            </w:r>
          </w:p>
          <w:p w:rsidR="0095672C" w:rsidRPr="00DF07B0" w:rsidRDefault="0095672C" w:rsidP="00950116">
            <w:pPr>
              <w:tabs>
                <w:tab w:val="right" w:pos="8222"/>
              </w:tabs>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 xml:space="preserve">values ‘column (C0020), where the split between bonds, structured products and </w:t>
            </w:r>
            <w:proofErr w:type="spellStart"/>
            <w:r w:rsidRPr="00DF07B0">
              <w:rPr>
                <w:rFonts w:ascii="Times New Roman" w:hAnsi="Times New Roman" w:cs="Times New Roman"/>
                <w:sz w:val="20"/>
                <w:lang w:val="en-US"/>
              </w:rPr>
              <w:t>collateralised</w:t>
            </w:r>
            <w:proofErr w:type="spellEnd"/>
            <w:r w:rsidRPr="00DF07B0">
              <w:rPr>
                <w:rFonts w:ascii="Times New Roman" w:hAnsi="Times New Roman" w:cs="Times New Roman"/>
                <w:sz w:val="20"/>
                <w:lang w:val="en-US"/>
              </w:rPr>
              <w:t xml:space="preserve"> securities is not available, this item shall not be reported.</w:t>
            </w:r>
          </w:p>
          <w:p w:rsidR="0095672C" w:rsidRPr="00DF07B0" w:rsidRDefault="0095672C" w:rsidP="00950116">
            <w:pPr>
              <w:tabs>
                <w:tab w:val="right" w:pos="8222"/>
              </w:tabs>
              <w:rPr>
                <w:rFonts w:ascii="Times New Roman" w:hAnsi="Times New Roman" w:cs="Times New Roman"/>
                <w:sz w:val="20"/>
                <w:lang w:val="en-US"/>
              </w:rPr>
            </w:pPr>
          </w:p>
        </w:tc>
      </w:tr>
      <w:tr w:rsidR="0095672C" w:rsidRPr="00DF07B0" w:rsidTr="000D2E4C">
        <w:trPr>
          <w:trHeight w:val="97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C0020/R0180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Collective Investments  Undertakings</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Collective investment undertaking' means an undertaking for collective investment in transferable securities (</w:t>
            </w:r>
            <w:r w:rsidR="007124A9" w:rsidRPr="00DF07B0">
              <w:rPr>
                <w:rFonts w:ascii="Times New Roman" w:hAnsi="Times New Roman" w:cs="Times New Roman"/>
                <w:sz w:val="20"/>
                <w:lang w:val="en-US"/>
              </w:rPr>
              <w:t>"</w:t>
            </w:r>
            <w:r w:rsidRPr="00DF07B0">
              <w:rPr>
                <w:rFonts w:ascii="Times New Roman" w:hAnsi="Times New Roman" w:cs="Times New Roman"/>
                <w:sz w:val="20"/>
                <w:lang w:val="en-US"/>
              </w:rPr>
              <w:t>UCITS</w:t>
            </w:r>
            <w:r w:rsidR="007124A9" w:rsidRPr="00DF07B0">
              <w:rPr>
                <w:rFonts w:ascii="Times New Roman" w:hAnsi="Times New Roman" w:cs="Times New Roman"/>
                <w:sz w:val="20"/>
                <w:lang w:val="en-US"/>
              </w:rPr>
              <w:t>"</w:t>
            </w:r>
            <w:r w:rsidRPr="00DF07B0">
              <w:rPr>
                <w:rFonts w:ascii="Times New Roman" w:hAnsi="Times New Roman" w:cs="Times New Roman"/>
                <w:sz w:val="20"/>
                <w:lang w:val="en-US"/>
              </w:rPr>
              <w:t>) as defined in Article 1(2) of Directive 2009/65/EC of the European Parliament and of the Council or an alternative investment fund (AIF) as defined in Article 4(1)(a) of Directive 2011/61/EU of the European Parliament and of the Council.</w:t>
            </w:r>
            <w:r w:rsidRPr="00DF07B0">
              <w:rPr>
                <w:rFonts w:ascii="Times New Roman" w:hAnsi="Times New Roman" w:cs="Times New Roman"/>
                <w:sz w:val="20"/>
                <w:lang w:val="en-US"/>
              </w:rPr>
              <w:br/>
            </w:r>
          </w:p>
        </w:tc>
      </w:tr>
      <w:tr w:rsidR="0095672C" w:rsidRPr="00DF07B0" w:rsidTr="000D2E4C">
        <w:trPr>
          <w:trHeight w:val="130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C0020/R0190</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Derivatives</w:t>
            </w:r>
          </w:p>
        </w:tc>
        <w:tc>
          <w:tcPr>
            <w:tcW w:w="5211" w:type="dxa"/>
            <w:hideMark/>
          </w:tcPr>
          <w:p w:rsidR="0095672C" w:rsidRPr="00DF07B0" w:rsidRDefault="0095672C" w:rsidP="00950116">
            <w:pPr>
              <w:keepNext/>
              <w:autoSpaceDE w:val="0"/>
              <w:autoSpaceDN w:val="0"/>
              <w:spacing w:after="120"/>
              <w:outlineLvl w:val="1"/>
              <w:rPr>
                <w:rFonts w:ascii="Times New Roman" w:hAnsi="Times New Roman" w:cs="Times New Roman"/>
                <w:sz w:val="20"/>
                <w:lang w:val="en-US"/>
              </w:rPr>
            </w:pPr>
            <w:r w:rsidRPr="00DF07B0">
              <w:rPr>
                <w:rFonts w:ascii="Times New Roman" w:hAnsi="Times New Roman" w:cs="Times New Roman"/>
                <w:sz w:val="20"/>
                <w:lang w:val="en-US"/>
              </w:rPr>
              <w:t>A financial instrument or other contract with all three of the following characteristics:</w:t>
            </w:r>
          </w:p>
          <w:p w:rsidR="0095672C" w:rsidRPr="00DF07B0" w:rsidRDefault="0095672C" w:rsidP="00950116">
            <w:pPr>
              <w:keepNext/>
              <w:autoSpaceDE w:val="0"/>
              <w:autoSpaceDN w:val="0"/>
              <w:spacing w:before="120" w:after="120"/>
              <w:ind w:left="459" w:hanging="283"/>
              <w:outlineLvl w:val="1"/>
              <w:rPr>
                <w:rFonts w:ascii="Times New Roman" w:hAnsi="Times New Roman" w:cs="Times New Roman"/>
                <w:sz w:val="20"/>
                <w:lang w:val="en-US"/>
              </w:rPr>
            </w:pPr>
            <w:r w:rsidRPr="00DF07B0">
              <w:rPr>
                <w:rFonts w:ascii="Times New Roman" w:hAnsi="Times New Roman" w:cs="Times New Roman"/>
                <w:sz w:val="20"/>
                <w:lang w:val="en-US"/>
              </w:rPr>
              <w:t>(a) Its value changes in response to the change in a specified interest rate, financial instrument price, commodity price, foreign exchange</w:t>
            </w:r>
            <w:r w:rsidR="00EA499D" w:rsidRPr="00DF07B0">
              <w:rPr>
                <w:rFonts w:ascii="Times New Roman" w:hAnsi="Times New Roman" w:cs="Times New Roman"/>
                <w:sz w:val="20"/>
                <w:lang w:val="en-US"/>
              </w:rPr>
              <w:t xml:space="preserve"> ("FX")</w:t>
            </w:r>
            <w:r w:rsidRPr="00DF07B0">
              <w:rPr>
                <w:rFonts w:ascii="Times New Roman" w:hAnsi="Times New Roman" w:cs="Times New Roman"/>
                <w:sz w:val="20"/>
                <w:lang w:val="en-US"/>
              </w:rPr>
              <w:t xml:space="preserve"> rate, index of prices or rates, credit rating or credit index, or other variable, provided in the case of a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financial variable that the variable is not specific to a party to the contract (sometimes called the ‘underlying’).</w:t>
            </w:r>
          </w:p>
          <w:p w:rsidR="0095672C" w:rsidRPr="00DF07B0" w:rsidRDefault="0095672C" w:rsidP="00950116">
            <w:pPr>
              <w:keepNext/>
              <w:autoSpaceDE w:val="0"/>
              <w:autoSpaceDN w:val="0"/>
              <w:spacing w:before="120" w:after="120"/>
              <w:ind w:left="459" w:hanging="283"/>
              <w:outlineLvl w:val="1"/>
              <w:rPr>
                <w:rFonts w:ascii="Times New Roman" w:hAnsi="Times New Roman" w:cs="Times New Roman"/>
                <w:sz w:val="20"/>
                <w:lang w:val="en-US"/>
              </w:rPr>
            </w:pPr>
            <w:r w:rsidRPr="00DF07B0">
              <w:rPr>
                <w:rFonts w:ascii="Times New Roman" w:hAnsi="Times New Roman" w:cs="Times New Roman"/>
                <w:sz w:val="20"/>
                <w:lang w:val="en-US"/>
              </w:rPr>
              <w:t>(b) It requires no initial net investment or an initial net investment that is smaller than would be required for other types of contracts that would be expected to have a similar response to changes in market factors.</w:t>
            </w:r>
          </w:p>
          <w:p w:rsidR="0095672C" w:rsidRPr="00DF07B0" w:rsidRDefault="0095672C" w:rsidP="00950116">
            <w:pPr>
              <w:keepNext/>
              <w:autoSpaceDE w:val="0"/>
              <w:autoSpaceDN w:val="0"/>
              <w:spacing w:before="120" w:after="120"/>
              <w:ind w:left="459" w:hanging="283"/>
              <w:outlineLvl w:val="1"/>
              <w:rPr>
                <w:rFonts w:ascii="Times New Roman" w:hAnsi="Times New Roman" w:cs="Times New Roman"/>
                <w:sz w:val="20"/>
                <w:lang w:val="en-US"/>
              </w:rPr>
            </w:pPr>
            <w:r w:rsidRPr="00DF07B0">
              <w:rPr>
                <w:rFonts w:ascii="Times New Roman" w:hAnsi="Times New Roman" w:cs="Times New Roman"/>
                <w:sz w:val="20"/>
                <w:lang w:val="en-US"/>
              </w:rPr>
              <w:t>(c) It is settled at a future date.</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br/>
              <w:t xml:space="preserve">Solvency II value, only if positive, of the derivative as of the reporting date is reported here (in case of negative value, see R0790). </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1260"/>
        </w:trPr>
        <w:tc>
          <w:tcPr>
            <w:tcW w:w="1384" w:type="dxa"/>
            <w:tcBorders>
              <w:bottom w:val="single" w:sz="4" w:space="0" w:color="000000" w:themeColor="text1"/>
            </w:tcBorders>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C0020/R0200</w:t>
            </w:r>
          </w:p>
        </w:tc>
        <w:tc>
          <w:tcPr>
            <w:tcW w:w="2693" w:type="dxa"/>
            <w:tcBorders>
              <w:bottom w:val="single" w:sz="4" w:space="0" w:color="000000" w:themeColor="text1"/>
            </w:tcBorders>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Deposits other than cash equivalents</w:t>
            </w:r>
          </w:p>
        </w:tc>
        <w:tc>
          <w:tcPr>
            <w:tcW w:w="5211" w:type="dxa"/>
            <w:tcBorders>
              <w:bottom w:val="single" w:sz="4" w:space="0" w:color="000000" w:themeColor="text1"/>
            </w:tcBorders>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Deposits other than cash equivalents that cannot be used to make payments until before a specific maturity date and that are not exchangeable for currency or transferable deposits without any kind of significant restriction or penalty.</w:t>
            </w:r>
          </w:p>
        </w:tc>
      </w:tr>
      <w:tr w:rsidR="0095672C" w:rsidRPr="00DF07B0" w:rsidTr="000D2E4C">
        <w:trPr>
          <w:trHeight w:val="420"/>
        </w:trPr>
        <w:tc>
          <w:tcPr>
            <w:tcW w:w="1384" w:type="dxa"/>
            <w:hideMark/>
          </w:tcPr>
          <w:p w:rsidR="0095672C" w:rsidRPr="00DF07B0" w:rsidRDefault="0095672C" w:rsidP="00950116">
            <w:pPr>
              <w:pBdr>
                <w:top w:val="single" w:sz="6" w:space="2" w:color="auto"/>
              </w:pBdr>
              <w:tabs>
                <w:tab w:val="right" w:pos="8222"/>
              </w:tabs>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C0020/R0210</w:t>
            </w:r>
          </w:p>
        </w:tc>
        <w:tc>
          <w:tcPr>
            <w:tcW w:w="2693" w:type="dxa"/>
            <w:hideMark/>
          </w:tcPr>
          <w:p w:rsidR="0095672C" w:rsidRPr="00DF07B0" w:rsidRDefault="0095672C">
            <w:pPr>
              <w:pBdr>
                <w:top w:val="single" w:sz="6" w:space="2" w:color="auto"/>
              </w:pBdr>
              <w:tabs>
                <w:tab w:val="right" w:pos="8222"/>
              </w:tabs>
              <w:rPr>
                <w:rFonts w:ascii="Times New Roman" w:hAnsi="Times New Roman" w:cs="Times New Roman"/>
                <w:sz w:val="20"/>
              </w:rPr>
            </w:pPr>
            <w:r w:rsidRPr="00DF07B0">
              <w:rPr>
                <w:rFonts w:ascii="Times New Roman" w:hAnsi="Times New Roman" w:cs="Times New Roman"/>
                <w:sz w:val="20"/>
              </w:rPr>
              <w:t>Other investments</w:t>
            </w:r>
          </w:p>
        </w:tc>
        <w:tc>
          <w:tcPr>
            <w:tcW w:w="5211" w:type="dxa"/>
            <w:hideMark/>
          </w:tcPr>
          <w:p w:rsidR="0095672C" w:rsidRPr="00DF07B0" w:rsidRDefault="0095672C">
            <w:pPr>
              <w:pBdr>
                <w:top w:val="single" w:sz="6" w:space="2" w:color="auto"/>
              </w:pBdr>
              <w:tabs>
                <w:tab w:val="right" w:pos="8222"/>
              </w:tabs>
              <w:rPr>
                <w:rFonts w:ascii="Times New Roman" w:hAnsi="Times New Roman" w:cs="Times New Roman"/>
                <w:sz w:val="20"/>
                <w:lang w:val="en-US"/>
              </w:rPr>
            </w:pPr>
            <w:r w:rsidRPr="00DF07B0">
              <w:rPr>
                <w:rFonts w:ascii="Times New Roman" w:hAnsi="Times New Roman" w:cs="Times New Roman"/>
                <w:sz w:val="20"/>
                <w:lang w:val="en-US"/>
              </w:rPr>
              <w:t>Other investments not covered already within investments reported above.</w:t>
            </w:r>
          </w:p>
          <w:p w:rsidR="0095672C" w:rsidRPr="00DF07B0" w:rsidRDefault="0095672C" w:rsidP="00950116">
            <w:pPr>
              <w:pBdr>
                <w:top w:val="single" w:sz="6" w:space="2" w:color="auto"/>
              </w:pBdr>
              <w:tabs>
                <w:tab w:val="right" w:pos="8222"/>
              </w:tabs>
              <w:rPr>
                <w:rFonts w:ascii="Times New Roman" w:hAnsi="Times New Roman" w:cs="Times New Roman"/>
                <w:sz w:val="20"/>
                <w:lang w:val="en-US"/>
              </w:rPr>
            </w:pPr>
          </w:p>
        </w:tc>
      </w:tr>
      <w:tr w:rsidR="0095672C" w:rsidRPr="00DF07B0" w:rsidTr="000D2E4C">
        <w:trPr>
          <w:trHeight w:val="87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C0020/R0220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Assets held for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contracts </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Assets held for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contracts (classified in line of business 31 as defined in </w:t>
            </w:r>
            <w:r w:rsidR="000D2E4C" w:rsidRPr="00DF07B0">
              <w:rPr>
                <w:rFonts w:ascii="Times New Roman" w:hAnsi="Times New Roman" w:cs="Times New Roman"/>
                <w:sz w:val="20"/>
                <w:lang w:val="en-US"/>
              </w:rPr>
              <w:t>Annex</w:t>
            </w:r>
            <w:r w:rsidRPr="00DF07B0">
              <w:rPr>
                <w:rFonts w:ascii="Times New Roman" w:hAnsi="Times New Roman" w:cs="Times New Roman"/>
                <w:sz w:val="20"/>
                <w:lang w:val="en-US"/>
              </w:rPr>
              <w:t xml:space="preserve"> I of Delegated Regulation (EU) 2015/35).</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629"/>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C0020/R0230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Loans and mortgages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This is the total amount of loans and mortgages, i.e. financial assets created when undertakings lend funds, either with or without collateral, including cash pools.</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b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 xml:space="preserve">values” column (C0020)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where  the split of the split of loans &amp; mortgages is not available, this item shall  reflect the sum</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75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C0020/R0240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Loans on policies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Loans made to policyholders, </w:t>
            </w:r>
            <w:r w:rsidRPr="00DF07B0">
              <w:rPr>
                <w:rFonts w:ascii="Times New Roman" w:hAnsi="Times New Roman" w:cs="Times New Roman"/>
                <w:sz w:val="20"/>
              </w:rPr>
              <w:t>collateralised</w:t>
            </w:r>
            <w:r w:rsidRPr="00DF07B0">
              <w:rPr>
                <w:rFonts w:ascii="Times New Roman" w:hAnsi="Times New Roman" w:cs="Times New Roman"/>
                <w:sz w:val="20"/>
                <w:lang w:val="en-US"/>
              </w:rPr>
              <w:t xml:space="preserve"> on policies (underlying technical provisions).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b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the split between loans on policies, loans on mortgages to individuals and other loans and mortgages is not available, this item shall not be reported.</w:t>
            </w:r>
          </w:p>
        </w:tc>
      </w:tr>
      <w:tr w:rsidR="0095672C" w:rsidRPr="00DF07B0" w:rsidTr="000D2E4C">
        <w:trPr>
          <w:trHeight w:val="735"/>
        </w:trPr>
        <w:tc>
          <w:tcPr>
            <w:tcW w:w="1384"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C0010</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C0020/R0250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Loans and mortgages to individuals</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Financial assets created when creditors lend funds to debtors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individuals, with collateral or not, including cash pools.</w:t>
            </w:r>
          </w:p>
          <w:p w:rsidR="0095672C" w:rsidRPr="00DF07B0" w:rsidRDefault="0095672C">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lastRenderedPageBreak/>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the split between loans on policies, loans on mortgages to individuals and other loans and mortgages is not available, this item shall not be reported.</w:t>
            </w:r>
          </w:p>
          <w:p w:rsidR="0095672C" w:rsidRPr="00DF07B0" w:rsidRDefault="0095672C">
            <w:pPr>
              <w:rPr>
                <w:rFonts w:ascii="Times New Roman" w:hAnsi="Times New Roman" w:cs="Times New Roman"/>
                <w:sz w:val="20"/>
                <w:lang w:val="en-US"/>
              </w:rPr>
            </w:pPr>
          </w:p>
        </w:tc>
      </w:tr>
      <w:tr w:rsidR="0095672C" w:rsidRPr="00DF07B0" w:rsidTr="000D2E4C">
        <w:trPr>
          <w:trHeight w:val="75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C0020/R0260</w:t>
            </w:r>
          </w:p>
        </w:tc>
        <w:tc>
          <w:tcPr>
            <w:tcW w:w="2693" w:type="dxa"/>
            <w:hideMark/>
          </w:tcPr>
          <w:p w:rsidR="0095672C" w:rsidRPr="00DF07B0" w:rsidRDefault="0095672C" w:rsidP="00950116">
            <w:pPr>
              <w:pBdr>
                <w:top w:val="single" w:sz="6" w:space="2" w:color="auto"/>
              </w:pBdr>
              <w:tabs>
                <w:tab w:val="right" w:pos="8222"/>
              </w:tabs>
              <w:rPr>
                <w:rFonts w:ascii="Times New Roman" w:hAnsi="Times New Roman" w:cs="Times New Roman"/>
                <w:sz w:val="20"/>
              </w:rPr>
            </w:pPr>
            <w:r w:rsidRPr="00DF07B0">
              <w:rPr>
                <w:rFonts w:ascii="Times New Roman" w:hAnsi="Times New Roman" w:cs="Times New Roman"/>
                <w:sz w:val="20"/>
              </w:rPr>
              <w:t>Other loans and mortgages</w:t>
            </w:r>
          </w:p>
        </w:tc>
        <w:tc>
          <w:tcPr>
            <w:tcW w:w="5211" w:type="dxa"/>
            <w:hideMark/>
          </w:tcPr>
          <w:p w:rsidR="0095672C" w:rsidRPr="00DF07B0" w:rsidRDefault="0095672C" w:rsidP="00950116">
            <w:pPr>
              <w:pBdr>
                <w:top w:val="single" w:sz="6" w:space="2" w:color="auto"/>
              </w:pBdr>
              <w:tabs>
                <w:tab w:val="right" w:pos="8222"/>
              </w:tabs>
              <w:rPr>
                <w:rFonts w:ascii="Times New Roman" w:hAnsi="Times New Roman" w:cs="Times New Roman"/>
                <w:sz w:val="20"/>
                <w:lang w:val="en-US"/>
              </w:rPr>
            </w:pPr>
            <w:r w:rsidRPr="00DF07B0">
              <w:rPr>
                <w:rFonts w:ascii="Times New Roman" w:hAnsi="Times New Roman" w:cs="Times New Roman"/>
                <w:sz w:val="20"/>
                <w:lang w:val="en-US"/>
              </w:rPr>
              <w:t xml:space="preserve">Financial assets created when creditors lend funds to debtors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others, not classifiable in item R0240 or R0250, with collateral or not, including cash pools.</w:t>
            </w:r>
          </w:p>
          <w:p w:rsidR="0095672C" w:rsidRPr="00DF07B0" w:rsidRDefault="0095672C" w:rsidP="00950116">
            <w:pPr>
              <w:pBdr>
                <w:top w:val="single" w:sz="6" w:space="2" w:color="auto"/>
              </w:pBdr>
              <w:tabs>
                <w:tab w:val="right" w:pos="8222"/>
              </w:tabs>
              <w:rPr>
                <w:rFonts w:ascii="Times New Roman" w:hAnsi="Times New Roman" w:cs="Times New Roman"/>
                <w:sz w:val="20"/>
                <w:lang w:val="en-US"/>
              </w:rPr>
            </w:pPr>
          </w:p>
          <w:p w:rsidR="0095672C" w:rsidRPr="00DF07B0" w:rsidRDefault="0095672C" w:rsidP="00950116">
            <w:pPr>
              <w:pBdr>
                <w:top w:val="single" w:sz="6" w:space="2" w:color="auto"/>
              </w:pBdr>
              <w:tabs>
                <w:tab w:val="right" w:pos="8222"/>
              </w:tabs>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the split between loans on policies, loans on mortgages to individuals and other loans and mortgages is not available, this item shall not be reported.</w:t>
            </w:r>
          </w:p>
        </w:tc>
      </w:tr>
      <w:tr w:rsidR="0095672C" w:rsidRPr="00DF07B0" w:rsidTr="000D2E4C">
        <w:trPr>
          <w:trHeight w:val="848"/>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C0020/R0270</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Reinsurance recoverables from:</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reinsurance recoverables. It corresponds to the amount of reinsurer share of technical provisions (including </w:t>
            </w:r>
            <w:r w:rsidR="00D16095" w:rsidRPr="00DF07B0">
              <w:rPr>
                <w:rFonts w:ascii="Times New Roman" w:hAnsi="Times New Roman" w:cs="Times New Roman"/>
                <w:sz w:val="20"/>
                <w:lang w:val="en-US"/>
              </w:rPr>
              <w:t>Finite reinsurance</w:t>
            </w:r>
            <w:r w:rsidRPr="00DF07B0">
              <w:rPr>
                <w:rFonts w:ascii="Times New Roman" w:hAnsi="Times New Roman" w:cs="Times New Roman"/>
                <w:sz w:val="20"/>
                <w:lang w:val="en-US"/>
              </w:rPr>
              <w:t xml:space="preserve"> and SPV).</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42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C0020/R0280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and health similar to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Reinsurance recoverables in respect of technical provisions for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and health similar to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 the split between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excluding health and health similar to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is not available this item shall reflect the sum.</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100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C0020/R0290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Non</w:t>
            </w:r>
            <w:r w:rsidR="0072092D" w:rsidRPr="00DF07B0">
              <w:rPr>
                <w:rFonts w:ascii="Times New Roman" w:hAnsi="Times New Roman" w:cs="Times New Roman"/>
                <w:sz w:val="20"/>
              </w:rPr>
              <w:t>–</w:t>
            </w:r>
            <w:r w:rsidRPr="00DF07B0">
              <w:rPr>
                <w:rFonts w:ascii="Times New Roman" w:hAnsi="Times New Roman" w:cs="Times New Roman"/>
                <w:sz w:val="20"/>
              </w:rPr>
              <w:t>life excluding health</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Reinsurance recoverables in respect of technical provisions for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business, excluding  technical provisions for health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similar to non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614"/>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C0020/R0300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Health similar to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Reinsurance recoverables in respect of technical provisions for health similar to non – life.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w:t>
            </w:r>
            <w:r w:rsidRPr="00DF07B0">
              <w:rPr>
                <w:rFonts w:ascii="Times New Roman" w:hAnsi="Times New Roman" w:cs="Times New Roman"/>
                <w:sz w:val="20"/>
                <w:lang w:val="en-US"/>
              </w:rPr>
              <w:br/>
            </w:r>
          </w:p>
        </w:tc>
      </w:tr>
      <w:tr w:rsidR="0095672C" w:rsidRPr="00DF07B0" w:rsidTr="000D2E4C">
        <w:trPr>
          <w:trHeight w:val="57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C0020/R0310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Life and health similar to life, excluding health and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Reinsurance recoverable in respect of technical provisions for life and health similar to life, excluding health and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 the split between life excluding health and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health similar to life is not available, this item shall reflect the sum.</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743"/>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C0020/R0320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Health similar to life</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Reinsurance recoverables in respect of technical provisions for health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similar to life.</w:t>
            </w:r>
          </w:p>
          <w:p w:rsidR="0095672C" w:rsidRPr="00DF07B0" w:rsidRDefault="0095672C">
            <w:pPr>
              <w:rPr>
                <w:rFonts w:ascii="Times New Roman" w:hAnsi="Times New Roman" w:cs="Times New Roman"/>
                <w:sz w:val="20"/>
                <w:lang w:val="en-US"/>
              </w:rPr>
            </w:pPr>
          </w:p>
        </w:tc>
      </w:tr>
      <w:tr w:rsidR="0095672C" w:rsidRPr="00DF07B0" w:rsidTr="000D2E4C">
        <w:trPr>
          <w:trHeight w:val="984"/>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C0020/R0330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Life excluding health and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Reinsurance recoverables in respect of technical provisions for life business, excluding technical provisions health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similar to life techniques and technical provisions for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r>
      <w:tr w:rsidR="0095672C" w:rsidRPr="00DF07B0" w:rsidTr="000D2E4C">
        <w:trPr>
          <w:trHeight w:val="82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C0020/R0340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Life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Reinsurance recoverables in respect of technical provisions for life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business.</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581"/>
        </w:trPr>
        <w:tc>
          <w:tcPr>
            <w:tcW w:w="1384" w:type="dxa"/>
            <w:hideMark/>
          </w:tcPr>
          <w:p w:rsidR="0095672C" w:rsidRPr="00DF07B0" w:rsidRDefault="0095672C" w:rsidP="00BA74A3">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C0020/R0350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Deposits to cedants</w:t>
            </w:r>
          </w:p>
        </w:tc>
        <w:tc>
          <w:tcPr>
            <w:tcW w:w="5211" w:type="dxa"/>
            <w:hideMark/>
          </w:tcPr>
          <w:p w:rsidR="0095672C" w:rsidRPr="00DF07B0" w:rsidRDefault="0095672C">
            <w:pPr>
              <w:pBdr>
                <w:top w:val="single" w:sz="6" w:space="2" w:color="auto"/>
              </w:pBdr>
              <w:tabs>
                <w:tab w:val="right" w:pos="8222"/>
              </w:tabs>
              <w:rPr>
                <w:rFonts w:ascii="Times New Roman" w:hAnsi="Times New Roman" w:cs="Times New Roman"/>
                <w:sz w:val="20"/>
                <w:lang w:val="en-US"/>
              </w:rPr>
            </w:pPr>
            <w:r w:rsidRPr="00DF07B0">
              <w:rPr>
                <w:rFonts w:ascii="Times New Roman" w:hAnsi="Times New Roman" w:cs="Times New Roman"/>
                <w:sz w:val="20"/>
                <w:lang w:val="en-US"/>
              </w:rPr>
              <w:t>Deposits relating to reinsurance accepted.</w:t>
            </w:r>
          </w:p>
          <w:p w:rsidR="0095672C" w:rsidRPr="00DF07B0" w:rsidRDefault="0095672C" w:rsidP="00950116">
            <w:pPr>
              <w:pBdr>
                <w:top w:val="single" w:sz="6" w:space="2" w:color="auto"/>
              </w:pBdr>
              <w:tabs>
                <w:tab w:val="right" w:pos="8222"/>
              </w:tabs>
              <w:rPr>
                <w:rFonts w:ascii="Times New Roman" w:hAnsi="Times New Roman" w:cs="Times New Roman"/>
                <w:sz w:val="20"/>
                <w:lang w:val="en-US"/>
              </w:rPr>
            </w:pPr>
          </w:p>
        </w:tc>
      </w:tr>
      <w:tr w:rsidR="0095672C" w:rsidRPr="00DF07B0" w:rsidTr="000D2E4C">
        <w:trPr>
          <w:trHeight w:val="896"/>
        </w:trPr>
        <w:tc>
          <w:tcPr>
            <w:tcW w:w="1384" w:type="dxa"/>
            <w:hideMark/>
          </w:tcPr>
          <w:p w:rsidR="0095672C" w:rsidRPr="00DF07B0" w:rsidRDefault="0095672C" w:rsidP="00BA74A3">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C0020/R0360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Insurance and intermediaries receivables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Amounts for payment by policyholders, insurers, and other linked to insurance </w:t>
            </w:r>
            <w:proofErr w:type="gramStart"/>
            <w:r w:rsidRPr="00DF07B0">
              <w:rPr>
                <w:rFonts w:ascii="Times New Roman" w:hAnsi="Times New Roman" w:cs="Times New Roman"/>
                <w:sz w:val="20"/>
                <w:lang w:val="en-US"/>
              </w:rPr>
              <w:t>business</w:t>
            </w:r>
            <w:del w:id="188" w:author="Author">
              <w:r w:rsidRPr="00DF07B0" w:rsidDel="00396F22">
                <w:rPr>
                  <w:rFonts w:ascii="Times New Roman" w:hAnsi="Times New Roman" w:cs="Times New Roman"/>
                  <w:sz w:val="20"/>
                  <w:lang w:val="en-US"/>
                </w:rPr>
                <w:delText>,</w:delText>
              </w:r>
            </w:del>
            <w:r w:rsidRPr="00DF07B0">
              <w:rPr>
                <w:rFonts w:ascii="Times New Roman" w:hAnsi="Times New Roman" w:cs="Times New Roman"/>
                <w:sz w:val="20"/>
                <w:lang w:val="en-US"/>
              </w:rPr>
              <w:t xml:space="preserve"> that are</w:t>
            </w:r>
            <w:proofErr w:type="gramEnd"/>
            <w:r w:rsidRPr="00DF07B0">
              <w:rPr>
                <w:rFonts w:ascii="Times New Roman" w:hAnsi="Times New Roman" w:cs="Times New Roman"/>
                <w:sz w:val="20"/>
                <w:lang w:val="en-US"/>
              </w:rPr>
              <w:t xml:space="preserve"> not included in </w:t>
            </w:r>
            <w:del w:id="189" w:author="Author">
              <w:r w:rsidRPr="00DF07B0" w:rsidDel="00C40A74">
                <w:rPr>
                  <w:rFonts w:ascii="Times New Roman" w:hAnsi="Times New Roman" w:cs="Times New Roman"/>
                  <w:sz w:val="20"/>
                  <w:lang w:val="en-US"/>
                </w:rPr>
                <w:delText>cash</w:delText>
              </w:r>
              <w:r w:rsidR="0072092D" w:rsidRPr="00DF07B0" w:rsidDel="00C40A74">
                <w:rPr>
                  <w:rFonts w:ascii="Times New Roman" w:hAnsi="Times New Roman" w:cs="Times New Roman"/>
                  <w:sz w:val="20"/>
                  <w:lang w:val="en-US"/>
                </w:rPr>
                <w:delText>–</w:delText>
              </w:r>
              <w:r w:rsidRPr="00DF07B0" w:rsidDel="00C40A74">
                <w:rPr>
                  <w:rFonts w:ascii="Times New Roman" w:hAnsi="Times New Roman" w:cs="Times New Roman"/>
                  <w:sz w:val="20"/>
                  <w:lang w:val="en-US"/>
                </w:rPr>
                <w:delText xml:space="preserve">in flows of </w:delText>
              </w:r>
            </w:del>
            <w:r w:rsidRPr="00DF07B0">
              <w:rPr>
                <w:rFonts w:ascii="Times New Roman" w:hAnsi="Times New Roman" w:cs="Times New Roman"/>
                <w:sz w:val="20"/>
                <w:lang w:val="en-US"/>
              </w:rPr>
              <w:t xml:space="preserve">technical provisions.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lastRenderedPageBreak/>
              <w:t xml:space="preserve">It shall include receivables from reinsurance accepted. </w:t>
            </w:r>
          </w:p>
          <w:p w:rsidR="0095672C" w:rsidRPr="00DF07B0" w:rsidRDefault="00CB7FFC">
            <w:pPr>
              <w:rPr>
                <w:rFonts w:ascii="Times New Roman" w:hAnsi="Times New Roman" w:cs="Times New Roman"/>
                <w:sz w:val="20"/>
                <w:lang w:val="en-US"/>
              </w:rPr>
            </w:pPr>
            <w:ins w:id="190" w:author="Author">
              <w:r w:rsidRPr="00DF07B0">
                <w:rPr>
                  <w:rFonts w:ascii="Times New Roman" w:hAnsi="Times New Roman" w:cs="Times New Roman"/>
                  <w:sz w:val="20"/>
                  <w:lang w:val="en-US"/>
                </w:rPr>
                <w:t xml:space="preserve">For Solvency II column (C0010) this cell should only include amounts past-due. </w:t>
              </w:r>
            </w:ins>
          </w:p>
        </w:tc>
      </w:tr>
      <w:tr w:rsidR="0095672C" w:rsidRPr="00DF07B0" w:rsidTr="000D2E4C">
        <w:trPr>
          <w:trHeight w:val="187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C0020/R0370</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Reinsurance receivables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Amounts </w:t>
            </w:r>
            <w:ins w:id="191" w:author="Author">
              <w:r w:rsidR="00FB7425" w:rsidRPr="00DF07B0">
                <w:rPr>
                  <w:rFonts w:ascii="Times New Roman" w:hAnsi="Times New Roman" w:cs="Times New Roman"/>
                  <w:sz w:val="20"/>
                  <w:lang w:val="en-US"/>
                </w:rPr>
                <w:t xml:space="preserve">for payment </w:t>
              </w:r>
            </w:ins>
            <w:del w:id="192" w:author="Author">
              <w:r w:rsidRPr="00DF07B0" w:rsidDel="00742F03">
                <w:rPr>
                  <w:rFonts w:ascii="Times New Roman" w:hAnsi="Times New Roman" w:cs="Times New Roman"/>
                  <w:sz w:val="20"/>
                  <w:lang w:val="en-US"/>
                </w:rPr>
                <w:delText xml:space="preserve">past </w:delText>
              </w:r>
              <w:r w:rsidRPr="00DF07B0" w:rsidDel="00071BE7">
                <w:rPr>
                  <w:rFonts w:ascii="Times New Roman" w:hAnsi="Times New Roman" w:cs="Times New Roman"/>
                  <w:sz w:val="20"/>
                  <w:lang w:val="en-US"/>
                </w:rPr>
                <w:delText xml:space="preserve">due </w:delText>
              </w:r>
            </w:del>
            <w:r w:rsidRPr="00DF07B0">
              <w:rPr>
                <w:rFonts w:ascii="Times New Roman" w:hAnsi="Times New Roman" w:cs="Times New Roman"/>
                <w:sz w:val="20"/>
                <w:lang w:val="en-US"/>
              </w:rPr>
              <w:t xml:space="preserve">by reinsurers and linked to reinsurance </w:t>
            </w:r>
            <w:proofErr w:type="gramStart"/>
            <w:r w:rsidRPr="00DF07B0">
              <w:rPr>
                <w:rFonts w:ascii="Times New Roman" w:hAnsi="Times New Roman" w:cs="Times New Roman"/>
                <w:sz w:val="20"/>
                <w:lang w:val="en-US"/>
              </w:rPr>
              <w:t>business that are</w:t>
            </w:r>
            <w:proofErr w:type="gramEnd"/>
            <w:r w:rsidRPr="00DF07B0">
              <w:rPr>
                <w:rFonts w:ascii="Times New Roman" w:hAnsi="Times New Roman" w:cs="Times New Roman"/>
                <w:sz w:val="20"/>
                <w:lang w:val="en-US"/>
              </w:rPr>
              <w:t xml:space="preserve"> not included in reinsurance recoverables.</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br/>
              <w:t xml:space="preserve">It might include: the amounts </w:t>
            </w:r>
            <w:del w:id="193" w:author="Author">
              <w:r w:rsidRPr="00DF07B0" w:rsidDel="006450C7">
                <w:rPr>
                  <w:rFonts w:ascii="Times New Roman" w:hAnsi="Times New Roman" w:cs="Times New Roman"/>
                  <w:sz w:val="20"/>
                  <w:lang w:val="en-US"/>
                </w:rPr>
                <w:delText xml:space="preserve">past </w:delText>
              </w:r>
              <w:r w:rsidRPr="00DF07B0" w:rsidDel="00235EAA">
                <w:rPr>
                  <w:rFonts w:ascii="Times New Roman" w:hAnsi="Times New Roman" w:cs="Times New Roman"/>
                  <w:sz w:val="20"/>
                  <w:lang w:val="en-US"/>
                </w:rPr>
                <w:delText xml:space="preserve">due </w:delText>
              </w:r>
            </w:del>
            <w:r w:rsidRPr="00DF07B0">
              <w:rPr>
                <w:rFonts w:ascii="Times New Roman" w:hAnsi="Times New Roman" w:cs="Times New Roman"/>
                <w:sz w:val="20"/>
                <w:lang w:val="en-US"/>
              </w:rPr>
              <w:t>from receivables from reinsurers that relate to settled claims of policyholders or beneficiaries; receivables from reinsurers in relation to other than insurance events or settled insurance claims, for example commissions.</w:t>
            </w:r>
          </w:p>
          <w:p w:rsidR="0095672C" w:rsidRPr="00DF07B0" w:rsidRDefault="00CB7FFC" w:rsidP="00950116">
            <w:pPr>
              <w:rPr>
                <w:rFonts w:ascii="Times New Roman" w:hAnsi="Times New Roman" w:cs="Times New Roman"/>
                <w:sz w:val="20"/>
                <w:lang w:val="en-US"/>
              </w:rPr>
            </w:pPr>
            <w:ins w:id="194" w:author="Author">
              <w:r w:rsidRPr="00DF07B0">
                <w:rPr>
                  <w:rFonts w:ascii="Times New Roman" w:hAnsi="Times New Roman" w:cs="Times New Roman"/>
                  <w:sz w:val="20"/>
                  <w:lang w:val="en-US"/>
                </w:rPr>
                <w:t>For Solvency II column (C0010) this cell should only include amounts past-due.</w:t>
              </w:r>
            </w:ins>
          </w:p>
        </w:tc>
      </w:tr>
      <w:tr w:rsidR="0095672C" w:rsidRPr="00DF07B0" w:rsidTr="000D2E4C">
        <w:trPr>
          <w:trHeight w:val="672"/>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C0020/R0380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Receivables (trade, not insurance)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Includes amounts receivables from employees or various business partners (not insurance</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related), </w:t>
            </w:r>
            <w:r w:rsidR="000A21AE" w:rsidRPr="00DF07B0">
              <w:rPr>
                <w:rFonts w:ascii="Times New Roman" w:hAnsi="Times New Roman" w:cs="Times New Roman"/>
                <w:sz w:val="20"/>
                <w:lang w:val="en-US"/>
              </w:rPr>
              <w:t>including</w:t>
            </w:r>
            <w:r w:rsidRPr="00DF07B0">
              <w:rPr>
                <w:rFonts w:ascii="Times New Roman" w:hAnsi="Times New Roman" w:cs="Times New Roman"/>
                <w:sz w:val="20"/>
                <w:lang w:val="en-US"/>
              </w:rPr>
              <w:t xml:space="preserve"> public entities.</w:t>
            </w:r>
          </w:p>
        </w:tc>
      </w:tr>
      <w:tr w:rsidR="0095672C" w:rsidRPr="00DF07B0" w:rsidTr="000D2E4C">
        <w:trPr>
          <w:trHeight w:val="696"/>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C0020/R0390</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Own shares (held directly)</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This is the total amount of own shares held directly by the undertaking.</w:t>
            </w:r>
            <w:r w:rsidRPr="00DF07B0">
              <w:rPr>
                <w:rFonts w:ascii="Times New Roman" w:hAnsi="Times New Roman" w:cs="Times New Roman"/>
                <w:sz w:val="20"/>
                <w:lang w:val="en-US"/>
              </w:rPr>
              <w:br/>
            </w:r>
          </w:p>
        </w:tc>
      </w:tr>
      <w:tr w:rsidR="0095672C" w:rsidRPr="00DF07B0" w:rsidTr="000D2E4C">
        <w:trPr>
          <w:trHeight w:val="72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C0020/R0400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Amounts due in respect of own fund items or initial fund called up but not yet paid in</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Value of the amount due in respect of own fund items or initial fund called up but not yet paid in.</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62"/>
        </w:trPr>
        <w:tc>
          <w:tcPr>
            <w:tcW w:w="1384"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C0020/R0410</w:t>
            </w:r>
          </w:p>
          <w:p w:rsidR="0095672C" w:rsidRPr="00DF07B0" w:rsidRDefault="0095672C">
            <w:pPr>
              <w:rPr>
                <w:rFonts w:ascii="Times New Roman" w:hAnsi="Times New Roman" w:cs="Times New Roman"/>
                <w:sz w:val="20"/>
              </w:rPr>
            </w:pP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Cash and cash equivalents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Notes and coins in circulation that are commonly used to make payments, and deposits exchangeable for currency on demand at par and which are directly usable for making payments by </w:t>
            </w:r>
            <w:proofErr w:type="spellStart"/>
            <w:r w:rsidRPr="00DF07B0">
              <w:rPr>
                <w:rFonts w:ascii="Times New Roman" w:hAnsi="Times New Roman" w:cs="Times New Roman"/>
                <w:sz w:val="20"/>
                <w:lang w:val="en-US"/>
              </w:rPr>
              <w:t>cheque</w:t>
            </w:r>
            <w:proofErr w:type="spellEnd"/>
            <w:r w:rsidRPr="00DF07B0">
              <w:rPr>
                <w:rFonts w:ascii="Times New Roman" w:hAnsi="Times New Roman" w:cs="Times New Roman"/>
                <w:sz w:val="20"/>
                <w:lang w:val="en-US"/>
              </w:rPr>
              <w:t xml:space="preserve">, draft, </w:t>
            </w:r>
            <w:proofErr w:type="spellStart"/>
            <w:r w:rsidRPr="00DF07B0">
              <w:rPr>
                <w:rFonts w:ascii="Times New Roman" w:hAnsi="Times New Roman" w:cs="Times New Roman"/>
                <w:sz w:val="20"/>
                <w:lang w:val="en-US"/>
              </w:rPr>
              <w:t>giro</w:t>
            </w:r>
            <w:proofErr w:type="spellEnd"/>
            <w:r w:rsidRPr="00DF07B0">
              <w:rPr>
                <w:rFonts w:ascii="Times New Roman" w:hAnsi="Times New Roman" w:cs="Times New Roman"/>
                <w:sz w:val="20"/>
                <w:lang w:val="en-US"/>
              </w:rPr>
              <w:t xml:space="preserve"> order, direct debit/credit, or other direct payment facility, without penalty or restriction.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Bank accounts shall not be netted off, thus only positive accounts shall be </w:t>
            </w:r>
            <w:r w:rsidRPr="00DF07B0">
              <w:rPr>
                <w:rFonts w:ascii="Times New Roman" w:hAnsi="Times New Roman" w:cs="Times New Roman"/>
                <w:sz w:val="20"/>
              </w:rPr>
              <w:t>recognised</w:t>
            </w:r>
            <w:r w:rsidRPr="00DF07B0">
              <w:rPr>
                <w:rFonts w:ascii="Times New Roman" w:hAnsi="Times New Roman" w:cs="Times New Roman"/>
                <w:sz w:val="20"/>
                <w:lang w:val="en-US"/>
              </w:rPr>
              <w:t xml:space="preserve"> in this item and bank overdrafts shown within liabilities unless where both legal right of offset and demonstrable intention to settle net exist.</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765"/>
        </w:trPr>
        <w:tc>
          <w:tcPr>
            <w:tcW w:w="1384"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C0020/R0420</w:t>
            </w:r>
          </w:p>
          <w:p w:rsidR="0095672C" w:rsidRPr="00DF07B0" w:rsidRDefault="0095672C">
            <w:pPr>
              <w:rPr>
                <w:rFonts w:ascii="Times New Roman" w:hAnsi="Times New Roman" w:cs="Times New Roman"/>
                <w:sz w:val="20"/>
              </w:rPr>
            </w:pP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Any other assets, not elsewhere shown</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This is the amount of any other assets not elsewhere already included within balance Sheet items.</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75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C0020/R0500 </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Total assets</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This is the overall total amount of all assets.</w:t>
            </w:r>
          </w:p>
          <w:p w:rsidR="0095672C" w:rsidRPr="00DF07B0" w:rsidRDefault="0095672C" w:rsidP="00950116">
            <w:pPr>
              <w:rPr>
                <w:rFonts w:ascii="Times New Roman" w:hAnsi="Times New Roman" w:cs="Times New Roman"/>
                <w:sz w:val="20"/>
              </w:rPr>
            </w:pPr>
          </w:p>
        </w:tc>
      </w:tr>
      <w:tr w:rsidR="0095672C" w:rsidRPr="00DF07B0" w:rsidTr="000D2E4C">
        <w:trPr>
          <w:trHeight w:val="285"/>
        </w:trPr>
        <w:tc>
          <w:tcPr>
            <w:tcW w:w="9288" w:type="dxa"/>
            <w:gridSpan w:val="3"/>
            <w:hideMark/>
          </w:tcPr>
          <w:p w:rsidR="0095672C" w:rsidRPr="00DF07B0" w:rsidRDefault="0095672C">
            <w:pPr>
              <w:rPr>
                <w:rFonts w:ascii="Times New Roman" w:hAnsi="Times New Roman" w:cs="Times New Roman"/>
                <w:b/>
                <w:sz w:val="20"/>
              </w:rPr>
            </w:pPr>
            <w:r w:rsidRPr="00DF07B0">
              <w:rPr>
                <w:rFonts w:ascii="Times New Roman" w:hAnsi="Times New Roman" w:cs="Times New Roman"/>
                <w:b/>
                <w:sz w:val="20"/>
              </w:rPr>
              <w:t>LIABILITIES</w:t>
            </w:r>
          </w:p>
        </w:tc>
      </w:tr>
      <w:tr w:rsidR="0095672C" w:rsidRPr="00DF07B0" w:rsidTr="000D2E4C">
        <w:trPr>
          <w:trHeight w:val="1652"/>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C0020/R0510</w:t>
            </w:r>
          </w:p>
          <w:p w:rsidR="0095672C" w:rsidRPr="00DF07B0" w:rsidRDefault="0095672C" w:rsidP="00950116">
            <w:pPr>
              <w:rPr>
                <w:rFonts w:ascii="Times New Roman" w:hAnsi="Times New Roman" w:cs="Times New Roman"/>
                <w:sz w:val="20"/>
              </w:rPr>
            </w:pP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Technical provisions – non</w:t>
            </w:r>
            <w:r w:rsidR="0072092D" w:rsidRPr="00DF07B0">
              <w:rPr>
                <w:rFonts w:ascii="Times New Roman" w:hAnsi="Times New Roman" w:cs="Times New Roman"/>
                <w:sz w:val="20"/>
              </w:rPr>
              <w:t>–</w:t>
            </w:r>
            <w:r w:rsidRPr="00DF07B0">
              <w:rPr>
                <w:rFonts w:ascii="Times New Roman" w:hAnsi="Times New Roman" w:cs="Times New Roman"/>
                <w:sz w:val="20"/>
              </w:rPr>
              <w:t>life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Sum of the technical provisions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w:t>
            </w:r>
            <w:r w:rsidR="0090087B" w:rsidRPr="00DF07B0">
              <w:rPr>
                <w:rFonts w:ascii="Times New Roman" w:hAnsi="Times New Roman" w:cs="Times New Roman"/>
                <w:sz w:val="20"/>
                <w:lang w:val="en-US"/>
              </w:rPr>
              <w:t>Minimum capital requirement ("</w:t>
            </w:r>
            <w:r w:rsidRPr="00DF07B0">
              <w:rPr>
                <w:rFonts w:ascii="Times New Roman" w:hAnsi="Times New Roman" w:cs="Times New Roman"/>
                <w:sz w:val="20"/>
                <w:lang w:val="en-US"/>
              </w:rPr>
              <w:t>MCR</w:t>
            </w:r>
            <w:r w:rsidR="0090087B"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calculation.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 the split of technical provisions for non –life between non – life (excluding health) and health (similar to non – life) is not possible, this item shall reflect the sum.</w:t>
            </w:r>
          </w:p>
        </w:tc>
      </w:tr>
      <w:tr w:rsidR="0095672C" w:rsidRPr="00DF07B0" w:rsidTr="000D2E4C">
        <w:trPr>
          <w:trHeight w:val="941"/>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C0020/R0520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(excluding health)</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technical provisions for non – life business (excluding health). </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w:t>
            </w:r>
            <w:r w:rsidRPr="00DF07B0">
              <w:rPr>
                <w:rFonts w:ascii="Times New Roman" w:hAnsi="Times New Roman" w:cs="Times New Roman"/>
                <w:sz w:val="20"/>
                <w:lang w:val="en-US"/>
              </w:rPr>
              <w:lastRenderedPageBreak/>
              <w:t xml:space="preserve">MCR calculation.  </w:t>
            </w:r>
          </w:p>
        </w:tc>
      </w:tr>
      <w:tr w:rsidR="0095672C" w:rsidRPr="00DF07B0" w:rsidTr="000D2E4C">
        <w:trPr>
          <w:trHeight w:val="97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 xml:space="preserve">C0010/R0530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(excluding health) – technical provisions  calculated as a whole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This is the total amount of technical provisions calculated as whole (replicable/</w:t>
            </w:r>
            <w:proofErr w:type="spellStart"/>
            <w:r w:rsidRPr="00DF07B0">
              <w:rPr>
                <w:rFonts w:ascii="Times New Roman" w:hAnsi="Times New Roman" w:cs="Times New Roman"/>
                <w:sz w:val="20"/>
                <w:lang w:val="en-US"/>
              </w:rPr>
              <w:t>hedgeable</w:t>
            </w:r>
            <w:proofErr w:type="spellEnd"/>
            <w:r w:rsidRPr="00DF07B0">
              <w:rPr>
                <w:rFonts w:ascii="Times New Roman" w:hAnsi="Times New Roman" w:cs="Times New Roman"/>
                <w:sz w:val="20"/>
                <w:lang w:val="en-US"/>
              </w:rPr>
              <w:t xml:space="preserve"> portfolio) for non – life business (excluding health). </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982"/>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C0010/R0540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(excluding health)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Best estimate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best estimate of technical provisions for non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life business (excluding health).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Best estimate shall be reported gross of reinsurance.</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97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C0010/R0550 </w:t>
            </w:r>
          </w:p>
        </w:tc>
        <w:tc>
          <w:tcPr>
            <w:tcW w:w="2693" w:type="dxa"/>
            <w:hideMark/>
          </w:tcPr>
          <w:p w:rsidR="0095672C" w:rsidRPr="00DF07B0" w:rsidRDefault="0095672C">
            <w:pPr>
              <w:pBdr>
                <w:top w:val="single" w:sz="6" w:space="2" w:color="auto"/>
              </w:pBdr>
              <w:tabs>
                <w:tab w:val="right" w:pos="8222"/>
              </w:tabs>
              <w:rPr>
                <w:rFonts w:ascii="Times New Roman" w:hAnsi="Times New Roman" w:cs="Times New Roman"/>
                <w:sz w:val="20"/>
                <w:lang w:val="en-US"/>
              </w:rPr>
            </w:pPr>
            <w:r w:rsidRPr="00DF07B0">
              <w:rPr>
                <w:rFonts w:ascii="Times New Roman" w:hAnsi="Times New Roman" w:cs="Times New Roman"/>
                <w:sz w:val="20"/>
                <w:lang w:val="en-US"/>
              </w:rPr>
              <w:t>Technical provisions –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(excluding health)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Risk margin</w:t>
            </w:r>
          </w:p>
        </w:tc>
        <w:tc>
          <w:tcPr>
            <w:tcW w:w="5211" w:type="dxa"/>
            <w:hideMark/>
          </w:tcPr>
          <w:p w:rsidR="0095672C" w:rsidRPr="00DF07B0" w:rsidRDefault="0095672C" w:rsidP="00950116">
            <w:pPr>
              <w:pBdr>
                <w:top w:val="single" w:sz="6" w:space="2" w:color="auto"/>
              </w:pBdr>
              <w:tabs>
                <w:tab w:val="right" w:pos="8222"/>
              </w:tabs>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risk margin of technical provisions for non – life business (excluding health). </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b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in accordance with the contributory methodology used for the purposes of MCR calculation.</w:t>
            </w:r>
          </w:p>
        </w:tc>
      </w:tr>
      <w:tr w:rsidR="0095672C" w:rsidRPr="00DF07B0" w:rsidTr="000D2E4C">
        <w:trPr>
          <w:trHeight w:val="970"/>
        </w:trPr>
        <w:tc>
          <w:tcPr>
            <w:tcW w:w="1384"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C0020/R0560 </w:t>
            </w:r>
          </w:p>
        </w:tc>
        <w:tc>
          <w:tcPr>
            <w:tcW w:w="2693"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Technical provisions – health (similar to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This is the total amount of technical provisions for health (similar to non – life).</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rPr>
              <w:br/>
            </w: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05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C0010/R0570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health (similar to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 technical provisions  calculated as a whole</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technical provisions calculated as a whole (replicable / </w:t>
            </w:r>
            <w:proofErr w:type="spellStart"/>
            <w:r w:rsidRPr="00DF07B0">
              <w:rPr>
                <w:rFonts w:ascii="Times New Roman" w:hAnsi="Times New Roman" w:cs="Times New Roman"/>
                <w:sz w:val="20"/>
              </w:rPr>
              <w:t>hedgeable</w:t>
            </w:r>
            <w:proofErr w:type="spellEnd"/>
            <w:r w:rsidRPr="00DF07B0">
              <w:rPr>
                <w:rFonts w:ascii="Times New Roman" w:hAnsi="Times New Roman" w:cs="Times New Roman"/>
                <w:sz w:val="20"/>
                <w:lang w:val="en-US"/>
              </w:rPr>
              <w:t xml:space="preserve"> portfolio) for health (similar to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b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05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C0010/R0580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 health(similar to non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Best estimate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This is the total amount of best estimate of technical provisions for health business (similar to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Best estimate shall be </w:t>
            </w:r>
            <w:proofErr w:type="gramStart"/>
            <w:r w:rsidRPr="00DF07B0">
              <w:rPr>
                <w:rFonts w:ascii="Times New Roman" w:hAnsi="Times New Roman" w:cs="Times New Roman"/>
                <w:sz w:val="20"/>
                <w:lang w:val="en-US"/>
              </w:rPr>
              <w:t>reported  gross</w:t>
            </w:r>
            <w:proofErr w:type="gramEnd"/>
            <w:r w:rsidRPr="00DF07B0">
              <w:rPr>
                <w:rFonts w:ascii="Times New Roman" w:hAnsi="Times New Roman" w:cs="Times New Roman"/>
                <w:sz w:val="20"/>
                <w:lang w:val="en-US"/>
              </w:rPr>
              <w:t xml:space="preserve"> of reinsurance.</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b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09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C0010/R0590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 health (similar to non – life)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Risk margin</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This is the total amount of risk margin of technical provisions for health business (similar to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b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629"/>
        </w:trPr>
        <w:tc>
          <w:tcPr>
            <w:tcW w:w="1384" w:type="dxa"/>
            <w:hideMark/>
          </w:tcPr>
          <w:p w:rsidR="0095672C" w:rsidRPr="00DF07B0" w:rsidRDefault="0095672C" w:rsidP="00950116">
            <w:pPr>
              <w:pBdr>
                <w:top w:val="single" w:sz="6" w:space="2" w:color="auto"/>
              </w:pBdr>
              <w:tabs>
                <w:tab w:val="right" w:pos="8222"/>
              </w:tabs>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C0020/R0600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life (excluding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and </w:t>
            </w:r>
            <w:r w:rsidRPr="00DF07B0">
              <w:rPr>
                <w:rFonts w:ascii="Times New Roman" w:hAnsi="Times New Roman" w:cs="Times New Roman"/>
                <w:sz w:val="20"/>
                <w:lang w:val="en-US"/>
              </w:rPr>
              <w:lastRenderedPageBreak/>
              <w:t>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lastRenderedPageBreak/>
              <w:t>Sum of the technical provisions life (excluding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 the split of technical provisions life (excluding index – linked and unit – linked) between health (similar to life) and life (excluding health,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linked and unit – linked) is not possible, this item shall reflect the sum.</w:t>
            </w:r>
          </w:p>
        </w:tc>
      </w:tr>
      <w:tr w:rsidR="0095672C" w:rsidRPr="00DF07B0" w:rsidTr="000D2E4C">
        <w:trPr>
          <w:trHeight w:val="1097"/>
        </w:trPr>
        <w:tc>
          <w:tcPr>
            <w:tcW w:w="1384"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lastRenderedPageBreak/>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C0020/R0610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health (similar to life)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This is the total amount of technical provisions for health (similar to life) business.</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rPr>
              <w:br/>
            </w: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238"/>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C0010/R0620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health (similar to life) – technical provisions calculated as a whole</w:t>
            </w:r>
          </w:p>
        </w:tc>
        <w:tc>
          <w:tcPr>
            <w:tcW w:w="5211" w:type="dxa"/>
            <w:hideMark/>
          </w:tcPr>
          <w:p w:rsidR="0095672C" w:rsidRPr="00DF07B0" w:rsidRDefault="0095672C" w:rsidP="00950116">
            <w:pPr>
              <w:rPr>
                <w:rFonts w:ascii="Times New Roman" w:hAnsi="Times New Roman" w:cs="Times New Roman"/>
                <w:sz w:val="20"/>
                <w:lang w:val="en-US"/>
                <w:rPrChange w:id="195" w:author="Author">
                  <w:rPr>
                    <w:rFonts w:ascii="Times New Roman" w:hAnsi="Times New Roman" w:cs="Times New Roman"/>
                    <w:sz w:val="20"/>
                    <w:highlight w:val="cyan"/>
                    <w:lang w:val="en-US"/>
                  </w:rPr>
                </w:rPrChange>
              </w:rPr>
            </w:pPr>
            <w:r w:rsidRPr="00DF07B0">
              <w:rPr>
                <w:rFonts w:ascii="Times New Roman" w:hAnsi="Times New Roman" w:cs="Times New Roman"/>
                <w:sz w:val="20"/>
                <w:lang w:val="en-US"/>
              </w:rPr>
              <w:t xml:space="preserve">This is the total amount of technical provisions calculated as a whole (replicable / </w:t>
            </w:r>
            <w:proofErr w:type="spellStart"/>
            <w:r w:rsidRPr="00DF07B0">
              <w:rPr>
                <w:rFonts w:ascii="Times New Roman" w:hAnsi="Times New Roman" w:cs="Times New Roman"/>
                <w:sz w:val="20"/>
              </w:rPr>
              <w:t>hedgeable</w:t>
            </w:r>
            <w:proofErr w:type="spellEnd"/>
            <w:r w:rsidRPr="00DF07B0">
              <w:rPr>
                <w:rFonts w:ascii="Times New Roman" w:hAnsi="Times New Roman" w:cs="Times New Roman"/>
                <w:sz w:val="20"/>
                <w:lang w:val="en-US"/>
              </w:rPr>
              <w:t xml:space="preserve"> portfolio) for health (similar to life) business. </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114"/>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C0010/R0630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 health (similar to life)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Best estimate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best estimate of technical provisions for health (similar to life) business. </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Best estimate shall be reported gross of reinsurance.</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988"/>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C0010/R0640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 health (similar to life)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Risk margin</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This is the total amount of risk margin of technical provisions for health (similar to life) business.</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130"/>
        </w:trPr>
        <w:tc>
          <w:tcPr>
            <w:tcW w:w="1384"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C0020/R0650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life (excl.  health and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technical provisions for life (excluding health and index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linked and unit – linked) business. </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05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C0010/R0660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life (excl.  health and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 technical provisions calculated as a whole</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technical provisions calculated as a whole (replicable / </w:t>
            </w:r>
            <w:proofErr w:type="spellStart"/>
            <w:r w:rsidRPr="00DF07B0">
              <w:rPr>
                <w:rFonts w:ascii="Times New Roman" w:hAnsi="Times New Roman" w:cs="Times New Roman"/>
                <w:sz w:val="20"/>
              </w:rPr>
              <w:t>hedgeable</w:t>
            </w:r>
            <w:proofErr w:type="spellEnd"/>
            <w:r w:rsidRPr="00DF07B0">
              <w:rPr>
                <w:rFonts w:ascii="Times New Roman" w:hAnsi="Times New Roman" w:cs="Times New Roman"/>
                <w:sz w:val="20"/>
                <w:lang w:val="en-US"/>
              </w:rPr>
              <w:t xml:space="preserve"> portfolio) for life (excluding health and index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linked and unit – linked) business.</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29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C0010/R0670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life (excl.  health and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Best estimate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best estimate of technical provisions for life (excluding health and index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linked and unit – linked) business.</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Best estimate shall be reported gross of reinsurance.</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w:t>
            </w:r>
            <w:r w:rsidR="00CA7571" w:rsidRPr="00DF07B0">
              <w:rPr>
                <w:rFonts w:ascii="Times New Roman" w:hAnsi="Times New Roman" w:cs="Times New Roman"/>
                <w:sz w:val="20"/>
                <w:lang w:val="en-US"/>
              </w:rPr>
              <w:t xml:space="preserve">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w:t>
            </w:r>
            <w:r w:rsidR="00CA7571" w:rsidRPr="00DF07B0">
              <w:rPr>
                <w:rFonts w:ascii="Times New Roman" w:hAnsi="Times New Roman" w:cs="Times New Roman"/>
                <w:sz w:val="20"/>
                <w:lang w:val="en-US"/>
              </w:rPr>
              <w:t xml:space="preserve">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90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C0010/R0680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life (excl.  health and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Risk margin</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risk margin of technical provisions for life (excluding health and index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linked and unit – linked) business.</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072"/>
        </w:trPr>
        <w:tc>
          <w:tcPr>
            <w:tcW w:w="1384"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C0020/R0690 </w:t>
            </w:r>
          </w:p>
        </w:tc>
        <w:tc>
          <w:tcPr>
            <w:tcW w:w="2693"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Technical provisions –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5211"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This is the total amount of technical provisions for index – linked and unit – linked business.</w:t>
            </w:r>
          </w:p>
          <w:p w:rsidR="0095672C" w:rsidRPr="00DF07B0" w:rsidRDefault="0095672C" w:rsidP="00950116">
            <w:pPr>
              <w:rPr>
                <w:rFonts w:ascii="Times New Roman" w:hAnsi="Times New Roman" w:cs="Times New Roman"/>
                <w:sz w:val="20"/>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03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C0010/R0700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 technical provisions calculated as a whole</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technical provisions calculated as a whole (replicable / </w:t>
            </w:r>
            <w:proofErr w:type="spellStart"/>
            <w:r w:rsidRPr="00DF07B0">
              <w:rPr>
                <w:rFonts w:ascii="Times New Roman" w:hAnsi="Times New Roman" w:cs="Times New Roman"/>
                <w:sz w:val="20"/>
                <w:lang w:val="en-US"/>
              </w:rPr>
              <w:t>hedgeable</w:t>
            </w:r>
            <w:proofErr w:type="spellEnd"/>
            <w:r w:rsidRPr="00DF07B0">
              <w:rPr>
                <w:rFonts w:ascii="Times New Roman" w:hAnsi="Times New Roman" w:cs="Times New Roman"/>
                <w:sz w:val="20"/>
                <w:lang w:val="en-US"/>
              </w:rPr>
              <w:t xml:space="preserve"> portfolio) for </w:t>
            </w:r>
            <w:r w:rsidRPr="00DF07B0">
              <w:rPr>
                <w:rFonts w:ascii="Times New Roman" w:hAnsi="Times New Roman" w:cs="Times New Roman"/>
                <w:sz w:val="20"/>
              </w:rPr>
              <w:t>index – linked and unit – linked business.</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1256"/>
        </w:trPr>
        <w:tc>
          <w:tcPr>
            <w:tcW w:w="1384" w:type="dxa"/>
            <w:hideMark/>
          </w:tcPr>
          <w:p w:rsidR="0095672C" w:rsidRPr="00DF07B0" w:rsidRDefault="0095672C" w:rsidP="00950116">
            <w:pPr>
              <w:pBdr>
                <w:top w:val="single" w:sz="6" w:space="2" w:color="auto"/>
              </w:pBdr>
              <w:tabs>
                <w:tab w:val="right" w:pos="8222"/>
              </w:tabs>
              <w:rPr>
                <w:rFonts w:ascii="Times New Roman" w:hAnsi="Times New Roman" w:cs="Times New Roman"/>
                <w:sz w:val="20"/>
              </w:rPr>
            </w:pPr>
            <w:r w:rsidRPr="00DF07B0">
              <w:rPr>
                <w:rFonts w:ascii="Times New Roman" w:hAnsi="Times New Roman" w:cs="Times New Roman"/>
                <w:sz w:val="20"/>
              </w:rPr>
              <w:t xml:space="preserve">C0010/R0710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Best estimate</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best estimate of technical provisions for </w:t>
            </w:r>
            <w:r w:rsidRPr="00DF07B0">
              <w:rPr>
                <w:rFonts w:ascii="Times New Roman" w:hAnsi="Times New Roman" w:cs="Times New Roman"/>
                <w:sz w:val="20"/>
              </w:rPr>
              <w:t>index – linked and unit – linked business.</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Best estimate shall be reported  gross of reinsurance</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882"/>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C0010/R0720 </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Risk margin</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is the total amount of risk margin of technical provisions for </w:t>
            </w:r>
            <w:r w:rsidRPr="00DF07B0">
              <w:rPr>
                <w:rFonts w:ascii="Times New Roman" w:hAnsi="Times New Roman" w:cs="Times New Roman"/>
                <w:sz w:val="20"/>
              </w:rPr>
              <w:t>index – linked and unit – linked business.</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b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include the apportionment from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technical provisions </w:t>
            </w:r>
            <w:r w:rsidRPr="00DF07B0">
              <w:rPr>
                <w:rFonts w:ascii="Times New Roman" w:hAnsi="Times New Roman" w:cs="Times New Roman"/>
                <w:sz w:val="20"/>
                <w:lang w:val="en-US"/>
              </w:rPr>
              <w:t xml:space="preserve">in accordance with the contributory methodology used for the purposes of MCR calculation.  </w:t>
            </w:r>
          </w:p>
        </w:tc>
      </w:tr>
      <w:tr w:rsidR="0095672C" w:rsidRPr="00DF07B0" w:rsidTr="000D2E4C">
        <w:trPr>
          <w:trHeight w:val="557"/>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 xml:space="preserve">C0020/R0730 </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Other technical provisions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Other technical provisions, as </w:t>
            </w:r>
            <w:r w:rsidRPr="00DF07B0">
              <w:rPr>
                <w:rFonts w:ascii="Times New Roman" w:hAnsi="Times New Roman" w:cs="Times New Roman"/>
                <w:sz w:val="20"/>
              </w:rPr>
              <w:t>recognised</w:t>
            </w:r>
            <w:r w:rsidRPr="00DF07B0">
              <w:rPr>
                <w:rFonts w:ascii="Times New Roman" w:hAnsi="Times New Roman" w:cs="Times New Roman"/>
                <w:sz w:val="20"/>
                <w:lang w:val="en-US"/>
              </w:rPr>
              <w:t xml:space="preserve"> </w:t>
            </w:r>
            <w:r w:rsidRPr="00DF07B0">
              <w:rPr>
                <w:rFonts w:ascii="Times New Roman" w:hAnsi="Times New Roman" w:cs="Times New Roman"/>
                <w:bCs/>
                <w:sz w:val="20"/>
                <w:lang w:val="en-US"/>
              </w:rPr>
              <w:t>by undertakings in their statutory accounts, in accordance with the local GAAP or IFRS.</w:t>
            </w:r>
          </w:p>
        </w:tc>
      </w:tr>
      <w:tr w:rsidR="0095672C" w:rsidRPr="00DF07B0" w:rsidTr="000D2E4C">
        <w:trPr>
          <w:trHeight w:val="681"/>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C0020/R0740 </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Contingent liabilities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 contingent liability is defined as:</w:t>
            </w:r>
          </w:p>
          <w:p w:rsidR="0095672C" w:rsidRPr="00DF07B0" w:rsidRDefault="0095672C" w:rsidP="00950116">
            <w:pPr>
              <w:pStyle w:val="ListParagraph"/>
              <w:ind w:left="176"/>
              <w:rPr>
                <w:lang w:val="en-US"/>
              </w:rPr>
            </w:pPr>
            <w:r w:rsidRPr="00DF07B0">
              <w:rPr>
                <w:sz w:val="20"/>
                <w:lang w:val="en-US"/>
              </w:rPr>
              <w:t>a) a possible obligation that arises from past events and whose existence will be confirmed only by the occurrence or non</w:t>
            </w:r>
            <w:r w:rsidR="0072092D" w:rsidRPr="00DF07B0">
              <w:rPr>
                <w:sz w:val="20"/>
                <w:lang w:val="en-US"/>
              </w:rPr>
              <w:t>–</w:t>
            </w:r>
            <w:r w:rsidRPr="00DF07B0">
              <w:rPr>
                <w:sz w:val="20"/>
                <w:lang w:val="en-US"/>
              </w:rPr>
              <w:t>occurrence of one or more uncertain future events not wholly within the control of the entity;</w:t>
            </w:r>
            <w:r w:rsidRPr="00DF07B0">
              <w:rPr>
                <w:lang w:val="en-US"/>
              </w:rPr>
              <w:t xml:space="preserve"> or </w:t>
            </w:r>
          </w:p>
          <w:p w:rsidR="0095672C" w:rsidRPr="00DF07B0" w:rsidRDefault="0095672C" w:rsidP="00950116">
            <w:pPr>
              <w:pStyle w:val="ListParagraph"/>
              <w:ind w:left="176"/>
              <w:rPr>
                <w:sz w:val="20"/>
                <w:lang w:val="en-US"/>
              </w:rPr>
            </w:pPr>
            <w:r w:rsidRPr="00DF07B0">
              <w:rPr>
                <w:sz w:val="20"/>
                <w:lang w:val="en-US"/>
              </w:rPr>
              <w:t>b) a present obligation that arises from past events even if:</w:t>
            </w:r>
          </w:p>
          <w:p w:rsidR="0095672C" w:rsidRPr="00DF07B0" w:rsidRDefault="0095672C" w:rsidP="00950116">
            <w:pPr>
              <w:ind w:left="601"/>
              <w:rPr>
                <w:rFonts w:ascii="Times New Roman" w:hAnsi="Times New Roman" w:cs="Times New Roman"/>
                <w:sz w:val="20"/>
                <w:lang w:val="en-US"/>
              </w:rPr>
            </w:pPr>
            <w:r w:rsidRPr="00DF07B0">
              <w:rPr>
                <w:rFonts w:ascii="Times New Roman" w:hAnsi="Times New Roman" w:cs="Times New Roman"/>
                <w:sz w:val="20"/>
                <w:lang w:val="en-US"/>
              </w:rPr>
              <w:t>(</w:t>
            </w:r>
            <w:proofErr w:type="spellStart"/>
            <w:r w:rsidRPr="00DF07B0">
              <w:rPr>
                <w:rFonts w:ascii="Times New Roman" w:hAnsi="Times New Roman" w:cs="Times New Roman"/>
                <w:sz w:val="20"/>
                <w:lang w:val="en-US"/>
              </w:rPr>
              <w:t>i</w:t>
            </w:r>
            <w:proofErr w:type="spellEnd"/>
            <w:r w:rsidRPr="00DF07B0">
              <w:rPr>
                <w:rFonts w:ascii="Times New Roman" w:hAnsi="Times New Roman" w:cs="Times New Roman"/>
                <w:sz w:val="20"/>
                <w:lang w:val="en-US"/>
              </w:rPr>
              <w:t>) it is not probable that an outflow of resources embodying economic benefits will be required to settle the obligation; or</w:t>
            </w:r>
          </w:p>
          <w:p w:rsidR="0095672C" w:rsidRPr="00DF07B0" w:rsidRDefault="0095672C" w:rsidP="00950116">
            <w:pPr>
              <w:ind w:left="601"/>
              <w:rPr>
                <w:rFonts w:ascii="Times New Roman" w:hAnsi="Times New Roman" w:cs="Times New Roman"/>
                <w:sz w:val="20"/>
                <w:lang w:val="en-US"/>
              </w:rPr>
            </w:pPr>
            <w:r w:rsidRPr="00DF07B0">
              <w:rPr>
                <w:rFonts w:ascii="Times New Roman" w:hAnsi="Times New Roman" w:cs="Times New Roman"/>
                <w:sz w:val="20"/>
                <w:lang w:val="en-US"/>
              </w:rPr>
              <w:lastRenderedPageBreak/>
              <w:t xml:space="preserve">(ii) </w:t>
            </w:r>
            <w:proofErr w:type="gramStart"/>
            <w:r w:rsidRPr="00DF07B0">
              <w:rPr>
                <w:rFonts w:ascii="Times New Roman" w:hAnsi="Times New Roman" w:cs="Times New Roman"/>
                <w:sz w:val="20"/>
                <w:lang w:val="en-US"/>
              </w:rPr>
              <w:t>the</w:t>
            </w:r>
            <w:proofErr w:type="gramEnd"/>
            <w:r w:rsidRPr="00DF07B0">
              <w:rPr>
                <w:rFonts w:ascii="Times New Roman" w:hAnsi="Times New Roman" w:cs="Times New Roman"/>
                <w:sz w:val="20"/>
                <w:lang w:val="en-US"/>
              </w:rPr>
              <w:t xml:space="preserve"> amount of the obligation cannot be measured with sufficient reliability.</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The amount of contingent liabilities </w:t>
            </w:r>
            <w:proofErr w:type="spellStart"/>
            <w:r w:rsidRPr="00DF07B0">
              <w:rPr>
                <w:rFonts w:ascii="Times New Roman" w:hAnsi="Times New Roman" w:cs="Times New Roman"/>
                <w:sz w:val="20"/>
                <w:lang w:val="en-US"/>
              </w:rPr>
              <w:t>recognised</w:t>
            </w:r>
            <w:proofErr w:type="spellEnd"/>
            <w:r w:rsidRPr="00DF07B0">
              <w:rPr>
                <w:rFonts w:ascii="Times New Roman" w:hAnsi="Times New Roman" w:cs="Times New Roman"/>
                <w:sz w:val="20"/>
                <w:lang w:val="en-US"/>
              </w:rPr>
              <w:t xml:space="preserve"> in the balance sheet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follow the criteria set in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rticle 11 of the Delegated Regulation (EU) 2015/35.</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346"/>
        </w:trPr>
        <w:tc>
          <w:tcPr>
            <w:tcW w:w="1384" w:type="dxa"/>
            <w:hideMark/>
          </w:tcPr>
          <w:p w:rsidR="0095672C" w:rsidRPr="00DF07B0" w:rsidRDefault="0095672C" w:rsidP="00950116">
            <w:pPr>
              <w:pBdr>
                <w:top w:val="single" w:sz="6" w:space="2" w:color="auto"/>
              </w:pBdr>
              <w:tabs>
                <w:tab w:val="right" w:pos="8222"/>
              </w:tabs>
              <w:rPr>
                <w:rFonts w:ascii="Times New Roman" w:hAnsi="Times New Roman" w:cs="Times New Roman"/>
                <w:sz w:val="20"/>
              </w:rPr>
            </w:pPr>
            <w:r w:rsidRPr="00DF07B0">
              <w:rPr>
                <w:rFonts w:ascii="Times New Roman" w:hAnsi="Times New Roman" w:cs="Times New Roman"/>
                <w:sz w:val="20"/>
              </w:rPr>
              <w:lastRenderedPageBreak/>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C0020/R0750 </w:t>
            </w:r>
          </w:p>
        </w:tc>
        <w:tc>
          <w:tcPr>
            <w:tcW w:w="2693" w:type="dxa"/>
            <w:hideMark/>
          </w:tcPr>
          <w:p w:rsidR="0095672C" w:rsidRPr="00DF07B0" w:rsidRDefault="0095672C" w:rsidP="00950116">
            <w:pPr>
              <w:pBdr>
                <w:top w:val="single" w:sz="6" w:space="2" w:color="auto"/>
              </w:pBdr>
              <w:tabs>
                <w:tab w:val="right" w:pos="8222"/>
              </w:tabs>
              <w:rPr>
                <w:rFonts w:ascii="Times New Roman" w:hAnsi="Times New Roman" w:cs="Times New Roman"/>
                <w:sz w:val="20"/>
              </w:rPr>
            </w:pPr>
            <w:r w:rsidRPr="00DF07B0">
              <w:rPr>
                <w:rFonts w:ascii="Times New Roman" w:hAnsi="Times New Roman" w:cs="Times New Roman"/>
                <w:sz w:val="20"/>
              </w:rPr>
              <w:t>Provisions other than technical provisions</w:t>
            </w:r>
          </w:p>
        </w:tc>
        <w:tc>
          <w:tcPr>
            <w:tcW w:w="5211" w:type="dxa"/>
            <w:hideMark/>
          </w:tcPr>
          <w:p w:rsidR="0095672C" w:rsidRPr="00DF07B0" w:rsidRDefault="0095672C" w:rsidP="00950116">
            <w:pPr>
              <w:spacing w:before="120" w:after="120"/>
              <w:rPr>
                <w:rFonts w:ascii="Times New Roman" w:hAnsi="Times New Roman" w:cs="Times New Roman"/>
                <w:sz w:val="20"/>
              </w:rPr>
            </w:pPr>
            <w:r w:rsidRPr="00DF07B0">
              <w:rPr>
                <w:rFonts w:ascii="Times New Roman" w:hAnsi="Times New Roman" w:cs="Times New Roman"/>
                <w:sz w:val="20"/>
              </w:rPr>
              <w:t>Liabilities of uncertain timing or amount, excluding the ones reported under “Pension benefit obligations.</w:t>
            </w:r>
          </w:p>
          <w:p w:rsidR="0095672C" w:rsidRPr="00DF07B0" w:rsidRDefault="0095672C" w:rsidP="00950116">
            <w:pPr>
              <w:spacing w:before="120" w:after="120"/>
              <w:rPr>
                <w:rFonts w:ascii="Times New Roman" w:hAnsi="Times New Roman" w:cs="Times New Roman"/>
                <w:sz w:val="20"/>
              </w:rPr>
            </w:pPr>
            <w:r w:rsidRPr="00DF07B0">
              <w:rPr>
                <w:rFonts w:ascii="Times New Roman" w:hAnsi="Times New Roman" w:cs="Times New Roman"/>
                <w:sz w:val="20"/>
              </w:rPr>
              <w:t>The provisions are recognised as liabilities (assuming that a reliable estimate can be made) when they represent obligations and it is probable that an outflow of resources embodying economic benefits will be required to settle the obligations.</w:t>
            </w:r>
          </w:p>
        </w:tc>
      </w:tr>
      <w:tr w:rsidR="0095672C" w:rsidRPr="00DF07B0" w:rsidTr="000D2E4C">
        <w:trPr>
          <w:trHeight w:val="633"/>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C0020/R0760</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Pension benefit obligations</w:t>
            </w:r>
          </w:p>
        </w:tc>
        <w:tc>
          <w:tcPr>
            <w:tcW w:w="5211"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This is the total net obligations related to employees’ pension scheme.</w:t>
            </w:r>
          </w:p>
        </w:tc>
      </w:tr>
      <w:tr w:rsidR="0095672C" w:rsidRPr="00DF07B0" w:rsidTr="000D2E4C">
        <w:trPr>
          <w:trHeight w:val="685"/>
        </w:trPr>
        <w:tc>
          <w:tcPr>
            <w:tcW w:w="1384"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C0020/R0770 </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Deposits from reinsurers</w:t>
            </w:r>
          </w:p>
        </w:tc>
        <w:tc>
          <w:tcPr>
            <w:tcW w:w="5211" w:type="dxa"/>
            <w:hideMark/>
          </w:tcPr>
          <w:p w:rsidR="0095672C" w:rsidRPr="00DF07B0" w:rsidRDefault="0095672C">
            <w:pPr>
              <w:pBdr>
                <w:top w:val="single" w:sz="6" w:space="2" w:color="auto"/>
              </w:pBdr>
              <w:tabs>
                <w:tab w:val="right" w:pos="8222"/>
              </w:tabs>
              <w:rPr>
                <w:rFonts w:ascii="Times New Roman" w:hAnsi="Times New Roman" w:cs="Times New Roman"/>
                <w:sz w:val="20"/>
              </w:rPr>
            </w:pPr>
            <w:r w:rsidRPr="00DF07B0">
              <w:rPr>
                <w:rFonts w:ascii="Times New Roman" w:hAnsi="Times New Roman" w:cs="Times New Roman"/>
                <w:sz w:val="20"/>
              </w:rPr>
              <w:t>Amounts (e.g. cash) received from reinsurer or deducted by the reinsurer according to the reinsurance contract.</w:t>
            </w:r>
          </w:p>
        </w:tc>
      </w:tr>
      <w:tr w:rsidR="0095672C" w:rsidRPr="00DF07B0" w:rsidTr="000D2E4C">
        <w:trPr>
          <w:trHeight w:val="900"/>
        </w:trPr>
        <w:tc>
          <w:tcPr>
            <w:tcW w:w="1384" w:type="dxa"/>
            <w:hideMark/>
          </w:tcPr>
          <w:p w:rsidR="0095672C" w:rsidRPr="00DF07B0" w:rsidRDefault="0095672C" w:rsidP="00950116">
            <w:pPr>
              <w:pBdr>
                <w:top w:val="single" w:sz="6" w:space="2" w:color="auto"/>
              </w:pBd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C0020/R0780</w:t>
            </w:r>
          </w:p>
        </w:tc>
        <w:tc>
          <w:tcPr>
            <w:tcW w:w="269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Deferred tax liabilities</w:t>
            </w:r>
          </w:p>
        </w:tc>
        <w:tc>
          <w:tcPr>
            <w:tcW w:w="5211"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Deferred tax liabilities are the amounts of income taxes payable in future periods in respect of taxable temporary differences.</w:t>
            </w:r>
          </w:p>
        </w:tc>
      </w:tr>
      <w:tr w:rsidR="0095672C" w:rsidRPr="00DF07B0" w:rsidTr="000D2E4C">
        <w:trPr>
          <w:trHeight w:val="1054"/>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C0020/R0790</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Derivatives</w:t>
            </w:r>
          </w:p>
        </w:tc>
        <w:tc>
          <w:tcPr>
            <w:tcW w:w="5211" w:type="dxa"/>
            <w:hideMark/>
          </w:tcPr>
          <w:p w:rsidR="0095672C" w:rsidRPr="00DF07B0" w:rsidRDefault="0095672C" w:rsidP="00950116">
            <w:pPr>
              <w:keepNext/>
              <w:autoSpaceDE w:val="0"/>
              <w:autoSpaceDN w:val="0"/>
              <w:spacing w:after="120"/>
              <w:outlineLvl w:val="1"/>
              <w:rPr>
                <w:rFonts w:ascii="Times New Roman" w:hAnsi="Times New Roman" w:cs="Times New Roman"/>
                <w:sz w:val="20"/>
              </w:rPr>
            </w:pPr>
            <w:r w:rsidRPr="00DF07B0">
              <w:rPr>
                <w:rFonts w:ascii="Times New Roman" w:hAnsi="Times New Roman" w:cs="Times New Roman"/>
                <w:sz w:val="20"/>
              </w:rPr>
              <w:t>A financial instrument or other contract with all three of the following characteristics:</w:t>
            </w:r>
          </w:p>
          <w:p w:rsidR="0095672C" w:rsidRPr="00DF07B0" w:rsidRDefault="0095672C" w:rsidP="00950116">
            <w:pPr>
              <w:keepNext/>
              <w:autoSpaceDE w:val="0"/>
              <w:autoSpaceDN w:val="0"/>
              <w:spacing w:before="120" w:after="120"/>
              <w:ind w:left="459" w:hanging="283"/>
              <w:outlineLvl w:val="1"/>
              <w:rPr>
                <w:rFonts w:ascii="Times New Roman" w:hAnsi="Times New Roman" w:cs="Times New Roman"/>
                <w:sz w:val="20"/>
              </w:rPr>
            </w:pPr>
            <w:r w:rsidRPr="00DF07B0">
              <w:rPr>
                <w:rFonts w:ascii="Times New Roman" w:hAnsi="Times New Roman" w:cs="Times New Roman"/>
                <w:sz w:val="20"/>
              </w:rPr>
              <w:t>(a) Its value changes in response to the change in a specified interest rate, financial instrument price, commodity price, foreign exchange rate, index of prices or rates, credit rating or credit index, or other variable, provided in the case of a non</w:t>
            </w:r>
            <w:r w:rsidR="0072092D" w:rsidRPr="00DF07B0">
              <w:rPr>
                <w:rFonts w:ascii="Times New Roman" w:hAnsi="Times New Roman" w:cs="Times New Roman"/>
                <w:sz w:val="20"/>
              </w:rPr>
              <w:t>–</w:t>
            </w:r>
            <w:r w:rsidRPr="00DF07B0">
              <w:rPr>
                <w:rFonts w:ascii="Times New Roman" w:hAnsi="Times New Roman" w:cs="Times New Roman"/>
                <w:sz w:val="20"/>
              </w:rPr>
              <w:t>financial variable that the variable is not specific to a party to the contract (sometimes called the ‘underlying’).</w:t>
            </w:r>
          </w:p>
          <w:p w:rsidR="0095672C" w:rsidRPr="00DF07B0" w:rsidRDefault="0095672C" w:rsidP="00950116">
            <w:pPr>
              <w:keepNext/>
              <w:autoSpaceDE w:val="0"/>
              <w:autoSpaceDN w:val="0"/>
              <w:spacing w:before="120" w:after="120"/>
              <w:ind w:left="459" w:hanging="283"/>
              <w:outlineLvl w:val="1"/>
              <w:rPr>
                <w:rFonts w:ascii="Times New Roman" w:hAnsi="Times New Roman" w:cs="Times New Roman"/>
                <w:sz w:val="20"/>
              </w:rPr>
            </w:pPr>
            <w:r w:rsidRPr="00DF07B0">
              <w:rPr>
                <w:rFonts w:ascii="Times New Roman" w:hAnsi="Times New Roman" w:cs="Times New Roman"/>
                <w:sz w:val="20"/>
              </w:rPr>
              <w:t>(b) It requires no initial net investment or an initial net investment that is smaller than would be required for other types of contracts that would be expected to have a similar response to changes in market factors.</w:t>
            </w:r>
          </w:p>
          <w:p w:rsidR="0095672C" w:rsidRPr="00DF07B0" w:rsidRDefault="0095672C" w:rsidP="00950116">
            <w:pPr>
              <w:keepNext/>
              <w:autoSpaceDE w:val="0"/>
              <w:autoSpaceDN w:val="0"/>
              <w:spacing w:before="120" w:after="120"/>
              <w:ind w:left="459" w:hanging="283"/>
              <w:outlineLvl w:val="1"/>
              <w:rPr>
                <w:rFonts w:ascii="Times New Roman" w:hAnsi="Times New Roman" w:cs="Times New Roman"/>
                <w:sz w:val="20"/>
              </w:rPr>
            </w:pPr>
            <w:r w:rsidRPr="00DF07B0">
              <w:rPr>
                <w:rFonts w:ascii="Times New Roman" w:hAnsi="Times New Roman" w:cs="Times New Roman"/>
                <w:sz w:val="20"/>
              </w:rPr>
              <w:t>(c) It is settled at a future date.</w:t>
            </w:r>
          </w:p>
          <w:p w:rsidR="0095672C" w:rsidRPr="00DF07B0" w:rsidRDefault="0095672C">
            <w:pPr>
              <w:rPr>
                <w:rFonts w:ascii="Times New Roman" w:hAnsi="Times New Roman" w:cs="Times New Roman"/>
                <w:sz w:val="20"/>
              </w:rPr>
            </w:pPr>
            <w:r w:rsidRPr="00DF07B0">
              <w:rPr>
                <w:rFonts w:ascii="Times New Roman" w:hAnsi="Times New Roman" w:cs="Times New Roman"/>
                <w:sz w:val="20"/>
              </w:rPr>
              <w:t xml:space="preserve"> </w:t>
            </w:r>
            <w:r w:rsidRPr="00DF07B0">
              <w:rPr>
                <w:rFonts w:ascii="Times New Roman" w:hAnsi="Times New Roman" w:cs="Times New Roman"/>
                <w:sz w:val="20"/>
              </w:rPr>
              <w:br/>
              <w:t xml:space="preserve">Only derivative liabilities shall be reported on this </w:t>
            </w:r>
            <w:r w:rsidR="00053D9E" w:rsidRPr="00DF07B0">
              <w:rPr>
                <w:rFonts w:ascii="Times New Roman" w:hAnsi="Times New Roman" w:cs="Times New Roman"/>
                <w:sz w:val="20"/>
              </w:rPr>
              <w:t xml:space="preserve">row </w:t>
            </w:r>
            <w:r w:rsidRPr="00DF07B0">
              <w:rPr>
                <w:rFonts w:ascii="Times New Roman" w:hAnsi="Times New Roman" w:cs="Times New Roman"/>
                <w:sz w:val="20"/>
              </w:rPr>
              <w:t>(i.e. derivatives with negative values as of the reporting date.) Derivatives assets shall be reported under 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C0020/R0190.</w:t>
            </w:r>
          </w:p>
          <w:p w:rsidR="0095672C" w:rsidRPr="00DF07B0" w:rsidRDefault="0095672C">
            <w:pPr>
              <w:rPr>
                <w:rFonts w:ascii="Times New Roman" w:hAnsi="Times New Roman" w:cs="Times New Roman"/>
                <w:sz w:val="20"/>
              </w:rPr>
            </w:pPr>
          </w:p>
          <w:p w:rsidR="0095672C" w:rsidRPr="00DF07B0" w:rsidRDefault="0095672C">
            <w:pPr>
              <w:rPr>
                <w:rFonts w:ascii="Times New Roman" w:hAnsi="Times New Roman" w:cs="Times New Roman"/>
                <w:sz w:val="20"/>
              </w:rPr>
            </w:pPr>
            <w:r w:rsidRPr="00DF07B0">
              <w:rPr>
                <w:rFonts w:ascii="Times New Roman" w:hAnsi="Times New Roman" w:cs="Times New Roman"/>
                <w:sz w:val="20"/>
              </w:rPr>
              <w:t xml:space="preserve">Undertakings which do not value derivatives in their Local GAAP do not need to provide a financial statements value. </w:t>
            </w:r>
          </w:p>
          <w:p w:rsidR="0095672C" w:rsidRPr="00DF07B0" w:rsidRDefault="0095672C" w:rsidP="00950116">
            <w:pPr>
              <w:rPr>
                <w:rFonts w:ascii="Times New Roman" w:hAnsi="Times New Roman" w:cs="Times New Roman"/>
                <w:sz w:val="20"/>
              </w:rPr>
            </w:pPr>
          </w:p>
        </w:tc>
      </w:tr>
      <w:tr w:rsidR="0095672C" w:rsidRPr="00DF07B0" w:rsidTr="000D2E4C">
        <w:trPr>
          <w:trHeight w:val="1294"/>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C0020/R0800</w:t>
            </w:r>
          </w:p>
        </w:tc>
        <w:tc>
          <w:tcPr>
            <w:tcW w:w="2693"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Debts owed to credit institutions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Debts, such as mortgage and loans, owed to credit institutions, excluding bonds held by credit institutions (it is not possible for the undertaking to identify all the holders of the bonds that it issues) and subordinated liabilities. It This shall also include bank overdrafts. </w:t>
            </w:r>
          </w:p>
        </w:tc>
      </w:tr>
      <w:tr w:rsidR="0095672C" w:rsidRPr="00DF07B0" w:rsidTr="000D2E4C">
        <w:trPr>
          <w:trHeight w:val="1338"/>
        </w:trPr>
        <w:tc>
          <w:tcPr>
            <w:tcW w:w="1384" w:type="dxa"/>
            <w:hideMark/>
          </w:tcPr>
          <w:p w:rsidR="0095672C" w:rsidRPr="00DF07B0" w:rsidRDefault="0095672C" w:rsidP="00DD6973">
            <w:pPr>
              <w:pBdr>
                <w:top w:val="single" w:sz="6" w:space="2" w:color="auto"/>
              </w:pBdr>
              <w:tabs>
                <w:tab w:val="right" w:pos="8222"/>
              </w:tabs>
              <w:rPr>
                <w:rFonts w:ascii="Times New Roman" w:hAnsi="Times New Roman" w:cs="Times New Roman"/>
                <w:sz w:val="20"/>
              </w:rPr>
            </w:pPr>
            <w:r w:rsidRPr="00DF07B0">
              <w:rPr>
                <w:rFonts w:ascii="Times New Roman" w:hAnsi="Times New Roman" w:cs="Times New Roman"/>
                <w:sz w:val="20"/>
              </w:rPr>
              <w:lastRenderedPageBreak/>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C0020/R0810 </w:t>
            </w:r>
            <w:del w:id="196" w:author="Author">
              <w:r w:rsidRPr="00DF07B0" w:rsidDel="00DD6973">
                <w:rPr>
                  <w:rFonts w:ascii="Times New Roman" w:hAnsi="Times New Roman" w:cs="Times New Roman"/>
                  <w:sz w:val="20"/>
                </w:rPr>
                <w:delText>(L20)</w:delText>
              </w:r>
            </w:del>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Financial liabilities other than debts owed to credit institutions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Financial liabilities including bonds issued by undertaking (held by credit institutions or not), structured notes issued by the undertaking itself and mortgage and loans due to other entities than credit institutions.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Subordinated liabilities shall not be included here.</w:t>
            </w:r>
          </w:p>
          <w:p w:rsidR="0095672C" w:rsidRPr="00DF07B0" w:rsidRDefault="0095672C" w:rsidP="00950116">
            <w:pPr>
              <w:rPr>
                <w:rFonts w:ascii="Times New Roman" w:hAnsi="Times New Roman" w:cs="Times New Roman"/>
                <w:sz w:val="20"/>
                <w:lang w:val="en-US"/>
              </w:rPr>
            </w:pPr>
          </w:p>
        </w:tc>
      </w:tr>
      <w:tr w:rsidR="0095672C" w:rsidRPr="00DF07B0" w:rsidTr="000D2E4C">
        <w:trPr>
          <w:trHeight w:val="629"/>
        </w:trPr>
        <w:tc>
          <w:tcPr>
            <w:tcW w:w="1384" w:type="dxa"/>
            <w:hideMark/>
          </w:tcPr>
          <w:p w:rsidR="0095672C" w:rsidRPr="00DF07B0" w:rsidRDefault="0095672C" w:rsidP="006450C7">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C0020/R0820</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Insurance and intermediaries payables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Amounts </w:t>
            </w:r>
            <w:ins w:id="197" w:author="Author">
              <w:r w:rsidR="00396F22" w:rsidRPr="00DF07B0">
                <w:rPr>
                  <w:rFonts w:ascii="Times New Roman" w:hAnsi="Times New Roman" w:cs="Times New Roman"/>
                  <w:sz w:val="20"/>
                  <w:lang w:val="en-US"/>
                </w:rPr>
                <w:t xml:space="preserve">payable </w:t>
              </w:r>
            </w:ins>
            <w:del w:id="198" w:author="Author">
              <w:r w:rsidRPr="00DF07B0" w:rsidDel="00BA1172">
                <w:rPr>
                  <w:rFonts w:ascii="Times New Roman" w:hAnsi="Times New Roman" w:cs="Times New Roman"/>
                  <w:sz w:val="20"/>
                  <w:lang w:val="en-US"/>
                </w:rPr>
                <w:delText xml:space="preserve">past due </w:delText>
              </w:r>
            </w:del>
            <w:r w:rsidRPr="00DF07B0">
              <w:rPr>
                <w:rFonts w:ascii="Times New Roman" w:hAnsi="Times New Roman" w:cs="Times New Roman"/>
                <w:sz w:val="20"/>
                <w:lang w:val="en-US"/>
              </w:rPr>
              <w:t>to policyholders, insurers and other business linked to insurance</w:t>
            </w:r>
            <w:del w:id="199" w:author="Author">
              <w:r w:rsidRPr="00DF07B0" w:rsidDel="00396F22">
                <w:rPr>
                  <w:rFonts w:ascii="Times New Roman" w:hAnsi="Times New Roman" w:cs="Times New Roman"/>
                  <w:sz w:val="20"/>
                  <w:lang w:val="en-US"/>
                </w:rPr>
                <w:delText>,</w:delText>
              </w:r>
            </w:del>
            <w:r w:rsidRPr="00DF07B0">
              <w:rPr>
                <w:rFonts w:ascii="Times New Roman" w:hAnsi="Times New Roman" w:cs="Times New Roman"/>
                <w:sz w:val="20"/>
                <w:lang w:val="en-US"/>
              </w:rPr>
              <w:t xml:space="preserve"> </w:t>
            </w:r>
            <w:del w:id="200" w:author="Author">
              <w:r w:rsidRPr="00DF07B0" w:rsidDel="00396F22">
                <w:rPr>
                  <w:rFonts w:ascii="Times New Roman" w:hAnsi="Times New Roman" w:cs="Times New Roman"/>
                  <w:sz w:val="20"/>
                  <w:lang w:val="en-US"/>
                </w:rPr>
                <w:delText xml:space="preserve">but </w:delText>
              </w:r>
            </w:del>
            <w:r w:rsidRPr="00DF07B0">
              <w:rPr>
                <w:rFonts w:ascii="Times New Roman" w:hAnsi="Times New Roman" w:cs="Times New Roman"/>
                <w:sz w:val="20"/>
                <w:lang w:val="en-US"/>
              </w:rPr>
              <w:t xml:space="preserve">that are not </w:t>
            </w:r>
            <w:ins w:id="201" w:author="Author">
              <w:r w:rsidR="00C40A74" w:rsidRPr="00DF07B0">
                <w:rPr>
                  <w:rFonts w:ascii="Times New Roman" w:hAnsi="Times New Roman" w:cs="Times New Roman"/>
                  <w:sz w:val="20"/>
                  <w:lang w:val="en-US"/>
                </w:rPr>
                <w:t xml:space="preserve">included in </w:t>
              </w:r>
            </w:ins>
            <w:r w:rsidRPr="00DF07B0">
              <w:rPr>
                <w:rFonts w:ascii="Times New Roman" w:hAnsi="Times New Roman" w:cs="Times New Roman"/>
                <w:sz w:val="20"/>
                <w:lang w:val="en-US"/>
              </w:rPr>
              <w:t>technical provisions.</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br/>
              <w:t xml:space="preserve">Includes amounts </w:t>
            </w:r>
            <w:del w:id="202" w:author="Author">
              <w:r w:rsidRPr="00DF07B0" w:rsidDel="00F43010">
                <w:rPr>
                  <w:rFonts w:ascii="Times New Roman" w:hAnsi="Times New Roman" w:cs="Times New Roman"/>
                  <w:sz w:val="20"/>
                  <w:lang w:val="en-US"/>
                </w:rPr>
                <w:delText>past due</w:delText>
              </w:r>
            </w:del>
            <w:ins w:id="203" w:author="Author">
              <w:r w:rsidR="00F43010" w:rsidRPr="00DF07B0">
                <w:rPr>
                  <w:rFonts w:ascii="Times New Roman" w:hAnsi="Times New Roman" w:cs="Times New Roman"/>
                  <w:sz w:val="20"/>
                  <w:lang w:val="en-US"/>
                </w:rPr>
                <w:t>payable</w:t>
              </w:r>
            </w:ins>
            <w:r w:rsidRPr="00DF07B0">
              <w:rPr>
                <w:rFonts w:ascii="Times New Roman" w:hAnsi="Times New Roman" w:cs="Times New Roman"/>
                <w:sz w:val="20"/>
                <w:lang w:val="en-US"/>
              </w:rPr>
              <w:t xml:space="preserve"> to (re)insurance intermediaries (e.g. commissions due to intermediaries but not yet paid by the undertaking).</w:t>
            </w:r>
            <w:r w:rsidRPr="00DF07B0">
              <w:rPr>
                <w:rFonts w:ascii="Times New Roman" w:hAnsi="Times New Roman" w:cs="Times New Roman"/>
                <w:sz w:val="20"/>
                <w:lang w:val="en-US"/>
              </w:rPr>
              <w:br/>
              <w:t>Excludes loans &amp; mortgages due to other insurance companies, if they only relate to financing and are not linked to insurance business (such loans and mortgages shall be reported as financial liabilities).</w:t>
            </w:r>
          </w:p>
          <w:p w:rsidR="0095672C" w:rsidRPr="00DF07B0" w:rsidRDefault="0095672C">
            <w:pPr>
              <w:rPr>
                <w:ins w:id="204" w:author="Author"/>
                <w:rFonts w:ascii="Times New Roman" w:hAnsi="Times New Roman" w:cs="Times New Roman"/>
                <w:sz w:val="20"/>
                <w:lang w:val="en-US"/>
              </w:rPr>
            </w:pPr>
            <w:r w:rsidRPr="00DF07B0">
              <w:rPr>
                <w:rFonts w:ascii="Times New Roman" w:hAnsi="Times New Roman" w:cs="Times New Roman"/>
                <w:sz w:val="20"/>
                <w:lang w:val="en-US"/>
              </w:rPr>
              <w:t>It shall include payables from reinsurance accepted.</w:t>
            </w:r>
          </w:p>
          <w:p w:rsidR="00CB7FFC" w:rsidRPr="00DF07B0" w:rsidRDefault="00CB7FFC">
            <w:pPr>
              <w:rPr>
                <w:rFonts w:ascii="Times New Roman" w:hAnsi="Times New Roman" w:cs="Times New Roman"/>
                <w:sz w:val="20"/>
                <w:lang w:val="en-US"/>
              </w:rPr>
            </w:pPr>
            <w:ins w:id="205" w:author="Author">
              <w:r w:rsidRPr="00DF07B0">
                <w:rPr>
                  <w:rFonts w:ascii="Times New Roman" w:hAnsi="Times New Roman" w:cs="Times New Roman"/>
                  <w:sz w:val="20"/>
                  <w:lang w:val="en-US"/>
                </w:rPr>
                <w:t>For Solvency II column (C0010) this cell should only include amounts past-due.</w:t>
              </w:r>
            </w:ins>
          </w:p>
        </w:tc>
      </w:tr>
      <w:tr w:rsidR="0095672C" w:rsidRPr="00DF07B0" w:rsidTr="000D2E4C">
        <w:trPr>
          <w:trHeight w:val="1276"/>
        </w:trPr>
        <w:tc>
          <w:tcPr>
            <w:tcW w:w="1384" w:type="dxa"/>
            <w:hideMark/>
          </w:tcPr>
          <w:p w:rsidR="0095672C" w:rsidRPr="00DF07B0" w:rsidRDefault="0095672C" w:rsidP="006450C7">
            <w:pPr>
              <w:rPr>
                <w:rFonts w:ascii="Times New Roman" w:hAnsi="Times New Roman" w:cs="Times New Roman"/>
                <w:sz w:val="20"/>
              </w:rPr>
            </w:pPr>
            <w:r w:rsidRPr="00DF07B0">
              <w:rPr>
                <w:rFonts w:ascii="Times New Roman" w:hAnsi="Times New Roman" w:cs="Times New Roman"/>
                <w:sz w:val="20"/>
              </w:rPr>
              <w:t>C0010</w:t>
            </w:r>
            <w:ins w:id="206" w:author="Author">
              <w:r w:rsidR="006450C7" w:rsidRPr="00DF07B0" w:rsidDel="006450C7">
                <w:rPr>
                  <w:rFonts w:ascii="Times New Roman" w:hAnsi="Times New Roman" w:cs="Times New Roman"/>
                  <w:sz w:val="20"/>
                </w:rPr>
                <w:t xml:space="preserve"> </w:t>
              </w:r>
            </w:ins>
            <w:r w:rsidR="0072092D" w:rsidRPr="00DF07B0">
              <w:rPr>
                <w:rFonts w:ascii="Times New Roman" w:hAnsi="Times New Roman" w:cs="Times New Roman"/>
                <w:sz w:val="20"/>
              </w:rPr>
              <w:t>–</w:t>
            </w:r>
            <w:r w:rsidRPr="00DF07B0">
              <w:rPr>
                <w:rFonts w:ascii="Times New Roman" w:hAnsi="Times New Roman" w:cs="Times New Roman"/>
                <w:sz w:val="20"/>
              </w:rPr>
              <w:t xml:space="preserve"> C0020/R0830</w:t>
            </w:r>
          </w:p>
        </w:tc>
        <w:tc>
          <w:tcPr>
            <w:tcW w:w="2693" w:type="dxa"/>
            <w:hideMark/>
          </w:tcPr>
          <w:p w:rsidR="0095672C" w:rsidRPr="00DF07B0" w:rsidRDefault="0095672C" w:rsidP="00950116">
            <w:pPr>
              <w:pBdr>
                <w:top w:val="single" w:sz="6" w:space="2" w:color="auto"/>
              </w:pBdr>
              <w:rPr>
                <w:rFonts w:ascii="Times New Roman" w:hAnsi="Times New Roman" w:cs="Times New Roman"/>
                <w:sz w:val="20"/>
              </w:rPr>
            </w:pPr>
            <w:r w:rsidRPr="00DF07B0">
              <w:rPr>
                <w:rFonts w:ascii="Times New Roman" w:hAnsi="Times New Roman" w:cs="Times New Roman"/>
                <w:sz w:val="20"/>
              </w:rPr>
              <w:t>Reinsurance payables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Amounts payable</w:t>
            </w:r>
            <w:del w:id="207" w:author="Author">
              <w:r w:rsidRPr="00DF07B0" w:rsidDel="00BA1172">
                <w:rPr>
                  <w:rFonts w:ascii="Times New Roman" w:hAnsi="Times New Roman" w:cs="Times New Roman"/>
                  <w:sz w:val="20"/>
                  <w:lang w:val="en-US"/>
                </w:rPr>
                <w:delText>, past due</w:delText>
              </w:r>
            </w:del>
            <w:r w:rsidRPr="00DF07B0">
              <w:rPr>
                <w:rFonts w:ascii="Times New Roman" w:hAnsi="Times New Roman" w:cs="Times New Roman"/>
                <w:sz w:val="20"/>
                <w:lang w:val="en-US"/>
              </w:rPr>
              <w:t xml:space="preserve"> to reinsurers (in particular current accounts) other than deposits linked to reinsurance </w:t>
            </w:r>
            <w:proofErr w:type="gramStart"/>
            <w:r w:rsidRPr="00DF07B0">
              <w:rPr>
                <w:rFonts w:ascii="Times New Roman" w:hAnsi="Times New Roman" w:cs="Times New Roman"/>
                <w:sz w:val="20"/>
              </w:rPr>
              <w:t>business</w:t>
            </w:r>
            <w:del w:id="208" w:author="Author">
              <w:r w:rsidRPr="00DF07B0" w:rsidDel="00396F22">
                <w:rPr>
                  <w:rFonts w:ascii="Times New Roman" w:hAnsi="Times New Roman" w:cs="Times New Roman"/>
                  <w:sz w:val="20"/>
                </w:rPr>
                <w:delText>,</w:delText>
              </w:r>
            </w:del>
            <w:r w:rsidRPr="00DF07B0">
              <w:rPr>
                <w:rFonts w:ascii="Times New Roman" w:hAnsi="Times New Roman" w:cs="Times New Roman"/>
                <w:sz w:val="20"/>
              </w:rPr>
              <w:t xml:space="preserve"> that are</w:t>
            </w:r>
            <w:proofErr w:type="gramEnd"/>
            <w:r w:rsidRPr="00DF07B0">
              <w:rPr>
                <w:rFonts w:ascii="Times New Roman" w:hAnsi="Times New Roman" w:cs="Times New Roman"/>
                <w:sz w:val="20"/>
              </w:rPr>
              <w:t xml:space="preserve"> not included</w:t>
            </w:r>
            <w:r w:rsidRPr="00DF07B0">
              <w:rPr>
                <w:rFonts w:ascii="Times New Roman" w:hAnsi="Times New Roman" w:cs="Times New Roman"/>
                <w:sz w:val="20"/>
                <w:lang w:val="en-US"/>
              </w:rPr>
              <w:t xml:space="preserve"> in reinsurance recoverables.</w:t>
            </w:r>
          </w:p>
          <w:p w:rsidR="0095672C" w:rsidRPr="00DF07B0" w:rsidRDefault="0095672C" w:rsidP="00950116">
            <w:pPr>
              <w:rPr>
                <w:ins w:id="209" w:author="Author"/>
                <w:rFonts w:ascii="Times New Roman" w:hAnsi="Times New Roman" w:cs="Times New Roman"/>
                <w:sz w:val="20"/>
                <w:lang w:val="en-US"/>
              </w:rPr>
            </w:pPr>
            <w:r w:rsidRPr="00DF07B0">
              <w:rPr>
                <w:rFonts w:ascii="Times New Roman" w:hAnsi="Times New Roman" w:cs="Times New Roman"/>
                <w:sz w:val="20"/>
                <w:lang w:val="en-US"/>
              </w:rPr>
              <w:br/>
              <w:t>Includes payables to reinsurers that relate to ceded premiums.</w:t>
            </w:r>
          </w:p>
          <w:p w:rsidR="00CB7FFC" w:rsidRPr="00DF07B0" w:rsidRDefault="00CB7FFC" w:rsidP="00950116">
            <w:pPr>
              <w:rPr>
                <w:rFonts w:ascii="Times New Roman" w:hAnsi="Times New Roman" w:cs="Times New Roman"/>
                <w:sz w:val="20"/>
                <w:lang w:val="en-US"/>
              </w:rPr>
            </w:pPr>
            <w:ins w:id="210" w:author="Author">
              <w:r w:rsidRPr="00DF07B0">
                <w:rPr>
                  <w:rFonts w:ascii="Times New Roman" w:hAnsi="Times New Roman" w:cs="Times New Roman"/>
                  <w:sz w:val="20"/>
                  <w:lang w:val="en-US"/>
                </w:rPr>
                <w:t>For Solvency II column (C0010) this cell should only include amounts past-due.</w:t>
              </w:r>
            </w:ins>
          </w:p>
        </w:tc>
      </w:tr>
      <w:tr w:rsidR="0095672C" w:rsidRPr="00DF07B0" w:rsidTr="000D2E4C">
        <w:trPr>
          <w:trHeight w:val="99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C0020/R0840</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Payables (trade, not insurance)</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This is the total amount trade payables, including amounts due to employees, suppliers, etc. and not insurance</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related, parallel to receivables (trade, not insurance) on asset side; includes public entities.</w:t>
            </w:r>
          </w:p>
        </w:tc>
      </w:tr>
      <w:tr w:rsidR="0095672C" w:rsidRPr="00DF07B0" w:rsidTr="000D2E4C">
        <w:trPr>
          <w:trHeight w:val="43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C0020/R0850</w:t>
            </w:r>
          </w:p>
        </w:tc>
        <w:tc>
          <w:tcPr>
            <w:tcW w:w="2693" w:type="dxa"/>
            <w:hideMark/>
          </w:tcPr>
          <w:p w:rsidR="0095672C" w:rsidRPr="00DF07B0" w:rsidRDefault="0095672C" w:rsidP="00950116">
            <w:pPr>
              <w:pBdr>
                <w:top w:val="single" w:sz="6" w:space="2" w:color="auto"/>
              </w:pBdr>
              <w:rPr>
                <w:rFonts w:ascii="Times New Roman" w:hAnsi="Times New Roman" w:cs="Times New Roman"/>
                <w:sz w:val="20"/>
              </w:rPr>
            </w:pPr>
            <w:r w:rsidRPr="00DF07B0">
              <w:rPr>
                <w:rFonts w:ascii="Times New Roman" w:hAnsi="Times New Roman" w:cs="Times New Roman"/>
                <w:sz w:val="20"/>
              </w:rPr>
              <w:t>Subordinated liabilities</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Subordinated liabilities are debts which rank after other specified debts when undertaking is liquidated.  This is the total of subordinated liabilities classified as Basic Own Funds and those that are not included in Basic Own Funds.</w:t>
            </w:r>
          </w:p>
          <w:p w:rsidR="0095672C" w:rsidRPr="00DF07B0" w:rsidRDefault="0095672C">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 the split between subordinated liabilities not in basic own funds and subordinated liabilities in basic own funds is not available, this item shall reflect the sum.</w:t>
            </w:r>
          </w:p>
        </w:tc>
      </w:tr>
      <w:tr w:rsidR="0095672C" w:rsidRPr="00DF07B0" w:rsidTr="000D2E4C">
        <w:trPr>
          <w:trHeight w:val="1290"/>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C0020/R0860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Subordinated liabilities not in Basic Own Funds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Subordinated liabilities are debts which rank after other specified debts when undertaking is liquidated. Other debts may be even more deeply subordinated. Only subordinated liabilities that are not classified in Basic Own Funds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be presented here.</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 the split between subordinated liabilities not in basic own funds and subordinated liabilities in basic own funds is not available, this item shall not be reported.</w:t>
            </w:r>
          </w:p>
        </w:tc>
      </w:tr>
      <w:tr w:rsidR="0095672C" w:rsidRPr="00DF07B0" w:rsidTr="000D2E4C">
        <w:trPr>
          <w:trHeight w:val="1548"/>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C0020/R0870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Subordinated liabilities in Basic Own Funds</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Subordinated liabilities classified in Basic Own Funds.</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With regard to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values ‘column (C0020), where</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the split between subordinated liabilities not in basic own funds and subordinated liabilities in basic own funds is not available, this item shall not be reported.</w:t>
            </w:r>
          </w:p>
        </w:tc>
      </w:tr>
      <w:tr w:rsidR="0095672C" w:rsidRPr="00DF07B0" w:rsidTr="000D2E4C">
        <w:trPr>
          <w:trHeight w:val="765"/>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C0020/R0880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Any other liabilities, not elsewhere shown</w:t>
            </w:r>
          </w:p>
        </w:tc>
        <w:tc>
          <w:tcPr>
            <w:tcW w:w="5211"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This is the total of any other liabilities, not elsewhere already included in other Balance Sheet items.</w:t>
            </w:r>
          </w:p>
        </w:tc>
      </w:tr>
      <w:tr w:rsidR="0095672C" w:rsidRPr="00DF07B0" w:rsidTr="000D2E4C">
        <w:trPr>
          <w:trHeight w:val="767"/>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w:t>
            </w:r>
            <w:r w:rsidR="0072092D" w:rsidRPr="00DF07B0">
              <w:rPr>
                <w:rFonts w:ascii="Times New Roman" w:hAnsi="Times New Roman" w:cs="Times New Roman"/>
                <w:sz w:val="20"/>
              </w:rPr>
              <w:t>–</w:t>
            </w:r>
            <w:r w:rsidRPr="00DF07B0">
              <w:rPr>
                <w:rFonts w:ascii="Times New Roman" w:hAnsi="Times New Roman" w:cs="Times New Roman"/>
                <w:sz w:val="20"/>
              </w:rPr>
              <w:t xml:space="preserve"> C0020/R0900 </w:t>
            </w:r>
          </w:p>
        </w:tc>
        <w:tc>
          <w:tcPr>
            <w:tcW w:w="2693"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 xml:space="preserve">Total liabilities </w:t>
            </w:r>
          </w:p>
        </w:tc>
        <w:tc>
          <w:tcPr>
            <w:tcW w:w="521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rPr>
              <w:t>This is the overall total amount of all liabilities</w:t>
            </w:r>
          </w:p>
        </w:tc>
      </w:tr>
      <w:tr w:rsidR="0095672C" w:rsidRPr="00DF07B0" w:rsidTr="000D2E4C">
        <w:trPr>
          <w:trHeight w:val="913"/>
        </w:trPr>
        <w:tc>
          <w:tcPr>
            <w:tcW w:w="1384"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C0010/R1000</w:t>
            </w:r>
          </w:p>
        </w:tc>
        <w:tc>
          <w:tcPr>
            <w:tcW w:w="269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Excess of assets over liabilities</w:t>
            </w:r>
          </w:p>
        </w:tc>
        <w:tc>
          <w:tcPr>
            <w:tcW w:w="5211"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 xml:space="preserve">This is the total of undertaking’s excess of assets over liabilities, </w:t>
            </w:r>
            <w:r w:rsidRPr="00DF07B0">
              <w:rPr>
                <w:rFonts w:ascii="Times New Roman" w:hAnsi="Times New Roman" w:cs="Times New Roman"/>
                <w:sz w:val="20"/>
              </w:rPr>
              <w:t>valued in accordance with Solvency II valuation basis. Value of the assets minus liabilities.</w:t>
            </w:r>
          </w:p>
        </w:tc>
      </w:tr>
      <w:tr w:rsidR="0095672C" w:rsidRPr="00DF07B0" w:rsidTr="000D2E4C">
        <w:trPr>
          <w:trHeight w:val="905"/>
        </w:trPr>
        <w:tc>
          <w:tcPr>
            <w:tcW w:w="1384" w:type="dxa"/>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C0020/R1000</w:t>
            </w:r>
          </w:p>
        </w:tc>
        <w:tc>
          <w:tcPr>
            <w:tcW w:w="2693" w:type="dxa"/>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Excess of assets over liabilities</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value)</w:t>
            </w:r>
          </w:p>
        </w:tc>
        <w:tc>
          <w:tcPr>
            <w:tcW w:w="5211" w:type="dxa"/>
          </w:tcPr>
          <w:p w:rsidR="0095672C" w:rsidRPr="00DF07B0" w:rsidRDefault="0095672C">
            <w:pPr>
              <w:rPr>
                <w:rFonts w:ascii="Times New Roman" w:hAnsi="Times New Roman" w:cs="Times New Roman"/>
                <w:sz w:val="20"/>
                <w:rPrChange w:id="211" w:author="Author">
                  <w:rPr>
                    <w:rFonts w:ascii="Times New Roman" w:hAnsi="Times New Roman" w:cs="Times New Roman"/>
                    <w:sz w:val="20"/>
                    <w:highlight w:val="yellow"/>
                  </w:rPr>
                </w:rPrChange>
              </w:rPr>
            </w:pPr>
            <w:r w:rsidRPr="00DF07B0">
              <w:rPr>
                <w:rFonts w:ascii="Times New Roman" w:hAnsi="Times New Roman" w:cs="Times New Roman"/>
                <w:sz w:val="20"/>
                <w:lang w:val="en-US"/>
              </w:rPr>
              <w:t xml:space="preserve">This is the total of excess of assets over liabilities of </w:t>
            </w:r>
            <w:r w:rsidRPr="00DF07B0">
              <w:rPr>
                <w:rFonts w:ascii="Times New Roman" w:hAnsi="Times New Roman" w:cs="Times New Roman"/>
                <w:bCs/>
                <w:sz w:val="20"/>
                <w:lang w:val="en-US"/>
              </w:rPr>
              <w:t>statutory accounts</w:t>
            </w:r>
            <w:r w:rsidRPr="00DF07B0" w:rsidDel="00C441B1">
              <w:rPr>
                <w:rFonts w:ascii="Times New Roman" w:hAnsi="Times New Roman" w:cs="Times New Roman"/>
                <w:sz w:val="20"/>
                <w:lang w:val="en-US"/>
              </w:rPr>
              <w:t xml:space="preserve"> </w:t>
            </w:r>
            <w:r w:rsidRPr="00DF07B0">
              <w:rPr>
                <w:rFonts w:ascii="Times New Roman" w:hAnsi="Times New Roman" w:cs="Times New Roman"/>
                <w:sz w:val="20"/>
                <w:lang w:val="en-US"/>
              </w:rPr>
              <w:t xml:space="preserve">value column. </w:t>
            </w:r>
          </w:p>
        </w:tc>
      </w:tr>
    </w:tbl>
    <w:p w:rsidR="0095672C" w:rsidRPr="00DF07B0" w:rsidRDefault="0095672C" w:rsidP="00950116">
      <w:pPr>
        <w:rPr>
          <w:rFonts w:ascii="Times New Roman" w:hAnsi="Times New Roman" w:cs="Times New Roman"/>
          <w:sz w:val="20"/>
        </w:rPr>
      </w:pPr>
    </w:p>
    <w:p w:rsidR="0095672C" w:rsidRPr="00DF07B0" w:rsidRDefault="0095672C" w:rsidP="00950116">
      <w:pPr>
        <w:jc w:val="both"/>
        <w:rPr>
          <w:rFonts w:ascii="Times New Roman" w:hAnsi="Times New Roman" w:cs="Times New Roman"/>
          <w:b/>
          <w:bCs/>
          <w:sz w:val="20"/>
          <w:szCs w:val="20"/>
        </w:rPr>
      </w:pPr>
    </w:p>
    <w:p w:rsidR="0095672C" w:rsidRPr="00DF07B0" w:rsidRDefault="0095672C" w:rsidP="00950116">
      <w:pPr>
        <w:jc w:val="both"/>
        <w:rPr>
          <w:rFonts w:ascii="Times New Roman" w:hAnsi="Times New Roman" w:cs="Times New Roman"/>
          <w:b/>
          <w:bCs/>
          <w:sz w:val="20"/>
          <w:szCs w:val="20"/>
        </w:rPr>
      </w:pPr>
      <w:r w:rsidRPr="00DF07B0">
        <w:rPr>
          <w:rFonts w:ascii="Times New Roman" w:hAnsi="Times New Roman" w:cs="Times New Roman"/>
          <w:b/>
          <w:bCs/>
          <w:sz w:val="20"/>
          <w:szCs w:val="20"/>
        </w:rPr>
        <w:t xml:space="preserve">S.02.02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Assets and liabilities by currency</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bCs/>
          <w:sz w:val="20"/>
          <w:szCs w:val="20"/>
        </w:rPr>
        <w:t>General comment:</w:t>
      </w:r>
    </w:p>
    <w:p w:rsidR="0095672C" w:rsidRPr="00DF07B0" w:rsidRDefault="000D2E4C">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bCs/>
          <w:sz w:val="20"/>
          <w:szCs w:val="20"/>
        </w:rPr>
        <w:t xml:space="preserve">This template is to be filled in accordance to the Balance sheet (S.02.01). </w:t>
      </w:r>
      <w:r w:rsidRPr="00DF07B0">
        <w:rPr>
          <w:rFonts w:ascii="Times New Roman" w:hAnsi="Times New Roman" w:cs="Times New Roman"/>
          <w:bCs/>
          <w:sz w:val="20"/>
          <w:szCs w:val="20"/>
          <w:lang w:val="en-US"/>
        </w:rPr>
        <w:t>Valuation principles are laid down in Directive 2009/</w:t>
      </w:r>
      <w:r w:rsidRPr="00DF07B0">
        <w:rPr>
          <w:rFonts w:ascii="Times New Roman" w:hAnsi="Times New Roman" w:cs="Times New Roman"/>
          <w:bCs/>
          <w:sz w:val="20"/>
          <w:szCs w:val="20"/>
        </w:rPr>
        <w:t xml:space="preserve">138/EC, Delegated Regulation (EU) 2015/35, Solvency II Technical Standards and Guidelines. </w:t>
      </w:r>
    </w:p>
    <w:p w:rsidR="0095672C" w:rsidRPr="00DF07B0" w:rsidRDefault="0095672C">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template is not required to be submitted if one single currency represents more than 90% of assets and also of liabilities.</w:t>
      </w:r>
    </w:p>
    <w:p w:rsidR="0095672C" w:rsidRPr="00DF07B0" w:rsidRDefault="0095672C">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If submitted, information on the reporting currency shall always be reported regardless of the amount of assets and liabilities. Information reported by currency shall at least represent 90% of the total assets and of the total liabilities. The remaining 10% shall be aggregated. If a specific currency has to be reported for either assets or liabilities to comply with the 90% rule then that currency shall be reported for both assets and liabilities. </w:t>
      </w:r>
    </w:p>
    <w:tbl>
      <w:tblPr>
        <w:tblStyle w:val="TableGrid"/>
        <w:tblW w:w="0" w:type="auto"/>
        <w:tblLook w:val="04A0" w:firstRow="1" w:lastRow="0" w:firstColumn="1" w:lastColumn="0" w:noHBand="0" w:noVBand="1"/>
      </w:tblPr>
      <w:tblGrid>
        <w:gridCol w:w="1339"/>
        <w:gridCol w:w="2920"/>
        <w:gridCol w:w="4921"/>
      </w:tblGrid>
      <w:tr w:rsidR="0095672C" w:rsidRPr="00DF07B0" w:rsidTr="00950116">
        <w:tc>
          <w:tcPr>
            <w:tcW w:w="0" w:type="auto"/>
            <w:hideMark/>
          </w:tcPr>
          <w:p w:rsidR="0095672C" w:rsidRPr="00DF07B0" w:rsidRDefault="0095672C" w:rsidP="00950116">
            <w:pPr>
              <w:rPr>
                <w:rFonts w:ascii="Times New Roman" w:hAnsi="Times New Roman" w:cs="Times New Roman"/>
                <w:b/>
                <w:bCs/>
                <w:sz w:val="20"/>
                <w:szCs w:val="20"/>
              </w:rPr>
            </w:pPr>
          </w:p>
        </w:tc>
        <w:tc>
          <w:tcPr>
            <w:tcW w:w="2920" w:type="dxa"/>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4921" w:type="dxa"/>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C0010/R0010</w:t>
            </w:r>
          </w:p>
          <w:p w:rsidR="0095672C" w:rsidRPr="00DF07B0" w:rsidRDefault="0095672C">
            <w:pPr>
              <w:rPr>
                <w:rFonts w:ascii="Times New Roman" w:hAnsi="Times New Roman" w:cs="Times New Roman"/>
                <w:sz w:val="20"/>
                <w:szCs w:val="20"/>
              </w:rPr>
            </w:pP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Currencies </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Identify the ISO 4217 alphabetic code of each currency to be reported. </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C0020/R0020</w:t>
            </w: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Investments (other than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total value of the investments (other than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all currencies.</w:t>
            </w:r>
          </w:p>
          <w:p w:rsidR="0095672C" w:rsidRPr="00DF07B0" w:rsidRDefault="0095672C">
            <w:pPr>
              <w:rPr>
                <w:rFonts w:ascii="Times New Roman" w:hAnsi="Times New Roman" w:cs="Times New Roman"/>
                <w:sz w:val="20"/>
                <w:szCs w:val="20"/>
              </w:rPr>
            </w:pPr>
          </w:p>
        </w:tc>
      </w:tr>
      <w:tr w:rsidR="0095672C" w:rsidRPr="00DF07B0" w:rsidTr="00950116">
        <w:trPr>
          <w:trHeight w:val="1032"/>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C0030/R0020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Investments (other than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investments (other than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linked contracts) for the reporting currency. </w:t>
            </w:r>
          </w:p>
        </w:tc>
      </w:tr>
      <w:tr w:rsidR="0095672C" w:rsidRPr="00DF07B0" w:rsidTr="00950116">
        <w:trPr>
          <w:trHeight w:val="2064"/>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C0040/R0020</w:t>
            </w: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Value of the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Investments (other than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total value of the investments (other than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the remaining currencies that are not reported by currency.</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(C0030/R0020) and in the material currencies reported by currency (C0050/R0020). </w:t>
            </w:r>
          </w:p>
        </w:tc>
      </w:tr>
      <w:tr w:rsidR="0095672C" w:rsidRPr="00DF07B0" w:rsidTr="00950116">
        <w:trPr>
          <w:trHeight w:val="974"/>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C0050/R0020</w:t>
            </w: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Investments (other than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value of the investments (other than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each of the currencies required to be reported separately.</w:t>
            </w:r>
          </w:p>
        </w:tc>
      </w:tr>
      <w:tr w:rsidR="0095672C" w:rsidRPr="00DF07B0" w:rsidTr="00950116">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C0020/R0030</w:t>
            </w:r>
          </w:p>
          <w:p w:rsidR="0095672C" w:rsidRPr="00DF07B0" w:rsidRDefault="0095672C">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total value of other assets: Property, plant &amp; equipment held for own use, Cash and cash equivalents, Loans on policies, Loans &amp; mortgages to individuals and Other loans &amp; mortgages (other than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all currencies.</w:t>
            </w:r>
          </w:p>
          <w:p w:rsidR="0095672C" w:rsidRPr="00DF07B0" w:rsidRDefault="0095672C" w:rsidP="00950116">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p>
        </w:tc>
      </w:tr>
      <w:tr w:rsidR="0095672C" w:rsidRPr="00DF07B0" w:rsidTr="00950116">
        <w:trPr>
          <w:trHeight w:val="2047"/>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C0030/R0030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other assets: Property, plant &amp; equipment held for own use, Cash and cash equivalents, Loans on policies, Loans &amp; mortgages to individuals and Other loans &amp; mortgages (other than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the reporting currency.</w:t>
            </w:r>
          </w:p>
        </w:tc>
      </w:tr>
      <w:tr w:rsidR="0095672C" w:rsidRPr="00DF07B0" w:rsidTr="00950116">
        <w:trPr>
          <w:trHeight w:val="2186"/>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C0040/R0030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total value the other assets: Property, plant &amp; equipment held for own use, Cash and cash equivalents, Loans on policies, Loans &amp; mortgages to individuals and Other loans &amp; mortgages (other than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the remaining currencies that are not reported by currency.</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(C0030/R0030) and in the currencies reported by currency (C0050/R0030). </w:t>
            </w:r>
          </w:p>
        </w:tc>
      </w:tr>
      <w:tr w:rsidR="0095672C" w:rsidRPr="00DF07B0" w:rsidTr="00950116">
        <w:trPr>
          <w:trHeight w:val="1933"/>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C0050/R0030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value of the other assets: Property, plant &amp; equipment held for own use, Cash and cash equivalents, Loans on policies, Loans &amp; mortgages to individuals and Other loans &amp; mortgages (other than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each of the currencies required to be reported separately.</w:t>
            </w:r>
          </w:p>
        </w:tc>
      </w:tr>
      <w:tr w:rsidR="0095672C" w:rsidRPr="00DF07B0" w:rsidTr="00950116">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C0020/R0040</w:t>
            </w:r>
          </w:p>
          <w:p w:rsidR="0095672C" w:rsidRPr="00DF07B0" w:rsidRDefault="0095672C">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total value of the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all currencies.</w:t>
            </w:r>
          </w:p>
          <w:p w:rsidR="0095672C" w:rsidRPr="00DF07B0" w:rsidRDefault="0095672C" w:rsidP="00950116">
            <w:pPr>
              <w:rPr>
                <w:rFonts w:ascii="Times New Roman" w:hAnsi="Times New Roman" w:cs="Times New Roman"/>
                <w:sz w:val="20"/>
                <w:szCs w:val="20"/>
              </w:rPr>
            </w:pPr>
          </w:p>
        </w:tc>
      </w:tr>
      <w:tr w:rsidR="0095672C" w:rsidRPr="00DF07B0" w:rsidTr="00950116">
        <w:trPr>
          <w:trHeight w:val="740"/>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C0030/R0040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the reporting currency.</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C0040/R0040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total value of the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linked contracts for the remaining currencies that are not reported by currency. </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(C0030/R0040) and in the currencies reported by currency (C0050/R0040). </w:t>
            </w:r>
          </w:p>
        </w:tc>
      </w:tr>
      <w:tr w:rsidR="0095672C" w:rsidRPr="00DF07B0" w:rsidTr="00950116">
        <w:trPr>
          <w:trHeight w:val="789"/>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C0050/R0040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value of the assets held for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all currencies required to be reported separately.</w:t>
            </w:r>
          </w:p>
        </w:tc>
      </w:tr>
      <w:tr w:rsidR="0095672C" w:rsidRPr="00DF07B0" w:rsidTr="00950116">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C0020/R0050</w:t>
            </w:r>
          </w:p>
          <w:p w:rsidR="0095672C" w:rsidRPr="00DF07B0" w:rsidRDefault="0095672C">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Reinsurance recoverables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total value of the reinsurance recoverables for all currencies.</w:t>
            </w:r>
          </w:p>
          <w:p w:rsidR="0095672C" w:rsidRPr="00DF07B0" w:rsidRDefault="0095672C" w:rsidP="00950116">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C0030/R0050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Reinsurance recoverables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reinsurance recoverables for the reporting currency.</w:t>
            </w:r>
          </w:p>
          <w:p w:rsidR="0095672C" w:rsidRPr="00DF07B0" w:rsidRDefault="0095672C" w:rsidP="00950116">
            <w:pPr>
              <w:rPr>
                <w:rFonts w:ascii="Times New Roman" w:hAnsi="Times New Roman" w:cs="Times New Roman"/>
                <w:sz w:val="20"/>
                <w:szCs w:val="20"/>
              </w:rPr>
            </w:pPr>
          </w:p>
        </w:tc>
      </w:tr>
      <w:tr w:rsidR="0095672C" w:rsidRPr="00DF07B0" w:rsidTr="00950116">
        <w:trPr>
          <w:trHeight w:val="1763"/>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C0040/R0050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Reinsurance recoverables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total value of the reinsurance recoverables for remaining currencies that are not reported by currency.</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(C0030/R0050) and in the currencies reported by currency (C0050/R0050). </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C0050/R0050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Reinsurance recoverables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value of the Reinsurance recoverables for each of the currencies required to be reported separately.</w:t>
            </w:r>
          </w:p>
          <w:p w:rsidR="0095672C" w:rsidRPr="00DF07B0" w:rsidRDefault="0095672C">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C0020/R0060</w:t>
            </w:r>
          </w:p>
          <w:p w:rsidR="0095672C" w:rsidRPr="00DF07B0" w:rsidRDefault="0095672C">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Deposits to cedants, insurance and intermediaries receivables and reinsurance receivables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total value of the deposits to cedants, insurance and intermediaries receivables and reinsurance receivables for all currencies.</w:t>
            </w:r>
          </w:p>
          <w:p w:rsidR="0095672C" w:rsidRPr="00DF07B0" w:rsidRDefault="0095672C" w:rsidP="00950116">
            <w:pPr>
              <w:rPr>
                <w:rFonts w:ascii="Times New Roman" w:hAnsi="Times New Roman" w:cs="Times New Roman"/>
                <w:sz w:val="20"/>
                <w:szCs w:val="20"/>
              </w:rPr>
            </w:pPr>
          </w:p>
        </w:tc>
      </w:tr>
      <w:tr w:rsidR="0095672C" w:rsidRPr="00DF07B0" w:rsidTr="00950116">
        <w:trPr>
          <w:trHeight w:val="988"/>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C0030/R0060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Deposits to cedants, insurance and intermediaries receivables and reinsurance receivables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deposits to cedants, insurance and intermediaries receivables and reinsurance receivables for the reporting currency.</w:t>
            </w:r>
          </w:p>
        </w:tc>
      </w:tr>
      <w:tr w:rsidR="0095672C" w:rsidRPr="00DF07B0" w:rsidTr="00950116">
        <w:trPr>
          <w:trHeight w:val="1981"/>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C0040/R0060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Deposits to cedants, insurance and intermediaries receivables and reinsurance receivables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Report the value of the deposits to cedants, insurance and intermediaries receivables and reinsurance receivables for the remaining currencies that are not reported by currency. </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(C0030/R0060) and in the currencies reported by currency (C0050/R0060). </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C0050/R0060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Deposits to cedants, insurance and intermediaries receivables and reinsurance receivables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Report the value of the deposits to cedants, insurance and intermediaries receivables and reinsurance receivables for each of the currencies required to be reported separately. </w:t>
            </w:r>
          </w:p>
        </w:tc>
      </w:tr>
      <w:tr w:rsidR="0095672C" w:rsidRPr="00DF07B0" w:rsidTr="00950116">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C0020/R0070</w:t>
            </w:r>
          </w:p>
          <w:p w:rsidR="0095672C" w:rsidRPr="00DF07B0" w:rsidRDefault="0095672C">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Any other assets </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total value of any other assets for all currencies.</w:t>
            </w:r>
          </w:p>
        </w:tc>
      </w:tr>
      <w:tr w:rsidR="0095672C" w:rsidRPr="00DF07B0" w:rsidTr="00950116">
        <w:trPr>
          <w:trHeight w:val="507"/>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C0030/R0070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Any other assets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any other assets for the reporting currency.</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C0040/R0070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Any other assets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total value of any other assets for the remaining currencies that are not reported by currency.</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(C0030/R0070) and in the currencies reported by currency (C0050/R0070). </w:t>
            </w:r>
          </w:p>
        </w:tc>
      </w:tr>
      <w:tr w:rsidR="0095672C" w:rsidRPr="00DF07B0" w:rsidTr="00950116">
        <w:trPr>
          <w:trHeight w:val="591"/>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C0050/R0070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Any other assets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value of any other assets for each of the currencies required to be reported separately.</w:t>
            </w:r>
          </w:p>
        </w:tc>
      </w:tr>
      <w:tr w:rsidR="0095672C" w:rsidRPr="00DF07B0" w:rsidTr="00950116">
        <w:trPr>
          <w:trHeight w:val="550"/>
        </w:trPr>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C0020/R0100</w:t>
            </w: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assets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Report the total value of the total assets for all currencies. </w:t>
            </w:r>
          </w:p>
        </w:tc>
      </w:tr>
      <w:tr w:rsidR="0095672C" w:rsidRPr="00DF07B0" w:rsidTr="00950116">
        <w:trPr>
          <w:trHeight w:val="571"/>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C0030/R0100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assets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total assets for the reporting currency.</w:t>
            </w:r>
          </w:p>
        </w:tc>
      </w:tr>
      <w:tr w:rsidR="0095672C" w:rsidRPr="00DF07B0" w:rsidTr="00950116">
        <w:trPr>
          <w:trHeight w:val="1621"/>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C0040/R0100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assets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Report the value of total assets for the remaining currencies that are not reported by currency.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(C0030/R0100) and in the currencies reported by currency (C0050/R0100). </w:t>
            </w:r>
          </w:p>
        </w:tc>
      </w:tr>
      <w:tr w:rsidR="0095672C" w:rsidRPr="00DF07B0" w:rsidTr="00950116">
        <w:trPr>
          <w:trHeight w:val="629"/>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C0050/R0100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assets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Report the value of total assets for each of the currencies required to be reported separately. </w:t>
            </w:r>
          </w:p>
        </w:tc>
      </w:tr>
      <w:tr w:rsidR="0095672C" w:rsidRPr="00DF07B0" w:rsidTr="00950116">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C0020/R0110</w:t>
            </w:r>
          </w:p>
          <w:p w:rsidR="0095672C" w:rsidRPr="00DF07B0" w:rsidRDefault="0095672C">
            <w:pPr>
              <w:rPr>
                <w:rFonts w:ascii="Times New Roman" w:hAnsi="Times New Roman" w:cs="Times New Roman"/>
                <w:sz w:val="20"/>
                <w:szCs w:val="20"/>
              </w:rPr>
            </w:pP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Technical provisions (excluding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total value of the technical provisions (excl.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all currencies.</w:t>
            </w: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C0030/R0110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Technical provisions (excluding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technical provisions (excl.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the reporting currency</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C0040/R0110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Technical provisions (excluding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total value of the technical provisions (excl.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the remaining currencies that are not reported by currency.</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(C0030/R0110) and in the currencies reported by currency (C0050/R0110). </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C0050/R0110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Technical provisions (excluding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value of the Technical provisions (excl.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each of the currencies required to be reported separately</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C0020/R0120</w:t>
            </w:r>
          </w:p>
          <w:p w:rsidR="0095672C" w:rsidRPr="00DF07B0" w:rsidRDefault="0095672C" w:rsidP="00950116">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Technical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Report the total value of the technical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linked contracts for all currencies.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C0030/R0120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Technical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Report the value of the technical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the reporting currency.</w:t>
            </w:r>
          </w:p>
          <w:p w:rsidR="0095672C" w:rsidRPr="00DF07B0" w:rsidRDefault="0095672C">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C0040/R0120</w:t>
            </w: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Technical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Report the value of the technical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the remaining currencies that are not reported by currency.</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(C0030/R0120) and in the currencies reported by currency (C0050/R0120). </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C0050/R0120</w:t>
            </w: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Technical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Report the value of the technical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 for each of the currencies required to be reported separately.</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C0020/R0130</w:t>
            </w:r>
          </w:p>
          <w:p w:rsidR="0095672C" w:rsidRPr="00DF07B0" w:rsidRDefault="0095672C" w:rsidP="00950116">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Deposits from reinsurers and insurance, intermediaries and reinsurance  payables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total value of the deposits from reinsurers</w:t>
            </w:r>
            <w:r w:rsidR="00DB4EE1" w:rsidRPr="00DF07B0">
              <w:rPr>
                <w:rFonts w:ascii="Times New Roman" w:hAnsi="Times New Roman" w:cs="Times New Roman"/>
                <w:sz w:val="20"/>
                <w:szCs w:val="20"/>
              </w:rPr>
              <w:t>,</w:t>
            </w:r>
            <w:r w:rsidRPr="00DF07B0">
              <w:rPr>
                <w:rFonts w:ascii="Times New Roman" w:hAnsi="Times New Roman" w:cs="Times New Roman"/>
                <w:sz w:val="20"/>
                <w:szCs w:val="20"/>
              </w:rPr>
              <w:t xml:space="preserve"> insurance</w:t>
            </w:r>
            <w:r w:rsidR="00DB4EE1" w:rsidRPr="00DF07B0">
              <w:rPr>
                <w:rFonts w:ascii="Times New Roman" w:hAnsi="Times New Roman" w:cs="Times New Roman"/>
                <w:sz w:val="20"/>
                <w:szCs w:val="20"/>
              </w:rPr>
              <w:t xml:space="preserve"> and </w:t>
            </w:r>
            <w:r w:rsidRPr="00DF07B0">
              <w:rPr>
                <w:rFonts w:ascii="Times New Roman" w:hAnsi="Times New Roman" w:cs="Times New Roman"/>
                <w:sz w:val="20"/>
                <w:szCs w:val="20"/>
              </w:rPr>
              <w:t>intermediaries</w:t>
            </w:r>
            <w:r w:rsidR="00DB4EE1" w:rsidRPr="00DF07B0">
              <w:rPr>
                <w:rFonts w:ascii="Times New Roman" w:hAnsi="Times New Roman" w:cs="Times New Roman"/>
                <w:sz w:val="20"/>
                <w:szCs w:val="20"/>
              </w:rPr>
              <w:t xml:space="preserve"> payables</w:t>
            </w:r>
            <w:r w:rsidRPr="00DF07B0">
              <w:rPr>
                <w:rFonts w:ascii="Times New Roman" w:hAnsi="Times New Roman" w:cs="Times New Roman"/>
                <w:sz w:val="20"/>
                <w:szCs w:val="20"/>
              </w:rPr>
              <w:t xml:space="preserve"> and reinsurance payables for all currencies.</w:t>
            </w: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C0030/R0130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Deposits from reinsurers and insurance, intermediaries and reinsurance  payables</w:t>
            </w:r>
          </w:p>
        </w:tc>
        <w:tc>
          <w:tcPr>
            <w:tcW w:w="4921" w:type="dxa"/>
            <w:hideMark/>
          </w:tcPr>
          <w:p w:rsidR="0095672C" w:rsidRPr="00DF07B0" w:rsidRDefault="0095672C" w:rsidP="00DB4EE1">
            <w:pPr>
              <w:rPr>
                <w:rFonts w:ascii="Times New Roman" w:hAnsi="Times New Roman" w:cs="Times New Roman"/>
                <w:sz w:val="20"/>
                <w:szCs w:val="20"/>
              </w:rPr>
            </w:pPr>
            <w:r w:rsidRPr="00DF07B0">
              <w:rPr>
                <w:rFonts w:ascii="Times New Roman" w:hAnsi="Times New Roman" w:cs="Times New Roman"/>
                <w:sz w:val="20"/>
                <w:szCs w:val="20"/>
              </w:rPr>
              <w:t>Report the value of the deposits from reinsurers</w:t>
            </w:r>
            <w:r w:rsidR="00DB4EE1" w:rsidRPr="00DF07B0">
              <w:rPr>
                <w:rFonts w:ascii="Times New Roman" w:hAnsi="Times New Roman" w:cs="Times New Roman"/>
                <w:sz w:val="20"/>
                <w:szCs w:val="20"/>
              </w:rPr>
              <w:t>,</w:t>
            </w:r>
            <w:r w:rsidRPr="00DF07B0">
              <w:rPr>
                <w:rFonts w:ascii="Times New Roman" w:hAnsi="Times New Roman" w:cs="Times New Roman"/>
                <w:sz w:val="20"/>
                <w:szCs w:val="20"/>
              </w:rPr>
              <w:t xml:space="preserve"> insurance</w:t>
            </w:r>
            <w:r w:rsidR="00DB4EE1" w:rsidRPr="00DF07B0">
              <w:rPr>
                <w:rFonts w:ascii="Times New Roman" w:hAnsi="Times New Roman" w:cs="Times New Roman"/>
                <w:sz w:val="20"/>
                <w:szCs w:val="20"/>
              </w:rPr>
              <w:t xml:space="preserve"> and </w:t>
            </w:r>
            <w:r w:rsidRPr="00DF07B0">
              <w:rPr>
                <w:rFonts w:ascii="Times New Roman" w:hAnsi="Times New Roman" w:cs="Times New Roman"/>
                <w:sz w:val="20"/>
                <w:szCs w:val="20"/>
              </w:rPr>
              <w:t xml:space="preserve">intermediaries </w:t>
            </w:r>
            <w:r w:rsidR="00DB4EE1" w:rsidRPr="00DF07B0">
              <w:rPr>
                <w:rFonts w:ascii="Times New Roman" w:hAnsi="Times New Roman" w:cs="Times New Roman"/>
                <w:sz w:val="20"/>
                <w:szCs w:val="20"/>
              </w:rPr>
              <w:t xml:space="preserve">payables </w:t>
            </w:r>
            <w:r w:rsidRPr="00DF07B0">
              <w:rPr>
                <w:rFonts w:ascii="Times New Roman" w:hAnsi="Times New Roman" w:cs="Times New Roman"/>
                <w:sz w:val="20"/>
                <w:szCs w:val="20"/>
              </w:rPr>
              <w:t>and reinsurance payables for the reporting currency.</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C0040/R0130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Deposits from reinsurers and insurance, intermediaries and reinsurance  payables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deposits from reinsurers</w:t>
            </w:r>
            <w:r w:rsidR="00DB4EE1" w:rsidRPr="00DF07B0">
              <w:rPr>
                <w:rFonts w:ascii="Times New Roman" w:hAnsi="Times New Roman" w:cs="Times New Roman"/>
                <w:sz w:val="20"/>
                <w:szCs w:val="20"/>
              </w:rPr>
              <w:t>,</w:t>
            </w:r>
            <w:r w:rsidRPr="00DF07B0">
              <w:rPr>
                <w:rFonts w:ascii="Times New Roman" w:hAnsi="Times New Roman" w:cs="Times New Roman"/>
                <w:sz w:val="20"/>
                <w:szCs w:val="20"/>
              </w:rPr>
              <w:t xml:space="preserve"> insurance</w:t>
            </w:r>
            <w:r w:rsidR="00DB4EE1" w:rsidRPr="00DF07B0">
              <w:rPr>
                <w:rFonts w:ascii="Times New Roman" w:hAnsi="Times New Roman" w:cs="Times New Roman"/>
                <w:sz w:val="20"/>
                <w:szCs w:val="20"/>
              </w:rPr>
              <w:t xml:space="preserve"> and </w:t>
            </w:r>
            <w:r w:rsidRPr="00DF07B0">
              <w:rPr>
                <w:rFonts w:ascii="Times New Roman" w:hAnsi="Times New Roman" w:cs="Times New Roman"/>
                <w:sz w:val="20"/>
                <w:szCs w:val="20"/>
              </w:rPr>
              <w:t xml:space="preserve">intermediaries </w:t>
            </w:r>
            <w:r w:rsidR="00DB4EE1" w:rsidRPr="00DF07B0">
              <w:rPr>
                <w:rFonts w:ascii="Times New Roman" w:hAnsi="Times New Roman" w:cs="Times New Roman"/>
                <w:sz w:val="20"/>
                <w:szCs w:val="20"/>
              </w:rPr>
              <w:t xml:space="preserve">payables </w:t>
            </w:r>
            <w:r w:rsidRPr="00DF07B0">
              <w:rPr>
                <w:rFonts w:ascii="Times New Roman" w:hAnsi="Times New Roman" w:cs="Times New Roman"/>
                <w:sz w:val="20"/>
                <w:szCs w:val="20"/>
              </w:rPr>
              <w:t xml:space="preserve">and reinsurance payables for the remaining currencies that are not reported by currency.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(C0030/R0130) and in the currencies reported by currency (C0050/R0130). </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C0050/R0130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Deposits from reinsurers and insurance, intermediaries and reinsurance  payables</w:t>
            </w:r>
          </w:p>
        </w:tc>
        <w:tc>
          <w:tcPr>
            <w:tcW w:w="4921" w:type="dxa"/>
            <w:hideMark/>
          </w:tcPr>
          <w:p w:rsidR="0095672C" w:rsidRPr="00DF07B0" w:rsidRDefault="0095672C" w:rsidP="00DE4363">
            <w:pPr>
              <w:rPr>
                <w:rFonts w:ascii="Times New Roman" w:hAnsi="Times New Roman" w:cs="Times New Roman"/>
                <w:sz w:val="20"/>
                <w:szCs w:val="20"/>
              </w:rPr>
            </w:pPr>
            <w:r w:rsidRPr="00DF07B0">
              <w:rPr>
                <w:rFonts w:ascii="Times New Roman" w:hAnsi="Times New Roman" w:cs="Times New Roman"/>
                <w:sz w:val="20"/>
                <w:szCs w:val="20"/>
              </w:rPr>
              <w:t>Report the value of the deposits from reinsurers</w:t>
            </w:r>
            <w:r w:rsidR="00DE4363" w:rsidRPr="00DF07B0">
              <w:rPr>
                <w:rFonts w:ascii="Times New Roman" w:hAnsi="Times New Roman" w:cs="Times New Roman"/>
                <w:sz w:val="20"/>
                <w:szCs w:val="20"/>
              </w:rPr>
              <w:t>,</w:t>
            </w:r>
            <w:r w:rsidRPr="00DF07B0">
              <w:rPr>
                <w:rFonts w:ascii="Times New Roman" w:hAnsi="Times New Roman" w:cs="Times New Roman"/>
                <w:sz w:val="20"/>
                <w:szCs w:val="20"/>
              </w:rPr>
              <w:t xml:space="preserve"> insurance</w:t>
            </w:r>
            <w:r w:rsidR="00DE4363" w:rsidRPr="00DF07B0">
              <w:rPr>
                <w:rFonts w:ascii="Times New Roman" w:hAnsi="Times New Roman" w:cs="Times New Roman"/>
                <w:sz w:val="20"/>
                <w:szCs w:val="20"/>
              </w:rPr>
              <w:t xml:space="preserve"> and </w:t>
            </w:r>
            <w:proofErr w:type="gramStart"/>
            <w:r w:rsidRPr="00DF07B0">
              <w:rPr>
                <w:rFonts w:ascii="Times New Roman" w:hAnsi="Times New Roman" w:cs="Times New Roman"/>
                <w:sz w:val="20"/>
                <w:szCs w:val="20"/>
              </w:rPr>
              <w:t>intermediaries</w:t>
            </w:r>
            <w:proofErr w:type="gramEnd"/>
            <w:r w:rsidRPr="00DF07B0">
              <w:rPr>
                <w:rFonts w:ascii="Times New Roman" w:hAnsi="Times New Roman" w:cs="Times New Roman"/>
                <w:sz w:val="20"/>
                <w:szCs w:val="20"/>
              </w:rPr>
              <w:t xml:space="preserve"> </w:t>
            </w:r>
            <w:r w:rsidR="00DE4363" w:rsidRPr="00DF07B0">
              <w:rPr>
                <w:rFonts w:ascii="Times New Roman" w:hAnsi="Times New Roman" w:cs="Times New Roman"/>
                <w:sz w:val="20"/>
                <w:szCs w:val="20"/>
              </w:rPr>
              <w:t xml:space="preserve">payables </w:t>
            </w:r>
            <w:r w:rsidRPr="00DF07B0">
              <w:rPr>
                <w:rFonts w:ascii="Times New Roman" w:hAnsi="Times New Roman" w:cs="Times New Roman"/>
                <w:sz w:val="20"/>
                <w:szCs w:val="20"/>
              </w:rPr>
              <w:t>and reinsurance payables for each of the currencies required to be reported separately.</w:t>
            </w:r>
          </w:p>
        </w:tc>
      </w:tr>
      <w:tr w:rsidR="0095672C" w:rsidRPr="00DF07B0" w:rsidTr="00950116">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C0020/R0140</w:t>
            </w:r>
          </w:p>
          <w:p w:rsidR="0095672C" w:rsidRPr="00DF07B0" w:rsidRDefault="0095672C">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Pr="00DF07B0">
              <w:rPr>
                <w:rFonts w:ascii="Times New Roman" w:hAnsi="Times New Roman" w:cs="Times New Roman"/>
                <w:sz w:val="20"/>
                <w:szCs w:val="20"/>
              </w:rPr>
              <w:lastRenderedPageBreak/>
              <w:t>Derivatives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Report the total value of the derivatives for all currencies.</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C0030/R0140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Derivatives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derivatives for the reporting currency.</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C0040/R0140</w:t>
            </w: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Derivatives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Report the total value of the derivatives for the remaining currencies that are not reported by currency. </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(C0030/R0140) and in the currencies reported by currency (C0050/R0140). </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C0050/R0140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Derivatives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derivatives for each of the currency required to be reported separately.</w:t>
            </w:r>
          </w:p>
        </w:tc>
      </w:tr>
      <w:tr w:rsidR="0095672C" w:rsidRPr="00DF07B0" w:rsidTr="00950116">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C0020/R0150</w:t>
            </w:r>
          </w:p>
          <w:p w:rsidR="0095672C" w:rsidRPr="00DF07B0" w:rsidRDefault="0095672C">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Financial liabilities </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total value of the financial liabilities for all currencies.</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C0030/R0150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Financial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financial liabilities for the reporting currency.</w:t>
            </w: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C0040/R0150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Financial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Report the total value of the financial liabilities for the remaining currencies that are not reported by currency.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(C0030/R0150) and in the currencies reported by currency (C0050/R0150). </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C0050/R0150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Financial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financial liabilities for each of the currencies required to be reported separately.</w:t>
            </w:r>
          </w:p>
        </w:tc>
      </w:tr>
      <w:tr w:rsidR="0095672C" w:rsidRPr="00DF07B0" w:rsidTr="00950116">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C0020/R0160</w:t>
            </w:r>
          </w:p>
          <w:p w:rsidR="0095672C" w:rsidRPr="00DF07B0" w:rsidRDefault="0095672C">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Contingent liabilities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total value of the Contingent liabilities for all currencies.</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C0030/R0160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Contingent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the contingent liabilities for the reporting currency.</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C0040/R0160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Contingent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Report the total value of the contingent liabilities for the remaining currencies that are not reported by currency.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(C0030/R0160) and in the currencies reported by currency (C0050/R0160). </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C0050/R0160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Contingent liabilities</w:t>
            </w:r>
          </w:p>
        </w:tc>
        <w:tc>
          <w:tcPr>
            <w:tcW w:w="49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value of the contingent liabilities for each of the currencies required to be reported separately</w:t>
            </w:r>
          </w:p>
        </w:tc>
      </w:tr>
      <w:tr w:rsidR="0095672C" w:rsidRPr="00DF07B0" w:rsidTr="00950116">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C0020/R0170</w:t>
            </w:r>
          </w:p>
          <w:p w:rsidR="0095672C" w:rsidRPr="00DF07B0" w:rsidRDefault="0095672C">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Any other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total value of any other liabilities for all currencies.</w:t>
            </w: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C0030/R0170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Any other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any other liabilities for the reporting currency.</w:t>
            </w: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C0040/R0170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Any other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Report the total value of any other liabilities for remaining currencies that are not reported by currency. </w:t>
            </w:r>
          </w:p>
          <w:p w:rsidR="0095672C" w:rsidRPr="00DF07B0" w:rsidRDefault="0095672C" w:rsidP="00950116">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(C0030/R0170) and in the currencies reported by currency (C0050/R0170). </w:t>
            </w:r>
          </w:p>
          <w:p w:rsidR="0095672C" w:rsidRPr="00DF07B0" w:rsidRDefault="0095672C">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C0050/R0170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Any other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any other liabilities for each of the currencies required to be reported separately.</w:t>
            </w: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C0020/R0200</w:t>
            </w:r>
          </w:p>
          <w:p w:rsidR="0095672C" w:rsidRPr="00DF07B0" w:rsidRDefault="0095672C" w:rsidP="00950116">
            <w:pPr>
              <w:rPr>
                <w:rFonts w:ascii="Times New Roman" w:hAnsi="Times New Roman" w:cs="Times New Roman"/>
                <w:sz w:val="20"/>
                <w:szCs w:val="20"/>
              </w:rPr>
            </w:pPr>
          </w:p>
        </w:tc>
        <w:tc>
          <w:tcPr>
            <w:tcW w:w="292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value of all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total value of the total liabilities for all currencies.</w:t>
            </w:r>
          </w:p>
          <w:p w:rsidR="0095672C" w:rsidRPr="00DF07B0" w:rsidRDefault="0095672C">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C0030/R0200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the reporting currency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total liabilities for the reporting currency.</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C0040/R0200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remaining other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Report the total value of total liabilities for the remaining currencies that are not reported by currency.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means that this cell excludes the amount reported in the reporting currency (C0030/R0200) and in the currencies reported by currency (C0050/R0200). </w:t>
            </w:r>
          </w:p>
          <w:p w:rsidR="0095672C" w:rsidRPr="00DF07B0" w:rsidRDefault="0095672C">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C0050/R0200</w:t>
            </w:r>
          </w:p>
        </w:tc>
        <w:tc>
          <w:tcPr>
            <w:tcW w:w="292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material currencies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liabilities</w:t>
            </w:r>
          </w:p>
        </w:tc>
        <w:tc>
          <w:tcPr>
            <w:tcW w:w="49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value of total liabilities for each of the currency required to be reported separately.</w:t>
            </w:r>
          </w:p>
          <w:p w:rsidR="0095672C" w:rsidRPr="00DF07B0" w:rsidRDefault="0095672C">
            <w:pPr>
              <w:rPr>
                <w:rFonts w:ascii="Times New Roman" w:hAnsi="Times New Roman" w:cs="Times New Roman"/>
                <w:sz w:val="20"/>
                <w:szCs w:val="20"/>
              </w:rPr>
            </w:pPr>
          </w:p>
        </w:tc>
      </w:tr>
    </w:tbl>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b/>
          <w:bCs/>
          <w:sz w:val="20"/>
          <w:szCs w:val="20"/>
        </w:rPr>
      </w:pPr>
      <w:bookmarkStart w:id="212" w:name="RANGE!A2:C48"/>
      <w:r w:rsidRPr="00DF07B0">
        <w:rPr>
          <w:rFonts w:ascii="Times New Roman" w:hAnsi="Times New Roman" w:cs="Times New Roman"/>
          <w:b/>
          <w:bCs/>
          <w:sz w:val="20"/>
          <w:szCs w:val="20"/>
        </w:rPr>
        <w:t>S.03.01</w:t>
      </w:r>
      <w:bookmarkEnd w:id="212"/>
      <w:r w:rsidRPr="00DF07B0">
        <w:rPr>
          <w:rFonts w:ascii="Times New Roman" w:hAnsi="Times New Roman" w:cs="Times New Roman"/>
          <w:b/>
          <w:bCs/>
          <w:sz w:val="20"/>
          <w:szCs w:val="20"/>
        </w:rPr>
        <w:t xml:space="preserve"> – Off</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balance sheet items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General</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sz w:val="20"/>
          <w:lang w:val="en-US"/>
        </w:rPr>
        <w:t xml:space="preserve">This </w:t>
      </w:r>
      <w:proofErr w:type="gramStart"/>
      <w:r w:rsidR="001062B8" w:rsidRPr="00DF07B0">
        <w:rPr>
          <w:rFonts w:ascii="Times New Roman" w:hAnsi="Times New Roman"/>
          <w:sz w:val="20"/>
          <w:lang w:val="en-US"/>
        </w:rPr>
        <w:t>section</w:t>
      </w:r>
      <w:r w:rsidRPr="00DF07B0">
        <w:rPr>
          <w:rFonts w:ascii="Times New Roman" w:hAnsi="Times New Roman"/>
          <w:sz w:val="20"/>
          <w:lang w:val="en-US"/>
        </w:rPr>
        <w:t xml:space="preserve"> </w:t>
      </w:r>
      <w:r w:rsidR="0095672C" w:rsidRPr="00DF07B0">
        <w:rPr>
          <w:rFonts w:ascii="Times New Roman" w:hAnsi="Times New Roman" w:cs="Times New Roman"/>
          <w:sz w:val="20"/>
          <w:szCs w:val="20"/>
          <w:lang w:val="en-US"/>
        </w:rPr>
        <w:t xml:space="preserve"> relates</w:t>
      </w:r>
      <w:proofErr w:type="gramEnd"/>
      <w:r w:rsidR="0095672C" w:rsidRPr="00DF07B0">
        <w:rPr>
          <w:rFonts w:ascii="Times New Roman" w:hAnsi="Times New Roman" w:cs="Times New Roman"/>
          <w:sz w:val="20"/>
          <w:szCs w:val="20"/>
          <w:lang w:val="en-US"/>
        </w:rPr>
        <w:t xml:space="preserve"> to annual submission of information for individual entities.</w:t>
      </w:r>
    </w:p>
    <w:p w:rsidR="0095672C" w:rsidRPr="00DF07B0" w:rsidRDefault="000D2E4C" w:rsidP="00950116">
      <w:pPr>
        <w:jc w:val="both"/>
        <w:rPr>
          <w:rFonts w:ascii="Times New Roman" w:hAnsi="Times New Roman" w:cs="Times New Roman"/>
          <w:bCs/>
          <w:sz w:val="20"/>
          <w:szCs w:val="20"/>
          <w:lang w:val="en-US"/>
        </w:rPr>
      </w:pPr>
      <w:r w:rsidRPr="00DF07B0">
        <w:rPr>
          <w:rFonts w:ascii="Times New Roman" w:hAnsi="Times New Roman" w:cs="Times New Roman"/>
          <w:bCs/>
          <w:sz w:val="20"/>
          <w:szCs w:val="20"/>
          <w:lang w:val="en-US"/>
        </w:rPr>
        <w:t xml:space="preserve">This </w:t>
      </w:r>
      <w:r w:rsidR="001062B8" w:rsidRPr="00DF07B0">
        <w:rPr>
          <w:rFonts w:ascii="Times New Roman" w:hAnsi="Times New Roman" w:cs="Times New Roman"/>
          <w:bCs/>
          <w:sz w:val="20"/>
          <w:szCs w:val="20"/>
          <w:lang w:val="en-US"/>
        </w:rPr>
        <w:t>section</w:t>
      </w:r>
      <w:r w:rsidR="0095672C" w:rsidRPr="00DF07B0">
        <w:rPr>
          <w:rFonts w:ascii="Times New Roman" w:hAnsi="Times New Roman" w:cs="Times New Roman"/>
          <w:bCs/>
          <w:sz w:val="20"/>
          <w:szCs w:val="20"/>
          <w:lang w:val="en-US"/>
        </w:rPr>
        <w:t xml:space="preserve"> include</w:t>
      </w:r>
      <w:r w:rsidR="00681AAB" w:rsidRPr="00DF07B0">
        <w:rPr>
          <w:rFonts w:ascii="Times New Roman" w:hAnsi="Times New Roman" w:cs="Times New Roman"/>
          <w:bCs/>
          <w:sz w:val="20"/>
          <w:szCs w:val="20"/>
          <w:lang w:val="en-US"/>
        </w:rPr>
        <w:t>s</w:t>
      </w:r>
      <w:r w:rsidR="0095672C" w:rsidRPr="00DF07B0">
        <w:rPr>
          <w:rFonts w:ascii="Times New Roman" w:hAnsi="Times New Roman" w:cs="Times New Roman"/>
          <w:bCs/>
          <w:sz w:val="20"/>
          <w:szCs w:val="20"/>
          <w:lang w:val="en-US"/>
        </w:rPr>
        <w:t xml:space="preserve"> the information referring to off</w:t>
      </w:r>
      <w:r w:rsidR="0072092D" w:rsidRPr="00DF07B0">
        <w:rPr>
          <w:rFonts w:ascii="Times New Roman" w:hAnsi="Times New Roman" w:cs="Times New Roman"/>
          <w:bCs/>
          <w:sz w:val="20"/>
          <w:szCs w:val="20"/>
          <w:lang w:val="en-US"/>
        </w:rPr>
        <w:t>–</w:t>
      </w:r>
      <w:r w:rsidR="0095672C" w:rsidRPr="00DF07B0">
        <w:rPr>
          <w:rFonts w:ascii="Times New Roman" w:hAnsi="Times New Roman" w:cs="Times New Roman"/>
          <w:bCs/>
          <w:sz w:val="20"/>
          <w:szCs w:val="20"/>
          <w:lang w:val="en-US"/>
        </w:rPr>
        <w:t xml:space="preserve">balance sheet items and the maximum and solvency II value of contingent liabilities in Solvency II balance sheet. </w:t>
      </w:r>
    </w:p>
    <w:p w:rsidR="0095672C" w:rsidRPr="00DF07B0" w:rsidRDefault="0095672C" w:rsidP="00950116">
      <w:pPr>
        <w:jc w:val="both"/>
        <w:rPr>
          <w:rFonts w:ascii="Times New Roman" w:hAnsi="Times New Roman" w:cs="Times New Roman"/>
          <w:bCs/>
          <w:sz w:val="20"/>
          <w:szCs w:val="20"/>
          <w:lang w:val="en-US"/>
        </w:rPr>
      </w:pPr>
      <w:r w:rsidRPr="00DF07B0">
        <w:rPr>
          <w:rFonts w:ascii="Times New Roman" w:hAnsi="Times New Roman" w:cs="Times New Roman"/>
          <w:bCs/>
          <w:sz w:val="20"/>
          <w:szCs w:val="20"/>
          <w:lang w:val="en-US"/>
        </w:rPr>
        <w:t xml:space="preserve">As regards the Solvency II value, the instructions define the items from a recognition perspective. Valuation principles are laid down in Directive 2009/138/EC, </w:t>
      </w:r>
      <w:r w:rsidRPr="00DF07B0">
        <w:rPr>
          <w:rFonts w:ascii="Times New Roman" w:hAnsi="Times New Roman" w:cs="Times New Roman"/>
          <w:bCs/>
          <w:sz w:val="20"/>
          <w:szCs w:val="20"/>
        </w:rPr>
        <w:t>Delegated Regulation (EU) 2015/35</w:t>
      </w:r>
      <w:r w:rsidRPr="00DF07B0">
        <w:rPr>
          <w:rFonts w:ascii="Times New Roman" w:hAnsi="Times New Roman" w:cs="Times New Roman"/>
          <w:bCs/>
          <w:sz w:val="20"/>
          <w:szCs w:val="20"/>
          <w:lang w:val="en-US"/>
        </w:rPr>
        <w:t xml:space="preserve">, Solvency II Technical Standards and Guidelines. </w:t>
      </w:r>
    </w:p>
    <w:p w:rsidR="0095672C" w:rsidRPr="00DF07B0" w:rsidRDefault="0095672C" w:rsidP="00950116">
      <w:pPr>
        <w:jc w:val="both"/>
        <w:rPr>
          <w:rFonts w:ascii="Times New Roman" w:hAnsi="Times New Roman" w:cs="Times New Roman"/>
          <w:bCs/>
          <w:sz w:val="20"/>
          <w:szCs w:val="20"/>
          <w:lang w:val="en-US"/>
        </w:rPr>
      </w:pPr>
      <w:r w:rsidRPr="00DF07B0">
        <w:rPr>
          <w:rFonts w:ascii="Times New Roman" w:hAnsi="Times New Roman" w:cs="Times New Roman"/>
          <w:bCs/>
          <w:sz w:val="20"/>
          <w:szCs w:val="20"/>
          <w:lang w:val="en-US"/>
        </w:rPr>
        <w:t xml:space="preserve">Guarantees require the issuer to make specified payments to reimburse the holder for a loss it incurs if a specified debtor fails to make payment when due under the original or modified terms of a debt instrument. These guarantees can have various legal forms, such as financial guarantees, letters of credit, </w:t>
      </w:r>
      <w:proofErr w:type="gramStart"/>
      <w:r w:rsidRPr="00DF07B0">
        <w:rPr>
          <w:rFonts w:ascii="Times New Roman" w:hAnsi="Times New Roman" w:cs="Times New Roman"/>
          <w:bCs/>
          <w:sz w:val="20"/>
          <w:szCs w:val="20"/>
          <w:lang w:val="en-US"/>
        </w:rPr>
        <w:t>credit</w:t>
      </w:r>
      <w:proofErr w:type="gramEnd"/>
      <w:r w:rsidRPr="00DF07B0">
        <w:rPr>
          <w:rFonts w:ascii="Times New Roman" w:hAnsi="Times New Roman" w:cs="Times New Roman"/>
          <w:bCs/>
          <w:sz w:val="20"/>
          <w:szCs w:val="20"/>
          <w:lang w:val="en-US"/>
        </w:rPr>
        <w:t xml:space="preserve"> default contracts. These items </w:t>
      </w:r>
      <w:r w:rsidR="00CD22EA" w:rsidRPr="00DF07B0">
        <w:rPr>
          <w:rFonts w:ascii="Times New Roman" w:hAnsi="Times New Roman" w:cs="Times New Roman"/>
          <w:bCs/>
          <w:sz w:val="20"/>
          <w:szCs w:val="20"/>
          <w:lang w:val="en-US"/>
        </w:rPr>
        <w:t>shall</w:t>
      </w:r>
      <w:r w:rsidRPr="00DF07B0">
        <w:rPr>
          <w:rFonts w:ascii="Times New Roman" w:hAnsi="Times New Roman" w:cs="Times New Roman"/>
          <w:bCs/>
          <w:sz w:val="20"/>
          <w:szCs w:val="20"/>
          <w:lang w:val="en-US"/>
        </w:rPr>
        <w:t xml:space="preserve"> not include guarantees stemming from insurance contracts, which are </w:t>
      </w:r>
      <w:proofErr w:type="spellStart"/>
      <w:r w:rsidRPr="00DF07B0">
        <w:rPr>
          <w:rFonts w:ascii="Times New Roman" w:hAnsi="Times New Roman" w:cs="Times New Roman"/>
          <w:bCs/>
          <w:sz w:val="20"/>
          <w:szCs w:val="20"/>
          <w:lang w:val="en-US"/>
        </w:rPr>
        <w:t>recognised</w:t>
      </w:r>
      <w:proofErr w:type="spellEnd"/>
      <w:r w:rsidRPr="00DF07B0">
        <w:rPr>
          <w:rFonts w:ascii="Times New Roman" w:hAnsi="Times New Roman" w:cs="Times New Roman"/>
          <w:bCs/>
          <w:sz w:val="20"/>
          <w:szCs w:val="20"/>
          <w:lang w:val="en-US"/>
        </w:rPr>
        <w:t xml:space="preserve"> in technical provisions.</w:t>
      </w:r>
    </w:p>
    <w:p w:rsidR="0095672C" w:rsidRPr="00DF07B0" w:rsidRDefault="0095672C" w:rsidP="00950116">
      <w:pPr>
        <w:spacing w:after="0"/>
        <w:jc w:val="both"/>
        <w:rPr>
          <w:rFonts w:ascii="Times New Roman" w:hAnsi="Times New Roman" w:cs="Times New Roman"/>
          <w:bCs/>
          <w:sz w:val="20"/>
          <w:szCs w:val="20"/>
          <w:lang w:val="en-US"/>
        </w:rPr>
      </w:pPr>
      <w:r w:rsidRPr="00DF07B0">
        <w:rPr>
          <w:rFonts w:ascii="Times New Roman" w:hAnsi="Times New Roman" w:cs="Times New Roman"/>
          <w:bCs/>
          <w:sz w:val="20"/>
          <w:szCs w:val="20"/>
          <w:lang w:val="en-US"/>
        </w:rPr>
        <w:t>A contingent liability is defined as:</w:t>
      </w:r>
    </w:p>
    <w:p w:rsidR="0095672C" w:rsidRPr="00DF07B0" w:rsidRDefault="0095672C" w:rsidP="00803166">
      <w:pPr>
        <w:pStyle w:val="ListParagraph"/>
        <w:numPr>
          <w:ilvl w:val="1"/>
          <w:numId w:val="1"/>
        </w:numPr>
        <w:spacing w:after="200" w:line="276" w:lineRule="auto"/>
        <w:ind w:left="709"/>
        <w:jc w:val="left"/>
        <w:rPr>
          <w:sz w:val="20"/>
          <w:lang w:val="en-US"/>
        </w:rPr>
      </w:pPr>
      <w:r w:rsidRPr="00DF07B0">
        <w:rPr>
          <w:bCs/>
          <w:sz w:val="20"/>
          <w:lang w:val="en-US"/>
        </w:rPr>
        <w:t>a possible obligation that arises from past events and whose existence will be confirmed only by the occurrence or non</w:t>
      </w:r>
      <w:r w:rsidR="0072092D" w:rsidRPr="00DF07B0">
        <w:rPr>
          <w:bCs/>
          <w:sz w:val="20"/>
          <w:lang w:val="en-US"/>
        </w:rPr>
        <w:t>–</w:t>
      </w:r>
      <w:r w:rsidRPr="00DF07B0">
        <w:rPr>
          <w:bCs/>
          <w:sz w:val="20"/>
          <w:lang w:val="en-US"/>
        </w:rPr>
        <w:t xml:space="preserve">occurrence of one or more uncertain future events not wholly within the control of the entity; </w:t>
      </w:r>
      <w:r w:rsidRPr="00DF07B0">
        <w:rPr>
          <w:sz w:val="20"/>
          <w:lang w:val="en-US"/>
        </w:rPr>
        <w:t>or</w:t>
      </w:r>
    </w:p>
    <w:p w:rsidR="0095672C" w:rsidRPr="00DF07B0" w:rsidRDefault="0095672C" w:rsidP="00803166">
      <w:pPr>
        <w:pStyle w:val="ListParagraph"/>
        <w:numPr>
          <w:ilvl w:val="0"/>
          <w:numId w:val="1"/>
        </w:numPr>
        <w:spacing w:line="276" w:lineRule="auto"/>
        <w:rPr>
          <w:bCs/>
          <w:sz w:val="20"/>
          <w:lang w:val="en-US"/>
        </w:rPr>
      </w:pPr>
      <w:r w:rsidRPr="00DF07B0">
        <w:rPr>
          <w:bCs/>
          <w:sz w:val="20"/>
          <w:lang w:val="en-US"/>
        </w:rPr>
        <w:t>a present obligation that arises from past events even if:</w:t>
      </w:r>
    </w:p>
    <w:p w:rsidR="0095672C" w:rsidRPr="00DF07B0" w:rsidRDefault="0095672C" w:rsidP="00803166">
      <w:pPr>
        <w:pStyle w:val="ListParagraph"/>
        <w:numPr>
          <w:ilvl w:val="0"/>
          <w:numId w:val="2"/>
        </w:numPr>
        <w:spacing w:line="276" w:lineRule="auto"/>
        <w:ind w:left="1418"/>
        <w:rPr>
          <w:bCs/>
          <w:sz w:val="20"/>
          <w:lang w:val="en-US"/>
        </w:rPr>
      </w:pPr>
      <w:r w:rsidRPr="00DF07B0">
        <w:rPr>
          <w:bCs/>
          <w:sz w:val="20"/>
          <w:lang w:val="en-US"/>
        </w:rPr>
        <w:t>it is not probable that an outflow of resources embodying economic benefits will be required to settle the obligation; or</w:t>
      </w:r>
    </w:p>
    <w:p w:rsidR="0095672C" w:rsidRPr="00DF07B0" w:rsidRDefault="0095672C" w:rsidP="00803166">
      <w:pPr>
        <w:pStyle w:val="ListParagraph"/>
        <w:numPr>
          <w:ilvl w:val="0"/>
          <w:numId w:val="2"/>
        </w:numPr>
        <w:spacing w:line="276" w:lineRule="auto"/>
        <w:ind w:left="1418"/>
        <w:rPr>
          <w:bCs/>
          <w:sz w:val="20"/>
          <w:lang w:val="en-US"/>
        </w:rPr>
      </w:pPr>
      <w:proofErr w:type="gramStart"/>
      <w:r w:rsidRPr="00DF07B0">
        <w:rPr>
          <w:bCs/>
          <w:sz w:val="20"/>
          <w:lang w:val="en-US"/>
        </w:rPr>
        <w:t>the</w:t>
      </w:r>
      <w:proofErr w:type="gramEnd"/>
      <w:r w:rsidRPr="00DF07B0">
        <w:rPr>
          <w:bCs/>
          <w:sz w:val="20"/>
          <w:lang w:val="en-US"/>
        </w:rPr>
        <w:t xml:space="preserve"> amount of the obligation cannot be measured with sufficient reliability.</w:t>
      </w:r>
    </w:p>
    <w:p w:rsidR="0095672C" w:rsidRPr="00DF07B0" w:rsidRDefault="0095672C" w:rsidP="00950116">
      <w:pPr>
        <w:spacing w:before="240" w:after="240"/>
        <w:jc w:val="both"/>
        <w:rPr>
          <w:rFonts w:ascii="Times New Roman" w:hAnsi="Times New Roman" w:cs="Times New Roman"/>
          <w:bCs/>
          <w:sz w:val="20"/>
          <w:szCs w:val="20"/>
          <w:lang w:val="en-US"/>
        </w:rPr>
      </w:pPr>
      <w:r w:rsidRPr="00DF07B0">
        <w:rPr>
          <w:rFonts w:ascii="Times New Roman" w:hAnsi="Times New Roman" w:cs="Times New Roman"/>
          <w:sz w:val="20"/>
          <w:szCs w:val="20"/>
          <w:lang w:val="en-US"/>
        </w:rPr>
        <w:t>C</w:t>
      </w:r>
      <w:proofErr w:type="spellStart"/>
      <w:r w:rsidRPr="00DF07B0">
        <w:rPr>
          <w:rFonts w:ascii="Times New Roman" w:hAnsi="Times New Roman" w:cs="Times New Roman"/>
          <w:sz w:val="20"/>
          <w:szCs w:val="20"/>
        </w:rPr>
        <w:t>ollateral</w:t>
      </w:r>
      <w:proofErr w:type="spellEnd"/>
      <w:r w:rsidRPr="00DF07B0">
        <w:rPr>
          <w:rFonts w:ascii="Times New Roman" w:hAnsi="Times New Roman" w:cs="Times New Roman"/>
          <w:sz w:val="20"/>
          <w:szCs w:val="20"/>
        </w:rPr>
        <w:t xml:space="preserve"> is an asset with a monetary value or a commitment that secure the lender against the defaults of the borrower.</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guarantees listed in this template are not reported in S.03.02 and S.03.03.</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 xml:space="preserve"> This</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means</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that</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only</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limited</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guarantees</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are</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to</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be</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reported</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in</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this</w:t>
      </w:r>
      <w:r w:rsidRPr="00DF07B0">
        <w:rPr>
          <w:rFonts w:ascii="Times New Roman" w:hAnsi="Times New Roman" w:cs="Times New Roman"/>
          <w:sz w:val="20"/>
          <w:szCs w:val="20"/>
        </w:rPr>
        <w:t xml:space="preserve"> </w:t>
      </w:r>
      <w:r w:rsidRPr="00DF07B0">
        <w:rPr>
          <w:rFonts w:ascii="Times New Roman" w:hAnsi="Times New Roman" w:cs="Times New Roman"/>
          <w:sz w:val="20"/>
          <w:szCs w:val="20"/>
          <w:lang w:val="en-US"/>
        </w:rPr>
        <w:t>template.</w:t>
      </w:r>
    </w:p>
    <w:tbl>
      <w:tblPr>
        <w:tblStyle w:val="TableGrid"/>
        <w:tblW w:w="0" w:type="auto"/>
        <w:tblLook w:val="04A0" w:firstRow="1" w:lastRow="0" w:firstColumn="1" w:lastColumn="0" w:noHBand="0" w:noVBand="1"/>
      </w:tblPr>
      <w:tblGrid>
        <w:gridCol w:w="1339"/>
        <w:gridCol w:w="3086"/>
        <w:gridCol w:w="4817"/>
      </w:tblGrid>
      <w:tr w:rsidR="0095672C" w:rsidRPr="00DF07B0" w:rsidTr="00950116">
        <w:tc>
          <w:tcPr>
            <w:tcW w:w="0" w:type="auto"/>
            <w:noWrap/>
            <w:hideMark/>
          </w:tcPr>
          <w:p w:rsidR="0095672C" w:rsidRPr="00DF07B0" w:rsidRDefault="0095672C" w:rsidP="00950116">
            <w:pPr>
              <w:jc w:val="center"/>
              <w:rPr>
                <w:rFonts w:ascii="Times New Roman" w:hAnsi="Times New Roman" w:cs="Times New Roman"/>
                <w:sz w:val="20"/>
                <w:szCs w:val="20"/>
              </w:rPr>
            </w:pPr>
          </w:p>
        </w:tc>
        <w:tc>
          <w:tcPr>
            <w:tcW w:w="0" w:type="auto"/>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0" w:type="auto"/>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1102"/>
        </w:trPr>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C0010/R0010</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Maximum value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Guarantees provided by the undertaking, including letters of credit</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Sum of all possible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related to guarantees if events triggering guarantees were all to happen in relation to guarantees provided by the undertaking to another party. It includes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related to letter of credit.</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In case any guarantee is also identified as contingent liability under R0310, the maximum amount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also be included in this row.</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C0010/R0020</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Maximum value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Guarantees provided by the undertaking, including letters of credit, of which, guarantees, including letters </w:t>
            </w:r>
            <w:r w:rsidRPr="00DF07B0">
              <w:rPr>
                <w:rFonts w:ascii="Times New Roman" w:hAnsi="Times New Roman" w:cs="Times New Roman"/>
                <w:sz w:val="20"/>
                <w:szCs w:val="20"/>
              </w:rPr>
              <w:lastRenderedPageBreak/>
              <w:t>of credit provided to other undertakings of the same group</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Part of C0010/R0010 related to guarantees, including letters of credit, provided to other undertakings of the same group. </w:t>
            </w:r>
          </w:p>
        </w:tc>
      </w:tr>
      <w:tr w:rsidR="0095672C" w:rsidRPr="00DF07B0" w:rsidTr="00950116">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C0020/R0010</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Guarantees provided by the undertaking, including letters of credit</w:t>
            </w:r>
          </w:p>
        </w:tc>
        <w:tc>
          <w:tcPr>
            <w:tcW w:w="0" w:type="auto"/>
          </w:tcPr>
          <w:p w:rsidR="0095672C" w:rsidRPr="00DF07B0" w:rsidDel="002C0586"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guarantees provided by the undertaking, including letters of credit</w:t>
            </w:r>
          </w:p>
        </w:tc>
      </w:tr>
      <w:tr w:rsidR="0095672C" w:rsidRPr="00DF07B0" w:rsidTr="00950116">
        <w:tc>
          <w:tcPr>
            <w:tcW w:w="0" w:type="auto"/>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C0020/R0020</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Guarantees provided by the undertaking, including letters of credit, of which, guarantees, including letters of credit provided to other undertakings of the same group</w:t>
            </w:r>
          </w:p>
        </w:tc>
        <w:tc>
          <w:tcPr>
            <w:tcW w:w="0" w:type="auto"/>
          </w:tcPr>
          <w:p w:rsidR="0095672C" w:rsidRPr="00DF07B0" w:rsidDel="002C0586"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Part of C0020/R0010 related guarantees, including letters of credit provided to other undertakings of the same group.</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C0010/R0030</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Maximum value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Guarantees received by the undertaking, including letters of credit</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Sum of all possible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related to guarantees if events triggering guarantees were all to happen in relation to guarantees received by the undertaking from another party to guarantee the payment of the liabilities due by the undertaking (includes letter of credit, undrawn committed borrowing facilities).</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C0010/R0040</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Maximum value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Guarantees received by the undertaking, including letters of credit, of which, guarantees, including letters of credit received from other undertakings of the same group</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Part of C0010/R0030 related to guarantees, including letters of credit received from other undertakings of the same group.</w:t>
            </w:r>
          </w:p>
        </w:tc>
      </w:tr>
      <w:tr w:rsidR="0095672C" w:rsidRPr="00DF07B0" w:rsidTr="00950116">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C0020/R0030</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bCs/>
                <w:sz w:val="20"/>
                <w:szCs w:val="20"/>
                <w:lang w:val="en-US"/>
              </w:rPr>
              <w:t xml:space="preserve"> </w:t>
            </w:r>
            <w:r w:rsidRPr="00DF07B0">
              <w:rPr>
                <w:rFonts w:ascii="Times New Roman" w:hAnsi="Times New Roman" w:cs="Times New Roman"/>
                <w:sz w:val="20"/>
                <w:szCs w:val="20"/>
              </w:rPr>
              <w:t>Guarantees received by the undertaking, including letters of credit</w:t>
            </w:r>
          </w:p>
        </w:tc>
        <w:tc>
          <w:tcPr>
            <w:tcW w:w="0" w:type="auto"/>
          </w:tcPr>
          <w:p w:rsidR="0095672C" w:rsidRPr="00DF07B0" w:rsidDel="002C0586"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guarantees received by the undertaking, including letters of credit.</w:t>
            </w:r>
          </w:p>
        </w:tc>
      </w:tr>
      <w:tr w:rsidR="0095672C" w:rsidRPr="00DF07B0" w:rsidTr="00950116">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C0020/R0040</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bCs/>
                <w:sz w:val="20"/>
                <w:szCs w:val="20"/>
                <w:lang w:val="en-US"/>
              </w:rPr>
              <w:t xml:space="preserve"> </w:t>
            </w:r>
            <w:r w:rsidRPr="00DF07B0">
              <w:rPr>
                <w:rFonts w:ascii="Times New Roman" w:hAnsi="Times New Roman" w:cs="Times New Roman"/>
                <w:sz w:val="20"/>
                <w:szCs w:val="20"/>
              </w:rPr>
              <w:t>Guarantees received by the undertaking, including letters of credit, of which, guarantees, including letters of credit received from other undertakings of the same group</w:t>
            </w:r>
          </w:p>
        </w:tc>
        <w:tc>
          <w:tcPr>
            <w:tcW w:w="0" w:type="auto"/>
          </w:tcPr>
          <w:p w:rsidR="0095672C" w:rsidRPr="00DF07B0" w:rsidDel="002C0586"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Part of C0020/R0030 related to guarantees, including letters of credit received from other undertakings of the same group.</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C0020/R0100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Collateral held for loans made or bonds purchased</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Solvency II value of the collaterals held for loans made or bonds purchased. </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C0020/R0110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Collateral held for derivatives</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collaterals held for derivatives.</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C0020/R0120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Assets pledged by reinsurers for ceded technical provisions</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assets pledged by reinsurers for ceded technical provisions.</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C0020/R0130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collateral held</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other collaterals held.</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C0020/R0200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Total collateral held</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Solvency II value of the collaterals held.</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C0030/R0100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Value of assets</w:t>
            </w:r>
            <w:r w:rsidRPr="00DF07B0">
              <w:rPr>
                <w:rFonts w:ascii="Times New Roman" w:hAnsi="Times New Roman"/>
              </w:rPr>
              <w:t xml:space="preserve"> </w:t>
            </w:r>
            <w:r w:rsidRPr="00DF07B0">
              <w:rPr>
                <w:rFonts w:ascii="Times New Roman" w:hAnsi="Times New Roman" w:cs="Times New Roman"/>
                <w:sz w:val="20"/>
                <w:szCs w:val="20"/>
              </w:rPr>
              <w:t xml:space="preserve">for which collateral is held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 held for loans made or bonds purchased</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assets for which the collateral for loans made or bonds purchased is held.</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C0030/R0110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assets for which collateral is held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 held for derivatives</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assets for which the collateral for derivatives is held.</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C0030/R0120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assets for which collateral is held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Assets pledged by reinsurers for ceded technical provisions</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assets for which the collateral on assets pledged by reinsurers for ceded technical provisions is held.</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C0030/R0130</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Value of assets for which collateral is held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collateral held</w:t>
            </w:r>
          </w:p>
          <w:p w:rsidR="0095672C" w:rsidRPr="00DF07B0" w:rsidRDefault="0095672C">
            <w:pPr>
              <w:rPr>
                <w:rFonts w:ascii="Times New Roman" w:hAnsi="Times New Roman" w:cs="Times New Roman"/>
                <w:sz w:val="20"/>
                <w:szCs w:val="20"/>
              </w:rPr>
            </w:pP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assets for which the other collateral is held.</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C0030/R0200</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Value of assets for which collateral is held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collateral held</w:t>
            </w:r>
          </w:p>
          <w:p w:rsidR="0095672C" w:rsidRPr="00DF07B0" w:rsidRDefault="0095672C">
            <w:pPr>
              <w:rPr>
                <w:rFonts w:ascii="Times New Roman" w:hAnsi="Times New Roman" w:cs="Times New Roman"/>
                <w:sz w:val="20"/>
                <w:szCs w:val="20"/>
              </w:rPr>
            </w:pP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Solvency II value of the assets for which the total collateral is held.</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C0020/R0210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 pledged for loans received or bonds issued</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collaterals pledged for loans received or bonds issued.</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C0020/R0220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 pledged for derivatives</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collaterals pledged for derivatives.</w:t>
            </w: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C0020/R0230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Assets pledged to cedants for technical provisions (reinsurance accepted)</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assets pledged to cedants for technical provisions (reinsurance accepted).</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C0020/R0240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collateral pledged</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collateral pledged for other collateral.</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C0020/R0300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collateral pledged</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Solvency II value of the collateral pledged.</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C0040/R0210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liabilities for which collateral is pledged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 pledged for loans received or bonds issued</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Solvency II value of the liabilities for which the collateral for loans received or bonds issued is pledged. </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C0040/R0220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liabilities for which collateral is pledged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 pledged for derivatives</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Solvency II value of the liabilities for which the collateral for derivatives is pledged.</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C0040/R0230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liabilities for which collateral is pledged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Assets pledged to cedants for technical provisions (reinsurance accepted)</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Solvency II value of the liabilities for which the assets are pledged to cedants for technical provisions (reinsurance accepted).</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C0040/R0240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Value of liabilities</w:t>
            </w:r>
            <w:r w:rsidRPr="00DF07B0">
              <w:rPr>
                <w:rFonts w:ascii="Times New Roman" w:hAnsi="Times New Roman"/>
              </w:rPr>
              <w:t xml:space="preserve"> </w:t>
            </w:r>
            <w:r w:rsidRPr="00DF07B0">
              <w:rPr>
                <w:rFonts w:ascii="Times New Roman" w:hAnsi="Times New Roman" w:cs="Times New Roman"/>
                <w:sz w:val="20"/>
                <w:szCs w:val="20"/>
              </w:rPr>
              <w:t xml:space="preserve">for which collateral is pledged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collateral pledged</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Solvency II value of the liabilities for which other collateral is pledged.</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C0040/R0300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liabilities for which collateral is pledged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collateral pledged</w:t>
            </w:r>
          </w:p>
        </w:tc>
        <w:tc>
          <w:tcPr>
            <w:tcW w:w="0" w:type="auto"/>
            <w:hideMark/>
          </w:tcPr>
          <w:p w:rsidR="0095672C" w:rsidRPr="00DF07B0" w:rsidRDefault="0095672C" w:rsidP="00950116">
            <w:pPr>
              <w:rPr>
                <w:rFonts w:ascii="Times New Roman" w:hAnsi="Times New Roman" w:cs="Times New Roman"/>
                <w:bCs/>
                <w:sz w:val="20"/>
                <w:szCs w:val="20"/>
              </w:rPr>
            </w:pPr>
            <w:r w:rsidRPr="00DF07B0">
              <w:rPr>
                <w:rFonts w:ascii="Times New Roman" w:hAnsi="Times New Roman" w:cs="Times New Roman"/>
                <w:sz w:val="20"/>
                <w:szCs w:val="20"/>
              </w:rPr>
              <w:t>Total Solvency II value of the liabilities for which the collateral is pledged.</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C0010/R0310</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Maximum value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Contingent liabilities not in Solvency II Balance Sheet</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Maximum possible value, regardless of their probability (i.e. future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required to settle the contingent liability over the lifetime of that contingent liability, discounted at the relevant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free interest rate term structure) of contingent liabilities that are not included in those valued in Solvency II Balance Sheet (item C0010/R0740 of S.02.01).</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shall relate to contingent liabilities that are not material.</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amount shall include guarantees reported in R0010 if considered as contingent liabilities.</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C0010/R0320</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Maximum value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Contingent </w:t>
            </w:r>
            <w:r w:rsidRPr="00DF07B0">
              <w:rPr>
                <w:rFonts w:ascii="Times New Roman" w:hAnsi="Times New Roman" w:cs="Times New Roman"/>
                <w:sz w:val="20"/>
                <w:szCs w:val="20"/>
              </w:rPr>
              <w:lastRenderedPageBreak/>
              <w:t>liabilities not in Solvency II Balance Sheet, of which contingent liabilities toward entities of the same group</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Part of C0010/R0310 related to contingent liabilities </w:t>
            </w:r>
            <w:r w:rsidRPr="00DF07B0">
              <w:rPr>
                <w:rFonts w:ascii="Times New Roman" w:hAnsi="Times New Roman" w:cs="Times New Roman"/>
                <w:sz w:val="20"/>
                <w:szCs w:val="20"/>
              </w:rPr>
              <w:lastRenderedPageBreak/>
              <w:t>toward entities of the same group.</w:t>
            </w:r>
          </w:p>
          <w:p w:rsidR="0095672C" w:rsidRPr="00DF07B0" w:rsidRDefault="0095672C">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C0010/R0330</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Maximum value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Contingent liabilities in Solvency II Balance Sheet </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Maximum possible value, regardless of their probability (i.e. future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flows required to settle the contingent liability over the lifetime of that contingent liability, discounted at the relevant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free interest rate term structure) of contingent liabilities that are valued in Solvency II Balance Sheet as defined in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11 of the Delegated Regulation </w:t>
            </w:r>
            <w:r w:rsidR="000C6BAE" w:rsidRPr="00DF07B0">
              <w:rPr>
                <w:rFonts w:ascii="Times New Roman" w:hAnsi="Times New Roman" w:cs="Times New Roman"/>
                <w:sz w:val="20"/>
                <w:szCs w:val="20"/>
              </w:rPr>
              <w:t xml:space="preserve">(EU) </w:t>
            </w:r>
            <w:r w:rsidRPr="00DF07B0">
              <w:rPr>
                <w:rFonts w:ascii="Times New Roman" w:hAnsi="Times New Roman" w:cs="Times New Roman"/>
                <w:sz w:val="20"/>
                <w:szCs w:val="20"/>
              </w:rPr>
              <w:t>2015/35.</w:t>
            </w:r>
          </w:p>
          <w:p w:rsidR="0095672C" w:rsidRPr="00DF07B0" w:rsidRDefault="0095672C">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C0010/R0400</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Maximum value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Contingent liabilities</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maximum possible value regardless of their probability (i.e. future cash flows required to settle the contingent liability over the lifetime of that contingent liability, discounted at the relevant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free interest rate term structure) of contingent liabilities..</w:t>
            </w:r>
          </w:p>
          <w:p w:rsidR="0095672C" w:rsidRPr="00DF07B0" w:rsidRDefault="0095672C">
            <w:pPr>
              <w:rPr>
                <w:rFonts w:ascii="Times New Roman" w:hAnsi="Times New Roman" w:cs="Times New Roman"/>
                <w:sz w:val="20"/>
                <w:szCs w:val="20"/>
              </w:rPr>
            </w:pPr>
          </w:p>
        </w:tc>
      </w:tr>
      <w:tr w:rsidR="0095672C" w:rsidRPr="00DF07B0" w:rsidTr="00950116">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C0020/R0310</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Contingent liabilities not in Solvency II Balance Sheet</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Solvency II value of the contingent liabilities not in Solvency II Balance Sheet.</w:t>
            </w:r>
          </w:p>
          <w:p w:rsidR="0095672C" w:rsidRPr="00DF07B0" w:rsidRDefault="0095672C" w:rsidP="00950116">
            <w:pPr>
              <w:rPr>
                <w:rFonts w:ascii="Times New Roman" w:hAnsi="Times New Roman" w:cs="Times New Roman"/>
                <w:sz w:val="20"/>
                <w:szCs w:val="20"/>
              </w:rPr>
            </w:pP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C0020/R0330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Value of guarantee / collateral / contingent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Contingent liabilities in Solvency II Balance Sheet</w:t>
            </w:r>
          </w:p>
        </w:tc>
        <w:tc>
          <w:tcPr>
            <w:tcW w:w="0" w:type="auto"/>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Solvency II value of the contingent liabilities in Solvency II Balance Sheet. This value shall only be reported in relation to contingent liabilities for which a value in item C0010/R0330 in S.03.01 was reported.</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If this value is lower than C0010/R0740 in S.02.01 an explanation shall be provided in the narrative reporting.</w:t>
            </w:r>
          </w:p>
        </w:tc>
      </w:tr>
    </w:tbl>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 xml:space="preserve">S.03.02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Off Balance</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sheet items – list of unlimited guarantees received</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bCs/>
          <w:sz w:val="20"/>
          <w:szCs w:val="20"/>
          <w:lang w:val="en-US"/>
        </w:rPr>
        <w:t xml:space="preserve">As regards the Solvency II value, the instructions define the items from a recognition perspective. Valuation principles are laid down in Directive 2009/138/EC, </w:t>
      </w:r>
      <w:r w:rsidRPr="00DF07B0">
        <w:rPr>
          <w:rFonts w:ascii="Times New Roman" w:hAnsi="Times New Roman" w:cs="Times New Roman"/>
          <w:bCs/>
          <w:sz w:val="20"/>
          <w:szCs w:val="20"/>
        </w:rPr>
        <w:t>Delegated Regulation (EU) 2015/35</w:t>
      </w:r>
      <w:r w:rsidRPr="00DF07B0">
        <w:rPr>
          <w:rFonts w:ascii="Times New Roman" w:hAnsi="Times New Roman" w:cs="Times New Roman"/>
          <w:bCs/>
          <w:sz w:val="20"/>
          <w:szCs w:val="20"/>
          <w:lang w:val="en-US"/>
        </w:rPr>
        <w:t>, Solvency II Technical Standards and Guidelines.</w:t>
      </w:r>
    </w:p>
    <w:p w:rsidR="0095672C" w:rsidRPr="00DF07B0" w:rsidRDefault="0095672C" w:rsidP="00950116">
      <w:pPr>
        <w:snapToGrid w:val="0"/>
        <w:spacing w:after="240" w:line="240" w:lineRule="auto"/>
        <w:jc w:val="both"/>
        <w:rPr>
          <w:rFonts w:ascii="Times New Roman" w:hAnsi="Times New Roman" w:cs="Times New Roman"/>
          <w:sz w:val="20"/>
          <w:szCs w:val="20"/>
        </w:rPr>
      </w:pPr>
      <w:r w:rsidRPr="00DF07B0">
        <w:rPr>
          <w:rFonts w:ascii="Times New Roman" w:hAnsi="Times New Roman" w:cs="Times New Roman"/>
          <w:sz w:val="20"/>
          <w:szCs w:val="20"/>
        </w:rPr>
        <w:t>Unlimited guarantees refer to guarantees with unlimited amount, regardless of the date being limited or unlimited.</w:t>
      </w:r>
    </w:p>
    <w:p w:rsidR="0095672C" w:rsidRPr="00DF07B0" w:rsidRDefault="0095672C">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guarantees listed in this template are not reported in S.03.01. </w:t>
      </w:r>
    </w:p>
    <w:tbl>
      <w:tblPr>
        <w:tblStyle w:val="TableGrid"/>
        <w:tblW w:w="0" w:type="auto"/>
        <w:tblLook w:val="04A0" w:firstRow="1" w:lastRow="0" w:firstColumn="1" w:lastColumn="0" w:noHBand="0" w:noVBand="1"/>
      </w:tblPr>
      <w:tblGrid>
        <w:gridCol w:w="1167"/>
        <w:gridCol w:w="2922"/>
        <w:gridCol w:w="5153"/>
      </w:tblGrid>
      <w:tr w:rsidR="0095672C" w:rsidRPr="00DF07B0" w:rsidTr="00950116">
        <w:trPr>
          <w:trHeight w:val="285"/>
        </w:trPr>
        <w:tc>
          <w:tcPr>
            <w:tcW w:w="1167" w:type="dxa"/>
            <w:noWrap/>
            <w:hideMark/>
          </w:tcPr>
          <w:p w:rsidR="0095672C" w:rsidRPr="00DF07B0" w:rsidRDefault="0095672C" w:rsidP="00950116">
            <w:pPr>
              <w:jc w:val="center"/>
              <w:rPr>
                <w:rFonts w:ascii="Times New Roman" w:hAnsi="Times New Roman" w:cs="Times New Roman"/>
                <w:sz w:val="20"/>
                <w:szCs w:val="20"/>
              </w:rPr>
            </w:pPr>
          </w:p>
        </w:tc>
        <w:tc>
          <w:tcPr>
            <w:tcW w:w="2938" w:type="dxa"/>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183" w:type="dxa"/>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570"/>
        </w:trPr>
        <w:tc>
          <w:tcPr>
            <w:tcW w:w="116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w:t>
            </w:r>
          </w:p>
        </w:tc>
        <w:tc>
          <w:tcPr>
            <w:tcW w:w="2938"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Code of guarantee</w:t>
            </w:r>
          </w:p>
        </w:tc>
        <w:tc>
          <w:tcPr>
            <w:tcW w:w="5183"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Code of guarantee received. This number, attributed by the undertaking, must be unique and consistent over time. It shall not be reused for other guarantees. </w:t>
            </w:r>
          </w:p>
        </w:tc>
      </w:tr>
      <w:tr w:rsidR="0095672C" w:rsidRPr="00DF07B0" w:rsidTr="00950116">
        <w:trPr>
          <w:trHeight w:val="285"/>
        </w:trPr>
        <w:tc>
          <w:tcPr>
            <w:tcW w:w="116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w:t>
            </w:r>
          </w:p>
        </w:tc>
        <w:tc>
          <w:tcPr>
            <w:tcW w:w="2938"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Name of provider of guarantee</w:t>
            </w:r>
          </w:p>
        </w:tc>
        <w:tc>
          <w:tcPr>
            <w:tcW w:w="518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Identification of the name of the provider of the guarantee </w:t>
            </w:r>
          </w:p>
        </w:tc>
      </w:tr>
      <w:tr w:rsidR="0095672C" w:rsidRPr="00DF07B0" w:rsidTr="00950116">
        <w:trPr>
          <w:trHeight w:val="1244"/>
        </w:trPr>
        <w:tc>
          <w:tcPr>
            <w:tcW w:w="1167" w:type="dxa"/>
          </w:tcPr>
          <w:p w:rsidR="0095672C" w:rsidRPr="00DF07B0" w:rsidDel="00F5010C"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w:t>
            </w:r>
          </w:p>
        </w:tc>
        <w:tc>
          <w:tcPr>
            <w:tcW w:w="293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Code of provider of guarantee</w:t>
            </w:r>
          </w:p>
        </w:tc>
        <w:tc>
          <w:tcPr>
            <w:tcW w:w="5183"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Identification code of provider using the Legal Entity Identifier (LEI) if available.</w:t>
            </w:r>
            <w:r w:rsidRPr="00DF07B0">
              <w:rPr>
                <w:rFonts w:ascii="Times New Roman" w:hAnsi="Times New Roman" w:cs="Times New Roman"/>
                <w:sz w:val="20"/>
                <w:szCs w:val="20"/>
              </w:rPr>
              <w:br/>
            </w:r>
            <w:r w:rsidRPr="00DF07B0">
              <w:rPr>
                <w:rFonts w:ascii="Times New Roman" w:hAnsi="Times New Roman" w:cs="Times New Roman"/>
                <w:sz w:val="20"/>
                <w:szCs w:val="20"/>
              </w:rPr>
              <w:br/>
              <w:t>If not available this item shall not be reported.</w:t>
            </w:r>
          </w:p>
        </w:tc>
      </w:tr>
      <w:tr w:rsidR="0095672C" w:rsidRPr="00DF07B0" w:rsidTr="00950116">
        <w:trPr>
          <w:trHeight w:val="1425"/>
        </w:trPr>
        <w:tc>
          <w:tcPr>
            <w:tcW w:w="1167" w:type="dxa"/>
          </w:tcPr>
          <w:p w:rsidR="0095672C" w:rsidRPr="00DF07B0" w:rsidDel="00F5010C"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C0040</w:t>
            </w:r>
          </w:p>
        </w:tc>
        <w:tc>
          <w:tcPr>
            <w:tcW w:w="293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Type of code of provider of guarantee</w:t>
            </w:r>
          </w:p>
        </w:tc>
        <w:tc>
          <w:tcPr>
            <w:tcW w:w="518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Identification of the code used for the “Code of provider of guarantee”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LEI </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None</w:t>
            </w:r>
          </w:p>
        </w:tc>
      </w:tr>
      <w:tr w:rsidR="0095672C" w:rsidRPr="00DF07B0" w:rsidTr="00950116">
        <w:trPr>
          <w:trHeight w:val="1425"/>
        </w:trPr>
        <w:tc>
          <w:tcPr>
            <w:tcW w:w="116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w:t>
            </w:r>
          </w:p>
        </w:tc>
        <w:tc>
          <w:tcPr>
            <w:tcW w:w="2938"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Provider of guarantee belonging to the same group</w:t>
            </w:r>
          </w:p>
        </w:tc>
        <w:tc>
          <w:tcPr>
            <w:tcW w:w="5183"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Indication if provider of the guarantee belongs to the same group as the undertaking.</w:t>
            </w:r>
            <w:r w:rsidRPr="00DF07B0">
              <w:rPr>
                <w:rFonts w:ascii="Times New Roman" w:hAnsi="Times New Roman" w:cs="Times New Roman"/>
                <w:sz w:val="20"/>
                <w:szCs w:val="20"/>
              </w:rPr>
              <w:br/>
              <w:t>One of the options in the following closed list shall be used:</w:t>
            </w:r>
            <w:r w:rsidRPr="00DF07B0">
              <w:rPr>
                <w:rFonts w:ascii="Times New Roman" w:hAnsi="Times New Roman" w:cs="Times New Roman"/>
                <w:sz w:val="20"/>
                <w:szCs w:val="20"/>
              </w:rPr>
              <w:br/>
              <w:t>1 – Belonging to the same group</w:t>
            </w:r>
            <w:r w:rsidRPr="00DF07B0">
              <w:rPr>
                <w:rFonts w:ascii="Times New Roman" w:hAnsi="Times New Roman" w:cs="Times New Roman"/>
                <w:sz w:val="20"/>
                <w:szCs w:val="20"/>
              </w:rPr>
              <w:br/>
              <w:t>2 – Not belonging to the same group</w:t>
            </w:r>
          </w:p>
        </w:tc>
      </w:tr>
      <w:tr w:rsidR="0095672C" w:rsidRPr="00DF07B0" w:rsidTr="00950116">
        <w:trPr>
          <w:trHeight w:val="3420"/>
        </w:trPr>
        <w:tc>
          <w:tcPr>
            <w:tcW w:w="116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w:t>
            </w:r>
          </w:p>
        </w:tc>
        <w:tc>
          <w:tcPr>
            <w:tcW w:w="2938"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Triggering event(s) of guarantee</w:t>
            </w:r>
          </w:p>
        </w:tc>
        <w:tc>
          <w:tcPr>
            <w:tcW w:w="518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triggering event.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Bankruptcy filing </w:t>
            </w:r>
            <w:r w:rsidR="001716A8" w:rsidRPr="00DF07B0">
              <w:rPr>
                <w:rFonts w:ascii="Times New Roman" w:hAnsi="Times New Roman" w:cs="Times New Roman"/>
                <w:sz w:val="20"/>
                <w:szCs w:val="20"/>
              </w:rPr>
              <w:t>International Swaps and Derivatives Association ("</w:t>
            </w:r>
            <w:r w:rsidRPr="00DF07B0">
              <w:rPr>
                <w:rFonts w:ascii="Times New Roman" w:hAnsi="Times New Roman" w:cs="Times New Roman"/>
                <w:sz w:val="20"/>
                <w:szCs w:val="20"/>
              </w:rPr>
              <w:t>ISDA</w:t>
            </w:r>
            <w:r w:rsidR="001716A8"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event</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Downgrading by a rating agency</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Fall of SCR below a threshold but higher than 100 %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Fall of MCR below a threshold but higher than 100 %</w:t>
            </w:r>
            <w:r w:rsidRPr="00DF07B0">
              <w:rPr>
                <w:rFonts w:ascii="Times New Roman" w:hAnsi="Times New Roman" w:cs="Times New Roman"/>
                <w:sz w:val="20"/>
                <w:szCs w:val="20"/>
              </w:rPr>
              <w:b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Breach of SCR</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Breach of MCR</w:t>
            </w:r>
            <w:r w:rsidRPr="00DF07B0">
              <w:rPr>
                <w:rFonts w:ascii="Times New Roman" w:hAnsi="Times New Roman" w:cs="Times New Roman"/>
                <w:sz w:val="20"/>
                <w:szCs w:val="20"/>
              </w:rPr>
              <w:b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payment of a contractual obligation</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Fraud</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Breach of contractual obligation linked with the disposal of assets</w:t>
            </w:r>
            <w:r w:rsidRPr="00DF07B0">
              <w:rPr>
                <w:rFonts w:ascii="Times New Roman" w:hAnsi="Times New Roman" w:cs="Times New Roman"/>
                <w:sz w:val="20"/>
                <w:szCs w:val="20"/>
              </w:rPr>
              <w:b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Breach of contractual obligation linked with the acquisition of assets</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w:t>
            </w:r>
          </w:p>
        </w:tc>
      </w:tr>
      <w:tr w:rsidR="0095672C" w:rsidRPr="00DF07B0" w:rsidTr="00950116">
        <w:trPr>
          <w:trHeight w:val="285"/>
        </w:trPr>
        <w:tc>
          <w:tcPr>
            <w:tcW w:w="116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w:t>
            </w:r>
          </w:p>
        </w:tc>
        <w:tc>
          <w:tcPr>
            <w:tcW w:w="2938"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Specific triggering event (s) of guarantee</w:t>
            </w:r>
          </w:p>
        </w:tc>
        <w:tc>
          <w:tcPr>
            <w:tcW w:w="518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Description of the triggering event in case undertakings selected “0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for item C0060 “Triggering event(s) of guarantee”.</w:t>
            </w:r>
          </w:p>
        </w:tc>
      </w:tr>
      <w:tr w:rsidR="0095672C" w:rsidRPr="00DF07B0" w:rsidTr="00950116">
        <w:trPr>
          <w:trHeight w:val="285"/>
        </w:trPr>
        <w:tc>
          <w:tcPr>
            <w:tcW w:w="116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w:t>
            </w:r>
          </w:p>
        </w:tc>
        <w:tc>
          <w:tcPr>
            <w:tcW w:w="2938"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Effective date of guarantee</w:t>
            </w:r>
          </w:p>
        </w:tc>
        <w:tc>
          <w:tcPr>
            <w:tcW w:w="518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starting date of the coverage of the contract. </w:t>
            </w:r>
          </w:p>
        </w:tc>
      </w:tr>
      <w:tr w:rsidR="0095672C" w:rsidRPr="00DF07B0" w:rsidTr="00950116">
        <w:trPr>
          <w:trHeight w:val="1710"/>
        </w:trPr>
        <w:tc>
          <w:tcPr>
            <w:tcW w:w="116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w:t>
            </w:r>
          </w:p>
        </w:tc>
        <w:tc>
          <w:tcPr>
            <w:tcW w:w="2938"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Ancillary Own Funds</w:t>
            </w:r>
          </w:p>
        </w:tc>
        <w:tc>
          <w:tcPr>
            <w:tcW w:w="518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Indication if the guarantee is classified as Ancillary Own Fund and is presented in the following items of S.23.01: </w:t>
            </w:r>
          </w:p>
          <w:p w:rsidR="0095672C" w:rsidRPr="00DF07B0" w:rsidRDefault="0095672C" w:rsidP="00803166">
            <w:pPr>
              <w:pStyle w:val="ListParagraph"/>
              <w:numPr>
                <w:ilvl w:val="0"/>
                <w:numId w:val="3"/>
              </w:numPr>
              <w:spacing w:after="200" w:line="276" w:lineRule="auto"/>
              <w:ind w:left="573"/>
              <w:jc w:val="left"/>
              <w:rPr>
                <w:sz w:val="20"/>
                <w:lang w:val="en-GB"/>
              </w:rPr>
            </w:pPr>
            <w:r w:rsidRPr="00DF07B0">
              <w:rPr>
                <w:sz w:val="20"/>
                <w:lang w:val="en-GB"/>
              </w:rPr>
              <w:t>Letters of credit and guarantees under Article 96(2) of the Directive 2009/138/EC (C0010/R0340)</w:t>
            </w:r>
          </w:p>
          <w:p w:rsidR="0095672C" w:rsidRPr="00DF07B0" w:rsidRDefault="0095672C" w:rsidP="00803166">
            <w:pPr>
              <w:pStyle w:val="ListParagraph"/>
              <w:numPr>
                <w:ilvl w:val="0"/>
                <w:numId w:val="3"/>
              </w:numPr>
              <w:spacing w:after="200" w:line="276" w:lineRule="auto"/>
              <w:ind w:left="573"/>
              <w:jc w:val="left"/>
              <w:rPr>
                <w:sz w:val="20"/>
                <w:lang w:val="en-GB"/>
              </w:rPr>
            </w:pPr>
            <w:r w:rsidRPr="00DF07B0">
              <w:rPr>
                <w:sz w:val="20"/>
                <w:lang w:val="en-GB"/>
              </w:rPr>
              <w:t>Letters of credit and guarantees other than under Article 96(2) of the Directive 2009/138/EC (C0010/R0350)</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Ancillary own fund</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an ancillary own fund</w:t>
            </w:r>
          </w:p>
        </w:tc>
      </w:tr>
    </w:tbl>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b/>
          <w:bCs/>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b/>
          <w:bCs/>
          <w:sz w:val="20"/>
          <w:szCs w:val="20"/>
        </w:rPr>
        <w:t xml:space="preserve">S.03.03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Off Balance</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sheet items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List of unlimited guarantees provided by the undertaking</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bCs/>
          <w:sz w:val="20"/>
          <w:szCs w:val="20"/>
          <w:lang w:val="en-US"/>
        </w:rPr>
        <w:t xml:space="preserve">As regards the Solvency II value, the instructions define the items from a recognition perspective. Valuation principles are laid down in Directive 2009/138/EC, </w:t>
      </w:r>
      <w:r w:rsidRPr="00DF07B0">
        <w:rPr>
          <w:rFonts w:ascii="Times New Roman" w:hAnsi="Times New Roman" w:cs="Times New Roman"/>
          <w:bCs/>
          <w:sz w:val="20"/>
          <w:szCs w:val="20"/>
        </w:rPr>
        <w:t>Delegated Regulation (EU) 2015/35</w:t>
      </w:r>
      <w:r w:rsidRPr="00DF07B0">
        <w:rPr>
          <w:rFonts w:ascii="Times New Roman" w:hAnsi="Times New Roman" w:cs="Times New Roman"/>
          <w:bCs/>
          <w:sz w:val="20"/>
          <w:szCs w:val="20"/>
          <w:lang w:val="en-US"/>
        </w:rPr>
        <w:t>, Solvency II Technical Standards and Guidelines.</w:t>
      </w:r>
    </w:p>
    <w:p w:rsidR="0095672C" w:rsidRPr="00DF07B0" w:rsidRDefault="0095672C" w:rsidP="00950116">
      <w:pPr>
        <w:snapToGrid w:val="0"/>
        <w:spacing w:after="24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Unlimited guarantees refer to guarantees with unlimited amount, regardless of the date being limited or unlimited.</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guarantees listed in this template are not reported in S.03.01. </w:t>
      </w:r>
    </w:p>
    <w:tbl>
      <w:tblPr>
        <w:tblStyle w:val="TableGrid"/>
        <w:tblW w:w="0" w:type="auto"/>
        <w:tblLook w:val="04A0" w:firstRow="1" w:lastRow="0" w:firstColumn="1" w:lastColumn="0" w:noHBand="0" w:noVBand="1"/>
      </w:tblPr>
      <w:tblGrid>
        <w:gridCol w:w="750"/>
        <w:gridCol w:w="2359"/>
        <w:gridCol w:w="6133"/>
      </w:tblGrid>
      <w:tr w:rsidR="0095672C" w:rsidRPr="00DF07B0" w:rsidTr="00950116">
        <w:tc>
          <w:tcPr>
            <w:tcW w:w="0" w:type="auto"/>
            <w:noWrap/>
            <w:hideMark/>
          </w:tcPr>
          <w:p w:rsidR="0095672C" w:rsidRPr="00DF07B0" w:rsidRDefault="0095672C" w:rsidP="00950116">
            <w:pPr>
              <w:jc w:val="center"/>
              <w:rPr>
                <w:rFonts w:ascii="Times New Roman" w:hAnsi="Times New Roman" w:cs="Times New Roman"/>
                <w:sz w:val="20"/>
                <w:szCs w:val="20"/>
              </w:rPr>
            </w:pPr>
          </w:p>
        </w:tc>
        <w:tc>
          <w:tcPr>
            <w:tcW w:w="0" w:type="auto"/>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0" w:type="auto"/>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Code of guarantee</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Code of guarantee provided.  This number, attributed by the undertaking, must be unique and consistent over time. It shall not be reused for other guarantees.</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Name of receiver of guarantee</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Identification of the name of the receiver of the guarantee.</w:t>
            </w:r>
          </w:p>
        </w:tc>
      </w:tr>
      <w:tr w:rsidR="0095672C" w:rsidRPr="00DF07B0" w:rsidTr="00950116">
        <w:tc>
          <w:tcPr>
            <w:tcW w:w="0" w:type="auto"/>
          </w:tcPr>
          <w:p w:rsidR="0095672C" w:rsidRPr="00DF07B0" w:rsidDel="00F5010C"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Code of receiver of guarantee</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code of receiver of guarantee using the using the Legal Entity Identifier (LEI) if available. </w:t>
            </w:r>
            <w:r w:rsidRPr="00DF07B0">
              <w:rPr>
                <w:rFonts w:ascii="Times New Roman" w:hAnsi="Times New Roman" w:cs="Times New Roman"/>
                <w:sz w:val="20"/>
                <w:szCs w:val="20"/>
              </w:rPr>
              <w:br/>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If none is available this item shall not be reported.</w:t>
            </w:r>
          </w:p>
        </w:tc>
      </w:tr>
      <w:tr w:rsidR="0095672C" w:rsidRPr="00DF07B0" w:rsidTr="00950116">
        <w:tc>
          <w:tcPr>
            <w:tcW w:w="0" w:type="auto"/>
          </w:tcPr>
          <w:p w:rsidR="0095672C" w:rsidRPr="00DF07B0" w:rsidDel="00F5010C"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Type of code of receiver of guarantee</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Identification of the code used for the “code of receiver of guarantee”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LEI </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None</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Receiver of guarantee belonging to the same group</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Indication if the receiver of the guarantee belongs to the same group as undertaking.</w:t>
            </w:r>
            <w:r w:rsidRPr="00DF07B0">
              <w:rPr>
                <w:rFonts w:ascii="Times New Roman" w:hAnsi="Times New Roman" w:cs="Times New Roman"/>
                <w:sz w:val="20"/>
                <w:szCs w:val="20"/>
              </w:rPr>
              <w:br/>
              <w:t>One of the options in the following closed list shall be used:</w:t>
            </w:r>
            <w:r w:rsidRPr="00DF07B0">
              <w:rPr>
                <w:rFonts w:ascii="Times New Roman" w:hAnsi="Times New Roman" w:cs="Times New Roman"/>
                <w:sz w:val="20"/>
                <w:szCs w:val="20"/>
              </w:rPr>
              <w:br/>
              <w:t>1 – Belonging to the same group</w:t>
            </w:r>
            <w:r w:rsidRPr="00DF07B0">
              <w:rPr>
                <w:rFonts w:ascii="Times New Roman" w:hAnsi="Times New Roman" w:cs="Times New Roman"/>
                <w:sz w:val="20"/>
                <w:szCs w:val="20"/>
              </w:rPr>
              <w:br/>
              <w:t>2 – Not belonging to the same group</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Triggering event(s) of guarantee</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List of triggering events. 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Bankruptcy filing ISDA credit event</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Downgrading by a rating agency</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Fall of SCR below a threshold but higher than 100 %</w:t>
            </w:r>
            <w:r w:rsidRPr="00DF07B0">
              <w:rPr>
                <w:rFonts w:ascii="Times New Roman" w:hAnsi="Times New Roman" w:cs="Times New Roman"/>
                <w:sz w:val="20"/>
                <w:szCs w:val="20"/>
              </w:rPr>
              <w:b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Fall of MCR below a threshold but higher than 100 %</w:t>
            </w:r>
            <w:r w:rsidRPr="00DF07B0">
              <w:rPr>
                <w:rFonts w:ascii="Times New Roman" w:hAnsi="Times New Roman" w:cs="Times New Roman"/>
                <w:sz w:val="20"/>
                <w:szCs w:val="20"/>
              </w:rPr>
              <w:b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Breach of SCR</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Breach of MCR</w:t>
            </w:r>
            <w:r w:rsidRPr="00DF07B0">
              <w:rPr>
                <w:rFonts w:ascii="Times New Roman" w:hAnsi="Times New Roman" w:cs="Times New Roman"/>
                <w:sz w:val="20"/>
                <w:szCs w:val="20"/>
              </w:rPr>
              <w:b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payment of a contractual obligation</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Fraud</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Breach of contractual obligation linked with the disposal of assets</w:t>
            </w:r>
            <w:r w:rsidRPr="00DF07B0">
              <w:rPr>
                <w:rFonts w:ascii="Times New Roman" w:hAnsi="Times New Roman" w:cs="Times New Roman"/>
                <w:sz w:val="20"/>
                <w:szCs w:val="20"/>
              </w:rPr>
              <w:b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Breach of contractual obligation linked with the acquisition of assets</w:t>
            </w:r>
            <w:r w:rsidRPr="00DF07B0">
              <w:rPr>
                <w:rFonts w:ascii="Times New Roman" w:hAnsi="Times New Roman" w:cs="Times New Roman"/>
                <w:sz w:val="20"/>
                <w:szCs w:val="20"/>
              </w:rPr>
              <w:b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w:t>
            </w:r>
          </w:p>
        </w:tc>
      </w:tr>
      <w:tr w:rsidR="0095672C" w:rsidRPr="00DF07B0" w:rsidTr="00950116">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Estimation of the maximum value of guarantee</w:t>
            </w:r>
          </w:p>
        </w:tc>
        <w:tc>
          <w:tcPr>
            <w:tcW w:w="0" w:type="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Sum of all possible cash flows if events triggering guarantees were all to happen in relation to guarantees provided by the undertaking to another party</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w:t>
            </w:r>
          </w:p>
        </w:tc>
        <w:tc>
          <w:tcPr>
            <w:tcW w:w="0" w:type="auto"/>
            <w:hideMark/>
          </w:tcPr>
          <w:p w:rsidR="0095672C" w:rsidRPr="00DF07B0" w:rsidDel="00B125CE"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Specific triggering event(s) of guarantee</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Description of the triggering event in case undertakings selected “0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for item C0060 “Triggering event(s) of guarantee”</w:t>
            </w:r>
          </w:p>
        </w:tc>
      </w:tr>
      <w:tr w:rsidR="0095672C" w:rsidRPr="00DF07B0" w:rsidTr="00950116">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Effective date of guarantee</w:t>
            </w:r>
          </w:p>
        </w:tc>
        <w:tc>
          <w:tcPr>
            <w:tcW w:w="0" w:type="auto"/>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date indicating the start of the guarantee being valid.</w:t>
            </w:r>
          </w:p>
        </w:tc>
      </w:tr>
    </w:tbl>
    <w:p w:rsidR="0095672C" w:rsidRPr="00DF07B0" w:rsidRDefault="0095672C" w:rsidP="00950116">
      <w:pPr>
        <w:rPr>
          <w:rFonts w:ascii="Times New Roman" w:hAnsi="Times New Roman" w:cs="Times New Roman"/>
          <w:sz w:val="20"/>
          <w:szCs w:val="20"/>
        </w:rPr>
      </w:pPr>
    </w:p>
    <w:p w:rsidR="0095672C" w:rsidRPr="00DF07B0" w:rsidRDefault="0095672C">
      <w:pPr>
        <w:rPr>
          <w:rFonts w:ascii="Times New Roman" w:hAnsi="Times New Roman" w:cs="Times New Roman"/>
          <w:b/>
          <w:sz w:val="20"/>
          <w:szCs w:val="20"/>
          <w:lang w:val="en-US"/>
        </w:rPr>
      </w:pPr>
    </w:p>
    <w:p w:rsidR="0095672C" w:rsidRPr="00DF07B0" w:rsidRDefault="0095672C">
      <w:pPr>
        <w:rPr>
          <w:rFonts w:ascii="Times New Roman" w:hAnsi="Times New Roman" w:cs="Times New Roman"/>
          <w:b/>
          <w:sz w:val="20"/>
          <w:szCs w:val="20"/>
          <w:lang w:val="en-US"/>
        </w:rPr>
      </w:pPr>
      <w:r w:rsidRPr="00DF07B0">
        <w:rPr>
          <w:rFonts w:ascii="Times New Roman" w:hAnsi="Times New Roman" w:cs="Times New Roman"/>
          <w:b/>
          <w:sz w:val="20"/>
          <w:szCs w:val="20"/>
          <w:lang w:val="en-US"/>
        </w:rPr>
        <w:t>S.04.01 – Activity by country</w:t>
      </w:r>
    </w:p>
    <w:p w:rsidR="0095672C" w:rsidRPr="00DF07B0" w:rsidRDefault="0095672C" w:rsidP="00950116">
      <w:pPr>
        <w:spacing w:after="0" w:line="240" w:lineRule="auto"/>
        <w:jc w:val="both"/>
        <w:rPr>
          <w:rFonts w:ascii="Times New Roman" w:hAnsi="Times New Roman" w:cs="Times New Roman"/>
          <w:b/>
          <w:sz w:val="20"/>
          <w:szCs w:val="20"/>
          <w:lang w:val="en-US"/>
        </w:rPr>
      </w:pPr>
      <w:r w:rsidRPr="00DF07B0">
        <w:rPr>
          <w:rFonts w:ascii="Times New Roman" w:hAnsi="Times New Roman" w:cs="Times New Roman"/>
          <w:b/>
          <w:sz w:val="20"/>
          <w:szCs w:val="20"/>
          <w:lang w:val="en-US"/>
        </w:rPr>
        <w:t>General comments: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D26308" w:rsidRPr="00DF07B0" w:rsidRDefault="0095672C" w:rsidP="00D979DF">
      <w:pPr>
        <w:pStyle w:val="CommentText"/>
        <w:jc w:val="both"/>
        <w:rPr>
          <w:ins w:id="213" w:author="Author"/>
        </w:rPr>
      </w:pPr>
      <w:r w:rsidRPr="00DF07B0">
        <w:rPr>
          <w:rFonts w:ascii="Times New Roman" w:hAnsi="Times New Roman" w:cs="Times New Roman"/>
          <w:lang w:val="en-US"/>
        </w:rPr>
        <w:t xml:space="preserve">This template is to be reported from an accounting perspective, i.e.: Local GAAP or IFRS if accepted as local GAAP. It shall however be fulfilled using the </w:t>
      </w:r>
      <w:r w:rsidR="009E5725" w:rsidRPr="00DF07B0">
        <w:rPr>
          <w:rFonts w:ascii="Times New Roman" w:hAnsi="Times New Roman" w:cs="Times New Roman"/>
          <w:lang w:val="en-US"/>
        </w:rPr>
        <w:t>lines of business as defined in Annex I to Delegated Regulation (EU) 2015/35</w:t>
      </w:r>
      <w:r w:rsidRPr="00DF07B0">
        <w:rPr>
          <w:rFonts w:ascii="Times New Roman" w:hAnsi="Times New Roman" w:cs="Times New Roman"/>
          <w:lang w:val="en-US"/>
        </w:rPr>
        <w:t xml:space="preserve">. Undertakings shall use the recognition and valuation basis as for the published financial </w:t>
      </w:r>
      <w:proofErr w:type="gramStart"/>
      <w:r w:rsidRPr="00DF07B0">
        <w:rPr>
          <w:rFonts w:ascii="Times New Roman" w:hAnsi="Times New Roman" w:cs="Times New Roman"/>
          <w:lang w:val="en-US"/>
        </w:rPr>
        <w:t>statements,</w:t>
      </w:r>
      <w:proofErr w:type="gramEnd"/>
      <w:r w:rsidRPr="00DF07B0">
        <w:rPr>
          <w:rFonts w:ascii="Times New Roman" w:hAnsi="Times New Roman" w:cs="Times New Roman"/>
          <w:lang w:val="en-US"/>
        </w:rPr>
        <w:t xml:space="preserve"> no new recognition or re</w:t>
      </w:r>
      <w:r w:rsidR="0072092D" w:rsidRPr="00DF07B0">
        <w:rPr>
          <w:rFonts w:ascii="Times New Roman" w:hAnsi="Times New Roman" w:cs="Times New Roman"/>
          <w:lang w:val="en-US"/>
        </w:rPr>
        <w:t>–</w:t>
      </w:r>
      <w:r w:rsidRPr="00DF07B0">
        <w:rPr>
          <w:rFonts w:ascii="Times New Roman" w:hAnsi="Times New Roman" w:cs="Times New Roman"/>
          <w:lang w:val="en-US"/>
        </w:rPr>
        <w:t>valuation is required</w:t>
      </w:r>
      <w:ins w:id="214" w:author="Author">
        <w:r w:rsidR="0022002F" w:rsidRPr="00DF07B0">
          <w:rPr>
            <w:rFonts w:ascii="Times New Roman" w:hAnsi="Times New Roman" w:cs="Times New Roman"/>
            <w:lang w:val="en-US"/>
          </w:rPr>
          <w:t>, except for the classification between investment contracts and insurance contracts</w:t>
        </w:r>
        <w:r w:rsidR="00415D95" w:rsidRPr="00DF07B0">
          <w:rPr>
            <w:rFonts w:ascii="Times New Roman" w:hAnsi="Times New Roman" w:cs="Times New Roman"/>
            <w:lang w:val="en-US"/>
          </w:rPr>
          <w:t xml:space="preserve"> when this is applicable in the financial statements</w:t>
        </w:r>
      </w:ins>
      <w:r w:rsidRPr="00DF07B0">
        <w:rPr>
          <w:rFonts w:ascii="Times New Roman" w:hAnsi="Times New Roman" w:cs="Times New Roman"/>
          <w:lang w:val="en-US"/>
        </w:rPr>
        <w:t>.</w:t>
      </w:r>
      <w:ins w:id="215" w:author="Author">
        <w:r w:rsidR="0022002F" w:rsidRPr="00DF07B0">
          <w:rPr>
            <w:rFonts w:ascii="Times New Roman" w:hAnsi="Times New Roman" w:cs="Times New Roman"/>
            <w:lang w:val="en-US"/>
          </w:rPr>
          <w:t xml:space="preserve"> This template shall include </w:t>
        </w:r>
        <w:r w:rsidR="0022002F" w:rsidRPr="00DF07B0">
          <w:rPr>
            <w:rFonts w:ascii="Times New Roman" w:hAnsi="Times New Roman" w:cs="Times New Roman"/>
            <w:lang w:val="en-US"/>
          </w:rPr>
          <w:lastRenderedPageBreak/>
          <w:t>all insurance business</w:t>
        </w:r>
        <w:r w:rsidR="00415D95" w:rsidRPr="00DF07B0">
          <w:rPr>
            <w:rFonts w:ascii="Times New Roman" w:hAnsi="Times New Roman" w:cs="Times New Roman"/>
            <w:lang w:val="en-US"/>
          </w:rPr>
          <w:t xml:space="preserve"> regardless of </w:t>
        </w:r>
        <w:r w:rsidR="00D26308" w:rsidRPr="00DF07B0">
          <w:rPr>
            <w:rFonts w:ascii="Times New Roman" w:hAnsi="Times New Roman" w:cs="Times New Roman"/>
            <w:lang w:val="en-US"/>
          </w:rPr>
          <w:t>the possible different classification between investment contracts and insurance contracts applicable in the financial statements.</w:t>
        </w:r>
      </w:ins>
    </w:p>
    <w:p w:rsidR="0095672C" w:rsidRPr="00DF07B0" w:rsidRDefault="0095672C" w:rsidP="00AB26FC">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When the insurance and reinsurance undertaking has business outside the home</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country information shall be reported distinguishing between the home country, each of the other countries belonging to the </w:t>
      </w:r>
      <w:r w:rsidR="009666D0" w:rsidRPr="00DF07B0">
        <w:rPr>
          <w:rFonts w:ascii="Times New Roman" w:hAnsi="Times New Roman" w:cs="Times New Roman"/>
          <w:sz w:val="20"/>
          <w:szCs w:val="20"/>
          <w:lang w:val="en-US"/>
        </w:rPr>
        <w:t>European Economic Area</w:t>
      </w:r>
      <w:r w:rsidRPr="00DF07B0">
        <w:rPr>
          <w:rFonts w:ascii="Times New Roman" w:hAnsi="Times New Roman" w:cs="Times New Roman"/>
          <w:sz w:val="20"/>
          <w:szCs w:val="20"/>
          <w:lang w:val="en-US"/>
        </w:rPr>
        <w:t xml:space="preserve"> and material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EEA countries;</w:t>
      </w:r>
    </w:p>
    <w:p w:rsidR="0095672C" w:rsidRPr="00DF07B0" w:rsidRDefault="0095672C" w:rsidP="00803166">
      <w:pPr>
        <w:numPr>
          <w:ilvl w:val="0"/>
          <w:numId w:val="4"/>
        </w:num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information in relation to EEA countries shall cover the following:</w:t>
      </w:r>
    </w:p>
    <w:p w:rsidR="0095672C" w:rsidRPr="00DF07B0" w:rsidRDefault="0095672C" w:rsidP="00803166">
      <w:pPr>
        <w:numPr>
          <w:ilvl w:val="0"/>
          <w:numId w:val="5"/>
        </w:numPr>
        <w:spacing w:after="0" w:line="240" w:lineRule="auto"/>
        <w:ind w:left="1560"/>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Business underwritten by the undertaking in the country where it is established;</w:t>
      </w:r>
    </w:p>
    <w:p w:rsidR="0095672C" w:rsidRPr="00DF07B0" w:rsidRDefault="0095672C" w:rsidP="00803166">
      <w:pPr>
        <w:numPr>
          <w:ilvl w:val="0"/>
          <w:numId w:val="5"/>
        </w:numPr>
        <w:spacing w:after="0" w:line="240" w:lineRule="auto"/>
        <w:ind w:left="1418" w:hanging="218"/>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Business underwritten by the undertaking under freedom to provide services </w:t>
      </w:r>
      <w:r w:rsidR="00EA499D" w:rsidRPr="00DF07B0">
        <w:rPr>
          <w:rFonts w:ascii="Times New Roman" w:hAnsi="Times New Roman" w:cs="Times New Roman"/>
          <w:sz w:val="20"/>
          <w:szCs w:val="20"/>
          <w:lang w:val="en-US"/>
        </w:rPr>
        <w:t xml:space="preserve">("FPS") </w:t>
      </w:r>
      <w:r w:rsidRPr="00DF07B0">
        <w:rPr>
          <w:rFonts w:ascii="Times New Roman" w:hAnsi="Times New Roman" w:cs="Times New Roman"/>
          <w:sz w:val="20"/>
          <w:szCs w:val="20"/>
          <w:lang w:val="en-US"/>
        </w:rPr>
        <w:t>in other EEA members;</w:t>
      </w:r>
    </w:p>
    <w:p w:rsidR="0095672C" w:rsidRPr="00DF07B0" w:rsidRDefault="0095672C" w:rsidP="00803166">
      <w:pPr>
        <w:numPr>
          <w:ilvl w:val="0"/>
          <w:numId w:val="5"/>
        </w:numPr>
        <w:spacing w:after="0" w:line="240" w:lineRule="auto"/>
        <w:ind w:left="1560"/>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Business underwritten by each EEA branch in the country where they are established;</w:t>
      </w:r>
    </w:p>
    <w:p w:rsidR="0095672C" w:rsidRPr="00DF07B0" w:rsidRDefault="0095672C" w:rsidP="00803166">
      <w:pPr>
        <w:numPr>
          <w:ilvl w:val="0"/>
          <w:numId w:val="5"/>
        </w:numPr>
        <w:spacing w:after="0" w:line="240" w:lineRule="auto"/>
        <w:ind w:left="1418" w:hanging="218"/>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Business underwritten by each EEA branch under freedom to provide services in other EEA members;</w:t>
      </w:r>
    </w:p>
    <w:p w:rsidR="0095672C" w:rsidRPr="00DF07B0" w:rsidRDefault="0095672C" w:rsidP="00803166">
      <w:pPr>
        <w:numPr>
          <w:ilvl w:val="0"/>
          <w:numId w:val="5"/>
        </w:numPr>
        <w:spacing w:after="0" w:line="240" w:lineRule="auto"/>
        <w:ind w:left="1418" w:hanging="218"/>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Premiums written in the country under freedom to provide services by the undertaking or any of the undertaking’s EEA branches;</w:t>
      </w:r>
    </w:p>
    <w:p w:rsidR="0095672C" w:rsidRPr="00DF07B0" w:rsidRDefault="0095672C" w:rsidP="00803166">
      <w:pPr>
        <w:numPr>
          <w:ilvl w:val="0"/>
          <w:numId w:val="4"/>
        </w:num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b/>
        <w:t>Material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EEA shall be reported when needed to report at least 90% of the gross written premiums or if gross written premiums of a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EEA country are higher than 5% of the total gross written premiums; </w:t>
      </w:r>
    </w:p>
    <w:p w:rsidR="0095672C" w:rsidRPr="00DF07B0" w:rsidRDefault="0095672C" w:rsidP="00743B6B">
      <w:pPr>
        <w:numPr>
          <w:ilvl w:val="0"/>
          <w:numId w:val="4"/>
        </w:num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information not reported by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EEA country shall be reported as a sum.</w:t>
      </w:r>
      <w:r w:rsidRPr="00DF07B0" w:rsidDel="00E610D4">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The </w:t>
      </w:r>
      <w:proofErr w:type="spellStart"/>
      <w:r w:rsidRPr="00DF07B0">
        <w:rPr>
          <w:rFonts w:ascii="Times New Roman" w:hAnsi="Times New Roman" w:cs="Times New Roman"/>
          <w:sz w:val="20"/>
          <w:szCs w:val="20"/>
          <w:lang w:val="en-US"/>
        </w:rPr>
        <w:t>localisation</w:t>
      </w:r>
      <w:proofErr w:type="spellEnd"/>
      <w:r w:rsidRPr="00DF07B0">
        <w:rPr>
          <w:rFonts w:ascii="Times New Roman" w:hAnsi="Times New Roman" w:cs="Times New Roman"/>
          <w:sz w:val="20"/>
          <w:szCs w:val="20"/>
          <w:lang w:val="en-US"/>
        </w:rPr>
        <w:t xml:space="preserve"> of business by country shall depend on where the business is underwritten, meaning that the business performed by a branch under FPS shall be reported under the country where the branch is established.</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12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Information shall include direct business and accepted reinsurance business and be presented gross, without deduction of reinsurance ceded.</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3402"/>
        <w:gridCol w:w="4536"/>
      </w:tblGrid>
      <w:tr w:rsidR="0095672C" w:rsidRPr="00DF07B0" w:rsidTr="00950116">
        <w:trPr>
          <w:tblHeader/>
        </w:trPr>
        <w:tc>
          <w:tcPr>
            <w:tcW w:w="1526" w:type="dxa"/>
            <w:tcBorders>
              <w:bottom w:val="single" w:sz="4" w:space="0" w:color="000000"/>
              <w:right w:val="single" w:sz="4" w:space="0" w:color="000000"/>
            </w:tcBorders>
          </w:tcPr>
          <w:p w:rsidR="0095672C" w:rsidRPr="00DF07B0" w:rsidRDefault="0095672C" w:rsidP="00950116">
            <w:pPr>
              <w:spacing w:after="0" w:line="240" w:lineRule="auto"/>
              <w:jc w:val="center"/>
              <w:rPr>
                <w:rFonts w:ascii="Times New Roman" w:hAnsi="Times New Roman" w:cs="Times New Roman"/>
                <w:b/>
                <w:sz w:val="20"/>
                <w:szCs w:val="20"/>
                <w:lang w:val="en-US"/>
              </w:rPr>
            </w:pPr>
          </w:p>
        </w:tc>
        <w:tc>
          <w:tcPr>
            <w:tcW w:w="3402" w:type="dxa"/>
            <w:tcBorders>
              <w:left w:val="single" w:sz="4" w:space="0" w:color="000000"/>
              <w:bottom w:val="single" w:sz="4" w:space="0" w:color="000000"/>
              <w:right w:val="single" w:sz="4" w:space="0" w:color="000000"/>
            </w:tcBorders>
            <w:vAlign w:val="center"/>
          </w:tcPr>
          <w:p w:rsidR="0095672C" w:rsidRPr="00DF07B0" w:rsidRDefault="0095672C"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4536" w:type="dxa"/>
            <w:tcBorders>
              <w:left w:val="single" w:sz="4" w:space="0" w:color="000000"/>
              <w:bottom w:val="single" w:sz="4" w:space="0" w:color="000000"/>
              <w:right w:val="single" w:sz="4" w:space="0" w:color="000000"/>
            </w:tcBorders>
            <w:vAlign w:val="center"/>
          </w:tcPr>
          <w:p w:rsidR="0095672C" w:rsidRPr="00DF07B0" w:rsidRDefault="0095672C"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tc>
      </w:tr>
      <w:tr w:rsidR="0095672C" w:rsidRPr="00DF07B0" w:rsidTr="00950116">
        <w:trPr>
          <w:trHeight w:val="398"/>
        </w:trPr>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Z0010</w:t>
            </w:r>
          </w:p>
        </w:tc>
        <w:tc>
          <w:tcPr>
            <w:tcW w:w="3402"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Line of Business</w:t>
            </w:r>
          </w:p>
        </w:tc>
        <w:tc>
          <w:tcPr>
            <w:tcW w:w="4536"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Identification of the </w:t>
            </w:r>
            <w:r w:rsidR="009E5725" w:rsidRPr="00DF07B0">
              <w:rPr>
                <w:rFonts w:ascii="Times New Roman" w:hAnsi="Times New Roman" w:cs="Times New Roman"/>
                <w:sz w:val="20"/>
                <w:szCs w:val="20"/>
                <w:lang w:val="en-US"/>
              </w:rPr>
              <w:t>line of business as defined in Annex I to Delegated Regulation (EU) 2015/35</w:t>
            </w:r>
            <w:r w:rsidR="002E770C"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reported. The following closed list shall be used:</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Medical expense 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Income protection 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3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Workers' compensation 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4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Motor vehicle liability 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5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motor 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6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Marine, aviation and transport 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7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Fire and other damage to property 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8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General liability 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9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Credit and suretyship 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10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Legal expenses 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11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Assistance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12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Miscellaneous financial loss</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13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medical expense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14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income protection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15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workers' compensation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16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motor vehicle liability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17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other motor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18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marine, aviation and transport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19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fire and other damage to property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20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general liability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21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credit and suretyship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22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legal expenses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23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assistance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24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miscellaneous financial loss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25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proportional health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26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proportional casualty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27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proportional marine, aviation and transport </w:t>
            </w:r>
            <w:r w:rsidRPr="00DF07B0">
              <w:rPr>
                <w:rFonts w:ascii="Times New Roman" w:hAnsi="Times New Roman" w:cs="Times New Roman"/>
                <w:sz w:val="20"/>
                <w:szCs w:val="20"/>
                <w:lang w:val="en-US"/>
              </w:rPr>
              <w:lastRenderedPageBreak/>
              <w:t>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28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proportional property reinsurance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29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Health insurance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30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Insurance with profit participation </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31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Index</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 and unit</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linked insurance </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32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life insurance </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33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Annuities stemming from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life insurance contracts and relating to health insurance obligations</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34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Annuities stemming from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life insurance contracts and relating to insurance obligations other than health insurance obligations</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35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Health reinsurance</w:t>
            </w:r>
          </w:p>
          <w:p w:rsidR="0095672C" w:rsidRPr="00DF07B0" w:rsidDel="00D2687C"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36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Life reinsurance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C0010</w:t>
            </w:r>
          </w:p>
          <w:p w:rsidR="0095672C" w:rsidRPr="00DF07B0" w:rsidDel="006F343B" w:rsidRDefault="0095672C" w:rsidP="00950116">
            <w:pPr>
              <w:spacing w:after="0" w:line="240" w:lineRule="auto"/>
              <w:rPr>
                <w:rFonts w:ascii="Times New Roman" w:hAnsi="Times New Roman" w:cs="Times New Roman"/>
                <w:sz w:val="20"/>
                <w:szCs w:val="20"/>
                <w:lang w:val="en-US"/>
                <w:rPrChange w:id="216" w:author="Author">
                  <w:rPr>
                    <w:rFonts w:ascii="Times New Roman" w:hAnsi="Times New Roman" w:cs="Times New Roman"/>
                    <w:sz w:val="20"/>
                    <w:szCs w:val="20"/>
                    <w:highlight w:val="green"/>
                    <w:lang w:val="en-US"/>
                  </w:rPr>
                </w:rPrChange>
              </w:rPr>
            </w:pP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Undertaking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Business underwritten in the home country, by the undertaking</w:t>
            </w:r>
          </w:p>
        </w:tc>
        <w:tc>
          <w:tcPr>
            <w:tcW w:w="4536"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Amount of business underwritten in the home country, by the undertaking. </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excludes the business underwritten by branches and it excludes the business underwritten through FPS, by the undertaking in the EEA countries different from the home country.</w:t>
            </w:r>
          </w:p>
        </w:tc>
      </w:tr>
      <w:tr w:rsidR="0095672C" w:rsidRPr="00DF07B0" w:rsidTr="00950116">
        <w:tc>
          <w:tcPr>
            <w:tcW w:w="1526" w:type="dxa"/>
            <w:tcBorders>
              <w:right w:val="single" w:sz="4" w:space="0" w:color="000000"/>
            </w:tcBorders>
          </w:tcPr>
          <w:p w:rsidR="0095672C" w:rsidRPr="00DF07B0" w:rsidDel="006F343B" w:rsidRDefault="0095672C" w:rsidP="00950116">
            <w:pPr>
              <w:spacing w:after="0" w:line="240" w:lineRule="auto"/>
              <w:rPr>
                <w:rFonts w:ascii="Times New Roman" w:hAnsi="Times New Roman" w:cs="Times New Roman"/>
                <w:sz w:val="20"/>
                <w:szCs w:val="20"/>
                <w:lang w:val="en-US"/>
                <w:rPrChange w:id="217" w:author="Author">
                  <w:rPr>
                    <w:rFonts w:ascii="Times New Roman" w:hAnsi="Times New Roman" w:cs="Times New Roman"/>
                    <w:sz w:val="20"/>
                    <w:szCs w:val="20"/>
                    <w:highlight w:val="green"/>
                    <w:lang w:val="en-US"/>
                  </w:rPr>
                </w:rPrChange>
              </w:rPr>
            </w:pPr>
            <w:r w:rsidRPr="00DF07B0">
              <w:rPr>
                <w:rFonts w:ascii="Times New Roman" w:hAnsi="Times New Roman" w:cs="Times New Roman"/>
                <w:sz w:val="20"/>
                <w:szCs w:val="20"/>
                <w:lang w:val="en-US"/>
              </w:rPr>
              <w:t>C0020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Undertaking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Business underwritten through FPS, by the undertaking in the EEA countries different from the home country</w:t>
            </w:r>
          </w:p>
        </w:tc>
        <w:tc>
          <w:tcPr>
            <w:tcW w:w="4536"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Business underwritten through FPS, by the undertaking in the EEA countries different from the home country.</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excludes the business underwritten by branches.</w:t>
            </w:r>
          </w:p>
        </w:tc>
      </w:tr>
      <w:tr w:rsidR="0095672C" w:rsidRPr="00DF07B0" w:rsidTr="00950116">
        <w:tc>
          <w:tcPr>
            <w:tcW w:w="1526" w:type="dxa"/>
            <w:tcBorders>
              <w:right w:val="single" w:sz="4" w:space="0" w:color="000000"/>
            </w:tcBorders>
          </w:tcPr>
          <w:p w:rsidR="0095672C" w:rsidRPr="00DF07B0" w:rsidDel="006F343B" w:rsidRDefault="0095672C" w:rsidP="00950116">
            <w:pPr>
              <w:spacing w:after="0" w:line="240" w:lineRule="auto"/>
              <w:rPr>
                <w:rFonts w:ascii="Times New Roman" w:hAnsi="Times New Roman" w:cs="Times New Roman"/>
                <w:sz w:val="20"/>
                <w:szCs w:val="20"/>
                <w:lang w:val="en-US"/>
                <w:rPrChange w:id="218" w:author="Author">
                  <w:rPr>
                    <w:rFonts w:ascii="Times New Roman" w:hAnsi="Times New Roman" w:cs="Times New Roman"/>
                    <w:sz w:val="20"/>
                    <w:szCs w:val="20"/>
                    <w:highlight w:val="green"/>
                    <w:lang w:val="en-US"/>
                  </w:rPr>
                </w:rPrChange>
              </w:rPr>
            </w:pPr>
            <w:r w:rsidRPr="00DF07B0">
              <w:rPr>
                <w:rFonts w:ascii="Times New Roman" w:hAnsi="Times New Roman" w:cs="Times New Roman"/>
                <w:sz w:val="20"/>
                <w:szCs w:val="20"/>
                <w:lang w:val="en-US"/>
              </w:rPr>
              <w:t>C0030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Undertaking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w:t>
            </w:r>
            <w:r w:rsidRPr="00DF07B0">
              <w:rPr>
                <w:rFonts w:ascii="Times New Roman" w:eastAsia="Times New Roman" w:hAnsi="Times New Roman" w:cs="Times New Roman"/>
                <w:sz w:val="20"/>
                <w:szCs w:val="20"/>
                <w:lang w:val="en-US"/>
              </w:rPr>
              <w:t>Business underwritten  through FPS  in the home country, by any EEA branch</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Business underwritten through FPS in the home country, by any EEA branch</w:t>
            </w:r>
          </w:p>
        </w:tc>
      </w:tr>
      <w:tr w:rsidR="0095672C" w:rsidRPr="00DF07B0" w:rsidTr="00950116">
        <w:tc>
          <w:tcPr>
            <w:tcW w:w="1526" w:type="dxa"/>
            <w:tcBorders>
              <w:right w:val="single" w:sz="4" w:space="0" w:color="000000"/>
            </w:tcBorders>
          </w:tcPr>
          <w:p w:rsidR="0095672C" w:rsidRPr="00DF07B0" w:rsidDel="006F343B"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C0040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All EEA members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Total business underwritten by all EEA branches in the country where they are established</w:t>
            </w:r>
          </w:p>
        </w:tc>
        <w:tc>
          <w:tcPr>
            <w:tcW w:w="4536"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Total of business underwritten by EEA branches in the country where they are established. </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shall be the sum of C0080 for all branches.</w:t>
            </w:r>
          </w:p>
        </w:tc>
      </w:tr>
      <w:tr w:rsidR="0095672C" w:rsidRPr="00DF07B0" w:rsidTr="00950116">
        <w:tc>
          <w:tcPr>
            <w:tcW w:w="1526" w:type="dxa"/>
            <w:tcBorders>
              <w:right w:val="single" w:sz="4" w:space="0" w:color="000000"/>
            </w:tcBorders>
          </w:tcPr>
          <w:p w:rsidR="0095672C" w:rsidRPr="00DF07B0" w:rsidDel="006F343B"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C0050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All EEA members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Total business underwritten through FPS, by all EEA branches </w:t>
            </w:r>
          </w:p>
        </w:tc>
        <w:tc>
          <w:tcPr>
            <w:tcW w:w="4536"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Total of business underwritten through FPS by EEA branches in countries of EEA where they are not established. </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shall be the sum of C0090 for all branches.</w:t>
            </w:r>
          </w:p>
        </w:tc>
      </w:tr>
      <w:tr w:rsidR="0095672C" w:rsidRPr="00DF07B0" w:rsidTr="00950116">
        <w:tc>
          <w:tcPr>
            <w:tcW w:w="1526" w:type="dxa"/>
            <w:tcBorders>
              <w:right w:val="single" w:sz="4" w:space="0" w:color="000000"/>
            </w:tcBorders>
          </w:tcPr>
          <w:p w:rsidR="0095672C" w:rsidRPr="00DF07B0" w:rsidDel="006F343B"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C0060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All EEA members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Total of the business underwritten through FPS by the undertaking and all EEA branches</w:t>
            </w:r>
          </w:p>
        </w:tc>
        <w:tc>
          <w:tcPr>
            <w:tcW w:w="4536"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Total of business underwritten through FPS by the undertaking and all EEA branches in EEA countries where they are not established</w:t>
            </w:r>
            <w:ins w:id="219" w:author="Author">
              <w:r w:rsidR="004A47EF" w:rsidRPr="00DF07B0">
                <w:rPr>
                  <w:rFonts w:ascii="Times New Roman" w:hAnsi="Times New Roman" w:cs="Times New Roman"/>
                  <w:sz w:val="20"/>
                  <w:szCs w:val="20"/>
                  <w:lang w:val="en-US"/>
                </w:rPr>
                <w:t xml:space="preserve"> except FPS </w:t>
              </w:r>
              <w:r w:rsidR="00480687" w:rsidRPr="00DF07B0">
                <w:rPr>
                  <w:rFonts w:ascii="Times New Roman" w:hAnsi="Times New Roman" w:cs="Times New Roman"/>
                  <w:sz w:val="20"/>
                  <w:szCs w:val="20"/>
                  <w:lang w:val="en-US"/>
                </w:rPr>
                <w:t xml:space="preserve">by branches </w:t>
              </w:r>
              <w:r w:rsidR="004A47EF" w:rsidRPr="00DF07B0">
                <w:rPr>
                  <w:rFonts w:ascii="Times New Roman" w:hAnsi="Times New Roman" w:cs="Times New Roman"/>
                  <w:sz w:val="20"/>
                  <w:szCs w:val="20"/>
                  <w:lang w:val="en-US"/>
                </w:rPr>
                <w:t>in the home country</w:t>
              </w:r>
              <w:r w:rsidR="00480687" w:rsidRPr="00DF07B0">
                <w:rPr>
                  <w:rFonts w:ascii="Times New Roman" w:hAnsi="Times New Roman" w:cs="Times New Roman"/>
                  <w:sz w:val="20"/>
                  <w:szCs w:val="20"/>
                  <w:lang w:val="en-US"/>
                </w:rPr>
                <w:t xml:space="preserve"> of the undertaking</w:t>
              </w:r>
            </w:ins>
            <w:r w:rsidRPr="00DF07B0">
              <w:rPr>
                <w:rFonts w:ascii="Times New Roman" w:hAnsi="Times New Roman" w:cs="Times New Roman"/>
                <w:sz w:val="20"/>
                <w:szCs w:val="20"/>
                <w:lang w:val="en-US"/>
              </w:rPr>
              <w:t xml:space="preserve">. </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shall be the sum of C0100 for all branches.</w:t>
            </w:r>
            <w:r w:rsidRPr="00DF07B0" w:rsidDel="001E7C1B">
              <w:rPr>
                <w:rFonts w:ascii="Times New Roman" w:hAnsi="Times New Roman" w:cs="Times New Roman"/>
                <w:sz w:val="20"/>
                <w:szCs w:val="20"/>
                <w:lang w:val="en-US"/>
              </w:rPr>
              <w:t xml:space="preserve"> </w:t>
            </w:r>
          </w:p>
        </w:tc>
      </w:tr>
      <w:tr w:rsidR="0095672C" w:rsidRPr="00DF07B0" w:rsidTr="00950116">
        <w:tc>
          <w:tcPr>
            <w:tcW w:w="1526" w:type="dxa"/>
            <w:tcBorders>
              <w:right w:val="single" w:sz="4" w:space="0" w:color="000000"/>
            </w:tcBorders>
          </w:tcPr>
          <w:p w:rsidR="0095672C" w:rsidRPr="00DF07B0" w:rsidDel="006F343B"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C0070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Total business underwritten by all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EEA branches</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Amount of the business underwritten by all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EEA branches.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Del="006F343B"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By EEA member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Business underwritten in the considered country, by the EEA branch established in this country</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Amount of business underwritten in the country, by the EEA branch that is established in this country.</w:t>
            </w:r>
          </w:p>
        </w:tc>
      </w:tr>
      <w:tr w:rsidR="0095672C" w:rsidRPr="00DF07B0" w:rsidTr="00950116">
        <w:tc>
          <w:tcPr>
            <w:tcW w:w="1526" w:type="dxa"/>
            <w:tcBorders>
              <w:right w:val="single" w:sz="4" w:space="0" w:color="000000"/>
            </w:tcBorders>
          </w:tcPr>
          <w:p w:rsidR="0095672C" w:rsidRPr="00DF07B0" w:rsidDel="006F343B"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C0090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By EEA member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Business underwritten through FPS, by the EEA branch established in the considered country</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Amount of business underwritten through FPS, by the EEA branch in the EEA countries where it is not established.</w:t>
            </w:r>
          </w:p>
        </w:tc>
      </w:tr>
      <w:tr w:rsidR="0095672C" w:rsidRPr="00DF07B0" w:rsidTr="00950116">
        <w:tc>
          <w:tcPr>
            <w:tcW w:w="1526" w:type="dxa"/>
            <w:tcBorders>
              <w:right w:val="single" w:sz="4" w:space="0" w:color="000000"/>
            </w:tcBorders>
          </w:tcPr>
          <w:p w:rsidR="0095672C" w:rsidRPr="00DF07B0" w:rsidDel="006F343B"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C0100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By EEA member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Business underwritten in the considered country through FPS, by the undertaking or any EEA branch </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Amount of business underwritten through FPS, by the undertaking or any EEA branch in the considered country.</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column shall be reported in relation to all EEA countries were the undertaking or any branch does business through FPS, except for the home country. In this latter case the relevant amount shall be reported in C0030. </w:t>
            </w:r>
          </w:p>
        </w:tc>
      </w:tr>
      <w:tr w:rsidR="0095672C" w:rsidRPr="00DF07B0" w:rsidTr="00950116">
        <w:tc>
          <w:tcPr>
            <w:tcW w:w="1526" w:type="dxa"/>
            <w:tcBorders>
              <w:right w:val="single" w:sz="4" w:space="0" w:color="000000"/>
            </w:tcBorders>
          </w:tcPr>
          <w:p w:rsidR="0095672C" w:rsidRPr="00DF07B0" w:rsidDel="006F343B" w:rsidRDefault="0095672C" w:rsidP="00950116">
            <w:pPr>
              <w:spacing w:after="0" w:line="240" w:lineRule="auto"/>
              <w:rPr>
                <w:rFonts w:ascii="Times New Roman" w:hAnsi="Times New Roman" w:cs="Times New Roman"/>
                <w:sz w:val="20"/>
                <w:szCs w:val="20"/>
                <w:lang w:val="en-US"/>
                <w:rPrChange w:id="220" w:author="Author">
                  <w:rPr>
                    <w:rFonts w:ascii="Times New Roman" w:hAnsi="Times New Roman" w:cs="Times New Roman"/>
                    <w:sz w:val="20"/>
                    <w:szCs w:val="20"/>
                    <w:highlight w:val="green"/>
                    <w:lang w:val="en-US"/>
                  </w:rPr>
                </w:rPrChange>
              </w:rPr>
            </w:pPr>
            <w:r w:rsidRPr="00DF07B0">
              <w:rPr>
                <w:rFonts w:ascii="Times New Roman" w:hAnsi="Times New Roman" w:cs="Times New Roman"/>
                <w:sz w:val="20"/>
                <w:szCs w:val="20"/>
                <w:lang w:val="en-US"/>
              </w:rPr>
              <w:t>C0110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By material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EEA member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lastRenderedPageBreak/>
              <w:t>Business underwritten by material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EEA country branches</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Amount of business underwritten by material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lastRenderedPageBreak/>
              <w:t>EEA country branches in the country where it is established.</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R0010/C0080</w:t>
            </w:r>
          </w:p>
        </w:tc>
        <w:tc>
          <w:tcPr>
            <w:tcW w:w="3402" w:type="dxa"/>
            <w:tcBorders>
              <w:left w:val="single" w:sz="4" w:space="0" w:color="000000"/>
              <w:right w:val="single" w:sz="4" w:space="0" w:color="000000"/>
            </w:tcBorders>
          </w:tcPr>
          <w:p w:rsidR="0095672C" w:rsidRPr="00DF07B0" w:rsidDel="00F2234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Country </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ISO 3166</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1 alpha</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2 code of the EEA member where branch is established.</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R0010/C0090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By EEA member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Country</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ISO 3166</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1 alpha</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2 code of the EEA member where the branch is established</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R0010/C0100</w:t>
            </w: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By EEA member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Country</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ISO 3166</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1 alpha</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2 code of the EEA member where FPS is done</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R0010/C0110</w:t>
            </w:r>
          </w:p>
        </w:tc>
        <w:tc>
          <w:tcPr>
            <w:tcW w:w="3402" w:type="dxa"/>
            <w:tcBorders>
              <w:left w:val="single" w:sz="4" w:space="0" w:color="000000"/>
              <w:right w:val="single" w:sz="4" w:space="0" w:color="000000"/>
            </w:tcBorders>
          </w:tcPr>
          <w:p w:rsidR="0095672C" w:rsidRPr="00DF07B0" w:rsidDel="00F2234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By material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EEA member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Country </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ISO 3166</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1 alpha</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2 code of the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EEA member where branch is established</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R0020</w:t>
            </w:r>
          </w:p>
          <w:p w:rsidR="0095672C" w:rsidRPr="00DF07B0" w:rsidRDefault="0095672C" w:rsidP="00950116">
            <w:pPr>
              <w:spacing w:after="0" w:line="240" w:lineRule="auto"/>
              <w:rPr>
                <w:rFonts w:ascii="Times New Roman" w:hAnsi="Times New Roman" w:cs="Times New Roman"/>
                <w:sz w:val="20"/>
                <w:szCs w:val="20"/>
                <w:lang w:val="en-US"/>
              </w:rPr>
            </w:pP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written </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Definition of premiums written provided in application of directive 91/674/EEC where applicable:</w:t>
            </w:r>
            <w:r w:rsidRPr="00DF07B0" w:rsidDel="00CB4BB9">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gross premiums written shall comprise all amounts due during the financial year in respect of insurance contracts, regardless of the fact that such amounts may relate in whole or in part to a later financial year.</w:t>
            </w:r>
          </w:p>
          <w:p w:rsidR="0095672C" w:rsidRPr="00DF07B0" w:rsidRDefault="0095672C" w:rsidP="00950116">
            <w:pPr>
              <w:spacing w:after="0" w:line="240" w:lineRule="auto"/>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R0030</w:t>
            </w:r>
          </w:p>
          <w:p w:rsidR="0095672C" w:rsidRPr="00DF07B0" w:rsidRDefault="0095672C" w:rsidP="00950116">
            <w:pPr>
              <w:spacing w:after="0" w:line="240" w:lineRule="auto"/>
              <w:rPr>
                <w:rFonts w:ascii="Times New Roman" w:hAnsi="Times New Roman" w:cs="Times New Roman"/>
                <w:sz w:val="20"/>
                <w:szCs w:val="20"/>
                <w:lang w:val="en-US"/>
              </w:rPr>
            </w:pP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insurance contracts.</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shall exclude claims management expenses.</w:t>
            </w:r>
          </w:p>
          <w:p w:rsidR="0095672C" w:rsidRPr="00DF07B0" w:rsidRDefault="0095672C" w:rsidP="00950116">
            <w:pPr>
              <w:spacing w:after="0" w:line="240" w:lineRule="auto"/>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R0040</w:t>
            </w:r>
          </w:p>
          <w:p w:rsidR="0095672C" w:rsidRPr="00DF07B0" w:rsidRDefault="0095672C" w:rsidP="00950116">
            <w:pPr>
              <w:spacing w:after="0" w:line="240" w:lineRule="auto"/>
              <w:rPr>
                <w:rFonts w:ascii="Times New Roman" w:hAnsi="Times New Roman" w:cs="Times New Roman"/>
                <w:sz w:val="20"/>
                <w:szCs w:val="20"/>
                <w:lang w:val="en-US"/>
              </w:rPr>
            </w:pPr>
          </w:p>
        </w:tc>
        <w:tc>
          <w:tcPr>
            <w:tcW w:w="3402"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Commissions</w:t>
            </w:r>
          </w:p>
        </w:tc>
        <w:tc>
          <w:tcPr>
            <w:tcW w:w="453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Acquisition expenses incurred,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For reinsurance undertakings, definition shall be applied mutatis mutandis. </w:t>
            </w:r>
          </w:p>
          <w:p w:rsidR="0095672C" w:rsidRPr="00DF07B0" w:rsidRDefault="0095672C" w:rsidP="00950116">
            <w:pPr>
              <w:spacing w:after="0" w:line="240" w:lineRule="auto"/>
              <w:jc w:val="both"/>
              <w:rPr>
                <w:rFonts w:ascii="Times New Roman" w:hAnsi="Times New Roman" w:cs="Times New Roman"/>
                <w:sz w:val="20"/>
                <w:szCs w:val="20"/>
                <w:lang w:val="en-US"/>
              </w:rPr>
            </w:pPr>
          </w:p>
        </w:tc>
      </w:tr>
    </w:tbl>
    <w:p w:rsidR="0095672C" w:rsidRPr="00DF07B0" w:rsidRDefault="0095672C" w:rsidP="00950116">
      <w:pPr>
        <w:spacing w:after="0"/>
        <w:rPr>
          <w:rFonts w:ascii="Times New Roman" w:hAnsi="Times New Roman" w:cs="Times New Roman"/>
          <w:sz w:val="20"/>
          <w:szCs w:val="20"/>
          <w:lang w:val="en-US"/>
        </w:rPr>
      </w:pPr>
    </w:p>
    <w:p w:rsidR="0095672C" w:rsidRPr="00DF07B0" w:rsidRDefault="0095672C">
      <w:pPr>
        <w:rPr>
          <w:rFonts w:ascii="Times New Roman" w:hAnsi="Times New Roman" w:cs="Times New Roman"/>
          <w:b/>
          <w:sz w:val="20"/>
          <w:szCs w:val="20"/>
          <w:lang w:val="en-US"/>
        </w:rPr>
      </w:pPr>
    </w:p>
    <w:p w:rsidR="0095672C" w:rsidRPr="00DF07B0" w:rsidRDefault="0095672C">
      <w:pPr>
        <w:rPr>
          <w:rFonts w:ascii="Times New Roman" w:hAnsi="Times New Roman" w:cs="Times New Roman"/>
          <w:b/>
          <w:sz w:val="20"/>
          <w:szCs w:val="20"/>
          <w:lang w:val="en-US"/>
        </w:rPr>
      </w:pPr>
      <w:r w:rsidRPr="00DF07B0">
        <w:rPr>
          <w:rFonts w:ascii="Times New Roman" w:hAnsi="Times New Roman" w:cs="Times New Roman"/>
          <w:b/>
          <w:sz w:val="20"/>
          <w:szCs w:val="20"/>
          <w:lang w:val="en-US"/>
        </w:rPr>
        <w:t xml:space="preserve">S.04.02 – Information on class 10 in Part </w:t>
      </w:r>
      <w:proofErr w:type="gramStart"/>
      <w:r w:rsidRPr="00DF07B0">
        <w:rPr>
          <w:rFonts w:ascii="Times New Roman" w:hAnsi="Times New Roman" w:cs="Times New Roman"/>
          <w:b/>
          <w:sz w:val="20"/>
          <w:szCs w:val="20"/>
          <w:lang w:val="en-US"/>
        </w:rPr>
        <w:t>A</w:t>
      </w:r>
      <w:proofErr w:type="gramEnd"/>
      <w:r w:rsidRPr="00DF07B0">
        <w:rPr>
          <w:rFonts w:ascii="Times New Roman" w:hAnsi="Times New Roman" w:cs="Times New Roman"/>
          <w:b/>
          <w:sz w:val="20"/>
          <w:szCs w:val="20"/>
          <w:lang w:val="en-US"/>
        </w:rPr>
        <w:t xml:space="preserve"> of </w:t>
      </w:r>
      <w:r w:rsidR="000D2E4C" w:rsidRPr="00DF07B0">
        <w:rPr>
          <w:rFonts w:ascii="Times New Roman" w:hAnsi="Times New Roman" w:cs="Times New Roman"/>
          <w:b/>
          <w:sz w:val="20"/>
          <w:szCs w:val="20"/>
          <w:lang w:val="en-US"/>
        </w:rPr>
        <w:t>Annex</w:t>
      </w:r>
      <w:r w:rsidRPr="00DF07B0">
        <w:rPr>
          <w:rFonts w:ascii="Times New Roman" w:hAnsi="Times New Roman" w:cs="Times New Roman"/>
          <w:b/>
          <w:sz w:val="20"/>
          <w:szCs w:val="20"/>
          <w:lang w:val="en-US"/>
        </w:rPr>
        <w:t xml:space="preserve"> I of Solvency II Directive, excluding carrier's liability</w:t>
      </w:r>
    </w:p>
    <w:p w:rsidR="0095672C" w:rsidRPr="00DF07B0" w:rsidRDefault="0095672C" w:rsidP="00950116">
      <w:pPr>
        <w:spacing w:after="0" w:line="240" w:lineRule="auto"/>
        <w:jc w:val="both"/>
        <w:rPr>
          <w:rFonts w:ascii="Times New Roman" w:hAnsi="Times New Roman" w:cs="Times New Roman"/>
          <w:b/>
          <w:sz w:val="20"/>
          <w:szCs w:val="20"/>
          <w:lang w:val="en-US"/>
        </w:rPr>
      </w:pPr>
      <w:r w:rsidRPr="00DF07B0">
        <w:rPr>
          <w:rFonts w:ascii="Times New Roman" w:hAnsi="Times New Roman" w:cs="Times New Roman"/>
          <w:b/>
          <w:sz w:val="20"/>
          <w:szCs w:val="20"/>
          <w:lang w:val="en-US"/>
        </w:rPr>
        <w:t>General comments: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template is to be reported according to </w:t>
      </w:r>
      <w:r w:rsidR="00DB7C64" w:rsidRPr="00DF07B0">
        <w:rPr>
          <w:rFonts w:ascii="Times New Roman" w:hAnsi="Times New Roman" w:cs="Times New Roman"/>
          <w:sz w:val="20"/>
          <w:szCs w:val="20"/>
          <w:lang w:val="en-US"/>
        </w:rPr>
        <w:t>A</w:t>
      </w:r>
      <w:r w:rsidRPr="00DF07B0">
        <w:rPr>
          <w:rFonts w:ascii="Times New Roman" w:hAnsi="Times New Roman" w:cs="Times New Roman"/>
          <w:sz w:val="20"/>
          <w:szCs w:val="20"/>
          <w:lang w:val="en-US"/>
        </w:rPr>
        <w:t>rticle 159 of directive 2009/138/EC and addresses only direct business.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Information shall be reported in relation to freedom to provide services performed by the undertaking and by EEA country, identifying separately the business performed by branch and through freedom to provide services. </w:t>
      </w:r>
    </w:p>
    <w:p w:rsidR="0095672C" w:rsidRPr="00DF07B0" w:rsidRDefault="0095672C" w:rsidP="00950116">
      <w:pPr>
        <w:jc w:val="both"/>
        <w:rPr>
          <w:rFonts w:ascii="Times New Roman" w:hAnsi="Times New Roman" w:cs="Times New Roman"/>
          <w:sz w:val="20"/>
          <w:szCs w:val="20"/>
          <w:lang w:val="en-US"/>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977"/>
        <w:gridCol w:w="4961"/>
      </w:tblGrid>
      <w:tr w:rsidR="0095672C" w:rsidRPr="00DF07B0" w:rsidTr="00950116">
        <w:trPr>
          <w:tblHeader/>
        </w:trPr>
        <w:tc>
          <w:tcPr>
            <w:tcW w:w="1526" w:type="dxa"/>
            <w:tcBorders>
              <w:bottom w:val="single" w:sz="4" w:space="0" w:color="000000"/>
              <w:right w:val="single" w:sz="4" w:space="0" w:color="000000"/>
            </w:tcBorders>
            <w:vAlign w:val="center"/>
          </w:tcPr>
          <w:p w:rsidR="0095672C" w:rsidRPr="00DF07B0" w:rsidRDefault="0095672C" w:rsidP="00950116">
            <w:pPr>
              <w:spacing w:after="0" w:line="240" w:lineRule="auto"/>
              <w:jc w:val="center"/>
              <w:rPr>
                <w:rFonts w:ascii="Times New Roman" w:hAnsi="Times New Roman" w:cs="Times New Roman"/>
                <w:b/>
                <w:sz w:val="20"/>
                <w:szCs w:val="20"/>
                <w:lang w:val="en-US"/>
              </w:rPr>
            </w:pPr>
          </w:p>
        </w:tc>
        <w:tc>
          <w:tcPr>
            <w:tcW w:w="2977" w:type="dxa"/>
            <w:tcBorders>
              <w:left w:val="single" w:sz="4" w:space="0" w:color="000000"/>
              <w:bottom w:val="single" w:sz="4" w:space="0" w:color="000000"/>
              <w:right w:val="single" w:sz="4" w:space="0" w:color="000000"/>
            </w:tcBorders>
            <w:vAlign w:val="center"/>
          </w:tcPr>
          <w:p w:rsidR="0095672C" w:rsidRPr="00DF07B0" w:rsidRDefault="0095672C"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4961" w:type="dxa"/>
            <w:tcBorders>
              <w:left w:val="single" w:sz="4" w:space="0" w:color="000000"/>
              <w:bottom w:val="single" w:sz="4" w:space="0" w:color="000000"/>
              <w:right w:val="single" w:sz="4" w:space="0" w:color="000000"/>
            </w:tcBorders>
            <w:vAlign w:val="center"/>
          </w:tcPr>
          <w:p w:rsidR="0095672C" w:rsidRPr="00DF07B0" w:rsidRDefault="0095672C"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tc>
      </w:tr>
      <w:tr w:rsidR="0095672C" w:rsidRPr="00DF07B0" w:rsidTr="00950116">
        <w:tc>
          <w:tcPr>
            <w:tcW w:w="1526" w:type="dxa"/>
            <w:tcBorders>
              <w:top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C0010/R0010</w:t>
            </w:r>
          </w:p>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w:t>
            </w:r>
          </w:p>
        </w:tc>
        <w:tc>
          <w:tcPr>
            <w:tcW w:w="2977" w:type="dxa"/>
            <w:tcBorders>
              <w:top w:val="single" w:sz="4" w:space="0" w:color="000000"/>
              <w:left w:val="single" w:sz="4" w:space="0" w:color="000000"/>
              <w:right w:val="single" w:sz="4" w:space="0" w:color="000000"/>
            </w:tcBorders>
          </w:tcPr>
          <w:p w:rsidR="0095672C" w:rsidRPr="00DF07B0" w:rsidDel="00F2234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Country </w:t>
            </w:r>
          </w:p>
        </w:tc>
        <w:tc>
          <w:tcPr>
            <w:tcW w:w="4961" w:type="dxa"/>
            <w:tcBorders>
              <w:top w:val="single" w:sz="4" w:space="0" w:color="000000"/>
              <w:left w:val="single" w:sz="4" w:space="0" w:color="000000"/>
              <w:right w:val="single" w:sz="4" w:space="0" w:color="000000"/>
            </w:tcBorders>
          </w:tcPr>
          <w:p w:rsidR="0095672C" w:rsidRPr="00DF07B0" w:rsidRDefault="0095672C" w:rsidP="00950116">
            <w:pPr>
              <w:pStyle w:val="PlainText"/>
              <w:rPr>
                <w:rFonts w:ascii="Times New Roman" w:hAnsi="Times New Roman"/>
                <w:sz w:val="20"/>
                <w:szCs w:val="20"/>
                <w:lang w:val="en-US"/>
              </w:rPr>
            </w:pPr>
            <w:r w:rsidRPr="00DF07B0">
              <w:rPr>
                <w:rFonts w:ascii="Times New Roman" w:hAnsi="Times New Roman"/>
                <w:sz w:val="20"/>
                <w:szCs w:val="20"/>
                <w:lang w:val="en-US"/>
              </w:rPr>
              <w:t>ISO 3166</w:t>
            </w:r>
            <w:r w:rsidR="0072092D" w:rsidRPr="00DF07B0">
              <w:rPr>
                <w:rFonts w:ascii="Times New Roman" w:hAnsi="Times New Roman"/>
                <w:sz w:val="20"/>
                <w:szCs w:val="20"/>
                <w:lang w:val="en-US"/>
              </w:rPr>
              <w:t>–</w:t>
            </w:r>
            <w:r w:rsidRPr="00DF07B0">
              <w:rPr>
                <w:rFonts w:ascii="Times New Roman" w:hAnsi="Times New Roman"/>
                <w:sz w:val="20"/>
                <w:szCs w:val="20"/>
                <w:lang w:val="en-US"/>
              </w:rPr>
              <w:t>1 alpha</w:t>
            </w:r>
            <w:r w:rsidR="0072092D" w:rsidRPr="00DF07B0">
              <w:rPr>
                <w:rFonts w:ascii="Times New Roman" w:hAnsi="Times New Roman"/>
                <w:sz w:val="20"/>
                <w:szCs w:val="20"/>
                <w:lang w:val="en-US"/>
              </w:rPr>
              <w:t>–</w:t>
            </w:r>
            <w:r w:rsidRPr="00DF07B0">
              <w:rPr>
                <w:rFonts w:ascii="Times New Roman" w:hAnsi="Times New Roman"/>
                <w:sz w:val="20"/>
                <w:szCs w:val="20"/>
                <w:lang w:val="en-US"/>
              </w:rPr>
              <w:t>2 code of the EEA member where the branch is located</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C0010/R0020</w:t>
            </w:r>
          </w:p>
        </w:tc>
        <w:tc>
          <w:tcPr>
            <w:tcW w:w="2977"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Undertaking – FPS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Frequency </w:t>
            </w:r>
            <w:r w:rsidRPr="00DF07B0">
              <w:rPr>
                <w:rFonts w:ascii="Times New Roman" w:hAnsi="Times New Roman" w:cs="Times New Roman"/>
                <w:sz w:val="20"/>
                <w:szCs w:val="20"/>
                <w:lang w:val="en-US"/>
              </w:rPr>
              <w:lastRenderedPageBreak/>
              <w:t>of claims for Motor Vehicle Liability (except carrier's liability)</w:t>
            </w:r>
          </w:p>
        </w:tc>
        <w:tc>
          <w:tcPr>
            <w:tcW w:w="4961"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 xml:space="preserve">Number of claims, in relation to the business performed by </w:t>
            </w:r>
            <w:r w:rsidRPr="00DF07B0">
              <w:rPr>
                <w:rFonts w:ascii="Times New Roman" w:hAnsi="Times New Roman" w:cs="Times New Roman"/>
                <w:sz w:val="20"/>
                <w:szCs w:val="20"/>
                <w:lang w:val="en-US"/>
              </w:rPr>
              <w:lastRenderedPageBreak/>
              <w:t xml:space="preserve">the undertaking through freedom to provide services, incurred with regard to class 10 in Part A of </w:t>
            </w:r>
            <w:r w:rsidR="000D2E4C" w:rsidRPr="00DF07B0">
              <w:rPr>
                <w:rFonts w:ascii="Times New Roman" w:hAnsi="Times New Roman" w:cs="Times New Roman"/>
                <w:sz w:val="20"/>
                <w:szCs w:val="20"/>
                <w:lang w:val="en-US"/>
              </w:rPr>
              <w:t>Annex</w:t>
            </w:r>
            <w:r w:rsidRPr="00DF07B0">
              <w:rPr>
                <w:rFonts w:ascii="Times New Roman" w:hAnsi="Times New Roman" w:cs="Times New Roman"/>
                <w:sz w:val="20"/>
                <w:szCs w:val="20"/>
                <w:lang w:val="en-US"/>
              </w:rPr>
              <w:t xml:space="preserve"> I of Solvency II Directive (except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C0010/R0030</w:t>
            </w:r>
          </w:p>
        </w:tc>
        <w:tc>
          <w:tcPr>
            <w:tcW w:w="2977"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Undertaking – FPS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Average cost of claims for Motor Vehicle Liability (except carrier's liability)</w:t>
            </w:r>
          </w:p>
        </w:tc>
        <w:tc>
          <w:tcPr>
            <w:tcW w:w="4961"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Average of claims incurred, in relation to the business performed by the undertaking through freedom to provide services, with regard to class 10 in Part A of </w:t>
            </w:r>
            <w:r w:rsidR="000D2E4C" w:rsidRPr="00DF07B0">
              <w:rPr>
                <w:rFonts w:ascii="Times New Roman" w:hAnsi="Times New Roman" w:cs="Times New Roman"/>
                <w:sz w:val="20"/>
                <w:szCs w:val="20"/>
                <w:lang w:val="en-US"/>
              </w:rPr>
              <w:t>Annex</w:t>
            </w:r>
            <w:r w:rsidRPr="00DF07B0">
              <w:rPr>
                <w:rFonts w:ascii="Times New Roman" w:hAnsi="Times New Roman" w:cs="Times New Roman"/>
                <w:sz w:val="20"/>
                <w:szCs w:val="20"/>
                <w:lang w:val="en-US"/>
              </w:rPr>
              <w:t xml:space="preserve"> I of Solvency II Directive (except carrier’s liability), measured as amount of claims incurred divided by the number of claims incurred. Claims without any incurred amounts shall not be taken into account.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C0020/R0020</w:t>
            </w:r>
          </w:p>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w:t>
            </w:r>
          </w:p>
          <w:p w:rsidR="0095672C" w:rsidRPr="00DF07B0" w:rsidRDefault="0095672C" w:rsidP="00950116">
            <w:pPr>
              <w:spacing w:after="0" w:line="240" w:lineRule="auto"/>
              <w:rPr>
                <w:rFonts w:ascii="Times New Roman" w:hAnsi="Times New Roman" w:cs="Times New Roman"/>
                <w:sz w:val="20"/>
                <w:szCs w:val="20"/>
                <w:lang w:val="en-US"/>
              </w:rPr>
            </w:pPr>
          </w:p>
        </w:tc>
        <w:tc>
          <w:tcPr>
            <w:tcW w:w="2977"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Branch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Frequency of claims for Motor Vehicle Liability (except carrier's liability)</w:t>
            </w:r>
          </w:p>
        </w:tc>
        <w:tc>
          <w:tcPr>
            <w:tcW w:w="4961"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Number of claims, for each branch in relation to the business performed in the country where the branch is established, incurred with regard to class 10 in Part A of </w:t>
            </w:r>
            <w:r w:rsidR="000D2E4C" w:rsidRPr="00DF07B0">
              <w:rPr>
                <w:rFonts w:ascii="Times New Roman" w:hAnsi="Times New Roman" w:cs="Times New Roman"/>
                <w:sz w:val="20"/>
                <w:szCs w:val="20"/>
                <w:lang w:val="en-US"/>
              </w:rPr>
              <w:t>Annex</w:t>
            </w:r>
            <w:r w:rsidRPr="00DF07B0">
              <w:rPr>
                <w:rFonts w:ascii="Times New Roman" w:hAnsi="Times New Roman" w:cs="Times New Roman"/>
                <w:sz w:val="20"/>
                <w:szCs w:val="20"/>
                <w:lang w:val="en-US"/>
              </w:rPr>
              <w:t xml:space="preserve"> I of Solvency II Directive (except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C0030/R0020</w:t>
            </w:r>
          </w:p>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w:t>
            </w:r>
          </w:p>
        </w:tc>
        <w:tc>
          <w:tcPr>
            <w:tcW w:w="2977"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FPS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Frequency of claims for Motor Vehicle Liability (except carrier's liability)</w:t>
            </w:r>
          </w:p>
        </w:tc>
        <w:tc>
          <w:tcPr>
            <w:tcW w:w="4961"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Number of claims, for each branch in relation to the business performed through freedom to provide services, incurred with regard to class 10 in Part A of </w:t>
            </w:r>
            <w:r w:rsidR="000D2E4C" w:rsidRPr="00DF07B0">
              <w:rPr>
                <w:rFonts w:ascii="Times New Roman" w:hAnsi="Times New Roman" w:cs="Times New Roman"/>
                <w:sz w:val="20"/>
                <w:szCs w:val="20"/>
                <w:lang w:val="en-US"/>
              </w:rPr>
              <w:t>Annex</w:t>
            </w:r>
            <w:r w:rsidRPr="00DF07B0">
              <w:rPr>
                <w:rFonts w:ascii="Times New Roman" w:hAnsi="Times New Roman" w:cs="Times New Roman"/>
                <w:sz w:val="20"/>
                <w:szCs w:val="20"/>
                <w:lang w:val="en-US"/>
              </w:rPr>
              <w:t xml:space="preserve"> I of Solvency II Directive (except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C0020/R0030</w:t>
            </w:r>
          </w:p>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w:t>
            </w:r>
          </w:p>
          <w:p w:rsidR="0095672C" w:rsidRPr="00DF07B0" w:rsidRDefault="0095672C" w:rsidP="00950116">
            <w:pPr>
              <w:spacing w:after="0" w:line="240" w:lineRule="auto"/>
              <w:rPr>
                <w:rFonts w:ascii="Times New Roman" w:hAnsi="Times New Roman" w:cs="Times New Roman"/>
                <w:sz w:val="20"/>
                <w:szCs w:val="20"/>
                <w:lang w:val="en-US"/>
              </w:rPr>
            </w:pPr>
          </w:p>
        </w:tc>
        <w:tc>
          <w:tcPr>
            <w:tcW w:w="2977"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Branch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Average cost of claims for Motor Vehicle Liability (except carrier's liability)</w:t>
            </w:r>
          </w:p>
        </w:tc>
        <w:tc>
          <w:tcPr>
            <w:tcW w:w="4961"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Average of claims incurred, for each branch in relation to the business performed in the country where the branch is established, with regard to class 10 in Part A of </w:t>
            </w:r>
            <w:r w:rsidR="000D2E4C" w:rsidRPr="00DF07B0">
              <w:rPr>
                <w:rFonts w:ascii="Times New Roman" w:hAnsi="Times New Roman" w:cs="Times New Roman"/>
                <w:sz w:val="20"/>
                <w:szCs w:val="20"/>
                <w:lang w:val="en-US"/>
              </w:rPr>
              <w:t>Annex</w:t>
            </w:r>
            <w:r w:rsidRPr="00DF07B0">
              <w:rPr>
                <w:rFonts w:ascii="Times New Roman" w:hAnsi="Times New Roman" w:cs="Times New Roman"/>
                <w:sz w:val="20"/>
                <w:szCs w:val="20"/>
                <w:lang w:val="en-US"/>
              </w:rPr>
              <w:t xml:space="preserve"> I of Solvency II Directive (except carrier’s liability), measured as amount of claims incurred divided by the number of claims incurred. Claims without any incurred amounts shall not be taken into account.</w:t>
            </w:r>
          </w:p>
        </w:tc>
      </w:tr>
      <w:tr w:rsidR="0095672C" w:rsidRPr="00DF07B0" w:rsidTr="00950116">
        <w:tc>
          <w:tcPr>
            <w:tcW w:w="1526" w:type="dxa"/>
            <w:tcBorders>
              <w:top w:val="single" w:sz="4" w:space="0" w:color="000000"/>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C0030/R0030</w:t>
            </w:r>
          </w:p>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w:t>
            </w:r>
          </w:p>
          <w:p w:rsidR="0095672C" w:rsidRPr="00DF07B0" w:rsidRDefault="0095672C" w:rsidP="00950116">
            <w:pPr>
              <w:spacing w:after="0" w:line="240" w:lineRule="auto"/>
              <w:rPr>
                <w:rFonts w:ascii="Times New Roman" w:hAnsi="Times New Roman" w:cs="Times New Roman"/>
                <w:sz w:val="20"/>
                <w:szCs w:val="20"/>
                <w:lang w:val="en-US"/>
              </w:rPr>
            </w:pPr>
          </w:p>
        </w:tc>
        <w:tc>
          <w:tcPr>
            <w:tcW w:w="2977" w:type="dxa"/>
            <w:tcBorders>
              <w:top w:val="single" w:sz="4" w:space="0" w:color="000000"/>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FPS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Average cost of claims for Motor Vehicle Liability (except carrier's liability)</w:t>
            </w:r>
          </w:p>
        </w:tc>
        <w:tc>
          <w:tcPr>
            <w:tcW w:w="4961" w:type="dxa"/>
            <w:tcBorders>
              <w:top w:val="single" w:sz="4" w:space="0" w:color="000000"/>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Average of claims incurred, for each branch in relation to the business performed through freedom to provide services, with regard to class 10 in Part A of </w:t>
            </w:r>
            <w:r w:rsidR="000D2E4C" w:rsidRPr="00DF07B0">
              <w:rPr>
                <w:rFonts w:ascii="Times New Roman" w:hAnsi="Times New Roman" w:cs="Times New Roman"/>
                <w:sz w:val="20"/>
                <w:szCs w:val="20"/>
                <w:lang w:val="en-US"/>
              </w:rPr>
              <w:t>Annex</w:t>
            </w:r>
            <w:r w:rsidRPr="00DF07B0">
              <w:rPr>
                <w:rFonts w:ascii="Times New Roman" w:hAnsi="Times New Roman" w:cs="Times New Roman"/>
                <w:sz w:val="20"/>
                <w:szCs w:val="20"/>
                <w:lang w:val="en-US"/>
              </w:rPr>
              <w:t xml:space="preserve"> I of Solvency II Directive (except carrier’s liability), measured as amount of claims incurred divided by the number of claims incurred. Claims without any incurred amounts shall not be taken into account.</w:t>
            </w:r>
          </w:p>
        </w:tc>
      </w:tr>
    </w:tbl>
    <w:p w:rsidR="0095672C" w:rsidRPr="00DF07B0" w:rsidRDefault="0095672C">
      <w:pPr>
        <w:rPr>
          <w:rFonts w:ascii="Times New Roman" w:hAnsi="Times New Roman" w:cs="Times New Roman"/>
          <w:sz w:val="20"/>
          <w:szCs w:val="20"/>
          <w:lang w:val="en-US"/>
        </w:rPr>
      </w:pPr>
    </w:p>
    <w:p w:rsidR="0095672C" w:rsidRPr="00DF07B0" w:rsidRDefault="0095672C" w:rsidP="00950116">
      <w:pPr>
        <w:rPr>
          <w:rFonts w:ascii="Times New Roman" w:hAnsi="Times New Roman" w:cs="Times New Roman"/>
          <w:b/>
          <w:sz w:val="20"/>
          <w:szCs w:val="20"/>
          <w:lang w:val="en-US"/>
        </w:rPr>
      </w:pPr>
    </w:p>
    <w:p w:rsidR="0095672C" w:rsidRPr="00DF07B0" w:rsidRDefault="0095672C" w:rsidP="00950116">
      <w:pPr>
        <w:rPr>
          <w:rFonts w:ascii="Times New Roman" w:hAnsi="Times New Roman" w:cs="Times New Roman"/>
          <w:b/>
          <w:sz w:val="20"/>
          <w:szCs w:val="20"/>
          <w:lang w:val="en-US"/>
        </w:rPr>
      </w:pPr>
      <w:r w:rsidRPr="00DF07B0">
        <w:rPr>
          <w:rFonts w:ascii="Times New Roman" w:hAnsi="Times New Roman" w:cs="Times New Roman"/>
          <w:b/>
          <w:sz w:val="20"/>
          <w:szCs w:val="20"/>
          <w:lang w:val="en-US"/>
        </w:rPr>
        <w:t>S.05.01 – Premiums, claims and expenses by line of business</w:t>
      </w:r>
    </w:p>
    <w:p w:rsidR="0095672C" w:rsidRPr="00DF07B0" w:rsidRDefault="0095672C">
      <w:pPr>
        <w:rPr>
          <w:rFonts w:ascii="Times New Roman" w:hAnsi="Times New Roman" w:cs="Times New Roman"/>
          <w:b/>
          <w:sz w:val="20"/>
          <w:szCs w:val="20"/>
          <w:lang w:val="en-US"/>
        </w:rPr>
      </w:pPr>
      <w:r w:rsidRPr="00DF07B0">
        <w:rPr>
          <w:rFonts w:ascii="Times New Roman" w:hAnsi="Times New Roman" w:cs="Times New Roman"/>
          <w:b/>
          <w:sz w:val="20"/>
          <w:szCs w:val="20"/>
          <w:lang w:val="en-US"/>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quarterly and annual submission of information for individual entities.</w:t>
      </w:r>
    </w:p>
    <w:p w:rsidR="00F40CA1" w:rsidRPr="00DF07B0" w:rsidRDefault="0095672C" w:rsidP="00950116">
      <w:pPr>
        <w:jc w:val="both"/>
        <w:rPr>
          <w:ins w:id="221" w:author="Autho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template shall be reported from an accounting perspective, i.e.: Local GAAP or IFRS if accepted as local GAAP but using </w:t>
      </w:r>
      <w:r w:rsidR="00C24E0C" w:rsidRPr="00DF07B0">
        <w:rPr>
          <w:rFonts w:ascii="Times New Roman" w:hAnsi="Times New Roman" w:cs="Times New Roman"/>
          <w:sz w:val="20"/>
          <w:szCs w:val="20"/>
          <w:lang w:val="en-US"/>
        </w:rPr>
        <w:t>Solvency II</w:t>
      </w:r>
      <w:r w:rsidRPr="00DF07B0">
        <w:rPr>
          <w:rFonts w:ascii="Times New Roman" w:hAnsi="Times New Roman" w:cs="Times New Roman"/>
          <w:sz w:val="20"/>
          <w:szCs w:val="20"/>
          <w:lang w:val="en-US"/>
        </w:rPr>
        <w:t xml:space="preserve"> </w:t>
      </w:r>
      <w:r w:rsidR="0019116F"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lang w:val="en-US"/>
        </w:rPr>
        <w:t xml:space="preserve">. Undertakings shall use the recognition and valuation basis as for the published financial </w:t>
      </w:r>
      <w:proofErr w:type="gramStart"/>
      <w:r w:rsidRPr="00DF07B0">
        <w:rPr>
          <w:rFonts w:ascii="Times New Roman" w:hAnsi="Times New Roman" w:cs="Times New Roman"/>
          <w:sz w:val="20"/>
          <w:szCs w:val="20"/>
          <w:lang w:val="en-US"/>
        </w:rPr>
        <w:t>statements,</w:t>
      </w:r>
      <w:proofErr w:type="gramEnd"/>
      <w:r w:rsidRPr="00DF07B0">
        <w:rPr>
          <w:rFonts w:ascii="Times New Roman" w:hAnsi="Times New Roman" w:cs="Times New Roman"/>
          <w:sz w:val="20"/>
          <w:szCs w:val="20"/>
          <w:lang w:val="en-US"/>
        </w:rPr>
        <w:t xml:space="preserve"> no new recognition or re</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valuation is required</w:t>
      </w:r>
      <w:ins w:id="222" w:author="Author">
        <w:r w:rsidR="00067FF0" w:rsidRPr="00DF07B0">
          <w:rPr>
            <w:rFonts w:ascii="Times New Roman" w:hAnsi="Times New Roman" w:cs="Times New Roman"/>
            <w:sz w:val="20"/>
            <w:szCs w:val="20"/>
            <w:lang w:val="en-US"/>
          </w:rPr>
          <w:t>,</w:t>
        </w:r>
        <w:r w:rsidR="003E20C6" w:rsidRPr="00DF07B0">
          <w:rPr>
            <w:rFonts w:ascii="Times New Roman" w:hAnsi="Times New Roman" w:cs="Times New Roman"/>
            <w:sz w:val="20"/>
            <w:szCs w:val="20"/>
            <w:lang w:val="en-US"/>
          </w:rPr>
          <w:t xml:space="preserve"> </w:t>
        </w:r>
        <w:r w:rsidR="00D979DF" w:rsidRPr="00DF07B0">
          <w:rPr>
            <w:rFonts w:ascii="Times New Roman" w:hAnsi="Times New Roman" w:cs="Times New Roman"/>
            <w:sz w:val="20"/>
            <w:szCs w:val="20"/>
            <w:lang w:val="en-US"/>
          </w:rPr>
          <w:t xml:space="preserve">except for the classification between investment contracts and insurance contracts when this is applicable in the financial statements. This template shall include all insurance business regardless of </w:t>
        </w:r>
        <w:r w:rsidR="00D979DF" w:rsidRPr="00DF07B0">
          <w:rPr>
            <w:rFonts w:ascii="Times New Roman" w:hAnsi="Times New Roman" w:cs="Times New Roman"/>
            <w:lang w:val="en-US"/>
          </w:rPr>
          <w:t>the possible different classification between investment contracts and insurance contracts applicable in the financial statements</w:t>
        </w:r>
      </w:ins>
      <w:r w:rsidRPr="00DF07B0">
        <w:rPr>
          <w:rFonts w:ascii="Times New Roman" w:hAnsi="Times New Roman" w:cs="Times New Roman"/>
          <w:sz w:val="20"/>
          <w:szCs w:val="20"/>
          <w:lang w:val="en-US"/>
        </w:rPr>
        <w:t>.</w:t>
      </w:r>
    </w:p>
    <w:p w:rsidR="0095672C" w:rsidRPr="00DF07B0" w:rsidRDefault="0095672C" w:rsidP="00950116">
      <w:pPr>
        <w:jc w:val="both"/>
        <w:rPr>
          <w:rFonts w:ascii="Times New Roman" w:hAnsi="Times New Roman" w:cs="Times New Roman"/>
          <w:sz w:val="20"/>
          <w:szCs w:val="20"/>
          <w:lang w:val="en-US"/>
        </w:rPr>
      </w:pPr>
      <w:del w:id="223" w:author="Author">
        <w:r w:rsidRPr="00DF07B0" w:rsidDel="00F40CA1">
          <w:rPr>
            <w:rFonts w:ascii="Times New Roman" w:hAnsi="Times New Roman" w:cs="Times New Roman"/>
            <w:sz w:val="20"/>
            <w:szCs w:val="20"/>
            <w:lang w:val="en-US"/>
          </w:rPr>
          <w:delText xml:space="preserve"> </w:delText>
        </w:r>
      </w:del>
      <w:r w:rsidRPr="00DF07B0">
        <w:rPr>
          <w:rFonts w:ascii="Times New Roman" w:hAnsi="Times New Roman" w:cs="Times New Roman"/>
          <w:sz w:val="20"/>
          <w:szCs w:val="20"/>
          <w:lang w:val="en-US"/>
        </w:rPr>
        <w:t>The template is based on a year</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to</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date basis.</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For quarterly reporting administrative expenses, investment management expenses, acquisition expenses, overhead expenses shall be presented aggregated.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953"/>
      </w:tblGrid>
      <w:tr w:rsidR="0095672C" w:rsidRPr="00DF07B0" w:rsidTr="00950116">
        <w:trPr>
          <w:tblHeader/>
        </w:trPr>
        <w:tc>
          <w:tcPr>
            <w:tcW w:w="1526"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jc w:val="center"/>
              <w:rPr>
                <w:rFonts w:ascii="Times New Roman" w:hAnsi="Times New Roman" w:cs="Times New Roman"/>
                <w:b/>
                <w:sz w:val="20"/>
                <w:szCs w:val="20"/>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95672C" w:rsidRPr="00DF07B0" w:rsidRDefault="0095672C"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5953" w:type="dxa"/>
            <w:tcBorders>
              <w:top w:val="single" w:sz="4" w:space="0" w:color="auto"/>
              <w:left w:val="single" w:sz="4" w:space="0" w:color="auto"/>
              <w:bottom w:val="single" w:sz="4" w:space="0" w:color="auto"/>
              <w:right w:val="single" w:sz="4" w:space="0" w:color="auto"/>
            </w:tcBorders>
            <w:vAlign w:val="center"/>
          </w:tcPr>
          <w:p w:rsidR="0095672C" w:rsidRPr="00DF07B0" w:rsidRDefault="0095672C"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tc>
      </w:tr>
      <w:tr w:rsidR="0095672C" w:rsidRPr="00DF07B0" w:rsidTr="00950116">
        <w:trPr>
          <w:trHeight w:val="326"/>
        </w:trPr>
        <w:tc>
          <w:tcPr>
            <w:tcW w:w="9180" w:type="dxa"/>
            <w:gridSpan w:val="3"/>
            <w:tcBorders>
              <w:top w:val="single" w:sz="4" w:space="0" w:color="auto"/>
              <w:left w:val="nil"/>
              <w:bottom w:val="single" w:sz="4" w:space="0" w:color="auto"/>
              <w:right w:val="nil"/>
            </w:tcBorders>
          </w:tcPr>
          <w:p w:rsidR="0095672C" w:rsidRPr="00DF07B0" w:rsidRDefault="0095672C" w:rsidP="00950116">
            <w:pPr>
              <w:spacing w:after="0" w:line="240" w:lineRule="auto"/>
              <w:jc w:val="both"/>
              <w:rPr>
                <w:rFonts w:ascii="Times New Roman" w:hAnsi="Times New Roman" w:cs="Times New Roman"/>
                <w:b/>
                <w:sz w:val="20"/>
                <w:szCs w:val="20"/>
                <w:lang w:val="en-US"/>
              </w:rPr>
            </w:pPr>
            <w:r w:rsidRPr="00DF07B0">
              <w:rPr>
                <w:rFonts w:ascii="Times New Roman" w:hAnsi="Times New Roman" w:cs="Times New Roman"/>
                <w:b/>
                <w:sz w:val="20"/>
                <w:szCs w:val="20"/>
                <w:lang w:val="en-US"/>
              </w:rPr>
              <w:t>Non</w:t>
            </w:r>
            <w:r w:rsidR="0072092D" w:rsidRPr="00DF07B0">
              <w:rPr>
                <w:rFonts w:ascii="Times New Roman" w:hAnsi="Times New Roman" w:cs="Times New Roman"/>
                <w:b/>
                <w:sz w:val="20"/>
                <w:szCs w:val="20"/>
                <w:lang w:val="en-US"/>
              </w:rPr>
              <w:t>–</w:t>
            </w:r>
            <w:r w:rsidRPr="00DF07B0">
              <w:rPr>
                <w:rFonts w:ascii="Times New Roman" w:hAnsi="Times New Roman" w:cs="Times New Roman"/>
                <w:b/>
                <w:sz w:val="20"/>
                <w:szCs w:val="20"/>
                <w:lang w:val="en-US"/>
              </w:rPr>
              <w:t>life insurance and reinsurance obligations</w:t>
            </w:r>
          </w:p>
        </w:tc>
      </w:tr>
      <w:tr w:rsidR="0095672C" w:rsidRPr="00DF07B0" w:rsidTr="00950116">
        <w:tc>
          <w:tcPr>
            <w:tcW w:w="1526"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C0120/R0110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top w:val="single" w:sz="4" w:space="0" w:color="auto"/>
              <w:left w:val="single" w:sz="4" w:space="0" w:color="auto"/>
              <w:bottom w:val="single" w:sz="4" w:space="0" w:color="auto"/>
              <w:right w:val="single" w:sz="4" w:space="0" w:color="auto"/>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written –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Direct Business</w:t>
            </w:r>
          </w:p>
        </w:tc>
        <w:tc>
          <w:tcPr>
            <w:tcW w:w="5953" w:type="dxa"/>
            <w:tcBorders>
              <w:top w:val="single" w:sz="4" w:space="0" w:color="auto"/>
              <w:left w:val="single" w:sz="4" w:space="0" w:color="auto"/>
              <w:bottom w:val="single" w:sz="4" w:space="0" w:color="auto"/>
              <w:right w:val="single" w:sz="4" w:space="0" w:color="auto"/>
            </w:tcBorders>
          </w:tcPr>
          <w:p w:rsidR="0095672C" w:rsidRPr="00DF07B0" w:rsidDel="00864227" w:rsidRDefault="0095672C" w:rsidP="007B3CB5">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premiums written provided in application of directive 91/674/EEC where applicable: gross premiums written shall comprise all amounts due during the </w:t>
            </w:r>
            <w:del w:id="224" w:author="Author">
              <w:r w:rsidRPr="00DF07B0" w:rsidDel="007B3CB5">
                <w:rPr>
                  <w:rFonts w:ascii="Times New Roman" w:hAnsi="Times New Roman" w:cs="Times New Roman"/>
                  <w:sz w:val="20"/>
                  <w:szCs w:val="20"/>
                  <w:lang w:val="en-US"/>
                </w:rPr>
                <w:delText>financial year</w:delText>
              </w:r>
            </w:del>
            <w:ins w:id="225" w:author="Author">
              <w:r w:rsidR="007B3CB5" w:rsidRPr="00DF07B0">
                <w:rPr>
                  <w:rFonts w:ascii="Times New Roman" w:hAnsi="Times New Roman" w:cs="Times New Roman"/>
                  <w:sz w:val="20"/>
                  <w:szCs w:val="20"/>
                  <w:lang w:val="en-US"/>
                </w:rPr>
                <w:t>reporting period</w:t>
              </w:r>
            </w:ins>
            <w:r w:rsidRPr="00DF07B0">
              <w:rPr>
                <w:rFonts w:ascii="Times New Roman" w:hAnsi="Times New Roman" w:cs="Times New Roman"/>
                <w:sz w:val="20"/>
                <w:szCs w:val="20"/>
                <w:lang w:val="en-US"/>
              </w:rPr>
              <w:t xml:space="preserve"> in respect of insurance contracts, arising from direct business, regardless of the fact that such amounts may relate in whole or in part to a later </w:t>
            </w:r>
            <w:ins w:id="226" w:author="Author">
              <w:r w:rsidR="007B3CB5" w:rsidRPr="00DF07B0">
                <w:rPr>
                  <w:rFonts w:ascii="Times New Roman" w:hAnsi="Times New Roman" w:cs="Times New Roman"/>
                  <w:sz w:val="20"/>
                  <w:szCs w:val="20"/>
                  <w:lang w:val="en-US"/>
                </w:rPr>
                <w:t>reporting period</w:t>
              </w:r>
            </w:ins>
            <w:del w:id="227"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r w:rsidRPr="00DF07B0" w:rsidDel="00A25735">
              <w:rPr>
                <w:rFonts w:ascii="Times New Roman" w:hAnsi="Times New Roman" w:cs="Times New Roman"/>
                <w:sz w:val="20"/>
                <w:szCs w:val="20"/>
                <w:lang w:val="en-US"/>
              </w:rPr>
              <w:t xml:space="preserve"> </w:t>
            </w:r>
          </w:p>
        </w:tc>
      </w:tr>
      <w:tr w:rsidR="0095672C" w:rsidRPr="00DF07B0" w:rsidTr="00950116">
        <w:tc>
          <w:tcPr>
            <w:tcW w:w="1526" w:type="dxa"/>
            <w:tcBorders>
              <w:top w:val="single" w:sz="4" w:space="0" w:color="auto"/>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C0120/R0120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top w:val="single" w:sz="4" w:space="0" w:color="auto"/>
              <w:left w:val="single" w:sz="4" w:space="0" w:color="000000"/>
              <w:bottom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written –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reinsurance accepted</w:t>
            </w:r>
          </w:p>
        </w:tc>
        <w:tc>
          <w:tcPr>
            <w:tcW w:w="5953" w:type="dxa"/>
            <w:tcBorders>
              <w:top w:val="single" w:sz="4" w:space="0" w:color="auto"/>
              <w:left w:val="single" w:sz="4" w:space="0" w:color="000000"/>
              <w:bottom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premiums written provided in application of directive 91/674/EEC where applicable: gross premiums written shall comprise all amounts due during the </w:t>
            </w:r>
            <w:ins w:id="228" w:author="Author">
              <w:r w:rsidR="007B3CB5" w:rsidRPr="00DF07B0">
                <w:rPr>
                  <w:rFonts w:ascii="Times New Roman" w:hAnsi="Times New Roman" w:cs="Times New Roman"/>
                  <w:sz w:val="20"/>
                  <w:szCs w:val="20"/>
                  <w:lang w:val="en-US"/>
                </w:rPr>
                <w:t>reporting period</w:t>
              </w:r>
              <w:r w:rsidR="0022002F" w:rsidRPr="00DF07B0">
                <w:rPr>
                  <w:rFonts w:ascii="Times New Roman" w:hAnsi="Times New Roman" w:cs="Times New Roman"/>
                  <w:sz w:val="20"/>
                  <w:szCs w:val="20"/>
                  <w:lang w:val="en-US"/>
                </w:rPr>
                <w:t xml:space="preserve"> </w:t>
              </w:r>
            </w:ins>
            <w:del w:id="229"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in respect of insurance contracts, arising from proportional reinsurance accepted business, regardless of the fact that such amounts may relate in whole or in part to a later </w:t>
            </w:r>
            <w:ins w:id="230" w:author="Author">
              <w:r w:rsidR="007B3CB5" w:rsidRPr="00DF07B0">
                <w:rPr>
                  <w:rFonts w:ascii="Times New Roman" w:hAnsi="Times New Roman" w:cs="Times New Roman"/>
                  <w:sz w:val="20"/>
                  <w:szCs w:val="20"/>
                  <w:lang w:val="en-US"/>
                </w:rPr>
                <w:t>reporting period</w:t>
              </w:r>
            </w:ins>
            <w:del w:id="231"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C0130 to C0160/R0130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written –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Non proportional reinsurance accepted</w:t>
            </w:r>
          </w:p>
        </w:tc>
        <w:tc>
          <w:tcPr>
            <w:tcW w:w="5953" w:type="dxa"/>
            <w:tcBorders>
              <w:left w:val="single" w:sz="4" w:space="0" w:color="000000"/>
              <w:bottom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premiums written provided in application of directive 91/674/EEC where applicable: gross premiums written shall comprise all amounts due during the </w:t>
            </w:r>
            <w:ins w:id="232" w:author="Author">
              <w:r w:rsidR="007B3CB5" w:rsidRPr="00DF07B0">
                <w:rPr>
                  <w:rFonts w:ascii="Times New Roman" w:hAnsi="Times New Roman" w:cs="Times New Roman"/>
                  <w:sz w:val="20"/>
                  <w:szCs w:val="20"/>
                  <w:lang w:val="en-US"/>
                </w:rPr>
                <w:t>reporting period</w:t>
              </w:r>
              <w:r w:rsidR="0022002F" w:rsidRPr="00DF07B0">
                <w:rPr>
                  <w:rFonts w:ascii="Times New Roman" w:hAnsi="Times New Roman" w:cs="Times New Roman"/>
                  <w:sz w:val="20"/>
                  <w:szCs w:val="20"/>
                  <w:lang w:val="en-US"/>
                </w:rPr>
                <w:t xml:space="preserve"> </w:t>
              </w:r>
            </w:ins>
            <w:del w:id="233"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in respect of insurance contracts, arising from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proportional reinsurance accepted business, regardless of the fact that such amounts may relate in whole or in part to a later </w:t>
            </w:r>
            <w:ins w:id="234" w:author="Author">
              <w:r w:rsidR="007B3CB5" w:rsidRPr="00DF07B0">
                <w:rPr>
                  <w:rFonts w:ascii="Times New Roman" w:hAnsi="Times New Roman" w:cs="Times New Roman"/>
                  <w:sz w:val="20"/>
                  <w:szCs w:val="20"/>
                  <w:lang w:val="en-US"/>
                </w:rPr>
                <w:t>reporting period</w:t>
              </w:r>
            </w:ins>
            <w:del w:id="235"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C0160/R0140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written – Reinsurers’ share</w:t>
            </w:r>
          </w:p>
        </w:tc>
        <w:tc>
          <w:tcPr>
            <w:tcW w:w="5953"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Definition of premiums written provided in application of directive 91/674/EEC where applicable:</w:t>
            </w:r>
            <w:r w:rsidRPr="00DF07B0" w:rsidDel="00CB4BB9">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gross premiums written shall comprise all amounts ceded to reinsurers during the </w:t>
            </w:r>
            <w:ins w:id="236" w:author="Author">
              <w:r w:rsidR="007B3CB5" w:rsidRPr="00DF07B0">
                <w:rPr>
                  <w:rFonts w:ascii="Times New Roman" w:hAnsi="Times New Roman" w:cs="Times New Roman"/>
                  <w:sz w:val="20"/>
                  <w:szCs w:val="20"/>
                  <w:lang w:val="en-US"/>
                </w:rPr>
                <w:t>reporting period</w:t>
              </w:r>
              <w:r w:rsidR="0022002F" w:rsidRPr="00DF07B0">
                <w:rPr>
                  <w:rFonts w:ascii="Times New Roman" w:hAnsi="Times New Roman" w:cs="Times New Roman"/>
                  <w:sz w:val="20"/>
                  <w:szCs w:val="20"/>
                  <w:lang w:val="en-US"/>
                </w:rPr>
                <w:t xml:space="preserve"> </w:t>
              </w:r>
            </w:ins>
            <w:del w:id="237"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in respect of insurance contracts regardless of the fact that such amounts may relate in whole or in part to a later </w:t>
            </w:r>
            <w:ins w:id="238" w:author="Author">
              <w:r w:rsidR="007B3CB5" w:rsidRPr="00DF07B0">
                <w:rPr>
                  <w:rFonts w:ascii="Times New Roman" w:hAnsi="Times New Roman" w:cs="Times New Roman"/>
                  <w:sz w:val="20"/>
                  <w:szCs w:val="20"/>
                  <w:lang w:val="en-US"/>
                </w:rPr>
                <w:t>reporting period</w:t>
              </w:r>
            </w:ins>
            <w:del w:id="239"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C0160/R0200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written – Net</w:t>
            </w:r>
          </w:p>
        </w:tc>
        <w:tc>
          <w:tcPr>
            <w:tcW w:w="5953"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Definition of premiums written provided in application of directive 91/674/EEC where applicable: the net premiums written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C0120/R0210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earned – Gross – Direct business</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direct insurance business.</w:t>
            </w:r>
          </w:p>
          <w:p w:rsidR="0095672C" w:rsidRPr="00DF07B0" w:rsidDel="00864227"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C0120/R0220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earned – Gross – Proportional reinsurance accepted</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Change w:id="240"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proportional reinsurance accepted business.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C0130 to C0160/R0230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 xml:space="preserve">Premiums earned – Gross – Non </w:t>
            </w:r>
            <w:r w:rsidRPr="00DF07B0">
              <w:rPr>
                <w:rFonts w:ascii="Times New Roman" w:hAnsi="Times New Roman" w:cs="Times New Roman"/>
                <w:sz w:val="20"/>
                <w:szCs w:val="20"/>
                <w:lang w:val="en-US"/>
              </w:rPr>
              <w:lastRenderedPageBreak/>
              <w:t>proportional reinsurance accepted</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Change w:id="241"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lastRenderedPageBreak/>
              <w:t xml:space="preserve">Definition of earned premiums provided in directive 91/674/EEC where applicable: it is the sum of gross premiums written minus the </w:t>
            </w:r>
            <w:r w:rsidRPr="00DF07B0">
              <w:rPr>
                <w:rFonts w:ascii="Times New Roman" w:hAnsi="Times New Roman" w:cs="Times New Roman"/>
                <w:sz w:val="20"/>
                <w:szCs w:val="20"/>
                <w:lang w:val="en-US"/>
              </w:rPr>
              <w:lastRenderedPageBreak/>
              <w:t>change in the gross provision for unearned premiums related to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proportional reinsurance accepted business.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C0010 to C0160/R0240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earned – reinsurers’ share</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Change w:id="242"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Definition of earned premiums provided in directive 91/674/EEC where applicable: it is the sum of reinsurer's share in gross premiums written minus the change in the reinsurer's share in provision for unearned premiums.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C0160/R0300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earned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rPrChange w:id="243"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C0120/R0310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Gross – Direct business </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ins w:id="244" w:author="Author">
              <w:r w:rsidR="007B3CB5" w:rsidRPr="00DF07B0">
                <w:rPr>
                  <w:rFonts w:ascii="Times New Roman" w:hAnsi="Times New Roman" w:cs="Times New Roman"/>
                  <w:sz w:val="20"/>
                  <w:szCs w:val="20"/>
                  <w:lang w:val="en-US"/>
                </w:rPr>
                <w:t>reporting period</w:t>
              </w:r>
              <w:r w:rsidR="00923B45" w:rsidRPr="00DF07B0">
                <w:rPr>
                  <w:rFonts w:ascii="Times New Roman" w:hAnsi="Times New Roman" w:cs="Times New Roman"/>
                  <w:sz w:val="20"/>
                  <w:szCs w:val="20"/>
                  <w:lang w:val="en-US"/>
                </w:rPr>
                <w:t xml:space="preserve"> </w:t>
              </w:r>
            </w:ins>
            <w:del w:id="245"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related to insurance contracts arising from direct business. </w:t>
            </w: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246"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C0120/R0320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Claims incurred Gross – Proportional reinsurance accepted</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ins w:id="247" w:author="Author">
              <w:r w:rsidR="007B3CB5" w:rsidRPr="00DF07B0">
                <w:rPr>
                  <w:rFonts w:ascii="Times New Roman" w:hAnsi="Times New Roman" w:cs="Times New Roman"/>
                  <w:sz w:val="20"/>
                  <w:szCs w:val="20"/>
                  <w:lang w:val="en-US"/>
                </w:rPr>
                <w:t>reporting period</w:t>
              </w:r>
              <w:r w:rsidR="00923B45" w:rsidRPr="00DF07B0">
                <w:rPr>
                  <w:rFonts w:ascii="Times New Roman" w:hAnsi="Times New Roman" w:cs="Times New Roman"/>
                  <w:sz w:val="20"/>
                  <w:szCs w:val="20"/>
                  <w:lang w:val="en-US"/>
                </w:rPr>
                <w:t xml:space="preserve"> </w:t>
              </w:r>
            </w:ins>
            <w:del w:id="248"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related to insurance contracts arising from the gross proportional reinsurance accepted.</w:t>
            </w: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249"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C0130 to C0160/R0330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Claims incurred – Gross – Non proportional reinsurance accepted</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ins w:id="250" w:author="Author">
              <w:r w:rsidR="007B3CB5" w:rsidRPr="00DF07B0">
                <w:rPr>
                  <w:rFonts w:ascii="Times New Roman" w:hAnsi="Times New Roman" w:cs="Times New Roman"/>
                  <w:sz w:val="20"/>
                  <w:szCs w:val="20"/>
                  <w:lang w:val="en-US"/>
                </w:rPr>
                <w:t>reporting period</w:t>
              </w:r>
              <w:r w:rsidR="00923B45" w:rsidRPr="00DF07B0">
                <w:rPr>
                  <w:rFonts w:ascii="Times New Roman" w:hAnsi="Times New Roman" w:cs="Times New Roman"/>
                  <w:sz w:val="20"/>
                  <w:szCs w:val="20"/>
                  <w:lang w:val="en-US"/>
                </w:rPr>
                <w:t xml:space="preserve"> </w:t>
              </w:r>
            </w:ins>
            <w:del w:id="251"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related to insurance contracts arising from the gross non proportional reinsurance accepted.</w:t>
            </w: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252"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C0160/R0340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Reinsurers’ share</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it is the reinsurer's share in the sum of the claims paid and the change in the provision for claims during the </w:t>
            </w:r>
            <w:ins w:id="253" w:author="Author">
              <w:r w:rsidR="007B3CB5" w:rsidRPr="00DF07B0">
                <w:rPr>
                  <w:rFonts w:ascii="Times New Roman" w:hAnsi="Times New Roman" w:cs="Times New Roman"/>
                  <w:sz w:val="20"/>
                  <w:szCs w:val="20"/>
                  <w:lang w:val="en-US"/>
                </w:rPr>
                <w:t>reporting period</w:t>
              </w:r>
            </w:ins>
            <w:del w:id="254"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255"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C0160/R0400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Claims incurred – Net</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ins w:id="256" w:author="Author">
              <w:r w:rsidR="007B3CB5" w:rsidRPr="00DF07B0">
                <w:rPr>
                  <w:rFonts w:ascii="Times New Roman" w:hAnsi="Times New Roman" w:cs="Times New Roman"/>
                  <w:sz w:val="20"/>
                  <w:szCs w:val="20"/>
                  <w:lang w:val="en-US"/>
                </w:rPr>
                <w:t>reporting period</w:t>
              </w:r>
              <w:r w:rsidR="00923B45" w:rsidRPr="00DF07B0">
                <w:rPr>
                  <w:rFonts w:ascii="Times New Roman" w:hAnsi="Times New Roman" w:cs="Times New Roman"/>
                  <w:sz w:val="20"/>
                  <w:szCs w:val="20"/>
                  <w:lang w:val="en-US"/>
                </w:rPr>
                <w:t xml:space="preserve"> </w:t>
              </w:r>
            </w:ins>
            <w:del w:id="257"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related to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shall exclude claims management expenses and the movement in provisions in claims management expenses.</w:t>
            </w: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258"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C0120/R0410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Direct business </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ins w:id="259" w:author="Author"/>
                <w:rFonts w:ascii="Times New Roman" w:hAnsi="Times New Roman" w:cs="Times New Roman"/>
                <w:sz w:val="20"/>
                <w:szCs w:val="20"/>
                <w:lang w:val="en-US"/>
              </w:rPr>
            </w:pPr>
            <w:r w:rsidRPr="00DF07B0">
              <w:rPr>
                <w:rFonts w:ascii="Times New Roman" w:hAnsi="Times New Roman" w:cs="Times New Roman"/>
                <w:sz w:val="20"/>
                <w:szCs w:val="20"/>
                <w:lang w:val="en-US"/>
              </w:rPr>
              <w:t>Changes in other technical provisions as defined in directive 91/674/EEC where applicable: it is the changes in other technical provisions for the gross direct business.</w:t>
            </w:r>
          </w:p>
          <w:p w:rsidR="00F90746" w:rsidRPr="00DF07B0" w:rsidRDefault="00F90746" w:rsidP="00950116">
            <w:pPr>
              <w:spacing w:after="0" w:line="240" w:lineRule="auto"/>
              <w:jc w:val="both"/>
              <w:rPr>
                <w:ins w:id="260" w:author="Author"/>
                <w:rFonts w:ascii="Times New Roman" w:hAnsi="Times New Roman" w:cs="Times New Roman"/>
                <w:sz w:val="20"/>
                <w:szCs w:val="20"/>
                <w:lang w:val="en-US"/>
              </w:rPr>
            </w:pPr>
          </w:p>
          <w:p w:rsidR="00F90746" w:rsidRPr="00DF07B0" w:rsidRDefault="00F90746" w:rsidP="00950116">
            <w:pPr>
              <w:spacing w:after="0" w:line="240" w:lineRule="auto"/>
              <w:jc w:val="both"/>
              <w:rPr>
                <w:ins w:id="261" w:author="Author"/>
                <w:rFonts w:ascii="Times New Roman" w:hAnsi="Times New Roman" w:cs="Times New Roman"/>
                <w:sz w:val="20"/>
                <w:szCs w:val="20"/>
                <w:lang w:val="en-US"/>
              </w:rPr>
            </w:pPr>
            <w:ins w:id="262"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rsidR="00F90746" w:rsidRPr="00DF07B0" w:rsidRDefault="00F90746" w:rsidP="00950116">
            <w:pPr>
              <w:spacing w:after="0" w:line="240" w:lineRule="auto"/>
              <w:jc w:val="both"/>
              <w:rPr>
                <w:rFonts w:ascii="Times New Roman" w:hAnsi="Times New Roman" w:cs="Times New Roman"/>
                <w:sz w:val="20"/>
                <w:szCs w:val="20"/>
                <w:lang w:val="en-US"/>
                <w:rPrChange w:id="263"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C0010 to </w:t>
            </w:r>
            <w:r w:rsidRPr="00DF07B0">
              <w:rPr>
                <w:rFonts w:ascii="Times New Roman" w:hAnsi="Times New Roman" w:cs="Times New Roman"/>
                <w:sz w:val="20"/>
                <w:szCs w:val="20"/>
                <w:lang w:val="en-US"/>
              </w:rPr>
              <w:lastRenderedPageBreak/>
              <w:t>C0120/R0420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 xml:space="preserve">Changes in other </w:t>
            </w:r>
            <w:r w:rsidRPr="00DF07B0">
              <w:rPr>
                <w:rFonts w:ascii="Times New Roman" w:hAnsi="Times New Roman" w:cs="Times New Roman"/>
                <w:sz w:val="20"/>
                <w:szCs w:val="20"/>
                <w:lang w:val="en-US"/>
              </w:rPr>
              <w:lastRenderedPageBreak/>
              <w:t>technical provisions – Gross – Proportional reinsurance accepted</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 xml:space="preserve">Changes in other technical provisions as defined in directive </w:t>
            </w:r>
            <w:r w:rsidRPr="00DF07B0">
              <w:rPr>
                <w:rFonts w:ascii="Times New Roman" w:hAnsi="Times New Roman" w:cs="Times New Roman"/>
                <w:sz w:val="20"/>
                <w:szCs w:val="20"/>
                <w:lang w:val="en-US"/>
              </w:rPr>
              <w:lastRenderedPageBreak/>
              <w:t>91/674/EEC where applicable: it is the changes in other technical provisions for the gross proportional reinsurance accepted.</w:t>
            </w:r>
          </w:p>
          <w:p w:rsidR="0095672C" w:rsidRPr="00DF07B0" w:rsidRDefault="0095672C" w:rsidP="00950116">
            <w:pPr>
              <w:spacing w:after="0" w:line="240" w:lineRule="auto"/>
              <w:jc w:val="both"/>
              <w:rPr>
                <w:ins w:id="264" w:author="Author"/>
                <w:rFonts w:ascii="Times New Roman" w:hAnsi="Times New Roman" w:cs="Times New Roman"/>
                <w:sz w:val="20"/>
                <w:szCs w:val="20"/>
                <w:lang w:val="en-US"/>
                <w:rPrChange w:id="265" w:author="Author">
                  <w:rPr>
                    <w:ins w:id="266" w:author="Author"/>
                    <w:rFonts w:ascii="Times New Roman" w:hAnsi="Times New Roman" w:cs="Times New Roman"/>
                    <w:sz w:val="20"/>
                    <w:szCs w:val="20"/>
                    <w:highlight w:val="yellow"/>
                    <w:lang w:val="en-US"/>
                  </w:rPr>
                </w:rPrChange>
              </w:rPr>
            </w:pPr>
          </w:p>
          <w:p w:rsidR="00F90746" w:rsidRPr="00DF07B0" w:rsidRDefault="00F90746" w:rsidP="00F90746">
            <w:pPr>
              <w:spacing w:after="0" w:line="240" w:lineRule="auto"/>
              <w:jc w:val="both"/>
              <w:rPr>
                <w:ins w:id="267" w:author="Author"/>
                <w:rFonts w:ascii="Times New Roman" w:hAnsi="Times New Roman" w:cs="Times New Roman"/>
                <w:sz w:val="20"/>
                <w:szCs w:val="20"/>
                <w:lang w:val="en-US"/>
              </w:rPr>
            </w:pPr>
            <w:ins w:id="268"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rsidR="00F90746" w:rsidRPr="00DF07B0" w:rsidRDefault="00F90746" w:rsidP="00950116">
            <w:pPr>
              <w:spacing w:after="0" w:line="240" w:lineRule="auto"/>
              <w:jc w:val="both"/>
              <w:rPr>
                <w:rFonts w:ascii="Times New Roman" w:hAnsi="Times New Roman" w:cs="Times New Roman"/>
                <w:sz w:val="20"/>
                <w:szCs w:val="20"/>
                <w:lang w:val="en-US"/>
                <w:rPrChange w:id="269"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C0130 to C0160/R0430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Changes in other technical provisions as defined in directive 91/674/EEC where applicable: it is the changes in other technical provisions for the gross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reinsurance accepted.</w:t>
            </w:r>
          </w:p>
          <w:p w:rsidR="0095672C" w:rsidRPr="00DF07B0" w:rsidRDefault="0095672C" w:rsidP="00950116">
            <w:pPr>
              <w:spacing w:after="0" w:line="240" w:lineRule="auto"/>
              <w:jc w:val="both"/>
              <w:rPr>
                <w:ins w:id="270" w:author="Author"/>
                <w:rFonts w:ascii="Times New Roman" w:hAnsi="Times New Roman" w:cs="Times New Roman"/>
                <w:sz w:val="20"/>
                <w:szCs w:val="20"/>
                <w:lang w:val="en-US"/>
                <w:rPrChange w:id="271" w:author="Author">
                  <w:rPr>
                    <w:ins w:id="272" w:author="Author"/>
                    <w:rFonts w:ascii="Times New Roman" w:hAnsi="Times New Roman" w:cs="Times New Roman"/>
                    <w:sz w:val="20"/>
                    <w:szCs w:val="20"/>
                    <w:highlight w:val="yellow"/>
                    <w:lang w:val="en-US"/>
                  </w:rPr>
                </w:rPrChange>
              </w:rPr>
            </w:pPr>
          </w:p>
          <w:p w:rsidR="00F90746" w:rsidRPr="00DF07B0" w:rsidRDefault="00F90746" w:rsidP="00F90746">
            <w:pPr>
              <w:spacing w:after="0" w:line="240" w:lineRule="auto"/>
              <w:jc w:val="both"/>
              <w:rPr>
                <w:ins w:id="273" w:author="Author"/>
                <w:rFonts w:ascii="Times New Roman" w:hAnsi="Times New Roman" w:cs="Times New Roman"/>
                <w:sz w:val="20"/>
                <w:szCs w:val="20"/>
                <w:lang w:val="en-US"/>
              </w:rPr>
            </w:pPr>
            <w:ins w:id="274"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rsidR="00F90746" w:rsidRPr="00DF07B0" w:rsidRDefault="00F90746" w:rsidP="00950116">
            <w:pPr>
              <w:spacing w:after="0" w:line="240" w:lineRule="auto"/>
              <w:jc w:val="both"/>
              <w:rPr>
                <w:rFonts w:ascii="Times New Roman" w:hAnsi="Times New Roman" w:cs="Times New Roman"/>
                <w:sz w:val="20"/>
                <w:szCs w:val="20"/>
                <w:lang w:val="en-US"/>
                <w:rPrChange w:id="275"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C0160/R0440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ins w:id="276" w:author="Author"/>
                <w:rFonts w:ascii="Times New Roman" w:hAnsi="Times New Roman" w:cs="Times New Roman"/>
                <w:sz w:val="20"/>
                <w:szCs w:val="20"/>
                <w:lang w:val="en-US"/>
              </w:rPr>
            </w:pPr>
            <w:r w:rsidRPr="00DF07B0">
              <w:rPr>
                <w:rFonts w:ascii="Times New Roman" w:hAnsi="Times New Roman" w:cs="Times New Roman"/>
                <w:sz w:val="20"/>
                <w:szCs w:val="20"/>
                <w:lang w:val="en-US"/>
              </w:rPr>
              <w:t>Changes in other technical provisions as defined in directive 91/674/EEC where applicable: it is the changes in other technical provisions related to the amounts ceded to reinsurers.</w:t>
            </w:r>
          </w:p>
          <w:p w:rsidR="00F90746" w:rsidRPr="00DF07B0" w:rsidRDefault="00F90746" w:rsidP="00950116">
            <w:pPr>
              <w:spacing w:after="0" w:line="240" w:lineRule="auto"/>
              <w:jc w:val="both"/>
              <w:rPr>
                <w:ins w:id="277" w:author="Author"/>
                <w:rFonts w:ascii="Times New Roman" w:hAnsi="Times New Roman" w:cs="Times New Roman"/>
                <w:sz w:val="20"/>
                <w:szCs w:val="20"/>
                <w:lang w:val="en-US"/>
              </w:rPr>
            </w:pPr>
          </w:p>
          <w:p w:rsidR="00F90746" w:rsidRPr="00DF07B0" w:rsidRDefault="00F90746" w:rsidP="00F90746">
            <w:pPr>
              <w:spacing w:after="0" w:line="240" w:lineRule="auto"/>
              <w:jc w:val="both"/>
              <w:rPr>
                <w:ins w:id="278" w:author="Author"/>
                <w:rFonts w:ascii="Times New Roman" w:hAnsi="Times New Roman" w:cs="Times New Roman"/>
                <w:sz w:val="20"/>
                <w:szCs w:val="20"/>
                <w:lang w:val="en-US"/>
              </w:rPr>
            </w:pPr>
            <w:ins w:id="279" w:author="Author">
              <w:r w:rsidRPr="00DF07B0">
                <w:rPr>
                  <w:rFonts w:ascii="Times New Roman" w:hAnsi="Times New Roman" w:cs="Times New Roman"/>
                  <w:sz w:val="20"/>
                  <w:szCs w:val="20"/>
                  <w:lang w:val="en-US"/>
                </w:rPr>
                <w:t>This item should be reported as a positive amount if the variation is negative or as a negative amount if variation is positive.</w:t>
              </w:r>
            </w:ins>
          </w:p>
          <w:p w:rsidR="00F90746" w:rsidRPr="00DF07B0" w:rsidRDefault="00F90746" w:rsidP="00950116">
            <w:pPr>
              <w:spacing w:after="0" w:line="240" w:lineRule="auto"/>
              <w:jc w:val="both"/>
              <w:rPr>
                <w:rFonts w:ascii="Times New Roman" w:hAnsi="Times New Roman" w:cs="Times New Roman"/>
                <w:sz w:val="20"/>
                <w:szCs w:val="20"/>
                <w:lang w:val="en-US"/>
                <w:rPrChange w:id="280"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C0160/R0500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ins w:id="281" w:author="Autho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as defined in directive 91/674/EEC where applicable: the net </w:t>
            </w:r>
            <w:proofErr w:type="gramStart"/>
            <w:r w:rsidRPr="00DF07B0">
              <w:rPr>
                <w:rFonts w:ascii="Times New Roman" w:hAnsi="Times New Roman" w:cs="Times New Roman"/>
                <w:sz w:val="20"/>
                <w:szCs w:val="20"/>
                <w:lang w:val="en-US"/>
              </w:rPr>
              <w:t>amount of changes in other technical provisions represent</w:t>
            </w:r>
            <w:proofErr w:type="gramEnd"/>
            <w:r w:rsidRPr="00DF07B0">
              <w:rPr>
                <w:rFonts w:ascii="Times New Roman" w:hAnsi="Times New Roman" w:cs="Times New Roman"/>
                <w:sz w:val="20"/>
                <w:szCs w:val="20"/>
                <w:lang w:val="en-US"/>
              </w:rPr>
              <w:t xml:space="preserve">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p w:rsidR="00F90746" w:rsidRPr="00DF07B0" w:rsidRDefault="00F90746" w:rsidP="00950116">
            <w:pPr>
              <w:spacing w:after="0" w:line="240" w:lineRule="auto"/>
              <w:jc w:val="both"/>
              <w:rPr>
                <w:ins w:id="282" w:author="Author"/>
                <w:rFonts w:ascii="Times New Roman" w:hAnsi="Times New Roman" w:cs="Times New Roman"/>
                <w:sz w:val="20"/>
                <w:szCs w:val="20"/>
                <w:lang w:val="en-US"/>
              </w:rPr>
            </w:pPr>
          </w:p>
          <w:p w:rsidR="00F90746" w:rsidRPr="00DF07B0" w:rsidRDefault="00F90746" w:rsidP="00F90746">
            <w:pPr>
              <w:spacing w:after="0" w:line="240" w:lineRule="auto"/>
              <w:jc w:val="both"/>
              <w:rPr>
                <w:ins w:id="283" w:author="Author"/>
                <w:rFonts w:ascii="Times New Roman" w:hAnsi="Times New Roman" w:cs="Times New Roman"/>
                <w:sz w:val="20"/>
                <w:szCs w:val="20"/>
                <w:lang w:val="en-US"/>
              </w:rPr>
            </w:pPr>
            <w:ins w:id="284"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rsidR="00F90746" w:rsidRPr="00DF07B0" w:rsidRDefault="00F90746" w:rsidP="00950116">
            <w:pPr>
              <w:spacing w:after="0" w:line="240" w:lineRule="auto"/>
              <w:jc w:val="both"/>
              <w:rPr>
                <w:rFonts w:ascii="Times New Roman" w:hAnsi="Times New Roman" w:cs="Times New Roman"/>
                <w:sz w:val="20"/>
                <w:szCs w:val="20"/>
                <w:lang w:val="en-US"/>
                <w:rPrChange w:id="285"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C0160/R0550</w:t>
            </w:r>
          </w:p>
          <w:p w:rsidR="0095672C" w:rsidRPr="00DF07B0" w:rsidRDefault="0095672C" w:rsidP="00950116">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Expenses incurred</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All technical expenses incurred by the undertaking during the reporting period, on accrual basis.</w:t>
            </w:r>
          </w:p>
          <w:p w:rsidR="0095672C" w:rsidRPr="00DF07B0" w:rsidRDefault="0095672C" w:rsidP="00950116">
            <w:pPr>
              <w:spacing w:after="0" w:line="240" w:lineRule="auto"/>
              <w:jc w:val="both"/>
              <w:rPr>
                <w:rFonts w:ascii="Times New Roman" w:hAnsi="Times New Roman" w:cs="Times New Roman"/>
                <w:sz w:val="20"/>
                <w:szCs w:val="20"/>
                <w:lang w:val="en-US"/>
                <w:rPrChange w:id="286"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C0120/R0610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Administrative expenses – Gross </w:t>
            </w:r>
            <w:r w:rsidR="009D3D9E"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direct business</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Administrative expenses incurred by the undertaking during the </w:t>
            </w:r>
            <w:ins w:id="287" w:author="Author">
              <w:r w:rsidR="007B3CB5" w:rsidRPr="00DF07B0">
                <w:rPr>
                  <w:rFonts w:ascii="Times New Roman" w:hAnsi="Times New Roman" w:cs="Times New Roman"/>
                  <w:sz w:val="20"/>
                  <w:szCs w:val="20"/>
                  <w:lang w:val="en-US"/>
                </w:rPr>
                <w:t>reporting period</w:t>
              </w:r>
            </w:ins>
            <w:del w:id="288"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direct business.</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C0120/R0620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Administrative expenses – Gross </w:t>
            </w:r>
            <w:r w:rsidR="009D3D9E"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Proportional reinsurance accepted</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w:t>
            </w:r>
            <w:r w:rsidRPr="00DF07B0">
              <w:rPr>
                <w:rFonts w:ascii="Times New Roman" w:hAnsi="Times New Roman" w:cs="Times New Roman"/>
                <w:sz w:val="20"/>
                <w:szCs w:val="20"/>
                <w:lang w:val="en-US"/>
              </w:rPr>
              <w:lastRenderedPageBreak/>
              <w:t>activities that cover more than one policy such as salaries of staff responsible for policy administration.</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amount relates to the gross proportional reinsurance accepted. </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C0130 to C0160/R0630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Administrative expenses – </w:t>
            </w:r>
            <w:r w:rsidR="001A6891" w:rsidRPr="00DF07B0">
              <w:rPr>
                <w:rFonts w:ascii="Times New Roman" w:hAnsi="Times New Roman" w:cs="Times New Roman"/>
                <w:sz w:val="20"/>
                <w:szCs w:val="20"/>
                <w:lang w:val="en-US"/>
              </w:rPr>
              <w:t>G</w:t>
            </w:r>
            <w:r w:rsidRPr="00DF07B0">
              <w:rPr>
                <w:rFonts w:ascii="Times New Roman" w:hAnsi="Times New Roman" w:cs="Times New Roman"/>
                <w:sz w:val="20"/>
                <w:szCs w:val="20"/>
                <w:lang w:val="en-US"/>
              </w:rPr>
              <w:t xml:space="preserve">ross </w:t>
            </w:r>
            <w:r w:rsidR="006A03D4" w:rsidRPr="00DF07B0">
              <w:rPr>
                <w:rFonts w:ascii="Times New Roman" w:hAnsi="Times New Roman" w:cs="Times New Roman"/>
                <w:sz w:val="20"/>
                <w:szCs w:val="20"/>
                <w:lang w:val="en-US"/>
              </w:rPr>
              <w:t>–</w:t>
            </w:r>
            <w:r w:rsidR="009D3D9E"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non proportional reinsurance accepted</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non proportional reinsurance accepted.</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C0160/R0640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Administrative expenses – reinsurers’ share</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reinsurer’s share.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C0160/R0700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Administrative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net administrative expenses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C0120/R0710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Investment management expenses – Gross</w:t>
            </w:r>
            <w:r w:rsidR="009D3D9E"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 direct business</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 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direct business.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C0010 to C0120/R0720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Investment management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w:t>
            </w:r>
            <w:r w:rsidR="009D3D9E" w:rsidRPr="00DF07B0">
              <w:rPr>
                <w:rFonts w:ascii="Times New Roman" w:hAnsi="Times New Roman" w:cs="Times New Roman"/>
                <w:sz w:val="20"/>
                <w:szCs w:val="20"/>
                <w:lang w:val="en-US"/>
              </w:rPr>
              <w:t>G</w:t>
            </w:r>
            <w:r w:rsidRPr="00DF07B0">
              <w:rPr>
                <w:rFonts w:ascii="Times New Roman" w:hAnsi="Times New Roman" w:cs="Times New Roman"/>
                <w:sz w:val="20"/>
                <w:szCs w:val="20"/>
                <w:lang w:val="en-US"/>
              </w:rPr>
              <w:t>ross</w:t>
            </w:r>
            <w:r w:rsidR="009D3D9E"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 proportional reinsurance accepted</w:t>
            </w: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proportional reinsurance accepted.</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C0130 to C0160/R0730</w:t>
            </w:r>
          </w:p>
        </w:tc>
        <w:tc>
          <w:tcPr>
            <w:tcW w:w="1701" w:type="dxa"/>
            <w:tcBorders>
              <w:left w:val="single" w:sz="4" w:space="0" w:color="000000"/>
              <w:right w:val="single" w:sz="4" w:space="0" w:color="000000"/>
            </w:tcBorders>
          </w:tcPr>
          <w:p w:rsidR="0095672C" w:rsidRPr="00DF07B0" w:rsidRDefault="0095672C" w:rsidP="009D3D9E">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Investment management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w:t>
            </w:r>
            <w:r w:rsidR="001A6891" w:rsidRPr="00DF07B0">
              <w:rPr>
                <w:rFonts w:ascii="Times New Roman" w:hAnsi="Times New Roman" w:cs="Times New Roman"/>
                <w:sz w:val="20"/>
                <w:szCs w:val="20"/>
                <w:lang w:val="en-US"/>
              </w:rPr>
              <w:t>G</w:t>
            </w:r>
            <w:r w:rsidRPr="00DF07B0">
              <w:rPr>
                <w:rFonts w:ascii="Times New Roman" w:hAnsi="Times New Roman" w:cs="Times New Roman"/>
                <w:sz w:val="20"/>
                <w:szCs w:val="20"/>
                <w:lang w:val="en-US"/>
              </w:rPr>
              <w:t>ross</w:t>
            </w:r>
            <w:r w:rsidR="009D3D9E"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 non proportional reinsurance accepted</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non proportional reinsurance accepted.</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C0160/R0740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Investment management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reinsurers’ share.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C0160/R0800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Investment management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net investment management expenses.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net investment management expenses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C0120/R0810</w:t>
            </w:r>
          </w:p>
        </w:tc>
        <w:tc>
          <w:tcPr>
            <w:tcW w:w="1701" w:type="dxa"/>
            <w:tcBorders>
              <w:left w:val="single" w:sz="4" w:space="0" w:color="000000"/>
              <w:bottom w:val="single" w:sz="4" w:space="0" w:color="000000"/>
              <w:right w:val="single" w:sz="4" w:space="0" w:color="000000"/>
            </w:tcBorders>
          </w:tcPr>
          <w:p w:rsidR="0095672C" w:rsidRPr="00DF07B0" w:rsidRDefault="0095672C" w:rsidP="009D3D9E">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Claims management expenses– Gross</w:t>
            </w:r>
            <w:r w:rsidR="009D3D9E"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 direct business</w:t>
            </w: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 </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direct business.</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shall include the movement in provisions in claims management </w:t>
            </w:r>
            <w:r w:rsidRPr="00DF07B0">
              <w:rPr>
                <w:rFonts w:ascii="Times New Roman" w:hAnsi="Times New Roman" w:cs="Times New Roman"/>
                <w:sz w:val="20"/>
                <w:szCs w:val="20"/>
                <w:lang w:val="en-US"/>
              </w:rPr>
              <w:lastRenderedPageBreak/>
              <w:t>expenses.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C0010 to C0120/R0820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management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proportional reinsurance accepted.</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shall include the movement in provisions in claims management expenses.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C0130 to C0160/R0830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management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proportional reinsurance accepted</w:t>
            </w: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non proportional reinsurance accepted.</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shall include the movement in provisions in claims management expenses.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C0160/R0840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Claims management expenses – Reinsurers’ share</w:t>
            </w: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reinsurers’ share.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shall include the movement in provisions in claims management expenses.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C0160/R0900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management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net claims management expenses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shall include the movement in provisions in claims management expenses.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C0120/R0910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Acquisition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w:t>
            </w:r>
            <w:r w:rsidR="009D3D9E"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 direct business</w:t>
            </w: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The amount relates to the gross direct business.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C0010 to C0120/R0920</w:t>
            </w:r>
          </w:p>
        </w:tc>
        <w:tc>
          <w:tcPr>
            <w:tcW w:w="1701" w:type="dxa"/>
            <w:tcBorders>
              <w:left w:val="single" w:sz="4" w:space="0" w:color="000000"/>
              <w:right w:val="single" w:sz="4" w:space="0" w:color="000000"/>
            </w:tcBorders>
          </w:tcPr>
          <w:p w:rsidR="0095672C" w:rsidRPr="00DF07B0" w:rsidRDefault="0095672C" w:rsidP="009D3D9E">
            <w:pPr>
              <w:spacing w:after="0" w:line="240"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Acquisition </w:t>
            </w:r>
            <w:proofErr w:type="spellStart"/>
            <w:r w:rsidRPr="00DF07B0">
              <w:rPr>
                <w:rFonts w:ascii="Times New Roman" w:hAnsi="Times New Roman" w:cs="Times New Roman"/>
                <w:sz w:val="20"/>
                <w:szCs w:val="20"/>
                <w:lang w:val="fr-BE"/>
              </w:rPr>
              <w:t>expenses</w:t>
            </w:r>
            <w:proofErr w:type="spellEnd"/>
            <w:r w:rsidRPr="00DF07B0">
              <w:rPr>
                <w:rFonts w:ascii="Times New Roman" w:hAnsi="Times New Roman" w:cs="Times New Roman"/>
                <w:sz w:val="20"/>
                <w:szCs w:val="20"/>
                <w:lang w:val="fr-BE"/>
              </w:rPr>
              <w:t xml:space="preserve">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Gross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w:t>
            </w:r>
            <w:proofErr w:type="spellStart"/>
            <w:r w:rsidRPr="00DF07B0">
              <w:rPr>
                <w:rFonts w:ascii="Times New Roman" w:hAnsi="Times New Roman" w:cs="Times New Roman"/>
                <w:sz w:val="20"/>
                <w:szCs w:val="20"/>
                <w:lang w:val="fr-BE"/>
              </w:rPr>
              <w:t>Proportional</w:t>
            </w:r>
            <w:proofErr w:type="spellEnd"/>
            <w:r w:rsidRPr="00DF07B0">
              <w:rPr>
                <w:rFonts w:ascii="Times New Roman" w:hAnsi="Times New Roman" w:cs="Times New Roman"/>
                <w:sz w:val="20"/>
                <w:szCs w:val="20"/>
                <w:lang w:val="fr-BE"/>
              </w:rPr>
              <w:t xml:space="preserve"> </w:t>
            </w:r>
            <w:proofErr w:type="spellStart"/>
            <w:r w:rsidRPr="00DF07B0">
              <w:rPr>
                <w:rFonts w:ascii="Times New Roman" w:hAnsi="Times New Roman" w:cs="Times New Roman"/>
                <w:sz w:val="20"/>
                <w:szCs w:val="20"/>
                <w:lang w:val="fr-BE"/>
              </w:rPr>
              <w:t>reinsurance</w:t>
            </w:r>
            <w:proofErr w:type="spellEnd"/>
            <w:r w:rsidRPr="00DF07B0">
              <w:rPr>
                <w:rFonts w:ascii="Times New Roman" w:hAnsi="Times New Roman" w:cs="Times New Roman"/>
                <w:sz w:val="20"/>
                <w:szCs w:val="20"/>
                <w:lang w:val="fr-BE"/>
              </w:rPr>
              <w:t xml:space="preserve"> </w:t>
            </w:r>
            <w:proofErr w:type="spellStart"/>
            <w:r w:rsidRPr="00DF07B0">
              <w:rPr>
                <w:rFonts w:ascii="Times New Roman" w:hAnsi="Times New Roman" w:cs="Times New Roman"/>
                <w:sz w:val="20"/>
                <w:szCs w:val="20"/>
                <w:lang w:val="fr-BE"/>
              </w:rPr>
              <w:t>accepted</w:t>
            </w:r>
            <w:proofErr w:type="spellEnd"/>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proportional reinsurance accepted.</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C0130 to C0160/R0930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Acquisition </w:t>
            </w:r>
            <w:proofErr w:type="spellStart"/>
            <w:r w:rsidRPr="00DF07B0">
              <w:rPr>
                <w:rFonts w:ascii="Times New Roman" w:hAnsi="Times New Roman" w:cs="Times New Roman"/>
                <w:sz w:val="20"/>
                <w:szCs w:val="20"/>
                <w:lang w:val="fr-BE"/>
              </w:rPr>
              <w:t>expenses</w:t>
            </w:r>
            <w:proofErr w:type="spellEnd"/>
            <w:r w:rsidRPr="00DF07B0">
              <w:rPr>
                <w:rFonts w:ascii="Times New Roman" w:hAnsi="Times New Roman" w:cs="Times New Roman"/>
                <w:sz w:val="20"/>
                <w:szCs w:val="20"/>
                <w:lang w:val="fr-BE"/>
              </w:rPr>
              <w:t xml:space="preserve">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Gross – Non </w:t>
            </w:r>
            <w:proofErr w:type="spellStart"/>
            <w:r w:rsidRPr="00DF07B0">
              <w:rPr>
                <w:rFonts w:ascii="Times New Roman" w:hAnsi="Times New Roman" w:cs="Times New Roman"/>
                <w:sz w:val="20"/>
                <w:szCs w:val="20"/>
                <w:lang w:val="fr-BE"/>
              </w:rPr>
              <w:t>proportional</w:t>
            </w:r>
            <w:proofErr w:type="spellEnd"/>
            <w:r w:rsidRPr="00DF07B0">
              <w:rPr>
                <w:rFonts w:ascii="Times New Roman" w:hAnsi="Times New Roman" w:cs="Times New Roman"/>
                <w:sz w:val="20"/>
                <w:szCs w:val="20"/>
                <w:lang w:val="fr-BE"/>
              </w:rPr>
              <w:t xml:space="preserve"> </w:t>
            </w:r>
            <w:proofErr w:type="spellStart"/>
            <w:r w:rsidRPr="00DF07B0">
              <w:rPr>
                <w:rFonts w:ascii="Times New Roman" w:hAnsi="Times New Roman" w:cs="Times New Roman"/>
                <w:sz w:val="20"/>
                <w:szCs w:val="20"/>
                <w:lang w:val="fr-BE"/>
              </w:rPr>
              <w:t>reinsurance</w:t>
            </w:r>
            <w:proofErr w:type="spellEnd"/>
            <w:r w:rsidRPr="00DF07B0">
              <w:rPr>
                <w:rFonts w:ascii="Times New Roman" w:hAnsi="Times New Roman" w:cs="Times New Roman"/>
                <w:sz w:val="20"/>
                <w:szCs w:val="20"/>
                <w:lang w:val="fr-BE"/>
              </w:rPr>
              <w:t xml:space="preserve"> </w:t>
            </w:r>
            <w:proofErr w:type="spellStart"/>
            <w:r w:rsidRPr="00DF07B0">
              <w:rPr>
                <w:rFonts w:ascii="Times New Roman" w:hAnsi="Times New Roman" w:cs="Times New Roman"/>
                <w:sz w:val="20"/>
                <w:szCs w:val="20"/>
                <w:lang w:val="fr-BE"/>
              </w:rPr>
              <w:t>accepted</w:t>
            </w:r>
            <w:proofErr w:type="spellEnd"/>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proportional reinsurance accepted.</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C0160/R0940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Acquisition expenses </w:t>
            </w:r>
            <w:r w:rsidRPr="00DF07B0">
              <w:rPr>
                <w:rFonts w:ascii="Times New Roman" w:hAnsi="Times New Roman" w:cs="Times New Roman"/>
                <w:sz w:val="20"/>
                <w:szCs w:val="20"/>
                <w:lang w:val="en-US"/>
              </w:rPr>
              <w:t>– Reinsurers’ share</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reinsurers’ share.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C0160/R1000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Acquisition expenses – Net</w:t>
            </w: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net </w:t>
            </w:r>
            <w:r w:rsidR="003B1962" w:rsidRPr="00DF07B0">
              <w:rPr>
                <w:rFonts w:ascii="Times New Roman" w:hAnsi="Times New Roman" w:cs="Times New Roman"/>
                <w:sz w:val="20"/>
                <w:szCs w:val="20"/>
                <w:lang w:val="en-US"/>
              </w:rPr>
              <w:t>acquisition</w:t>
            </w:r>
            <w:r w:rsidRPr="00DF07B0">
              <w:rPr>
                <w:rFonts w:ascii="Times New Roman" w:hAnsi="Times New Roman" w:cs="Times New Roman"/>
                <w:sz w:val="20"/>
                <w:szCs w:val="20"/>
                <w:lang w:val="en-US"/>
              </w:rPr>
              <w:t xml:space="preserve"> expenses represent the sum of the direct business and the accepted insurance business reduced by the amount ceded to reinsurance undertakings.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C0120/R1010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Overhead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w:t>
            </w:r>
            <w:r w:rsidR="009D3D9E"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 direct business</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Overhead expenses include salaries to general managers, auditing costs and regular day</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to</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direct business.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C0120/R1020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Overhead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Overhead expenses include salaries to general managers, auditing costs and regular day</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to</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proportional reinsurance accepted.</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C0130 to C0160/R1030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Overhead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rPr>
              <w:t>Gross – Non proportional reinsurance accepted</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Overhead expenses include salaries to general managers, auditing costs and regular day</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to</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 non proportional reinsurance accepted.</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C0160/R1040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Overhead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Overhead expenses include salaries to general managers, auditing costs and regular day</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to</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reinsurers’ share.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DF07B0" w:rsidTr="00950116">
        <w:tc>
          <w:tcPr>
            <w:tcW w:w="1526" w:type="dxa"/>
            <w:tcBorders>
              <w:bottom w:val="single" w:sz="4" w:space="0" w:color="auto"/>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C0010 to C0160/R1100</w:t>
            </w:r>
          </w:p>
        </w:tc>
        <w:tc>
          <w:tcPr>
            <w:tcW w:w="1701" w:type="dxa"/>
            <w:tcBorders>
              <w:left w:val="single" w:sz="4" w:space="0" w:color="000000"/>
              <w:bottom w:val="single" w:sz="4" w:space="0" w:color="auto"/>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Overhead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tc>
        <w:tc>
          <w:tcPr>
            <w:tcW w:w="5953" w:type="dxa"/>
            <w:tcBorders>
              <w:left w:val="single" w:sz="4" w:space="0" w:color="000000"/>
              <w:bottom w:val="single" w:sz="4" w:space="0" w:color="auto"/>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Overhead expenses include salaries to general managers, auditing costs and regular day</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to</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net overhead expenses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tc>
      </w:tr>
      <w:tr w:rsidR="0095672C" w:rsidRPr="00DF07B0" w:rsidTr="00950116">
        <w:tc>
          <w:tcPr>
            <w:tcW w:w="1526"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C0200/R0110</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R1100</w:t>
            </w:r>
          </w:p>
        </w:tc>
        <w:tc>
          <w:tcPr>
            <w:tcW w:w="1701"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Total</w:t>
            </w:r>
          </w:p>
        </w:tc>
        <w:tc>
          <w:tcPr>
            <w:tcW w:w="5953"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Total for different items for all Lines of Business.</w:t>
            </w:r>
          </w:p>
        </w:tc>
      </w:tr>
      <w:tr w:rsidR="0095672C" w:rsidRPr="00DF07B0" w:rsidTr="00950116">
        <w:tc>
          <w:tcPr>
            <w:tcW w:w="1526"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C0200/R1200</w:t>
            </w:r>
          </w:p>
        </w:tc>
        <w:tc>
          <w:tcPr>
            <w:tcW w:w="1701"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Other expenses</w:t>
            </w:r>
          </w:p>
        </w:tc>
        <w:tc>
          <w:tcPr>
            <w:tcW w:w="5953"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Other technical expenses not covered by above mentioned expenses and not split by </w:t>
            </w:r>
            <w:r w:rsidR="0019116F" w:rsidRPr="00DF07B0">
              <w:rPr>
                <w:rFonts w:ascii="Times New Roman" w:eastAsia="Times New Roman" w:hAnsi="Times New Roman" w:cs="Times New Roman"/>
                <w:sz w:val="20"/>
                <w:szCs w:val="20"/>
                <w:lang w:eastAsia="es-ES"/>
              </w:rPr>
              <w:t>lines of business</w:t>
            </w:r>
            <w:r w:rsidRPr="00DF07B0">
              <w:rPr>
                <w:rFonts w:ascii="Times New Roman" w:hAnsi="Times New Roman" w:cs="Times New Roman"/>
                <w:sz w:val="20"/>
                <w:szCs w:val="20"/>
                <w:lang w:val="en-US"/>
              </w:rPr>
              <w:t xml:space="preserve">. </w:t>
            </w:r>
          </w:p>
          <w:p w:rsidR="0095672C" w:rsidRPr="00DF07B0" w:rsidRDefault="00CD22E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Shall</w:t>
            </w:r>
            <w:r w:rsidR="0095672C" w:rsidRPr="00DF07B0">
              <w:rPr>
                <w:rFonts w:ascii="Times New Roman" w:hAnsi="Times New Roman" w:cs="Times New Roman"/>
                <w:sz w:val="20"/>
                <w:szCs w:val="20"/>
                <w:lang w:val="en-US"/>
              </w:rPr>
              <w:t xml:space="preserve"> not include non</w:t>
            </w:r>
            <w:r w:rsidR="0072092D" w:rsidRPr="00DF07B0">
              <w:rPr>
                <w:rFonts w:ascii="Times New Roman" w:hAnsi="Times New Roman" w:cs="Times New Roman"/>
                <w:sz w:val="20"/>
                <w:szCs w:val="20"/>
                <w:lang w:val="en-US"/>
              </w:rPr>
              <w:t>–</w:t>
            </w:r>
            <w:r w:rsidR="0095672C" w:rsidRPr="00DF07B0">
              <w:rPr>
                <w:rFonts w:ascii="Times New Roman" w:hAnsi="Times New Roman" w:cs="Times New Roman"/>
                <w:sz w:val="20"/>
                <w:szCs w:val="20"/>
                <w:lang w:val="en-US"/>
              </w:rPr>
              <w:t>technical expenses such as tax, interest expenses, losses on disposals, etc.</w:t>
            </w:r>
          </w:p>
        </w:tc>
      </w:tr>
      <w:tr w:rsidR="0095672C" w:rsidRPr="00DF07B0" w:rsidTr="00950116">
        <w:tc>
          <w:tcPr>
            <w:tcW w:w="1526"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C0200/R1300</w:t>
            </w:r>
          </w:p>
        </w:tc>
        <w:tc>
          <w:tcPr>
            <w:tcW w:w="1701"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Total expenses</w:t>
            </w:r>
          </w:p>
        </w:tc>
        <w:tc>
          <w:tcPr>
            <w:tcW w:w="5953"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Amount of all technical expenses </w:t>
            </w:r>
          </w:p>
        </w:tc>
      </w:tr>
      <w:tr w:rsidR="0095672C" w:rsidRPr="00DF07B0" w:rsidTr="00950116">
        <w:trPr>
          <w:trHeight w:val="303"/>
        </w:trPr>
        <w:tc>
          <w:tcPr>
            <w:tcW w:w="9180" w:type="dxa"/>
            <w:gridSpan w:val="3"/>
            <w:tcBorders>
              <w:top w:val="single" w:sz="4" w:space="0" w:color="auto"/>
              <w:left w:val="nil"/>
              <w:bottom w:val="single" w:sz="4" w:space="0" w:color="auto"/>
              <w:right w:val="nil"/>
            </w:tcBorders>
          </w:tcPr>
          <w:p w:rsidR="0095672C" w:rsidRPr="00DF07B0" w:rsidRDefault="0095672C" w:rsidP="00950116">
            <w:pPr>
              <w:spacing w:before="120" w:after="120" w:line="240" w:lineRule="auto"/>
              <w:jc w:val="both"/>
              <w:rPr>
                <w:rFonts w:ascii="Times New Roman" w:hAnsi="Times New Roman" w:cs="Times New Roman"/>
                <w:b/>
                <w:sz w:val="20"/>
                <w:szCs w:val="20"/>
                <w:lang w:val="en-US"/>
              </w:rPr>
            </w:pPr>
            <w:r w:rsidRPr="00DF07B0">
              <w:rPr>
                <w:rFonts w:ascii="Times New Roman" w:hAnsi="Times New Roman" w:cs="Times New Roman"/>
                <w:b/>
                <w:sz w:val="20"/>
                <w:szCs w:val="20"/>
                <w:lang w:val="en-US"/>
              </w:rPr>
              <w:t>Life insurance and reinsurance obligations</w:t>
            </w:r>
          </w:p>
        </w:tc>
      </w:tr>
      <w:tr w:rsidR="0095672C" w:rsidRPr="00DF07B0" w:rsidTr="00950116">
        <w:tc>
          <w:tcPr>
            <w:tcW w:w="1526"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C0280/R1410</w:t>
            </w:r>
          </w:p>
        </w:tc>
        <w:tc>
          <w:tcPr>
            <w:tcW w:w="1701"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written – Gross </w:t>
            </w:r>
          </w:p>
        </w:tc>
        <w:tc>
          <w:tcPr>
            <w:tcW w:w="5953"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premiums written provided in application of directive 91/674/EEC where applicable: gross premiums written shall comprise all amounts due during the </w:t>
            </w:r>
            <w:ins w:id="289" w:author="Author">
              <w:r w:rsidR="007B3CB5" w:rsidRPr="00DF07B0">
                <w:rPr>
                  <w:rFonts w:ascii="Times New Roman" w:hAnsi="Times New Roman" w:cs="Times New Roman"/>
                  <w:sz w:val="20"/>
                  <w:szCs w:val="20"/>
                  <w:lang w:val="en-US"/>
                </w:rPr>
                <w:t>reporting period</w:t>
              </w:r>
              <w:r w:rsidR="003E20C6" w:rsidRPr="00DF07B0">
                <w:rPr>
                  <w:rFonts w:ascii="Times New Roman" w:hAnsi="Times New Roman" w:cs="Times New Roman"/>
                  <w:sz w:val="20"/>
                  <w:szCs w:val="20"/>
                  <w:lang w:val="en-US"/>
                </w:rPr>
                <w:t xml:space="preserve"> </w:t>
              </w:r>
            </w:ins>
            <w:del w:id="290"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in respect of insurance contracts, arising from gross business, regardless of the fact that such amounts may relate in whole or in part to a later </w:t>
            </w:r>
            <w:ins w:id="291" w:author="Author">
              <w:r w:rsidR="007B3CB5" w:rsidRPr="00DF07B0">
                <w:rPr>
                  <w:rFonts w:ascii="Times New Roman" w:hAnsi="Times New Roman" w:cs="Times New Roman"/>
                  <w:sz w:val="20"/>
                  <w:szCs w:val="20"/>
                  <w:lang w:val="en-US"/>
                </w:rPr>
                <w:t>reporting period</w:t>
              </w:r>
            </w:ins>
            <w:del w:id="292"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It includes both direct and reinsurance business.</w:t>
            </w:r>
          </w:p>
        </w:tc>
      </w:tr>
      <w:tr w:rsidR="0095672C" w:rsidRPr="00DF07B0" w:rsidTr="00950116">
        <w:tc>
          <w:tcPr>
            <w:tcW w:w="1526" w:type="dxa"/>
            <w:tcBorders>
              <w:top w:val="single" w:sz="4" w:space="0" w:color="auto"/>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C0280/R1420</w:t>
            </w:r>
          </w:p>
          <w:p w:rsidR="0095672C" w:rsidRPr="00DF07B0" w:rsidRDefault="0095672C" w:rsidP="00950116">
            <w:pPr>
              <w:spacing w:after="0" w:line="240" w:lineRule="auto"/>
              <w:rPr>
                <w:rFonts w:ascii="Times New Roman" w:hAnsi="Times New Roman" w:cs="Times New Roman"/>
                <w:sz w:val="20"/>
                <w:szCs w:val="20"/>
                <w:lang w:val="en-US"/>
              </w:rPr>
            </w:pPr>
          </w:p>
        </w:tc>
        <w:tc>
          <w:tcPr>
            <w:tcW w:w="1701" w:type="dxa"/>
            <w:tcBorders>
              <w:top w:val="single" w:sz="4" w:space="0" w:color="auto"/>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written – Reinsurers’ share</w:t>
            </w:r>
          </w:p>
        </w:tc>
        <w:tc>
          <w:tcPr>
            <w:tcW w:w="5953" w:type="dxa"/>
            <w:tcBorders>
              <w:top w:val="single" w:sz="4" w:space="0" w:color="auto"/>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premiums written provided in application of directive 91/674/EEC where applicable: gross premiums written shall comprise all amounts ceded to reinsurers due during the </w:t>
            </w:r>
            <w:ins w:id="293" w:author="Author">
              <w:r w:rsidR="007B3CB5" w:rsidRPr="00DF07B0">
                <w:rPr>
                  <w:rFonts w:ascii="Times New Roman" w:hAnsi="Times New Roman" w:cs="Times New Roman"/>
                  <w:sz w:val="20"/>
                  <w:szCs w:val="20"/>
                  <w:lang w:val="en-US"/>
                </w:rPr>
                <w:t>reporting period</w:t>
              </w:r>
              <w:r w:rsidR="003E20C6" w:rsidRPr="00DF07B0">
                <w:rPr>
                  <w:rFonts w:ascii="Times New Roman" w:hAnsi="Times New Roman" w:cs="Times New Roman"/>
                  <w:sz w:val="20"/>
                  <w:szCs w:val="20"/>
                  <w:lang w:val="en-US"/>
                </w:rPr>
                <w:t xml:space="preserve"> </w:t>
              </w:r>
            </w:ins>
            <w:del w:id="294"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in respect of insurance contracts regardless of the fact </w:t>
            </w:r>
            <w:r w:rsidRPr="00DF07B0">
              <w:rPr>
                <w:rFonts w:ascii="Times New Roman" w:hAnsi="Times New Roman" w:cs="Times New Roman"/>
                <w:sz w:val="20"/>
                <w:szCs w:val="20"/>
                <w:lang w:val="en-US"/>
              </w:rPr>
              <w:lastRenderedPageBreak/>
              <w:t xml:space="preserve">that such amounts may relate in whole or in part to a later </w:t>
            </w:r>
            <w:ins w:id="295" w:author="Author">
              <w:r w:rsidR="007B3CB5" w:rsidRPr="00DF07B0">
                <w:rPr>
                  <w:rFonts w:ascii="Times New Roman" w:hAnsi="Times New Roman" w:cs="Times New Roman"/>
                  <w:sz w:val="20"/>
                  <w:szCs w:val="20"/>
                  <w:lang w:val="en-US"/>
                </w:rPr>
                <w:t>reporting period</w:t>
              </w:r>
            </w:ins>
            <w:del w:id="296"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C0210 to C0280/R1500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written – net</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premiums written provided in application of directive 91/674/EEC where applicable: the net premiums written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C0280/R1510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earned – Gross </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Change w:id="297"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direct insurance and reinsurance accepted business.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C0280/R1520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earned – reinsurers’ share</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Change w:id="298"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Definition of earned premiums provided in directive 91/674/EEC where applicable: it is the reinsurer's share in gross premiums written minus the change in the reinsurer's share in provision for unearned premiums.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C0280/R1600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earned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Change w:id="299"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C0280/R1610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 </w:t>
            </w:r>
          </w:p>
          <w:p w:rsidR="0095672C" w:rsidRPr="00DF07B0" w:rsidDel="00864227" w:rsidRDefault="0095672C" w:rsidP="00950116">
            <w:pPr>
              <w:spacing w:after="0" w:line="240" w:lineRule="auto"/>
              <w:rPr>
                <w:rFonts w:ascii="Times New Roman" w:hAnsi="Times New Roman" w:cs="Times New Roman"/>
                <w:sz w:val="20"/>
                <w:szCs w:val="20"/>
                <w:lang w:val="en-US"/>
              </w:rPr>
            </w:pP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the claims incurred means the sum of the claims paid and the change in the provision for claims during the </w:t>
            </w:r>
            <w:ins w:id="300" w:author="Author">
              <w:r w:rsidR="007B3CB5" w:rsidRPr="00DF07B0">
                <w:rPr>
                  <w:rFonts w:ascii="Times New Roman" w:hAnsi="Times New Roman" w:cs="Times New Roman"/>
                  <w:sz w:val="20"/>
                  <w:szCs w:val="20"/>
                  <w:lang w:val="en-US"/>
                </w:rPr>
                <w:t>reporting period</w:t>
              </w:r>
            </w:ins>
            <w:del w:id="301"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 related to insurance contracts arising from the direct and reinsurance business.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302"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C0280/R1620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Reinsurers’ share</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it is the reinsurer's share in the sum of the claims paid and the change in the provision for claims during the </w:t>
            </w:r>
            <w:ins w:id="303" w:author="Author">
              <w:r w:rsidR="007B3CB5" w:rsidRPr="00DF07B0">
                <w:rPr>
                  <w:rFonts w:ascii="Times New Roman" w:hAnsi="Times New Roman" w:cs="Times New Roman"/>
                  <w:sz w:val="20"/>
                  <w:szCs w:val="20"/>
                  <w:lang w:val="en-US"/>
                </w:rPr>
                <w:t>reporting period</w:t>
              </w:r>
            </w:ins>
            <w:del w:id="304"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305"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C0280/R1700</w:t>
            </w:r>
          </w:p>
        </w:tc>
        <w:tc>
          <w:tcPr>
            <w:tcW w:w="1701"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Claims incurred – Net</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the claims incurred means the sum of the claims paid and the change in the provision for claims during the </w:t>
            </w:r>
            <w:ins w:id="306" w:author="Author">
              <w:r w:rsidR="007B3CB5" w:rsidRPr="00DF07B0">
                <w:rPr>
                  <w:rFonts w:ascii="Times New Roman" w:hAnsi="Times New Roman" w:cs="Times New Roman"/>
                  <w:sz w:val="20"/>
                  <w:szCs w:val="20"/>
                  <w:lang w:val="en-US"/>
                </w:rPr>
                <w:t>reporting period</w:t>
              </w:r>
            </w:ins>
            <w:del w:id="307"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 xml:space="preserve">, related to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308"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C0280/R1710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 Gross </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6450C7" w:rsidRPr="00DF07B0" w:rsidRDefault="0095672C" w:rsidP="006450C7">
            <w:pPr>
              <w:spacing w:after="0" w:line="240" w:lineRule="auto"/>
              <w:jc w:val="both"/>
              <w:rPr>
                <w:ins w:id="309" w:author="Author"/>
                <w:rFonts w:ascii="Times New Roman" w:hAnsi="Times New Roman" w:cs="Times New Roman"/>
                <w:sz w:val="20"/>
                <w:szCs w:val="20"/>
                <w:lang w:val="en-US"/>
              </w:rPr>
            </w:pPr>
            <w:r w:rsidRPr="00DF07B0">
              <w:rPr>
                <w:rFonts w:ascii="Times New Roman" w:hAnsi="Times New Roman" w:cs="Times New Roman"/>
                <w:sz w:val="20"/>
                <w:szCs w:val="20"/>
                <w:lang w:val="en-US"/>
              </w:rPr>
              <w:t>Definition of changes in other technical provisions provided in directive 91/674/EEC where applicable: it is the changes in other technical provisions relating to insurance contracts arising from the gross direct and reinsurance business.</w:t>
            </w:r>
            <w:ins w:id="310" w:author="Author">
              <w:r w:rsidR="006450C7" w:rsidRPr="00DF07B0">
                <w:rPr>
                  <w:rFonts w:ascii="Times New Roman" w:hAnsi="Times New Roman" w:cs="Times New Roman"/>
                  <w:sz w:val="20"/>
                  <w:szCs w:val="20"/>
                  <w:lang w:val="en-US"/>
                </w:rPr>
                <w:t xml:space="preserve"> </w:t>
              </w:r>
            </w:ins>
          </w:p>
          <w:p w:rsidR="006450C7" w:rsidRPr="00DF07B0" w:rsidRDefault="006450C7" w:rsidP="006450C7">
            <w:pPr>
              <w:spacing w:after="0" w:line="240" w:lineRule="auto"/>
              <w:jc w:val="both"/>
              <w:rPr>
                <w:ins w:id="311" w:author="Author"/>
                <w:rFonts w:ascii="Times New Roman" w:hAnsi="Times New Roman" w:cs="Times New Roman"/>
                <w:sz w:val="20"/>
                <w:szCs w:val="20"/>
                <w:lang w:val="en-US"/>
              </w:rPr>
            </w:pPr>
          </w:p>
          <w:p w:rsidR="006450C7" w:rsidRPr="00DF07B0" w:rsidRDefault="006450C7" w:rsidP="006450C7">
            <w:pPr>
              <w:spacing w:after="0" w:line="240" w:lineRule="auto"/>
              <w:jc w:val="both"/>
              <w:rPr>
                <w:ins w:id="312" w:author="Author"/>
                <w:rFonts w:ascii="Times New Roman" w:hAnsi="Times New Roman" w:cs="Times New Roman"/>
                <w:sz w:val="20"/>
                <w:szCs w:val="20"/>
                <w:lang w:val="en-US"/>
              </w:rPr>
            </w:pPr>
            <w:ins w:id="313"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C0280/R1720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 in other technical provisions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rsidR="006450C7" w:rsidRPr="00DF07B0" w:rsidRDefault="0095672C" w:rsidP="006450C7">
            <w:pPr>
              <w:spacing w:after="0" w:line="240" w:lineRule="auto"/>
              <w:jc w:val="both"/>
              <w:rPr>
                <w:ins w:id="314" w:author="Author"/>
                <w:rFonts w:ascii="Times New Roman" w:hAnsi="Times New Roman" w:cs="Times New Roman"/>
                <w:sz w:val="20"/>
                <w:szCs w:val="20"/>
                <w:lang w:val="en-US"/>
              </w:rPr>
            </w:pPr>
            <w:r w:rsidRPr="00DF07B0">
              <w:rPr>
                <w:rFonts w:ascii="Times New Roman" w:hAnsi="Times New Roman" w:cs="Times New Roman"/>
                <w:sz w:val="20"/>
                <w:szCs w:val="20"/>
                <w:lang w:val="en-US"/>
              </w:rPr>
              <w:t>Definition of changes in other technical provisions provided in directive 91/674/EEC where applicable: it is the reinsurers’ share in changes in other technical provisions.</w:t>
            </w:r>
            <w:ins w:id="315" w:author="Author">
              <w:r w:rsidR="006450C7" w:rsidRPr="00DF07B0">
                <w:rPr>
                  <w:rFonts w:ascii="Times New Roman" w:hAnsi="Times New Roman" w:cs="Times New Roman"/>
                  <w:sz w:val="20"/>
                  <w:szCs w:val="20"/>
                  <w:lang w:val="en-US"/>
                </w:rPr>
                <w:t xml:space="preserve"> </w:t>
              </w:r>
            </w:ins>
          </w:p>
          <w:p w:rsidR="006450C7" w:rsidRPr="00DF07B0" w:rsidRDefault="006450C7" w:rsidP="006450C7">
            <w:pPr>
              <w:spacing w:after="0" w:line="240" w:lineRule="auto"/>
              <w:jc w:val="both"/>
              <w:rPr>
                <w:ins w:id="316" w:author="Author"/>
                <w:rFonts w:ascii="Times New Roman" w:hAnsi="Times New Roman" w:cs="Times New Roman"/>
                <w:sz w:val="20"/>
                <w:szCs w:val="20"/>
                <w:lang w:val="en-US"/>
              </w:rPr>
            </w:pPr>
          </w:p>
          <w:p w:rsidR="006450C7" w:rsidRPr="00DF07B0" w:rsidRDefault="006450C7" w:rsidP="006450C7">
            <w:pPr>
              <w:spacing w:after="0" w:line="240" w:lineRule="auto"/>
              <w:jc w:val="both"/>
              <w:rPr>
                <w:ins w:id="317" w:author="Author"/>
                <w:rFonts w:ascii="Times New Roman" w:hAnsi="Times New Roman" w:cs="Times New Roman"/>
                <w:sz w:val="20"/>
                <w:szCs w:val="20"/>
                <w:lang w:val="en-US"/>
              </w:rPr>
            </w:pPr>
            <w:ins w:id="318" w:author="Author">
              <w:r w:rsidRPr="00DF07B0">
                <w:rPr>
                  <w:rFonts w:ascii="Times New Roman" w:hAnsi="Times New Roman" w:cs="Times New Roman"/>
                  <w:sz w:val="20"/>
                  <w:szCs w:val="20"/>
                  <w:lang w:val="en-US"/>
                </w:rPr>
                <w:t>This item should be reported as a positive amount if the variation is negative or as a negative amount if variation is positive.</w:t>
              </w:r>
            </w:ins>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C0210 to C0280/R1800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 in other technical provisions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rsidR="006450C7" w:rsidRPr="00DF07B0" w:rsidRDefault="0095672C" w:rsidP="00950116">
            <w:pPr>
              <w:spacing w:after="0" w:line="240" w:lineRule="auto"/>
              <w:jc w:val="both"/>
              <w:rPr>
                <w:ins w:id="319" w:author="Autho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changes in other technical provisions provided in directive 91/674/EEC where applicable: the net changes in other technical provisions related to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insurance business reduced by the amount ceded to reinsurance undertakings.</w:t>
            </w:r>
          </w:p>
          <w:p w:rsidR="006450C7" w:rsidRPr="00DF07B0" w:rsidRDefault="006450C7" w:rsidP="006450C7">
            <w:pPr>
              <w:spacing w:after="0" w:line="240" w:lineRule="auto"/>
              <w:jc w:val="both"/>
              <w:rPr>
                <w:ins w:id="320" w:author="Author"/>
                <w:rFonts w:ascii="Times New Roman" w:hAnsi="Times New Roman" w:cs="Times New Roman"/>
                <w:sz w:val="20"/>
                <w:szCs w:val="20"/>
                <w:lang w:val="en-US"/>
              </w:rPr>
            </w:pPr>
          </w:p>
          <w:p w:rsidR="006450C7" w:rsidRPr="00DF07B0" w:rsidRDefault="006450C7" w:rsidP="006450C7">
            <w:pPr>
              <w:spacing w:after="0" w:line="240" w:lineRule="auto"/>
              <w:jc w:val="both"/>
              <w:rPr>
                <w:ins w:id="321" w:author="Author"/>
                <w:rFonts w:ascii="Times New Roman" w:hAnsi="Times New Roman" w:cs="Times New Roman"/>
                <w:sz w:val="20"/>
                <w:szCs w:val="20"/>
                <w:lang w:val="en-US"/>
              </w:rPr>
            </w:pPr>
            <w:ins w:id="322"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rsidR="0095672C" w:rsidRPr="00DF07B0" w:rsidRDefault="0095672C" w:rsidP="00950116">
            <w:pPr>
              <w:spacing w:after="0" w:line="240" w:lineRule="auto"/>
              <w:jc w:val="both"/>
              <w:rPr>
                <w:rFonts w:ascii="Times New Roman" w:hAnsi="Times New Roman" w:cs="Times New Roman"/>
                <w:sz w:val="20"/>
                <w:szCs w:val="20"/>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C0280/R1900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Expenses incurred</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rPrChange w:id="323"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lang w:val="en-US"/>
              </w:rPr>
              <w:t>All technical expenses incurred by the undertaking during the reporting period, on accrual basis.</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C0280/R1910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Administrative expenses – Gross </w:t>
            </w:r>
          </w:p>
          <w:p w:rsidR="0095672C" w:rsidRPr="00DF07B0" w:rsidRDefault="0095672C" w:rsidP="00950116">
            <w:pPr>
              <w:spacing w:after="0" w:line="240" w:lineRule="auto"/>
              <w:rPr>
                <w:rFonts w:ascii="Times New Roman" w:hAnsi="Times New Roman" w:cs="Times New Roman"/>
                <w:sz w:val="20"/>
                <w:szCs w:val="20"/>
                <w:lang w:val="en-US"/>
              </w:rPr>
            </w:pP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Administrative expenses incurred by the undertaking during the </w:t>
            </w:r>
            <w:ins w:id="324" w:author="Author">
              <w:r w:rsidR="007B3CB5" w:rsidRPr="00DF07B0">
                <w:rPr>
                  <w:rFonts w:ascii="Times New Roman" w:hAnsi="Times New Roman" w:cs="Times New Roman"/>
                  <w:sz w:val="20"/>
                  <w:szCs w:val="20"/>
                  <w:lang w:val="en-US"/>
                </w:rPr>
                <w:t>reporting period</w:t>
              </w:r>
            </w:ins>
            <w:del w:id="325"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direct and reinsurance business.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C0280/R1920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Administrative expenses – reinsurers’ share</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reinsurer’s share.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Reinsurers' share shall by default be allocated by type of expenses, if not possible shall be reported as acquisition expenses.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C0280/R2000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Administrative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net administrative expenses.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net administrative expenses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w:t>
            </w:r>
            <w:r w:rsidRPr="00DF07B0">
              <w:rPr>
                <w:rFonts w:ascii="Times New Roman" w:hAnsi="Times New Roman" w:cs="Times New Roman"/>
                <w:sz w:val="20"/>
                <w:szCs w:val="20"/>
                <w:lang w:val="en-US"/>
              </w:rPr>
              <w:lastRenderedPageBreak/>
              <w:t xml:space="preserve">ceded to reinsurance undertakings.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C0210 to C0280/R2010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Investment management expenses – Gross </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direct and reinsurance business.</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C0280/R2020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Investment management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reinsurers’ share.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Reinsurers' share shall by default be allocated by type of expenses, if not possible shall be reported as acquisition expenses.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C0280/R2100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Investment management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net investment management expenses.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net investment management expenses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C0280/R2110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management expenses – Gross </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direct and reinsurance business.</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shall include the movement in provisions in claims management expenses.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C0280/R2120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Claims management expenses – Reinsurers’ share</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reinsurers’ share.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This shall include the movement in provisions in claims management expenses.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C0210 to C0280/R2200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management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net claims management expenses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shall include the movement in provisions in claims management expenses.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C0280/R2210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Acquisition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 </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direct and reinsurance business.</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C0280/R2220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Acquisition expenses </w:t>
            </w:r>
            <w:r w:rsidRPr="00DF07B0">
              <w:rPr>
                <w:rFonts w:ascii="Times New Roman" w:hAnsi="Times New Roman" w:cs="Times New Roman"/>
                <w:sz w:val="20"/>
                <w:szCs w:val="20"/>
                <w:lang w:val="en-US"/>
              </w:rPr>
              <w:t>– Reinsurers’ share</w:t>
            </w: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reinsurers’ share.</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Reinsurers' share shall by default be allocated by type of expenses, if not possible shall be reported as acquisition expenses.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C0280/R2300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Acquisition expenses – Net</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net acquisition expenses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C0280/R2310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Overhead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 </w:t>
            </w:r>
          </w:p>
          <w:p w:rsidR="0095672C" w:rsidRPr="00DF07B0"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Overhead expenses include salaries to general managers, auditing costs and regular day</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to</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gross direct and reinsurance business.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C0210 to C0280/R2320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Overhead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Overhead expenses include salaries to general managers, auditing costs and regular day</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to</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amount relates to the reinsurers’ share.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C0280/R2400</w:t>
            </w:r>
          </w:p>
        </w:tc>
        <w:tc>
          <w:tcPr>
            <w:tcW w:w="1701"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Overhead expenses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tc>
        <w:tc>
          <w:tcPr>
            <w:tcW w:w="5953"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Overhead expenses include salaries to general managers, auditing costs and regular day</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to</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The net overhead expenses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C0300/R1410</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R2400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Total</w:t>
            </w:r>
          </w:p>
        </w:tc>
        <w:tc>
          <w:tcPr>
            <w:tcW w:w="5953" w:type="dxa"/>
            <w:tcBorders>
              <w:left w:val="single" w:sz="4" w:space="0" w:color="000000"/>
              <w:right w:val="single" w:sz="4" w:space="0" w:color="000000"/>
            </w:tcBorders>
          </w:tcPr>
          <w:p w:rsidR="0095672C" w:rsidRPr="00DF07B0" w:rsidRDefault="0095672C" w:rsidP="0019116F">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Total for different items for all life </w:t>
            </w:r>
            <w:r w:rsidR="0019116F"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lang w:val="en-US"/>
              </w:rPr>
              <w: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C0300/R2500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Other expenses</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Other technical expenses not covered by above mentioned expenses and not split by </w:t>
            </w:r>
            <w:r w:rsidR="0019116F" w:rsidRPr="00DF07B0">
              <w:rPr>
                <w:rFonts w:ascii="Times New Roman" w:eastAsia="Times New Roman" w:hAnsi="Times New Roman" w:cs="Times New Roman"/>
                <w:sz w:val="20"/>
                <w:szCs w:val="20"/>
                <w:lang w:eastAsia="es-ES"/>
              </w:rPr>
              <w:t>lines of business</w:t>
            </w:r>
            <w:r w:rsidRPr="00DF07B0">
              <w:rPr>
                <w:rFonts w:ascii="Times New Roman" w:hAnsi="Times New Roman" w:cs="Times New Roman"/>
                <w:sz w:val="20"/>
                <w:szCs w:val="20"/>
                <w:lang w:val="en-US"/>
              </w:rPr>
              <w:t xml:space="preserve">. </w:t>
            </w:r>
          </w:p>
          <w:p w:rsidR="0095672C" w:rsidRPr="00DF07B0" w:rsidRDefault="00CD22E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Shall</w:t>
            </w:r>
            <w:r w:rsidR="0095672C" w:rsidRPr="00DF07B0">
              <w:rPr>
                <w:rFonts w:ascii="Times New Roman" w:hAnsi="Times New Roman" w:cs="Times New Roman"/>
                <w:sz w:val="20"/>
                <w:szCs w:val="20"/>
                <w:lang w:val="en-US"/>
              </w:rPr>
              <w:t xml:space="preserve"> not include non</w:t>
            </w:r>
            <w:r w:rsidR="0072092D" w:rsidRPr="00DF07B0">
              <w:rPr>
                <w:rFonts w:ascii="Times New Roman" w:hAnsi="Times New Roman" w:cs="Times New Roman"/>
                <w:sz w:val="20"/>
                <w:szCs w:val="20"/>
                <w:lang w:val="en-US"/>
              </w:rPr>
              <w:t>–</w:t>
            </w:r>
            <w:r w:rsidR="0095672C" w:rsidRPr="00DF07B0">
              <w:rPr>
                <w:rFonts w:ascii="Times New Roman" w:hAnsi="Times New Roman" w:cs="Times New Roman"/>
                <w:sz w:val="20"/>
                <w:szCs w:val="20"/>
                <w:lang w:val="en-US"/>
              </w:rPr>
              <w:t>technical expenses such as tax, interest expenses, losses on disposals, etc.</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C0300/R2600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Total expenses</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Amount of all technical expenses.</w:t>
            </w:r>
          </w:p>
          <w:p w:rsidR="0095672C" w:rsidRPr="00DF07B0" w:rsidRDefault="0095672C"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C0210 to C0280/R2700</w:t>
            </w:r>
          </w:p>
        </w:tc>
        <w:tc>
          <w:tcPr>
            <w:tcW w:w="1701"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Total amount of surrenders</w:t>
            </w:r>
          </w:p>
        </w:tc>
        <w:tc>
          <w:tcPr>
            <w:tcW w:w="5953"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amount represents the total amount of surrenders occurred during the year.</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amount is also reported under claims incurred (item R1610). </w:t>
            </w:r>
          </w:p>
          <w:p w:rsidR="0095672C" w:rsidRPr="00DF07B0" w:rsidRDefault="0095672C" w:rsidP="00950116">
            <w:pPr>
              <w:spacing w:after="0" w:line="240" w:lineRule="auto"/>
              <w:jc w:val="both"/>
              <w:rPr>
                <w:rFonts w:ascii="Times New Roman" w:hAnsi="Times New Roman" w:cs="Times New Roman"/>
                <w:sz w:val="20"/>
                <w:szCs w:val="20"/>
                <w:lang w:val="en-US"/>
              </w:rPr>
            </w:pPr>
          </w:p>
        </w:tc>
      </w:tr>
    </w:tbl>
    <w:p w:rsidR="0095672C" w:rsidRPr="00DF07B0" w:rsidRDefault="0095672C" w:rsidP="00950116">
      <w:pPr>
        <w:spacing w:after="0"/>
        <w:rPr>
          <w:rFonts w:ascii="Times New Roman" w:hAnsi="Times New Roman" w:cs="Times New Roman"/>
          <w:sz w:val="20"/>
          <w:szCs w:val="20"/>
          <w:lang w:val="en-US"/>
        </w:rPr>
      </w:pPr>
    </w:p>
    <w:p w:rsidR="0095672C" w:rsidRPr="00DF07B0" w:rsidRDefault="0095672C">
      <w:pPr>
        <w:rPr>
          <w:rFonts w:ascii="Times New Roman" w:hAnsi="Times New Roman" w:cs="Times New Roman"/>
          <w:b/>
          <w:sz w:val="20"/>
          <w:szCs w:val="20"/>
          <w:lang w:val="en-US"/>
        </w:rPr>
      </w:pPr>
    </w:p>
    <w:p w:rsidR="0095672C" w:rsidRPr="00DF07B0" w:rsidRDefault="0095672C">
      <w:pPr>
        <w:rPr>
          <w:rFonts w:ascii="Times New Roman" w:hAnsi="Times New Roman" w:cs="Times New Roman"/>
          <w:b/>
          <w:sz w:val="20"/>
          <w:szCs w:val="20"/>
          <w:lang w:val="en-US"/>
        </w:rPr>
      </w:pPr>
      <w:r w:rsidRPr="00DF07B0">
        <w:rPr>
          <w:rFonts w:ascii="Times New Roman" w:hAnsi="Times New Roman" w:cs="Times New Roman"/>
          <w:b/>
          <w:sz w:val="20"/>
          <w:szCs w:val="20"/>
          <w:lang w:val="en-US"/>
        </w:rPr>
        <w:t>S.05.02 – Premiums, claims and expenses by country</w:t>
      </w:r>
    </w:p>
    <w:p w:rsidR="0095672C" w:rsidRPr="00DF07B0" w:rsidRDefault="0095672C" w:rsidP="00950116">
      <w:pPr>
        <w:jc w:val="both"/>
        <w:rPr>
          <w:rFonts w:ascii="Times New Roman" w:hAnsi="Times New Roman" w:cs="Times New Roman"/>
          <w:b/>
          <w:sz w:val="20"/>
          <w:szCs w:val="20"/>
          <w:lang w:val="en-US"/>
        </w:rPr>
      </w:pPr>
      <w:r w:rsidRPr="00DF07B0">
        <w:rPr>
          <w:rFonts w:ascii="Times New Roman" w:hAnsi="Times New Roman" w:cs="Times New Roman"/>
          <w:b/>
          <w:sz w:val="20"/>
          <w:szCs w:val="20"/>
          <w:lang w:val="en-US"/>
        </w:rPr>
        <w:t xml:space="preserve">General comments: </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ins w:id="326" w:author="Author">
        <w:r w:rsidR="004F470F" w:rsidRPr="00DF07B0">
          <w:rPr>
            <w:rFonts w:ascii="Times New Roman" w:hAnsi="Times New Roman" w:cs="Times New Roman"/>
            <w:sz w:val="20"/>
            <w:szCs w:val="20"/>
            <w:lang w:val="en-US"/>
          </w:rPr>
          <w:t xml:space="preserve"> The template is not due when the thresholds for reporting by country described below are not applicable, i.e. the home country represents 90% or more of the total gross written premiums.</w:t>
        </w:r>
      </w:ins>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template shall be reported from an accounting perspective, i.e.: Local GAAP or IFRS if accepted as local GAAP</w:t>
      </w:r>
      <w:ins w:id="327" w:author="Author">
        <w:r w:rsidR="00041E48" w:rsidRPr="00DF07B0">
          <w:rPr>
            <w:rFonts w:ascii="Times New Roman" w:hAnsi="Times New Roman" w:cs="Times New Roman"/>
            <w:sz w:val="20"/>
            <w:szCs w:val="20"/>
            <w:lang w:val="en-US"/>
          </w:rPr>
          <w:t>.</w:t>
        </w:r>
      </w:ins>
      <w:r w:rsidRPr="00DF07B0">
        <w:rPr>
          <w:rFonts w:ascii="Times New Roman" w:hAnsi="Times New Roman" w:cs="Times New Roman"/>
          <w:sz w:val="20"/>
          <w:szCs w:val="20"/>
          <w:lang w:val="en-US"/>
        </w:rPr>
        <w:t xml:space="preserve"> The template is based on a year</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to</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date basis</w:t>
      </w:r>
      <w:ins w:id="328" w:author="Author">
        <w:r w:rsidR="00041E48" w:rsidRPr="00DF07B0">
          <w:rPr>
            <w:rFonts w:ascii="Times New Roman" w:hAnsi="Times New Roman" w:cs="Times New Roman"/>
            <w:sz w:val="20"/>
            <w:szCs w:val="20"/>
            <w:lang w:val="en-US"/>
          </w:rPr>
          <w:t>.</w:t>
        </w:r>
      </w:ins>
      <w:r w:rsidRPr="00DF07B0">
        <w:rPr>
          <w:rFonts w:ascii="Times New Roman" w:hAnsi="Times New Roman" w:cs="Times New Roman"/>
          <w:sz w:val="20"/>
          <w:szCs w:val="20"/>
          <w:lang w:val="en-US"/>
        </w:rPr>
        <w:t xml:space="preserve"> Undertakings shall use the recognition and valuation basis as for the published financial </w:t>
      </w:r>
      <w:proofErr w:type="gramStart"/>
      <w:r w:rsidRPr="00DF07B0">
        <w:rPr>
          <w:rFonts w:ascii="Times New Roman" w:hAnsi="Times New Roman" w:cs="Times New Roman"/>
          <w:sz w:val="20"/>
          <w:szCs w:val="20"/>
          <w:lang w:val="en-US"/>
        </w:rPr>
        <w:t>statements,</w:t>
      </w:r>
      <w:proofErr w:type="gramEnd"/>
      <w:r w:rsidRPr="00DF07B0">
        <w:rPr>
          <w:rFonts w:ascii="Times New Roman" w:hAnsi="Times New Roman" w:cs="Times New Roman"/>
          <w:sz w:val="20"/>
          <w:szCs w:val="20"/>
          <w:lang w:val="en-US"/>
        </w:rPr>
        <w:t xml:space="preserve"> no new recognition or re</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valuation is required</w:t>
      </w:r>
      <w:ins w:id="329" w:author="Author">
        <w:r w:rsidR="00E50F35" w:rsidRPr="00DF07B0">
          <w:rPr>
            <w:rFonts w:ascii="Times New Roman" w:hAnsi="Times New Roman" w:cs="Times New Roman"/>
            <w:sz w:val="20"/>
            <w:szCs w:val="20"/>
            <w:lang w:val="en-US"/>
          </w:rPr>
          <w:t>,</w:t>
        </w:r>
        <w:r w:rsidR="003E20C6" w:rsidRPr="00DF07B0">
          <w:rPr>
            <w:rFonts w:ascii="Times New Roman" w:hAnsi="Times New Roman" w:cs="Times New Roman"/>
            <w:sz w:val="20"/>
            <w:szCs w:val="20"/>
            <w:lang w:val="en-US"/>
          </w:rPr>
          <w:t xml:space="preserve"> </w:t>
        </w:r>
        <w:r w:rsidR="00D979DF" w:rsidRPr="00DF07B0">
          <w:rPr>
            <w:rFonts w:ascii="Times New Roman" w:hAnsi="Times New Roman" w:cs="Times New Roman"/>
            <w:sz w:val="20"/>
            <w:szCs w:val="20"/>
            <w:lang w:val="en-US"/>
          </w:rPr>
          <w:t>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ins>
      <w:r w:rsidRPr="00DF07B0">
        <w:rPr>
          <w:rFonts w:ascii="Times New Roman" w:hAnsi="Times New Roman" w:cs="Times New Roman"/>
          <w:sz w:val="20"/>
          <w:szCs w:val="20"/>
          <w:lang w:val="en-US"/>
        </w:rPr>
        <w:t>.</w:t>
      </w:r>
    </w:p>
    <w:p w:rsidR="0095672C" w:rsidRPr="00DF07B0" w:rsidRDefault="0095672C" w:rsidP="00950116">
      <w:pPr>
        <w:spacing w:after="12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The following criteria for the classification by country shall be used:</w:t>
      </w:r>
    </w:p>
    <w:p w:rsidR="0095672C" w:rsidRPr="00DF07B0" w:rsidRDefault="0095672C" w:rsidP="00803166">
      <w:pPr>
        <w:pStyle w:val="ListParagraph"/>
        <w:numPr>
          <w:ilvl w:val="0"/>
          <w:numId w:val="7"/>
        </w:numPr>
        <w:spacing w:before="120"/>
        <w:ind w:left="714" w:hanging="357"/>
        <w:rPr>
          <w:sz w:val="20"/>
          <w:lang w:val="en-US" w:eastAsia="sv-SE"/>
        </w:rPr>
      </w:pPr>
      <w:r w:rsidRPr="00DF07B0">
        <w:rPr>
          <w:sz w:val="20"/>
          <w:lang w:val="en-US" w:eastAsia="sv-SE"/>
        </w:rPr>
        <w:t>The information, provided by country, shall be completed for the five countries with the biggest amount of gross written premiums in addition to the home country or until reaching 90% of the total gross written premiums;</w:t>
      </w:r>
    </w:p>
    <w:p w:rsidR="0095672C" w:rsidRPr="00DF07B0" w:rsidRDefault="0095672C" w:rsidP="00803166">
      <w:pPr>
        <w:pStyle w:val="ListParagraph"/>
        <w:numPr>
          <w:ilvl w:val="0"/>
          <w:numId w:val="7"/>
        </w:numPr>
        <w:spacing w:before="120"/>
        <w:ind w:left="714" w:hanging="357"/>
        <w:rPr>
          <w:sz w:val="20"/>
          <w:lang w:val="en-US" w:eastAsia="sv-SE"/>
        </w:rPr>
      </w:pPr>
      <w:r w:rsidRPr="00DF07B0">
        <w:rPr>
          <w:sz w:val="20"/>
          <w:lang w:val="en-US" w:eastAsia="sv-SE"/>
        </w:rPr>
        <w:t xml:space="preserve">For the direct insurance business for the </w:t>
      </w:r>
      <w:r w:rsidR="0019116F" w:rsidRPr="00DF07B0">
        <w:rPr>
          <w:sz w:val="20"/>
          <w:lang w:val="en-GB" w:eastAsia="es-ES"/>
        </w:rPr>
        <w:t>lines of business, as defined in Annex I to Delegated Regulation (EU) 2015/35,</w:t>
      </w:r>
      <w:r w:rsidRPr="00DF07B0">
        <w:rPr>
          <w:sz w:val="20"/>
          <w:lang w:val="en-US" w:eastAsia="sv-SE"/>
        </w:rPr>
        <w:t xml:space="preserve"> “Medical expense”, “Income protection”, “Workers’ compensation”, “Fire and other damage to property” and “Credit and suretyship” information shall be reported by country where the risk is situated as defined in Article 13 (13) of </w:t>
      </w:r>
      <w:r w:rsidRPr="00DF07B0">
        <w:rPr>
          <w:sz w:val="20"/>
          <w:lang w:val="en-GB" w:eastAsia="es-ES"/>
        </w:rPr>
        <w:t>Directive 2009/138/EC</w:t>
      </w:r>
      <w:r w:rsidRPr="00DF07B0">
        <w:rPr>
          <w:sz w:val="20"/>
          <w:lang w:val="en-US" w:eastAsia="sv-SE"/>
        </w:rPr>
        <w:t>;</w:t>
      </w:r>
    </w:p>
    <w:p w:rsidR="0095672C" w:rsidRPr="00DF07B0" w:rsidRDefault="0095672C" w:rsidP="00803166">
      <w:pPr>
        <w:pStyle w:val="ListParagraph"/>
        <w:numPr>
          <w:ilvl w:val="0"/>
          <w:numId w:val="7"/>
        </w:numPr>
        <w:spacing w:before="120"/>
        <w:rPr>
          <w:sz w:val="20"/>
          <w:lang w:val="en-US" w:eastAsia="sv-SE"/>
        </w:rPr>
      </w:pPr>
      <w:r w:rsidRPr="00DF07B0">
        <w:rPr>
          <w:sz w:val="20"/>
          <w:lang w:val="en-US" w:eastAsia="sv-SE"/>
        </w:rPr>
        <w:t xml:space="preserve">For direct insurance business for all other </w:t>
      </w:r>
      <w:r w:rsidR="0019116F" w:rsidRPr="00DF07B0">
        <w:rPr>
          <w:sz w:val="20"/>
          <w:lang w:val="en-GB" w:eastAsia="es-ES"/>
        </w:rPr>
        <w:t>line of business, as defined in Annex I to Delegated Regulation (EU) 2015/35,</w:t>
      </w:r>
      <w:r w:rsidRPr="00DF07B0">
        <w:rPr>
          <w:sz w:val="20"/>
          <w:lang w:val="en-US" w:eastAsia="sv-SE"/>
        </w:rPr>
        <w:t xml:space="preserve"> information shall be reported by country where the contract was entered into;</w:t>
      </w:r>
    </w:p>
    <w:p w:rsidR="0095672C" w:rsidRPr="00DF07B0" w:rsidRDefault="0095672C" w:rsidP="00803166">
      <w:pPr>
        <w:numPr>
          <w:ilvl w:val="0"/>
          <w:numId w:val="7"/>
        </w:numPr>
        <w:autoSpaceDE w:val="0"/>
        <w:autoSpaceDN w:val="0"/>
        <w:adjustRightInd w:val="0"/>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For proportional and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proportional reinsurance information shall be reported by country of </w:t>
      </w:r>
      <w:r w:rsidRPr="00DF07B0">
        <w:rPr>
          <w:rFonts w:ascii="Times New Roman" w:hAnsi="Times New Roman" w:cs="Times New Roman"/>
          <w:sz w:val="20"/>
          <w:szCs w:val="20"/>
        </w:rPr>
        <w:t>localisation</w:t>
      </w:r>
      <w:r w:rsidRPr="00DF07B0">
        <w:rPr>
          <w:rFonts w:ascii="Times New Roman" w:hAnsi="Times New Roman" w:cs="Times New Roman"/>
          <w:sz w:val="20"/>
          <w:szCs w:val="20"/>
          <w:lang w:val="en-US"/>
        </w:rPr>
        <w:t xml:space="preserve"> of the ceding undertaking.</w:t>
      </w:r>
    </w:p>
    <w:p w:rsidR="0095672C" w:rsidRPr="00DF07B0" w:rsidRDefault="0095672C" w:rsidP="00950116">
      <w:pPr>
        <w:autoSpaceDE w:val="0"/>
        <w:autoSpaceDN w:val="0"/>
        <w:adjustRightInd w:val="0"/>
        <w:spacing w:after="0" w:line="240" w:lineRule="auto"/>
        <w:jc w:val="both"/>
        <w:rPr>
          <w:rFonts w:ascii="Times New Roman" w:hAnsi="Times New Roman" w:cs="Times New Roman"/>
          <w:sz w:val="20"/>
          <w:szCs w:val="20"/>
          <w:lang w:val="en-US"/>
        </w:rPr>
      </w:pPr>
    </w:p>
    <w:p w:rsidR="0095672C" w:rsidRPr="00DF07B0" w:rsidRDefault="0095672C" w:rsidP="00950116">
      <w:pPr>
        <w:spacing w:before="120" w:after="120"/>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For the purposes of this template “country where the contract was entered into” means:</w:t>
      </w:r>
    </w:p>
    <w:p w:rsidR="0095672C" w:rsidRPr="00DF07B0" w:rsidRDefault="0095672C" w:rsidP="00803166">
      <w:pPr>
        <w:pStyle w:val="ListParagraph"/>
        <w:numPr>
          <w:ilvl w:val="1"/>
          <w:numId w:val="6"/>
        </w:numPr>
        <w:ind w:left="782" w:hanging="357"/>
        <w:contextualSpacing w:val="0"/>
        <w:rPr>
          <w:sz w:val="20"/>
          <w:lang w:val="en-GB"/>
        </w:rPr>
      </w:pPr>
      <w:r w:rsidRPr="00DF07B0">
        <w:rPr>
          <w:sz w:val="20"/>
          <w:lang w:val="en-GB"/>
        </w:rPr>
        <w:t xml:space="preserve">The country where the insurance undertaking is established (home country) when the contract was not sold through a branch or freedom to provide services; </w:t>
      </w:r>
    </w:p>
    <w:p w:rsidR="0095672C" w:rsidRPr="00DF07B0" w:rsidRDefault="0095672C" w:rsidP="00803166">
      <w:pPr>
        <w:pStyle w:val="ListParagraph"/>
        <w:numPr>
          <w:ilvl w:val="1"/>
          <w:numId w:val="6"/>
        </w:numPr>
        <w:ind w:left="782" w:hanging="357"/>
        <w:contextualSpacing w:val="0"/>
        <w:rPr>
          <w:sz w:val="20"/>
          <w:lang w:val="en-GB"/>
        </w:rPr>
      </w:pPr>
      <w:r w:rsidRPr="00DF07B0">
        <w:rPr>
          <w:sz w:val="20"/>
          <w:lang w:val="en-GB"/>
        </w:rPr>
        <w:t>The country where the branch is located (host country) when the contract was sold through a branch;</w:t>
      </w:r>
    </w:p>
    <w:p w:rsidR="0095672C" w:rsidRPr="00DF07B0" w:rsidRDefault="0095672C" w:rsidP="00803166">
      <w:pPr>
        <w:pStyle w:val="ListParagraph"/>
        <w:numPr>
          <w:ilvl w:val="1"/>
          <w:numId w:val="6"/>
        </w:numPr>
        <w:ind w:left="782" w:hanging="357"/>
        <w:contextualSpacing w:val="0"/>
        <w:rPr>
          <w:sz w:val="20"/>
          <w:lang w:val="en-GB"/>
        </w:rPr>
      </w:pPr>
      <w:r w:rsidRPr="00DF07B0">
        <w:rPr>
          <w:sz w:val="20"/>
          <w:lang w:val="en-GB"/>
        </w:rPr>
        <w:t>The country where the freedom to provide services was notified (host country) when the contract was sold through freedom to provide services.</w:t>
      </w:r>
    </w:p>
    <w:p w:rsidR="0095672C" w:rsidRPr="00DF07B0" w:rsidRDefault="0095672C" w:rsidP="00803166">
      <w:pPr>
        <w:pStyle w:val="ListParagraph"/>
        <w:numPr>
          <w:ilvl w:val="1"/>
          <w:numId w:val="6"/>
        </w:numPr>
        <w:ind w:left="782" w:hanging="357"/>
        <w:contextualSpacing w:val="0"/>
        <w:rPr>
          <w:sz w:val="20"/>
          <w:lang w:val="en-GB"/>
        </w:rPr>
      </w:pPr>
      <w:r w:rsidRPr="00DF07B0">
        <w:rPr>
          <w:sz w:val="20"/>
          <w:lang w:val="en-GB"/>
        </w:rPr>
        <w:t>If an intermediary is used or in any other situation, it is a), b) or c) depending on who sold the contract.</w:t>
      </w:r>
    </w:p>
    <w:p w:rsidR="0095672C" w:rsidRPr="00DF07B0" w:rsidRDefault="0095672C" w:rsidP="00950116">
      <w:pPr>
        <w:pStyle w:val="ListParagraph"/>
        <w:ind w:left="782"/>
        <w:contextualSpacing w:val="0"/>
        <w:rPr>
          <w:sz w:val="20"/>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5386"/>
      </w:tblGrid>
      <w:tr w:rsidR="0095672C" w:rsidRPr="00DF07B0" w:rsidTr="00950116">
        <w:trPr>
          <w:tblHeader/>
        </w:trPr>
        <w:tc>
          <w:tcPr>
            <w:tcW w:w="1526" w:type="dxa"/>
            <w:tcBorders>
              <w:bottom w:val="single" w:sz="4" w:space="0" w:color="000000"/>
              <w:right w:val="single" w:sz="4" w:space="0" w:color="000000"/>
            </w:tcBorders>
          </w:tcPr>
          <w:p w:rsidR="0095672C" w:rsidRPr="00DF07B0" w:rsidRDefault="0095672C" w:rsidP="00950116">
            <w:pPr>
              <w:spacing w:after="0" w:line="240" w:lineRule="auto"/>
              <w:jc w:val="center"/>
              <w:rPr>
                <w:rFonts w:ascii="Times New Roman" w:hAnsi="Times New Roman" w:cs="Times New Roman"/>
                <w:b/>
                <w:sz w:val="20"/>
                <w:szCs w:val="20"/>
                <w:lang w:val="en-US"/>
              </w:rPr>
            </w:pPr>
            <w:r w:rsidRPr="00DF07B0">
              <w:rPr>
                <w:rFonts w:ascii="Times New Roman" w:hAnsi="Times New Roman" w:cs="Times New Roman"/>
                <w:sz w:val="20"/>
                <w:szCs w:val="20"/>
                <w:lang w:val="en-US"/>
              </w:rPr>
              <w:t xml:space="preserve">                      </w:t>
            </w:r>
          </w:p>
        </w:tc>
        <w:tc>
          <w:tcPr>
            <w:tcW w:w="2268" w:type="dxa"/>
            <w:tcBorders>
              <w:left w:val="single" w:sz="4" w:space="0" w:color="000000"/>
              <w:bottom w:val="single" w:sz="4" w:space="0" w:color="000000"/>
              <w:right w:val="single" w:sz="4" w:space="0" w:color="000000"/>
            </w:tcBorders>
            <w:vAlign w:val="center"/>
          </w:tcPr>
          <w:p w:rsidR="0095672C" w:rsidRPr="00DF07B0" w:rsidRDefault="0095672C"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5386" w:type="dxa"/>
            <w:tcBorders>
              <w:left w:val="single" w:sz="4" w:space="0" w:color="000000"/>
              <w:bottom w:val="single" w:sz="4" w:space="0" w:color="000000"/>
              <w:right w:val="single" w:sz="4" w:space="0" w:color="000000"/>
            </w:tcBorders>
            <w:vAlign w:val="center"/>
          </w:tcPr>
          <w:p w:rsidR="0095672C" w:rsidRPr="00DF07B0" w:rsidRDefault="0095672C"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tc>
      </w:tr>
      <w:tr w:rsidR="0095672C" w:rsidRPr="00DF07B0" w:rsidTr="00950116">
        <w:trPr>
          <w:trHeight w:val="326"/>
        </w:trPr>
        <w:tc>
          <w:tcPr>
            <w:tcW w:w="9180" w:type="dxa"/>
            <w:gridSpan w:val="3"/>
            <w:tcBorders>
              <w:top w:val="single" w:sz="4" w:space="0" w:color="auto"/>
              <w:left w:val="nil"/>
              <w:bottom w:val="single" w:sz="4" w:space="0" w:color="auto"/>
              <w:right w:val="nil"/>
            </w:tcBorders>
          </w:tcPr>
          <w:p w:rsidR="0095672C" w:rsidRPr="00DF07B0" w:rsidRDefault="0095672C" w:rsidP="00950116">
            <w:pPr>
              <w:spacing w:before="120" w:after="120" w:line="240" w:lineRule="auto"/>
              <w:jc w:val="both"/>
              <w:rPr>
                <w:rFonts w:ascii="Times New Roman" w:hAnsi="Times New Roman" w:cs="Times New Roman"/>
                <w:b/>
                <w:sz w:val="20"/>
                <w:szCs w:val="20"/>
                <w:lang w:val="en-US"/>
              </w:rPr>
            </w:pPr>
            <w:r w:rsidRPr="00DF07B0">
              <w:rPr>
                <w:rFonts w:ascii="Times New Roman" w:hAnsi="Times New Roman" w:cs="Times New Roman"/>
                <w:b/>
                <w:sz w:val="20"/>
                <w:szCs w:val="20"/>
                <w:lang w:val="en-US"/>
              </w:rPr>
              <w:t>Non</w:t>
            </w:r>
            <w:r w:rsidR="0072092D" w:rsidRPr="00DF07B0">
              <w:rPr>
                <w:rFonts w:ascii="Times New Roman" w:hAnsi="Times New Roman" w:cs="Times New Roman"/>
                <w:b/>
                <w:sz w:val="20"/>
                <w:szCs w:val="20"/>
                <w:lang w:val="en-US"/>
              </w:rPr>
              <w:t>–</w:t>
            </w:r>
            <w:r w:rsidRPr="00DF07B0">
              <w:rPr>
                <w:rFonts w:ascii="Times New Roman" w:hAnsi="Times New Roman" w:cs="Times New Roman"/>
                <w:b/>
                <w:sz w:val="20"/>
                <w:szCs w:val="20"/>
                <w:lang w:val="en-US"/>
              </w:rPr>
              <w:t>life insurance and reinsurance obligations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C0020 to C0060/R0010</w:t>
            </w: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Top 5 countries (by amount of gross premiums written)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life obligations</w:t>
            </w: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Identify the ISO 3166</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1 alpha</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2 code of the countries being reported for the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life obligations.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C0140/R0110</w:t>
            </w:r>
          </w:p>
          <w:p w:rsidR="0095672C" w:rsidRPr="00DF07B0" w:rsidRDefault="0095672C" w:rsidP="00950116">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written –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Direct Business</w:t>
            </w: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premiums written provided in application of directive 91/674/EEC where applicable: gross premiums written shall comprise all amounts due during the </w:t>
            </w:r>
            <w:ins w:id="330" w:author="Author">
              <w:r w:rsidR="007B3CB5" w:rsidRPr="00DF07B0">
                <w:rPr>
                  <w:rFonts w:ascii="Times New Roman" w:hAnsi="Times New Roman" w:cs="Times New Roman"/>
                  <w:sz w:val="20"/>
                  <w:szCs w:val="20"/>
                  <w:lang w:val="en-US"/>
                </w:rPr>
                <w:t>reporting period</w:t>
              </w:r>
              <w:r w:rsidR="003E20C6" w:rsidRPr="00DF07B0">
                <w:rPr>
                  <w:rFonts w:ascii="Times New Roman" w:hAnsi="Times New Roman" w:cs="Times New Roman"/>
                  <w:sz w:val="20"/>
                  <w:szCs w:val="20"/>
                  <w:lang w:val="en-US"/>
                </w:rPr>
                <w:t xml:space="preserve"> </w:t>
              </w:r>
            </w:ins>
            <w:del w:id="331"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in respect of insurance contracts, arising from direct business, regardless of the fact that such amounts may relate in whole or in part to a later </w:t>
            </w:r>
            <w:ins w:id="332" w:author="Author">
              <w:r w:rsidR="007B3CB5" w:rsidRPr="00DF07B0">
                <w:rPr>
                  <w:rFonts w:ascii="Times New Roman" w:hAnsi="Times New Roman" w:cs="Times New Roman"/>
                  <w:sz w:val="20"/>
                  <w:szCs w:val="20"/>
                  <w:lang w:val="en-US"/>
                </w:rPr>
                <w:t>reporting period</w:t>
              </w:r>
            </w:ins>
            <w:del w:id="333"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r w:rsidRPr="00DF07B0" w:rsidDel="00CB5430">
              <w:rPr>
                <w:rFonts w:ascii="Times New Roman" w:hAnsi="Times New Roman" w:cs="Times New Roman"/>
                <w:sz w:val="20"/>
                <w:szCs w:val="20"/>
                <w:lang w:val="en-US"/>
              </w:rPr>
              <w:t xml:space="preserve"> </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C0140/R0120</w:t>
            </w:r>
          </w:p>
          <w:p w:rsidR="0095672C" w:rsidRPr="00DF07B0" w:rsidRDefault="0095672C" w:rsidP="00950116">
            <w:pPr>
              <w:spacing w:after="0" w:line="240" w:lineRule="auto"/>
              <w:rPr>
                <w:rFonts w:ascii="Times New Roman" w:hAnsi="Times New Roman" w:cs="Times New Roman"/>
                <w:sz w:val="20"/>
                <w:szCs w:val="20"/>
                <w:lang w:val="en-US"/>
              </w:rPr>
            </w:pPr>
          </w:p>
        </w:tc>
        <w:tc>
          <w:tcPr>
            <w:tcW w:w="2268" w:type="dxa"/>
            <w:tcBorders>
              <w:left w:val="single" w:sz="4" w:space="0" w:color="000000"/>
              <w:bottom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written –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reinsurance accepted</w:t>
            </w:r>
          </w:p>
        </w:tc>
        <w:tc>
          <w:tcPr>
            <w:tcW w:w="5386" w:type="dxa"/>
            <w:tcBorders>
              <w:left w:val="single" w:sz="4" w:space="0" w:color="000000"/>
              <w:bottom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premiums written provided in application of directive 91/674/EEC where applicable: gross premiums written shall comprise all amounts due during the </w:t>
            </w:r>
            <w:ins w:id="334" w:author="Author">
              <w:r w:rsidR="007B3CB5" w:rsidRPr="00DF07B0">
                <w:rPr>
                  <w:rFonts w:ascii="Times New Roman" w:hAnsi="Times New Roman" w:cs="Times New Roman"/>
                  <w:sz w:val="20"/>
                  <w:szCs w:val="20"/>
                  <w:lang w:val="en-US"/>
                </w:rPr>
                <w:t>reporting period</w:t>
              </w:r>
              <w:r w:rsidR="003E20C6" w:rsidRPr="00DF07B0">
                <w:rPr>
                  <w:rFonts w:ascii="Times New Roman" w:hAnsi="Times New Roman" w:cs="Times New Roman"/>
                  <w:sz w:val="20"/>
                  <w:szCs w:val="20"/>
                  <w:lang w:val="en-US"/>
                </w:rPr>
                <w:t xml:space="preserve"> </w:t>
              </w:r>
            </w:ins>
            <w:del w:id="335"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in respect of insurance contracts, arising from proportional reinsurance accepted business, regardless of the fact that such amounts may relate in whole or in part to a later </w:t>
            </w:r>
            <w:ins w:id="336" w:author="Author">
              <w:r w:rsidR="007B3CB5" w:rsidRPr="00DF07B0">
                <w:rPr>
                  <w:rFonts w:ascii="Times New Roman" w:hAnsi="Times New Roman" w:cs="Times New Roman"/>
                  <w:sz w:val="20"/>
                  <w:szCs w:val="20"/>
                  <w:lang w:val="en-US"/>
                </w:rPr>
                <w:t>reporting period</w:t>
              </w:r>
            </w:ins>
            <w:del w:id="337"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C0140/R0130</w:t>
            </w:r>
          </w:p>
          <w:p w:rsidR="0095672C" w:rsidRPr="00DF07B0" w:rsidRDefault="0095672C" w:rsidP="00950116">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written –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Non proportional reinsurance accepted</w:t>
            </w: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Definition of premiums written provided in application of directive 91/674/EEC where applicable:</w:t>
            </w:r>
            <w:r w:rsidRPr="00DF07B0" w:rsidDel="00CB4BB9">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gross premiums written shall comprise all amounts due during the </w:t>
            </w:r>
            <w:ins w:id="338" w:author="Author">
              <w:r w:rsidR="007B3CB5" w:rsidRPr="00DF07B0">
                <w:rPr>
                  <w:rFonts w:ascii="Times New Roman" w:hAnsi="Times New Roman" w:cs="Times New Roman"/>
                  <w:sz w:val="20"/>
                  <w:szCs w:val="20"/>
                  <w:lang w:val="en-US"/>
                </w:rPr>
                <w:t>reporting period</w:t>
              </w:r>
              <w:r w:rsidR="003E20C6" w:rsidRPr="00DF07B0">
                <w:rPr>
                  <w:rFonts w:ascii="Times New Roman" w:hAnsi="Times New Roman" w:cs="Times New Roman"/>
                  <w:sz w:val="20"/>
                  <w:szCs w:val="20"/>
                  <w:lang w:val="en-US"/>
                </w:rPr>
                <w:t xml:space="preserve"> </w:t>
              </w:r>
            </w:ins>
            <w:del w:id="339"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in respect of insurance contracts, arising from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proportional reinsurance accepted business, regardless of the fact that such amounts may relate in whole or in part to a later </w:t>
            </w:r>
            <w:ins w:id="340" w:author="Author">
              <w:r w:rsidR="007B3CB5" w:rsidRPr="00DF07B0">
                <w:rPr>
                  <w:rFonts w:ascii="Times New Roman" w:hAnsi="Times New Roman" w:cs="Times New Roman"/>
                  <w:sz w:val="20"/>
                  <w:szCs w:val="20"/>
                  <w:lang w:val="en-US"/>
                </w:rPr>
                <w:t>reporting period</w:t>
              </w:r>
            </w:ins>
            <w:del w:id="341"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C0140/R0140</w:t>
            </w:r>
          </w:p>
          <w:p w:rsidR="0095672C" w:rsidRPr="00DF07B0" w:rsidRDefault="0095672C" w:rsidP="00950116">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written – Reinsurers’ share</w:t>
            </w: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Definition of premiums written provided in application of directive 91/674/EEC where applicable:</w:t>
            </w:r>
            <w:r w:rsidRPr="00DF07B0" w:rsidDel="00CB4BB9">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gross premiums written shall comprise all amounts ceded to reinsurers during the </w:t>
            </w:r>
            <w:ins w:id="342" w:author="Author">
              <w:r w:rsidR="007B3CB5" w:rsidRPr="00DF07B0">
                <w:rPr>
                  <w:rFonts w:ascii="Times New Roman" w:hAnsi="Times New Roman" w:cs="Times New Roman"/>
                  <w:sz w:val="20"/>
                  <w:szCs w:val="20"/>
                  <w:lang w:val="en-US"/>
                </w:rPr>
                <w:t>reporting period</w:t>
              </w:r>
              <w:r w:rsidR="003E20C6" w:rsidRPr="00DF07B0">
                <w:rPr>
                  <w:rFonts w:ascii="Times New Roman" w:hAnsi="Times New Roman" w:cs="Times New Roman"/>
                  <w:sz w:val="20"/>
                  <w:szCs w:val="20"/>
                  <w:lang w:val="en-US"/>
                </w:rPr>
                <w:t xml:space="preserve"> </w:t>
              </w:r>
            </w:ins>
            <w:del w:id="343"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in respect of insurance contracts regardless of the fact that such amounts may relate in whole or in part to a later </w:t>
            </w:r>
            <w:ins w:id="344" w:author="Author">
              <w:r w:rsidR="007B3CB5" w:rsidRPr="00DF07B0">
                <w:rPr>
                  <w:rFonts w:ascii="Times New Roman" w:hAnsi="Times New Roman" w:cs="Times New Roman"/>
                  <w:sz w:val="20"/>
                  <w:szCs w:val="20"/>
                  <w:lang w:val="en-US"/>
                </w:rPr>
                <w:t>reporting period</w:t>
              </w:r>
            </w:ins>
            <w:del w:id="345"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C0140/R0200</w:t>
            </w:r>
          </w:p>
        </w:tc>
        <w:tc>
          <w:tcPr>
            <w:tcW w:w="2268" w:type="dxa"/>
            <w:tcBorders>
              <w:left w:val="single" w:sz="4" w:space="0" w:color="000000"/>
              <w:bottom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written – net</w:t>
            </w:r>
          </w:p>
        </w:tc>
        <w:tc>
          <w:tcPr>
            <w:tcW w:w="5386" w:type="dxa"/>
            <w:tcBorders>
              <w:left w:val="single" w:sz="4" w:space="0" w:color="000000"/>
              <w:bottom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Definition of premiums written provided in application of directive 91/674/EEC</w:t>
            </w:r>
            <w:r w:rsidRPr="00DF07B0" w:rsidDel="00CB4BB9">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where applicable: the net premiums </w:t>
            </w:r>
            <w:r w:rsidRPr="00DF07B0">
              <w:rPr>
                <w:rFonts w:ascii="Times New Roman" w:hAnsi="Times New Roman" w:cs="Times New Roman"/>
                <w:sz w:val="20"/>
                <w:szCs w:val="20"/>
                <w:lang w:val="en-US"/>
              </w:rPr>
              <w:lastRenderedPageBreak/>
              <w:t xml:space="preserve">written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C0080 to C0140/R0210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earned – Gross – Direct business</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Change w:id="346"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insurance direct business.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C0140/R0220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earned – Gross – Proportional reinsurance accepted</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Change w:id="347"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proportional reinsurance accepted business.</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C0140/R0230</w:t>
            </w:r>
          </w:p>
        </w:tc>
        <w:tc>
          <w:tcPr>
            <w:tcW w:w="2268"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earned – Gross – Non proportional reinsurance accepted</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Change w:id="348"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proportional reinsurance accepted business.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C0140/R0240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earned – reinsurers’ share</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Change w:id="349"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Definition of earned premiums provided in directive 91/674/EEC where applicable: it is the sum of reinsurer's share in gross premiums written minus the change in the reinsurer's share in provision for unearned premiums.</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C0140/R0300</w:t>
            </w:r>
          </w:p>
        </w:tc>
        <w:tc>
          <w:tcPr>
            <w:tcW w:w="2268"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earned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Change w:id="350"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C0140/R0310</w:t>
            </w: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Gross – Direct business </w:t>
            </w: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ins w:id="351" w:author="Author">
              <w:r w:rsidR="007B3CB5" w:rsidRPr="00DF07B0">
                <w:rPr>
                  <w:rFonts w:ascii="Times New Roman" w:hAnsi="Times New Roman" w:cs="Times New Roman"/>
                  <w:sz w:val="20"/>
                  <w:szCs w:val="20"/>
                  <w:lang w:val="en-US"/>
                </w:rPr>
                <w:t>reporting period</w:t>
              </w:r>
              <w:r w:rsidR="003E20C6" w:rsidRPr="00DF07B0">
                <w:rPr>
                  <w:rFonts w:ascii="Times New Roman" w:hAnsi="Times New Roman" w:cs="Times New Roman"/>
                  <w:sz w:val="20"/>
                  <w:szCs w:val="20"/>
                  <w:lang w:val="en-US"/>
                </w:rPr>
                <w:t xml:space="preserve"> </w:t>
              </w:r>
            </w:ins>
            <w:del w:id="352"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related to insurance contracts arising from direct business. </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353"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r w:rsidRPr="00DF07B0" w:rsidDel="00F82F14">
              <w:rPr>
                <w:rFonts w:ascii="Times New Roman" w:hAnsi="Times New Roman" w:cs="Times New Roman"/>
                <w:sz w:val="20"/>
                <w:szCs w:val="20"/>
                <w:lang w:val="en-US"/>
              </w:rPr>
              <w:t xml:space="preserve"> </w:t>
            </w: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C0140/R0320</w:t>
            </w:r>
          </w:p>
        </w:tc>
        <w:tc>
          <w:tcPr>
            <w:tcW w:w="2268"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Claims incurred Gross – Proportional reinsurance accepted</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w:t>
            </w:r>
          </w:p>
          <w:p w:rsidR="0095672C" w:rsidRPr="00DF07B0" w:rsidRDefault="0095672C" w:rsidP="00950116">
            <w:pPr>
              <w:spacing w:after="0" w:line="240" w:lineRule="auto"/>
              <w:jc w:val="both"/>
              <w:rPr>
                <w:rFonts w:ascii="Times New Roman" w:hAnsi="Times New Roman" w:cs="Times New Roman"/>
                <w:sz w:val="20"/>
                <w:szCs w:val="20"/>
                <w:lang w:val="en-US"/>
              </w:rPr>
            </w:pPr>
            <w:proofErr w:type="gramStart"/>
            <w:r w:rsidRPr="00DF07B0">
              <w:rPr>
                <w:rFonts w:ascii="Times New Roman" w:hAnsi="Times New Roman" w:cs="Times New Roman"/>
                <w:sz w:val="20"/>
                <w:szCs w:val="20"/>
                <w:lang w:val="en-US"/>
              </w:rPr>
              <w:t>the</w:t>
            </w:r>
            <w:proofErr w:type="gramEnd"/>
            <w:r w:rsidRPr="00DF07B0">
              <w:rPr>
                <w:rFonts w:ascii="Times New Roman" w:hAnsi="Times New Roman" w:cs="Times New Roman"/>
                <w:sz w:val="20"/>
                <w:szCs w:val="20"/>
                <w:lang w:val="en-US"/>
              </w:rPr>
              <w:t xml:space="preserve"> claims incurred means the sum of the claims paid and the change in the provision for claims during the </w:t>
            </w:r>
            <w:ins w:id="354" w:author="Author">
              <w:r w:rsidR="007B3CB5" w:rsidRPr="00DF07B0">
                <w:rPr>
                  <w:rFonts w:ascii="Times New Roman" w:hAnsi="Times New Roman" w:cs="Times New Roman"/>
                  <w:sz w:val="20"/>
                  <w:szCs w:val="20"/>
                  <w:lang w:val="en-US"/>
                </w:rPr>
                <w:t>reporting period</w:t>
              </w:r>
              <w:r w:rsidR="003E20C6" w:rsidRPr="00DF07B0">
                <w:rPr>
                  <w:rFonts w:ascii="Times New Roman" w:hAnsi="Times New Roman" w:cs="Times New Roman"/>
                  <w:sz w:val="20"/>
                  <w:szCs w:val="20"/>
                  <w:lang w:val="en-US"/>
                </w:rPr>
                <w:t xml:space="preserve"> </w:t>
              </w:r>
            </w:ins>
            <w:del w:id="355"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related to insurance contracts arising from proportional reinsurance accepted. </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356"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proofErr w:type="gramStart"/>
            <w:r w:rsidRPr="00DF07B0">
              <w:rPr>
                <w:rFonts w:ascii="Times New Roman" w:hAnsi="Times New Roman" w:cs="Times New Roman"/>
                <w:sz w:val="20"/>
                <w:szCs w:val="20"/>
                <w:lang w:val="en-US"/>
              </w:rPr>
              <w:t>..</w:t>
            </w:r>
            <w:proofErr w:type="gramEnd"/>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C0140/R0330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Claims incurred – Gross – Non proportional reinsurance accepted</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ins w:id="357" w:author="Author">
              <w:r w:rsidR="007B3CB5" w:rsidRPr="00DF07B0">
                <w:rPr>
                  <w:rFonts w:ascii="Times New Roman" w:hAnsi="Times New Roman" w:cs="Times New Roman"/>
                  <w:sz w:val="20"/>
                  <w:szCs w:val="20"/>
                  <w:lang w:val="en-US"/>
                </w:rPr>
                <w:t>reporting period</w:t>
              </w:r>
              <w:r w:rsidR="003E20C6" w:rsidRPr="00DF07B0">
                <w:rPr>
                  <w:rFonts w:ascii="Times New Roman" w:hAnsi="Times New Roman" w:cs="Times New Roman"/>
                  <w:sz w:val="20"/>
                  <w:szCs w:val="20"/>
                  <w:lang w:val="en-US"/>
                </w:rPr>
                <w:t xml:space="preserve"> </w:t>
              </w:r>
            </w:ins>
            <w:del w:id="358"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related to insurance contracts arising from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proportional reinsurance accepted. </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359"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r w:rsidRPr="00DF07B0" w:rsidDel="00F82F14">
              <w:rPr>
                <w:rFonts w:ascii="Times New Roman" w:hAnsi="Times New Roman" w:cs="Times New Roman"/>
                <w:sz w:val="20"/>
                <w:szCs w:val="20"/>
                <w:lang w:val="en-US"/>
              </w:rPr>
              <w:t xml:space="preserve">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C0140/R0340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Reinsurers’ share</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it is the reinsurer's share in sum of the claims paid and the change in the provision for claims during the </w:t>
            </w:r>
            <w:ins w:id="360" w:author="Author">
              <w:r w:rsidR="007B3CB5" w:rsidRPr="00DF07B0">
                <w:rPr>
                  <w:rFonts w:ascii="Times New Roman" w:hAnsi="Times New Roman" w:cs="Times New Roman"/>
                  <w:sz w:val="20"/>
                  <w:szCs w:val="20"/>
                  <w:lang w:val="en-US"/>
                </w:rPr>
                <w:t>reporting period</w:t>
              </w:r>
            </w:ins>
            <w:del w:id="361"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 xml:space="preserve">. </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362"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proofErr w:type="gramStart"/>
            <w:r w:rsidRPr="00DF07B0">
              <w:rPr>
                <w:rFonts w:ascii="Times New Roman" w:hAnsi="Times New Roman" w:cs="Times New Roman"/>
                <w:sz w:val="20"/>
                <w:szCs w:val="20"/>
                <w:lang w:val="en-US"/>
              </w:rPr>
              <w:t>..</w:t>
            </w:r>
            <w:proofErr w:type="gramEnd"/>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C0080 to C0140/R0400</w:t>
            </w: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Claims incurred – Net</w:t>
            </w: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ins w:id="363" w:author="Author">
              <w:r w:rsidR="007B3CB5" w:rsidRPr="00DF07B0">
                <w:rPr>
                  <w:rFonts w:ascii="Times New Roman" w:hAnsi="Times New Roman" w:cs="Times New Roman"/>
                  <w:sz w:val="20"/>
                  <w:szCs w:val="20"/>
                  <w:lang w:val="en-US"/>
                </w:rPr>
                <w:t>reporting period</w:t>
              </w:r>
              <w:r w:rsidR="003E20C6" w:rsidRPr="00DF07B0">
                <w:rPr>
                  <w:rFonts w:ascii="Times New Roman" w:hAnsi="Times New Roman" w:cs="Times New Roman"/>
                  <w:sz w:val="20"/>
                  <w:szCs w:val="20"/>
                  <w:lang w:val="en-US"/>
                </w:rPr>
                <w:t xml:space="preserve"> </w:t>
              </w:r>
            </w:ins>
            <w:del w:id="364"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related to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p w:rsidR="0095672C" w:rsidRPr="00DF07B0" w:rsidRDefault="0095672C" w:rsidP="00950116">
            <w:pPr>
              <w:spacing w:after="0" w:line="240" w:lineRule="auto"/>
              <w:jc w:val="both"/>
              <w:rPr>
                <w:rFonts w:ascii="Times New Roman" w:hAnsi="Times New Roman" w:cs="Times New Roman"/>
                <w:sz w:val="20"/>
                <w:szCs w:val="20"/>
                <w:lang w:val="en-US"/>
                <w:rPrChange w:id="365"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This shall exclude claims management expenses and the movement in provisions in claims management expenses.</w:t>
            </w:r>
            <w:r w:rsidRPr="00DF07B0" w:rsidDel="00864227">
              <w:rPr>
                <w:rFonts w:ascii="Times New Roman" w:hAnsi="Times New Roman" w:cs="Times New Roman"/>
                <w:sz w:val="20"/>
                <w:szCs w:val="20"/>
                <w:lang w:val="en-US"/>
                <w:rPrChange w:id="366" w:author="Author">
                  <w:rPr>
                    <w:rFonts w:ascii="Times New Roman" w:hAnsi="Times New Roman" w:cs="Times New Roman"/>
                    <w:sz w:val="20"/>
                    <w:szCs w:val="20"/>
                    <w:highlight w:val="yellow"/>
                    <w:lang w:val="en-US"/>
                  </w:rPr>
                </w:rPrChange>
              </w:rPr>
              <w:t xml:space="preserve"> </w:t>
            </w: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367"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C0140/R0410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Direct business </w:t>
            </w: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ins w:id="368" w:author="Author"/>
                <w:rFonts w:ascii="Times New Roman" w:hAnsi="Times New Roman" w:cs="Times New Roman"/>
                <w:sz w:val="20"/>
                <w:szCs w:val="20"/>
                <w:lang w:val="en-US"/>
              </w:rPr>
            </w:pPr>
            <w:r w:rsidRPr="00DF07B0">
              <w:rPr>
                <w:rFonts w:ascii="Times New Roman" w:hAnsi="Times New Roman" w:cs="Times New Roman"/>
                <w:sz w:val="20"/>
                <w:szCs w:val="20"/>
                <w:lang w:val="en-US"/>
              </w:rPr>
              <w:t>Changes in other technical provisions as defined in directive 91/674/EEC where applicable: it is the changes in other technical provisions for the gross direct business.</w:t>
            </w:r>
          </w:p>
          <w:p w:rsidR="006450C7" w:rsidRPr="00DF07B0" w:rsidRDefault="006450C7" w:rsidP="006450C7">
            <w:pPr>
              <w:spacing w:after="0" w:line="240" w:lineRule="auto"/>
              <w:jc w:val="both"/>
              <w:rPr>
                <w:ins w:id="369" w:author="Author"/>
                <w:rFonts w:ascii="Times New Roman" w:hAnsi="Times New Roman" w:cs="Times New Roman"/>
                <w:sz w:val="20"/>
                <w:szCs w:val="20"/>
                <w:lang w:val="en-US"/>
              </w:rPr>
            </w:pPr>
          </w:p>
          <w:p w:rsidR="006450C7" w:rsidRPr="00DF07B0" w:rsidRDefault="006450C7" w:rsidP="006450C7">
            <w:pPr>
              <w:spacing w:after="0" w:line="240" w:lineRule="auto"/>
              <w:jc w:val="both"/>
              <w:rPr>
                <w:ins w:id="370" w:author="Author"/>
                <w:rFonts w:ascii="Times New Roman" w:hAnsi="Times New Roman" w:cs="Times New Roman"/>
                <w:sz w:val="20"/>
                <w:szCs w:val="20"/>
                <w:lang w:val="en-US"/>
              </w:rPr>
            </w:pPr>
            <w:ins w:id="371"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rsidR="006450C7" w:rsidRPr="00DF07B0" w:rsidRDefault="006450C7" w:rsidP="00950116">
            <w:pPr>
              <w:spacing w:after="0" w:line="240" w:lineRule="auto"/>
              <w:jc w:val="both"/>
              <w:rPr>
                <w:rFonts w:ascii="Times New Roman" w:hAnsi="Times New Roman" w:cs="Times New Roman"/>
                <w:sz w:val="20"/>
                <w:szCs w:val="20"/>
                <w:lang w:val="en-US"/>
                <w:rPrChange w:id="372"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C0140/R0420</w:t>
            </w:r>
          </w:p>
        </w:tc>
        <w:tc>
          <w:tcPr>
            <w:tcW w:w="2268"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Changes in other technical provisions – Gross – Proportional reinsurance accepted</w:t>
            </w:r>
          </w:p>
        </w:tc>
        <w:tc>
          <w:tcPr>
            <w:tcW w:w="5386" w:type="dxa"/>
            <w:tcBorders>
              <w:left w:val="single" w:sz="4" w:space="0" w:color="000000"/>
              <w:bottom w:val="single" w:sz="4" w:space="0" w:color="000000"/>
              <w:right w:val="single" w:sz="4" w:space="0" w:color="000000"/>
            </w:tcBorders>
          </w:tcPr>
          <w:p w:rsidR="006450C7" w:rsidRPr="00DF07B0" w:rsidRDefault="0095672C" w:rsidP="006450C7">
            <w:pPr>
              <w:spacing w:after="0" w:line="240" w:lineRule="auto"/>
              <w:jc w:val="both"/>
              <w:rPr>
                <w:ins w:id="373" w:author="Author"/>
                <w:rFonts w:ascii="Times New Roman" w:hAnsi="Times New Roman" w:cs="Times New Roman"/>
                <w:sz w:val="20"/>
                <w:szCs w:val="20"/>
                <w:lang w:val="en-US"/>
              </w:rPr>
            </w:pPr>
            <w:r w:rsidRPr="00DF07B0">
              <w:rPr>
                <w:rFonts w:ascii="Times New Roman" w:hAnsi="Times New Roman" w:cs="Times New Roman"/>
                <w:sz w:val="20"/>
                <w:szCs w:val="20"/>
                <w:lang w:val="en-US"/>
              </w:rPr>
              <w:t>Changes in other technical provisions as defined in directive 91/674/EEC where applicable: it is the changes in other technical provisions for the gross proportional reinsurance accepted.</w:t>
            </w:r>
          </w:p>
          <w:p w:rsidR="006450C7" w:rsidRPr="00DF07B0" w:rsidRDefault="006450C7" w:rsidP="006450C7">
            <w:pPr>
              <w:spacing w:after="0" w:line="240" w:lineRule="auto"/>
              <w:jc w:val="both"/>
              <w:rPr>
                <w:ins w:id="374" w:author="Author"/>
                <w:rFonts w:ascii="Times New Roman" w:hAnsi="Times New Roman" w:cs="Times New Roman"/>
                <w:sz w:val="20"/>
                <w:szCs w:val="20"/>
                <w:lang w:val="en-US"/>
              </w:rPr>
            </w:pPr>
          </w:p>
          <w:p w:rsidR="006450C7" w:rsidRPr="00DF07B0" w:rsidRDefault="006450C7" w:rsidP="006450C7">
            <w:pPr>
              <w:spacing w:after="0" w:line="240" w:lineRule="auto"/>
              <w:jc w:val="both"/>
              <w:rPr>
                <w:ins w:id="375" w:author="Author"/>
                <w:rFonts w:ascii="Times New Roman" w:hAnsi="Times New Roman" w:cs="Times New Roman"/>
                <w:sz w:val="20"/>
                <w:szCs w:val="20"/>
                <w:lang w:val="en-US"/>
              </w:rPr>
            </w:pPr>
            <w:ins w:id="376"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rsidR="006450C7" w:rsidRPr="00DF07B0" w:rsidRDefault="006450C7" w:rsidP="00950116">
            <w:pPr>
              <w:spacing w:after="0" w:line="240" w:lineRule="auto"/>
              <w:jc w:val="both"/>
              <w:rPr>
                <w:rFonts w:ascii="Times New Roman" w:hAnsi="Times New Roman" w:cs="Times New Roman"/>
                <w:sz w:val="20"/>
                <w:szCs w:val="20"/>
                <w:lang w:val="en-US"/>
                <w:rPrChange w:id="377"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C0140/R0430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reinsurance accepted</w:t>
            </w:r>
          </w:p>
        </w:tc>
        <w:tc>
          <w:tcPr>
            <w:tcW w:w="5386" w:type="dxa"/>
            <w:tcBorders>
              <w:left w:val="single" w:sz="4" w:space="0" w:color="000000"/>
              <w:right w:val="single" w:sz="4" w:space="0" w:color="000000"/>
            </w:tcBorders>
          </w:tcPr>
          <w:p w:rsidR="006450C7" w:rsidRPr="00DF07B0" w:rsidRDefault="0095672C" w:rsidP="006450C7">
            <w:pPr>
              <w:spacing w:after="0" w:line="240" w:lineRule="auto"/>
              <w:jc w:val="both"/>
              <w:rPr>
                <w:ins w:id="378" w:author="Author"/>
                <w:rFonts w:ascii="Times New Roman" w:hAnsi="Times New Roman" w:cs="Times New Roman"/>
                <w:sz w:val="20"/>
                <w:szCs w:val="20"/>
                <w:lang w:val="en-US"/>
              </w:rPr>
            </w:pPr>
            <w:r w:rsidRPr="00DF07B0">
              <w:rPr>
                <w:rFonts w:ascii="Times New Roman" w:hAnsi="Times New Roman" w:cs="Times New Roman"/>
                <w:sz w:val="20"/>
                <w:szCs w:val="20"/>
                <w:lang w:val="en-US"/>
              </w:rPr>
              <w:t>Changes in other technical provisions as defined in directive 91/674/EEC where applicable: it is the changes in other technical provisions for the gross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proportional reinsurance accepted.</w:t>
            </w:r>
            <w:ins w:id="379" w:author="Author">
              <w:r w:rsidR="006450C7" w:rsidRPr="00DF07B0">
                <w:rPr>
                  <w:rFonts w:ascii="Times New Roman" w:hAnsi="Times New Roman" w:cs="Times New Roman"/>
                  <w:sz w:val="20"/>
                  <w:szCs w:val="20"/>
                  <w:lang w:val="en-US"/>
                </w:rPr>
                <w:t xml:space="preserve"> </w:t>
              </w:r>
            </w:ins>
          </w:p>
          <w:p w:rsidR="006450C7" w:rsidRPr="00DF07B0" w:rsidRDefault="006450C7" w:rsidP="006450C7">
            <w:pPr>
              <w:spacing w:after="0" w:line="240" w:lineRule="auto"/>
              <w:jc w:val="both"/>
              <w:rPr>
                <w:ins w:id="380" w:author="Author"/>
                <w:rFonts w:ascii="Times New Roman" w:hAnsi="Times New Roman" w:cs="Times New Roman"/>
                <w:sz w:val="20"/>
                <w:szCs w:val="20"/>
                <w:lang w:val="en-US"/>
              </w:rPr>
            </w:pPr>
          </w:p>
          <w:p w:rsidR="0095672C" w:rsidRPr="00DF07B0" w:rsidRDefault="006450C7" w:rsidP="00950116">
            <w:pPr>
              <w:spacing w:after="0" w:line="240" w:lineRule="auto"/>
              <w:jc w:val="both"/>
              <w:rPr>
                <w:rFonts w:ascii="Times New Roman" w:hAnsi="Times New Roman" w:cs="Times New Roman"/>
                <w:sz w:val="20"/>
                <w:szCs w:val="20"/>
                <w:lang w:val="en-US"/>
              </w:rPr>
            </w:pPr>
            <w:ins w:id="381"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C0140/R0440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Reinsurers' share</w:t>
            </w:r>
          </w:p>
        </w:tc>
        <w:tc>
          <w:tcPr>
            <w:tcW w:w="5386" w:type="dxa"/>
            <w:tcBorders>
              <w:left w:val="single" w:sz="4" w:space="0" w:color="000000"/>
              <w:right w:val="single" w:sz="4" w:space="0" w:color="000000"/>
            </w:tcBorders>
          </w:tcPr>
          <w:p w:rsidR="006450C7" w:rsidRPr="00DF07B0" w:rsidRDefault="0095672C" w:rsidP="006450C7">
            <w:pPr>
              <w:spacing w:after="0" w:line="240" w:lineRule="auto"/>
              <w:jc w:val="both"/>
              <w:rPr>
                <w:ins w:id="382" w:author="Author"/>
                <w:rFonts w:ascii="Times New Roman" w:hAnsi="Times New Roman" w:cs="Times New Roman"/>
                <w:sz w:val="20"/>
                <w:szCs w:val="20"/>
                <w:lang w:val="en-US"/>
              </w:rPr>
            </w:pPr>
            <w:r w:rsidRPr="00DF07B0">
              <w:rPr>
                <w:rFonts w:ascii="Times New Roman" w:hAnsi="Times New Roman" w:cs="Times New Roman"/>
                <w:sz w:val="20"/>
                <w:szCs w:val="20"/>
                <w:lang w:val="en-US"/>
              </w:rPr>
              <w:t>Changes in other technical provisions as defined in directive 91/674/EEC where applicable: it is the changes in other technical provisions related to the amounts ceded to reinsurers.</w:t>
            </w:r>
            <w:ins w:id="383" w:author="Author">
              <w:r w:rsidR="006450C7" w:rsidRPr="00DF07B0">
                <w:rPr>
                  <w:rFonts w:ascii="Times New Roman" w:hAnsi="Times New Roman" w:cs="Times New Roman"/>
                  <w:sz w:val="20"/>
                  <w:szCs w:val="20"/>
                  <w:lang w:val="en-US"/>
                </w:rPr>
                <w:t xml:space="preserve"> </w:t>
              </w:r>
            </w:ins>
          </w:p>
          <w:p w:rsidR="006450C7" w:rsidRPr="00DF07B0" w:rsidRDefault="006450C7" w:rsidP="006450C7">
            <w:pPr>
              <w:spacing w:after="0" w:line="240" w:lineRule="auto"/>
              <w:jc w:val="both"/>
              <w:rPr>
                <w:ins w:id="384" w:author="Author"/>
                <w:rFonts w:ascii="Times New Roman" w:hAnsi="Times New Roman" w:cs="Times New Roman"/>
                <w:sz w:val="20"/>
                <w:szCs w:val="20"/>
                <w:lang w:val="en-US"/>
              </w:rPr>
            </w:pPr>
          </w:p>
          <w:p w:rsidR="0095672C" w:rsidRPr="00DF07B0" w:rsidRDefault="006450C7" w:rsidP="00BB4A99">
            <w:pPr>
              <w:spacing w:after="0" w:line="240" w:lineRule="auto"/>
              <w:jc w:val="both"/>
              <w:rPr>
                <w:rFonts w:ascii="Times New Roman" w:hAnsi="Times New Roman" w:cs="Times New Roman"/>
                <w:sz w:val="20"/>
                <w:szCs w:val="20"/>
                <w:lang w:val="en-US"/>
              </w:rPr>
            </w:pPr>
            <w:ins w:id="385" w:author="Author">
              <w:r w:rsidRPr="00DF07B0">
                <w:rPr>
                  <w:rFonts w:ascii="Times New Roman" w:hAnsi="Times New Roman" w:cs="Times New Roman"/>
                  <w:sz w:val="20"/>
                  <w:szCs w:val="20"/>
                  <w:lang w:val="en-US"/>
                </w:rPr>
                <w:t>This item should be reported as a positive amount if the variation is negative or as a negative amount if variation is positive.</w:t>
              </w:r>
            </w:ins>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C0080 to C0140/R0500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rsidR="006450C7" w:rsidRPr="00DF07B0" w:rsidRDefault="0095672C" w:rsidP="006450C7">
            <w:pPr>
              <w:spacing w:after="0" w:line="240" w:lineRule="auto"/>
              <w:jc w:val="both"/>
              <w:rPr>
                <w:ins w:id="386" w:author="Autho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as defined in directive 91/674/EEC where applicable:  the net </w:t>
            </w:r>
            <w:proofErr w:type="gramStart"/>
            <w:r w:rsidRPr="00DF07B0">
              <w:rPr>
                <w:rFonts w:ascii="Times New Roman" w:hAnsi="Times New Roman" w:cs="Times New Roman"/>
                <w:sz w:val="20"/>
                <w:szCs w:val="20"/>
                <w:lang w:val="en-US"/>
              </w:rPr>
              <w:t>amount of changes in other technical provisions represent</w:t>
            </w:r>
            <w:proofErr w:type="gramEnd"/>
            <w:r w:rsidRPr="00DF07B0">
              <w:rPr>
                <w:rFonts w:ascii="Times New Roman" w:hAnsi="Times New Roman" w:cs="Times New Roman"/>
                <w:sz w:val="20"/>
                <w:szCs w:val="20"/>
                <w:lang w:val="en-US"/>
              </w:rPr>
              <w:t xml:space="preserve">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insurance business reduced by the amount ceded to reinsurance undertakings.</w:t>
            </w:r>
            <w:ins w:id="387" w:author="Author">
              <w:r w:rsidR="006450C7" w:rsidRPr="00DF07B0">
                <w:rPr>
                  <w:rFonts w:ascii="Times New Roman" w:hAnsi="Times New Roman" w:cs="Times New Roman"/>
                  <w:sz w:val="20"/>
                  <w:szCs w:val="20"/>
                  <w:lang w:val="en-US"/>
                </w:rPr>
                <w:t xml:space="preserve"> </w:t>
              </w:r>
            </w:ins>
          </w:p>
          <w:p w:rsidR="006450C7" w:rsidRPr="00DF07B0" w:rsidRDefault="006450C7" w:rsidP="006450C7">
            <w:pPr>
              <w:spacing w:after="0" w:line="240" w:lineRule="auto"/>
              <w:jc w:val="both"/>
              <w:rPr>
                <w:ins w:id="388" w:author="Author"/>
                <w:rFonts w:ascii="Times New Roman" w:hAnsi="Times New Roman" w:cs="Times New Roman"/>
                <w:sz w:val="20"/>
                <w:szCs w:val="20"/>
                <w:lang w:val="en-US"/>
              </w:rPr>
            </w:pPr>
          </w:p>
          <w:p w:rsidR="0095672C" w:rsidRPr="00DF07B0" w:rsidRDefault="006450C7" w:rsidP="00950116">
            <w:pPr>
              <w:spacing w:after="0" w:line="240" w:lineRule="auto"/>
              <w:jc w:val="both"/>
              <w:rPr>
                <w:rFonts w:ascii="Times New Roman" w:hAnsi="Times New Roman" w:cs="Times New Roman"/>
                <w:sz w:val="20"/>
                <w:szCs w:val="20"/>
                <w:lang w:val="en-US"/>
              </w:rPr>
            </w:pPr>
            <w:ins w:id="389"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C0080 to </w:t>
            </w:r>
            <w:r w:rsidRPr="00DF07B0">
              <w:rPr>
                <w:rFonts w:ascii="Times New Roman" w:hAnsi="Times New Roman" w:cs="Times New Roman"/>
                <w:sz w:val="20"/>
                <w:szCs w:val="20"/>
                <w:lang w:val="en-US"/>
              </w:rPr>
              <w:lastRenderedPageBreak/>
              <w:t>C0140/R0550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Expenses incurred</w:t>
            </w: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All technical expenses incurred by the undertaking during the </w:t>
            </w:r>
            <w:r w:rsidRPr="00DF07B0">
              <w:rPr>
                <w:rFonts w:ascii="Times New Roman" w:hAnsi="Times New Roman" w:cs="Times New Roman"/>
                <w:sz w:val="20"/>
                <w:szCs w:val="20"/>
                <w:lang w:val="en-US"/>
              </w:rPr>
              <w:lastRenderedPageBreak/>
              <w:t>reporting period, on accrual basis.</w:t>
            </w:r>
          </w:p>
          <w:p w:rsidR="0095672C" w:rsidRPr="00DF07B0" w:rsidRDefault="0095672C" w:rsidP="00950116">
            <w:pPr>
              <w:spacing w:after="0" w:line="240" w:lineRule="auto"/>
              <w:jc w:val="both"/>
              <w:rPr>
                <w:rFonts w:ascii="Times New Roman" w:hAnsi="Times New Roman" w:cs="Times New Roman"/>
                <w:sz w:val="20"/>
                <w:szCs w:val="20"/>
                <w:lang w:val="en-US"/>
                <w:rPrChange w:id="390"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C0140/R1200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Other expenses</w:t>
            </w: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Other technical expenses not covered by above mentioned expenses and not split by </w:t>
            </w:r>
            <w:r w:rsidR="0019116F" w:rsidRPr="00DF07B0">
              <w:rPr>
                <w:rFonts w:ascii="Times New Roman" w:hAnsi="Times New Roman" w:cs="Times New Roman"/>
                <w:sz w:val="20"/>
                <w:szCs w:val="20"/>
                <w:lang w:val="en-US"/>
              </w:rPr>
              <w:t>lines of business</w:t>
            </w:r>
            <w:r w:rsidRPr="00DF07B0">
              <w:rPr>
                <w:rFonts w:ascii="Times New Roman" w:hAnsi="Times New Roman" w:cs="Times New Roman"/>
                <w:sz w:val="20"/>
                <w:szCs w:val="20"/>
                <w:lang w:val="en-US"/>
              </w:rPr>
              <w:t xml:space="preserve">. </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CD22E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Shall</w:t>
            </w:r>
            <w:r w:rsidR="0095672C" w:rsidRPr="00DF07B0">
              <w:rPr>
                <w:rFonts w:ascii="Times New Roman" w:hAnsi="Times New Roman" w:cs="Times New Roman"/>
                <w:sz w:val="20"/>
                <w:szCs w:val="20"/>
                <w:lang w:val="en-US"/>
              </w:rPr>
              <w:t xml:space="preserve"> not include non</w:t>
            </w:r>
            <w:r w:rsidR="0072092D" w:rsidRPr="00DF07B0">
              <w:rPr>
                <w:rFonts w:ascii="Times New Roman" w:hAnsi="Times New Roman" w:cs="Times New Roman"/>
                <w:sz w:val="20"/>
                <w:szCs w:val="20"/>
                <w:lang w:val="en-US"/>
              </w:rPr>
              <w:t>–</w:t>
            </w:r>
            <w:r w:rsidR="0095672C" w:rsidRPr="00DF07B0">
              <w:rPr>
                <w:rFonts w:ascii="Times New Roman" w:hAnsi="Times New Roman" w:cs="Times New Roman"/>
                <w:sz w:val="20"/>
                <w:szCs w:val="20"/>
                <w:lang w:val="en-US"/>
              </w:rPr>
              <w:t xml:space="preserve">technical expenses such as tax, interest expenses, losses on disposals, </w:t>
            </w:r>
            <w:proofErr w:type="spellStart"/>
            <w:r w:rsidR="0095672C" w:rsidRPr="00DF07B0">
              <w:rPr>
                <w:rFonts w:ascii="Times New Roman" w:hAnsi="Times New Roman" w:cs="Times New Roman"/>
                <w:sz w:val="20"/>
                <w:szCs w:val="20"/>
                <w:lang w:val="en-US"/>
              </w:rPr>
              <w:t>etc</w:t>
            </w:r>
            <w:proofErr w:type="spellEnd"/>
            <w:r w:rsidR="0095672C" w:rsidRPr="00DF07B0" w:rsidDel="002C7A51">
              <w:rPr>
                <w:rFonts w:ascii="Times New Roman" w:hAnsi="Times New Roman" w:cs="Times New Roman"/>
                <w:sz w:val="20"/>
                <w:szCs w:val="20"/>
                <w:lang w:val="en-US"/>
              </w:rPr>
              <w:t xml:space="preserve">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C0140/R1300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Total expenses</w:t>
            </w: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Amount of all technical expenses corresponding to countries covered by this template.</w:t>
            </w:r>
          </w:p>
        </w:tc>
      </w:tr>
      <w:tr w:rsidR="0095672C" w:rsidRPr="00DF07B0" w:rsidTr="00950116">
        <w:trPr>
          <w:trHeight w:val="303"/>
        </w:trPr>
        <w:tc>
          <w:tcPr>
            <w:tcW w:w="9180" w:type="dxa"/>
            <w:gridSpan w:val="3"/>
            <w:tcBorders>
              <w:top w:val="single" w:sz="4" w:space="0" w:color="auto"/>
              <w:left w:val="nil"/>
              <w:bottom w:val="single" w:sz="4" w:space="0" w:color="auto"/>
              <w:right w:val="nil"/>
            </w:tcBorders>
          </w:tcPr>
          <w:p w:rsidR="0095672C" w:rsidRPr="00DF07B0" w:rsidRDefault="0095672C" w:rsidP="00950116">
            <w:pPr>
              <w:spacing w:before="120" w:after="120" w:line="240" w:lineRule="auto"/>
              <w:jc w:val="both"/>
              <w:rPr>
                <w:rFonts w:ascii="Times New Roman" w:hAnsi="Times New Roman" w:cs="Times New Roman"/>
                <w:b/>
                <w:sz w:val="20"/>
                <w:szCs w:val="20"/>
                <w:lang w:val="en-US"/>
              </w:rPr>
            </w:pPr>
            <w:r w:rsidRPr="00DF07B0">
              <w:rPr>
                <w:rFonts w:ascii="Times New Roman" w:hAnsi="Times New Roman" w:cs="Times New Roman"/>
                <w:b/>
                <w:sz w:val="20"/>
                <w:szCs w:val="20"/>
                <w:lang w:val="en-US"/>
              </w:rPr>
              <w:t>Life insurance and reinsurance obligations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C0160 to    C0200/R1400</w:t>
            </w: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Top 5 countries (by amount of gross premiums written)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life obligations</w:t>
            </w: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Identify the ISO 3166</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1 alpha</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2 code of the countries being reported for the life obligations.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C0220 to C0280/R1410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written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w:t>
            </w: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Definition of premiums written provided in application of directive 91/674/EEC</w:t>
            </w:r>
            <w:r w:rsidRPr="00DF07B0" w:rsidDel="00CB4BB9">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 xml:space="preserve">where applicable: gross premiums written shall comprise all amounts due during the </w:t>
            </w:r>
            <w:ins w:id="391" w:author="Author">
              <w:r w:rsidR="007B3CB5" w:rsidRPr="00DF07B0">
                <w:rPr>
                  <w:rFonts w:ascii="Times New Roman" w:hAnsi="Times New Roman" w:cs="Times New Roman"/>
                  <w:sz w:val="20"/>
                  <w:szCs w:val="20"/>
                  <w:lang w:val="en-US"/>
                </w:rPr>
                <w:t>reporting period</w:t>
              </w:r>
              <w:r w:rsidR="00925B58" w:rsidRPr="00DF07B0">
                <w:rPr>
                  <w:rFonts w:ascii="Times New Roman" w:hAnsi="Times New Roman" w:cs="Times New Roman"/>
                  <w:sz w:val="20"/>
                  <w:szCs w:val="20"/>
                  <w:lang w:val="en-US"/>
                </w:rPr>
                <w:t xml:space="preserve"> </w:t>
              </w:r>
            </w:ins>
            <w:del w:id="392"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in respect of insurance contracts, arising from gross business, regardless of the fact that such amounts may relate in whole or in part to a later </w:t>
            </w:r>
            <w:ins w:id="393" w:author="Author">
              <w:r w:rsidR="007B3CB5" w:rsidRPr="00DF07B0">
                <w:rPr>
                  <w:rFonts w:ascii="Times New Roman" w:hAnsi="Times New Roman" w:cs="Times New Roman"/>
                  <w:sz w:val="20"/>
                  <w:szCs w:val="20"/>
                  <w:lang w:val="en-US"/>
                </w:rPr>
                <w:t>reporting period</w:t>
              </w:r>
            </w:ins>
            <w:del w:id="394"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C0220 to C0280/R1420</w:t>
            </w:r>
          </w:p>
          <w:p w:rsidR="0095672C" w:rsidRPr="00DF07B0" w:rsidRDefault="0095672C" w:rsidP="00950116">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written – Reinsurers’ share</w:t>
            </w: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premiums written provided in application of directive 91/674/EEC where applicable: gross premiums written shall comprise all amounts ceded to reinsurers due during the </w:t>
            </w:r>
            <w:ins w:id="395" w:author="Author">
              <w:r w:rsidR="007B3CB5" w:rsidRPr="00DF07B0">
                <w:rPr>
                  <w:rFonts w:ascii="Times New Roman" w:hAnsi="Times New Roman" w:cs="Times New Roman"/>
                  <w:sz w:val="20"/>
                  <w:szCs w:val="20"/>
                  <w:lang w:val="en-US"/>
                </w:rPr>
                <w:t>reporting period</w:t>
              </w:r>
              <w:r w:rsidR="00925B58" w:rsidRPr="00DF07B0">
                <w:rPr>
                  <w:rFonts w:ascii="Times New Roman" w:hAnsi="Times New Roman" w:cs="Times New Roman"/>
                  <w:sz w:val="20"/>
                  <w:szCs w:val="20"/>
                  <w:lang w:val="en-US"/>
                </w:rPr>
                <w:t xml:space="preserve"> </w:t>
              </w:r>
            </w:ins>
            <w:del w:id="396"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in respect of insurance contracts regardless of the fact that such amounts may relate in whole or in part to a later </w:t>
            </w:r>
            <w:ins w:id="397" w:author="Author">
              <w:r w:rsidR="007B3CB5" w:rsidRPr="00DF07B0">
                <w:rPr>
                  <w:rFonts w:ascii="Times New Roman" w:hAnsi="Times New Roman" w:cs="Times New Roman"/>
                  <w:sz w:val="20"/>
                  <w:szCs w:val="20"/>
                  <w:lang w:val="en-US"/>
                </w:rPr>
                <w:t>reporting period</w:t>
              </w:r>
            </w:ins>
            <w:del w:id="398"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C0220 to C0280/R1500</w:t>
            </w: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written – net</w:t>
            </w: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premiums written provided in application of directive 91/674/EEC where applicable: the net premiums written represent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C0220 to C0280/R1510</w:t>
            </w: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earned – Gross</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Change w:id="399"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direct and reinsurance accepted gross business.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C0220 to C0280/R1520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Premiums earned – reinsurers’ share</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Change w:id="400"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Definition of earned premiums provided in directive 91/674/EEC where applicable: it is the reinsurer's share in gross premiums written minus the change in the reinsurer's share in provision for unearned premiums.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C0220 to C0280/R1600</w:t>
            </w: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Premiums earned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rsidR="0095672C" w:rsidRPr="00DF07B0" w:rsidDel="00864227" w:rsidRDefault="0095672C" w:rsidP="00950116">
            <w:pPr>
              <w:spacing w:after="0" w:line="240" w:lineRule="auto"/>
              <w:jc w:val="both"/>
              <w:rPr>
                <w:rFonts w:ascii="Times New Roman" w:hAnsi="Times New Roman" w:cs="Times New Roman"/>
                <w:sz w:val="20"/>
                <w:szCs w:val="20"/>
                <w:lang w:val="en-US"/>
                <w:rPrChange w:id="401"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C0220 to C0280/R1610</w:t>
            </w:r>
          </w:p>
        </w:tc>
        <w:tc>
          <w:tcPr>
            <w:tcW w:w="2268" w:type="dxa"/>
            <w:tcBorders>
              <w:left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Gross </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ins w:id="402" w:author="Author">
              <w:r w:rsidR="007B3CB5" w:rsidRPr="00DF07B0">
                <w:rPr>
                  <w:rFonts w:ascii="Times New Roman" w:hAnsi="Times New Roman" w:cs="Times New Roman"/>
                  <w:sz w:val="20"/>
                  <w:szCs w:val="20"/>
                  <w:lang w:val="en-US"/>
                </w:rPr>
                <w:t>reporting period</w:t>
              </w:r>
              <w:r w:rsidR="00925B58" w:rsidRPr="00DF07B0">
                <w:rPr>
                  <w:rFonts w:ascii="Times New Roman" w:hAnsi="Times New Roman" w:cs="Times New Roman"/>
                  <w:sz w:val="20"/>
                  <w:szCs w:val="20"/>
                  <w:lang w:val="en-US"/>
                </w:rPr>
                <w:t xml:space="preserve"> </w:t>
              </w:r>
            </w:ins>
            <w:del w:id="403"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related to insurance contracts arising from the gross direct and reinsurance business. </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It excludes claims management expenses and the movement in provisions in claims management expenses.</w:t>
            </w:r>
            <w:r w:rsidRPr="00DF07B0" w:rsidDel="00C934CD">
              <w:rPr>
                <w:rFonts w:ascii="Times New Roman" w:hAnsi="Times New Roman" w:cs="Times New Roman"/>
                <w:sz w:val="20"/>
                <w:szCs w:val="20"/>
                <w:lang w:val="en-US"/>
              </w:rPr>
              <w:t xml:space="preserve"> </w:t>
            </w: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404"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C0220 to </w:t>
            </w:r>
            <w:r w:rsidRPr="00DF07B0">
              <w:rPr>
                <w:rFonts w:ascii="Times New Roman" w:hAnsi="Times New Roman" w:cs="Times New Roman"/>
                <w:sz w:val="20"/>
                <w:szCs w:val="20"/>
                <w:lang w:val="en-US"/>
              </w:rPr>
              <w:lastRenderedPageBreak/>
              <w:t>C0280/R1620</w:t>
            </w:r>
          </w:p>
        </w:tc>
        <w:tc>
          <w:tcPr>
            <w:tcW w:w="2268"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 xml:space="preserve">Claims incurred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lastRenderedPageBreak/>
              <w:t>Reinsurers’ share</w:t>
            </w:r>
          </w:p>
          <w:p w:rsidR="0095672C" w:rsidRPr="00DF07B0"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 xml:space="preserve">Claims incurred in the reporting period as defined in directive </w:t>
            </w:r>
            <w:r w:rsidRPr="00DF07B0">
              <w:rPr>
                <w:rFonts w:ascii="Times New Roman" w:hAnsi="Times New Roman" w:cs="Times New Roman"/>
                <w:sz w:val="20"/>
                <w:szCs w:val="20"/>
                <w:lang w:val="en-US"/>
              </w:rPr>
              <w:lastRenderedPageBreak/>
              <w:t xml:space="preserve">91/674/EEC where applicable: it is the reinsurers’ share in the sum of the claims paid and the change in the provision for claims during the </w:t>
            </w:r>
            <w:ins w:id="405" w:author="Author">
              <w:r w:rsidR="007B3CB5" w:rsidRPr="00DF07B0">
                <w:rPr>
                  <w:rFonts w:ascii="Times New Roman" w:hAnsi="Times New Roman" w:cs="Times New Roman"/>
                  <w:sz w:val="20"/>
                  <w:szCs w:val="20"/>
                  <w:lang w:val="en-US"/>
                </w:rPr>
                <w:t>reporting period</w:t>
              </w:r>
            </w:ins>
            <w:del w:id="406" w:author="Author">
              <w:r w:rsidRPr="00DF07B0" w:rsidDel="007B3CB5">
                <w:rPr>
                  <w:rFonts w:ascii="Times New Roman" w:hAnsi="Times New Roman" w:cs="Times New Roman"/>
                  <w:sz w:val="20"/>
                  <w:szCs w:val="20"/>
                  <w:lang w:val="en-US"/>
                </w:rPr>
                <w:delText>financial year</w:delText>
              </w:r>
            </w:del>
            <w:r w:rsidRPr="00DF07B0">
              <w:rPr>
                <w:rFonts w:ascii="Times New Roman" w:hAnsi="Times New Roman" w:cs="Times New Roman"/>
                <w:sz w:val="20"/>
                <w:szCs w:val="20"/>
                <w:lang w:val="en-US"/>
              </w:rPr>
              <w:t>.</w:t>
            </w:r>
          </w:p>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It excludes claims management expenses and the movement in provisions in claims management expenses.</w:t>
            </w:r>
            <w:r w:rsidRPr="00DF07B0" w:rsidDel="00DF62E1">
              <w:rPr>
                <w:rFonts w:ascii="Times New Roman" w:hAnsi="Times New Roman" w:cs="Times New Roman"/>
                <w:sz w:val="20"/>
                <w:szCs w:val="20"/>
                <w:lang w:val="en-US"/>
              </w:rPr>
              <w:t xml:space="preserve"> </w:t>
            </w: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407" w:author="Author">
                  <w:rPr>
                    <w:rFonts w:ascii="Times New Roman" w:hAnsi="Times New Roman" w:cs="Times New Roman"/>
                    <w:sz w:val="20"/>
                    <w:szCs w:val="20"/>
                    <w:highlight w:val="yellow"/>
                    <w:lang w:val="en-US"/>
                  </w:rPr>
                </w:rPrChange>
              </w:rPr>
            </w:pPr>
          </w:p>
        </w:tc>
      </w:tr>
      <w:tr w:rsidR="0095672C" w:rsidRPr="00DF07B0" w:rsidTr="00950116">
        <w:tc>
          <w:tcPr>
            <w:tcW w:w="1526" w:type="dxa"/>
            <w:tcBorders>
              <w:bottom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C0220 to C0280/R1700</w:t>
            </w:r>
          </w:p>
        </w:tc>
        <w:tc>
          <w:tcPr>
            <w:tcW w:w="2268" w:type="dxa"/>
            <w:tcBorders>
              <w:left w:val="single" w:sz="4" w:space="0" w:color="000000"/>
              <w:bottom w:val="single" w:sz="4" w:space="0" w:color="000000"/>
              <w:right w:val="single" w:sz="4" w:space="0" w:color="000000"/>
            </w:tcBorders>
          </w:tcPr>
          <w:p w:rsidR="0095672C" w:rsidRPr="00DF07B0" w:rsidDel="0086422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Claims incurred – Net</w:t>
            </w:r>
          </w:p>
        </w:tc>
        <w:tc>
          <w:tcPr>
            <w:tcW w:w="5386" w:type="dxa"/>
            <w:tcBorders>
              <w:left w:val="single" w:sz="4" w:space="0" w:color="000000"/>
              <w:bottom w:val="single" w:sz="4" w:space="0" w:color="000000"/>
              <w:right w:val="single" w:sz="4" w:space="0" w:color="000000"/>
            </w:tcBorders>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ins w:id="408" w:author="Author">
              <w:r w:rsidR="007B3CB5" w:rsidRPr="00DF07B0">
                <w:rPr>
                  <w:rFonts w:ascii="Times New Roman" w:hAnsi="Times New Roman" w:cs="Times New Roman"/>
                  <w:sz w:val="20"/>
                  <w:szCs w:val="20"/>
                  <w:lang w:val="en-US"/>
                </w:rPr>
                <w:t>reporting period</w:t>
              </w:r>
              <w:r w:rsidR="00925B58" w:rsidRPr="00DF07B0">
                <w:rPr>
                  <w:rFonts w:ascii="Times New Roman" w:hAnsi="Times New Roman" w:cs="Times New Roman"/>
                  <w:sz w:val="20"/>
                  <w:szCs w:val="20"/>
                  <w:lang w:val="en-US"/>
                </w:rPr>
                <w:t xml:space="preserve"> </w:t>
              </w:r>
            </w:ins>
            <w:del w:id="409" w:author="Author">
              <w:r w:rsidRPr="00DF07B0" w:rsidDel="007B3CB5">
                <w:rPr>
                  <w:rFonts w:ascii="Times New Roman" w:hAnsi="Times New Roman" w:cs="Times New Roman"/>
                  <w:sz w:val="20"/>
                  <w:szCs w:val="20"/>
                  <w:lang w:val="en-US"/>
                </w:rPr>
                <w:delText xml:space="preserve">financial year </w:delText>
              </w:r>
            </w:del>
            <w:r w:rsidRPr="00DF07B0">
              <w:rPr>
                <w:rFonts w:ascii="Times New Roman" w:hAnsi="Times New Roman" w:cs="Times New Roman"/>
                <w:sz w:val="20"/>
                <w:szCs w:val="20"/>
                <w:lang w:val="en-US"/>
              </w:rPr>
              <w:t xml:space="preserve">related to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Del="00864227" w:rsidRDefault="0095672C" w:rsidP="00950116">
            <w:pPr>
              <w:spacing w:after="0" w:line="240" w:lineRule="auto"/>
              <w:jc w:val="both"/>
              <w:rPr>
                <w:rFonts w:ascii="Times New Roman" w:hAnsi="Times New Roman" w:cs="Times New Roman"/>
                <w:sz w:val="20"/>
                <w:szCs w:val="20"/>
                <w:lang w:val="en-US"/>
                <w:rPrChange w:id="410" w:author="Author">
                  <w:rPr>
                    <w:rFonts w:ascii="Times New Roman" w:hAnsi="Times New Roman" w:cs="Times New Roman"/>
                    <w:sz w:val="20"/>
                    <w:szCs w:val="20"/>
                    <w:highlight w:val="yellow"/>
                    <w:lang w:val="en-US"/>
                  </w:rPr>
                </w:rPrChange>
              </w:rPr>
            </w:pPr>
            <w:r w:rsidRPr="00DF07B0">
              <w:rPr>
                <w:rFonts w:ascii="Times New Roman" w:hAnsi="Times New Roman" w:cs="Times New Roman"/>
                <w:sz w:val="20"/>
                <w:szCs w:val="20"/>
                <w:lang w:val="en-US"/>
              </w:rPr>
              <w:t>It excludes claims management expenses and the movement in provisions in claims management expenses.</w:t>
            </w: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C0220 to C0280/R1710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Changes in other technical provisions – Gross </w:t>
            </w:r>
          </w:p>
          <w:p w:rsidR="0095672C" w:rsidRPr="00DF07B0"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ins w:id="411" w:author="Author"/>
                <w:rFonts w:ascii="Times New Roman" w:hAnsi="Times New Roman" w:cs="Times New Roman"/>
                <w:sz w:val="20"/>
                <w:szCs w:val="20"/>
                <w:lang w:val="en-US"/>
              </w:rPr>
            </w:pPr>
            <w:r w:rsidRPr="00DF07B0">
              <w:rPr>
                <w:rFonts w:ascii="Times New Roman" w:hAnsi="Times New Roman" w:cs="Times New Roman"/>
                <w:sz w:val="20"/>
                <w:szCs w:val="20"/>
                <w:lang w:val="en-US"/>
              </w:rPr>
              <w:t>Definition of changes in other technical provisions provided in directive 91/674/EEC where applicable: it is the changes in other technical provisions relating to insurance contracts arising from the gross direct and reinsurance business.</w:t>
            </w:r>
          </w:p>
          <w:p w:rsidR="004A7F59" w:rsidRPr="00DF07B0" w:rsidRDefault="004A7F59" w:rsidP="00950116">
            <w:pPr>
              <w:spacing w:after="0" w:line="240" w:lineRule="auto"/>
              <w:jc w:val="both"/>
              <w:rPr>
                <w:ins w:id="412" w:author="Author"/>
                <w:rFonts w:ascii="Times New Roman" w:hAnsi="Times New Roman" w:cs="Times New Roman"/>
                <w:sz w:val="20"/>
                <w:szCs w:val="20"/>
                <w:lang w:val="en-US"/>
              </w:rPr>
            </w:pPr>
          </w:p>
          <w:p w:rsidR="004A7F59" w:rsidRPr="00DF07B0" w:rsidRDefault="004A7F59" w:rsidP="004A7F59">
            <w:pPr>
              <w:spacing w:after="0" w:line="240" w:lineRule="auto"/>
              <w:jc w:val="both"/>
              <w:rPr>
                <w:ins w:id="413" w:author="Author"/>
                <w:rFonts w:ascii="Times New Roman" w:hAnsi="Times New Roman" w:cs="Times New Roman"/>
                <w:sz w:val="20"/>
                <w:szCs w:val="20"/>
                <w:lang w:val="en-US"/>
              </w:rPr>
            </w:pPr>
            <w:ins w:id="414"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rsidR="004A7F59" w:rsidRPr="00DF07B0" w:rsidRDefault="004A7F59"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C0220 to C0280/R1720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 in other technical provisions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Reinsurers’ share</w:t>
            </w: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ins w:id="415" w:author="Author"/>
                <w:rFonts w:ascii="Times New Roman" w:hAnsi="Times New Roman" w:cs="Times New Roman"/>
                <w:sz w:val="20"/>
                <w:szCs w:val="20"/>
                <w:lang w:val="en-US"/>
              </w:rPr>
            </w:pPr>
            <w:r w:rsidRPr="00DF07B0">
              <w:rPr>
                <w:rFonts w:ascii="Times New Roman" w:hAnsi="Times New Roman" w:cs="Times New Roman"/>
                <w:sz w:val="20"/>
                <w:szCs w:val="20"/>
                <w:lang w:val="en-US"/>
              </w:rPr>
              <w:t>Definition of changes in other technical provisions provided in directive 91/674/EEC where applicable: it is the reinsurers’ share in changes in other technical provisions.</w:t>
            </w:r>
          </w:p>
          <w:p w:rsidR="004A7F59" w:rsidRPr="00DF07B0" w:rsidRDefault="004A7F59" w:rsidP="00950116">
            <w:pPr>
              <w:spacing w:after="0" w:line="240" w:lineRule="auto"/>
              <w:jc w:val="both"/>
              <w:rPr>
                <w:ins w:id="416" w:author="Author"/>
                <w:rFonts w:ascii="Times New Roman" w:hAnsi="Times New Roman" w:cs="Times New Roman"/>
                <w:sz w:val="20"/>
                <w:szCs w:val="20"/>
                <w:lang w:val="en-US"/>
              </w:rPr>
            </w:pPr>
          </w:p>
          <w:p w:rsidR="004A7F59" w:rsidRPr="00DF07B0" w:rsidRDefault="004A7F59" w:rsidP="004A7F59">
            <w:pPr>
              <w:spacing w:after="0" w:line="240" w:lineRule="auto"/>
              <w:jc w:val="both"/>
              <w:rPr>
                <w:ins w:id="417" w:author="Author"/>
                <w:rFonts w:ascii="Times New Roman" w:hAnsi="Times New Roman" w:cs="Times New Roman"/>
                <w:sz w:val="20"/>
                <w:szCs w:val="20"/>
                <w:lang w:val="en-US"/>
              </w:rPr>
            </w:pPr>
            <w:ins w:id="418" w:author="Author">
              <w:r w:rsidRPr="00DF07B0">
                <w:rPr>
                  <w:rFonts w:ascii="Times New Roman" w:hAnsi="Times New Roman" w:cs="Times New Roman"/>
                  <w:sz w:val="20"/>
                  <w:szCs w:val="20"/>
                  <w:lang w:val="en-US"/>
                </w:rPr>
                <w:t>This item should be reported as a positive amount if the variation is negative or as a negative amount if variation is positive</w:t>
              </w:r>
              <w:r w:rsidR="00703B3C" w:rsidRPr="00DF07B0">
                <w:rPr>
                  <w:rFonts w:ascii="Times New Roman" w:hAnsi="Times New Roman" w:cs="Times New Roman"/>
                  <w:sz w:val="20"/>
                  <w:szCs w:val="20"/>
                  <w:lang w:val="en-US"/>
                </w:rPr>
                <w:t>.</w:t>
              </w:r>
            </w:ins>
          </w:p>
          <w:p w:rsidR="004A7F59" w:rsidRPr="00DF07B0" w:rsidRDefault="004A7F59"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Borders>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C0220 to C0280/R1800</w:t>
            </w:r>
          </w:p>
        </w:tc>
        <w:tc>
          <w:tcPr>
            <w:tcW w:w="2268" w:type="dxa"/>
            <w:tcBorders>
              <w:left w:val="single" w:sz="4" w:space="0" w:color="000000"/>
              <w:right w:val="single" w:sz="4" w:space="0" w:color="000000"/>
            </w:tcBorders>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Change in other technical provisions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rsidR="0095672C" w:rsidRPr="00DF07B0" w:rsidRDefault="0095672C" w:rsidP="00950116">
            <w:pPr>
              <w:spacing w:after="0" w:line="240" w:lineRule="auto"/>
              <w:jc w:val="both"/>
              <w:rPr>
                <w:ins w:id="419" w:author="Autho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Definition of changes in other technical provisions provided in directive 91/674/EEC where applicable: it is the changes in other technical provisions related to the sum of the direct business and the accepted </w:t>
            </w:r>
            <w:r w:rsidR="004E7A49"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insurance business reduced by the amount ceded to reinsurance undertakings. </w:t>
            </w:r>
          </w:p>
          <w:p w:rsidR="004A7F59" w:rsidRPr="00DF07B0" w:rsidRDefault="004A7F59" w:rsidP="00950116">
            <w:pPr>
              <w:spacing w:after="0" w:line="240" w:lineRule="auto"/>
              <w:jc w:val="both"/>
              <w:rPr>
                <w:ins w:id="420" w:author="Author"/>
                <w:rFonts w:ascii="Times New Roman" w:hAnsi="Times New Roman" w:cs="Times New Roman"/>
                <w:sz w:val="20"/>
                <w:szCs w:val="20"/>
                <w:lang w:val="en-US"/>
              </w:rPr>
            </w:pPr>
          </w:p>
          <w:p w:rsidR="004A7F59" w:rsidRPr="00DF07B0" w:rsidRDefault="004A7F59" w:rsidP="004A7F59">
            <w:pPr>
              <w:spacing w:after="0" w:line="240" w:lineRule="auto"/>
              <w:jc w:val="both"/>
              <w:rPr>
                <w:ins w:id="421" w:author="Author"/>
                <w:rFonts w:ascii="Times New Roman" w:hAnsi="Times New Roman" w:cs="Times New Roman"/>
                <w:sz w:val="20"/>
                <w:szCs w:val="20"/>
                <w:lang w:val="en-US"/>
              </w:rPr>
            </w:pPr>
            <w:ins w:id="422" w:author="Author">
              <w:r w:rsidRPr="00DF07B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rsidR="004A7F59" w:rsidRPr="00DF07B0" w:rsidRDefault="004A7F59" w:rsidP="00950116">
            <w:pPr>
              <w:spacing w:after="0" w:line="240" w:lineRule="auto"/>
              <w:jc w:val="both"/>
              <w:rPr>
                <w:rFonts w:ascii="Times New Roman" w:hAnsi="Times New Roman" w:cs="Times New Roman"/>
                <w:sz w:val="20"/>
                <w:szCs w:val="20"/>
                <w:lang w:val="en-US"/>
              </w:rPr>
            </w:pPr>
          </w:p>
        </w:tc>
      </w:tr>
      <w:tr w:rsidR="0095672C" w:rsidRPr="00DF07B0" w:rsidTr="00950116">
        <w:tc>
          <w:tcPr>
            <w:tcW w:w="1526" w:type="dxa"/>
          </w:tcPr>
          <w:p w:rsidR="0095672C" w:rsidRPr="00DF07B0" w:rsidDel="00314E47"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C0220 to C0280/R1900</w:t>
            </w:r>
          </w:p>
        </w:tc>
        <w:tc>
          <w:tcPr>
            <w:tcW w:w="2268" w:type="dxa"/>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Expenses incurred</w:t>
            </w:r>
          </w:p>
        </w:tc>
        <w:tc>
          <w:tcPr>
            <w:tcW w:w="5386" w:type="dxa"/>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All technical expenses incurred by the undertaking during the reporting period, on accrual basis.</w:t>
            </w:r>
          </w:p>
        </w:tc>
      </w:tr>
      <w:tr w:rsidR="0095672C" w:rsidRPr="00DF07B0" w:rsidTr="00950116">
        <w:tc>
          <w:tcPr>
            <w:tcW w:w="1526" w:type="dxa"/>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C0280/R2500</w:t>
            </w:r>
          </w:p>
        </w:tc>
        <w:tc>
          <w:tcPr>
            <w:tcW w:w="2268" w:type="dxa"/>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Other expenses</w:t>
            </w:r>
          </w:p>
        </w:tc>
        <w:tc>
          <w:tcPr>
            <w:tcW w:w="5386" w:type="dxa"/>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Other technical expenses not covered by above mentioned expenses and not split by </w:t>
            </w:r>
            <w:r w:rsidR="0019116F" w:rsidRPr="00DF07B0">
              <w:rPr>
                <w:rFonts w:ascii="Times New Roman" w:hAnsi="Times New Roman" w:cs="Times New Roman"/>
                <w:sz w:val="20"/>
                <w:szCs w:val="20"/>
                <w:lang w:val="en-US"/>
              </w:rPr>
              <w:t>lines of business</w:t>
            </w:r>
            <w:r w:rsidRPr="00DF07B0">
              <w:rPr>
                <w:rFonts w:ascii="Times New Roman" w:hAnsi="Times New Roman" w:cs="Times New Roman"/>
                <w:sz w:val="20"/>
                <w:szCs w:val="20"/>
                <w:lang w:val="en-US"/>
              </w:rPr>
              <w:t xml:space="preserve">. </w:t>
            </w:r>
          </w:p>
          <w:p w:rsidR="0095672C" w:rsidRPr="00DF07B0" w:rsidRDefault="0095672C" w:rsidP="00950116">
            <w:pPr>
              <w:spacing w:after="0" w:line="240" w:lineRule="auto"/>
              <w:jc w:val="both"/>
              <w:rPr>
                <w:rFonts w:ascii="Times New Roman" w:hAnsi="Times New Roman" w:cs="Times New Roman"/>
                <w:sz w:val="20"/>
                <w:szCs w:val="20"/>
                <w:lang w:val="en-US"/>
              </w:rPr>
            </w:pPr>
          </w:p>
          <w:p w:rsidR="0095672C" w:rsidRPr="00DF07B0" w:rsidRDefault="00CD22E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Shall</w:t>
            </w:r>
            <w:r w:rsidR="0095672C" w:rsidRPr="00DF07B0">
              <w:rPr>
                <w:rFonts w:ascii="Times New Roman" w:hAnsi="Times New Roman" w:cs="Times New Roman"/>
                <w:sz w:val="20"/>
                <w:szCs w:val="20"/>
                <w:lang w:val="en-US"/>
              </w:rPr>
              <w:t xml:space="preserve"> not include non</w:t>
            </w:r>
            <w:r w:rsidR="0072092D" w:rsidRPr="00DF07B0">
              <w:rPr>
                <w:rFonts w:ascii="Times New Roman" w:hAnsi="Times New Roman" w:cs="Times New Roman"/>
                <w:sz w:val="20"/>
                <w:szCs w:val="20"/>
                <w:lang w:val="en-US"/>
              </w:rPr>
              <w:t>–</w:t>
            </w:r>
            <w:r w:rsidR="0095672C" w:rsidRPr="00DF07B0">
              <w:rPr>
                <w:rFonts w:ascii="Times New Roman" w:hAnsi="Times New Roman" w:cs="Times New Roman"/>
                <w:sz w:val="20"/>
                <w:szCs w:val="20"/>
                <w:lang w:val="en-US"/>
              </w:rPr>
              <w:t>technical expenses such as tax, interest expenses, losses on disposals, etc.</w:t>
            </w:r>
          </w:p>
        </w:tc>
      </w:tr>
      <w:tr w:rsidR="0095672C" w:rsidRPr="00DF07B0" w:rsidTr="00950116">
        <w:tc>
          <w:tcPr>
            <w:tcW w:w="1526" w:type="dxa"/>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C0280/R2600</w:t>
            </w:r>
          </w:p>
        </w:tc>
        <w:tc>
          <w:tcPr>
            <w:tcW w:w="2268" w:type="dxa"/>
          </w:tcPr>
          <w:p w:rsidR="0095672C" w:rsidRPr="00DF07B0" w:rsidRDefault="0095672C"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Total expenses</w:t>
            </w:r>
          </w:p>
        </w:tc>
        <w:tc>
          <w:tcPr>
            <w:tcW w:w="5386" w:type="dxa"/>
          </w:tcPr>
          <w:p w:rsidR="0095672C" w:rsidRPr="00DF07B0" w:rsidRDefault="0095672C"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Amount of all technical expenses corresponding to countries covered by this template.</w:t>
            </w:r>
          </w:p>
        </w:tc>
      </w:tr>
    </w:tbl>
    <w:p w:rsidR="0095672C" w:rsidRPr="00DF07B0" w:rsidRDefault="0095672C">
      <w:pPr>
        <w:rPr>
          <w:rFonts w:ascii="Times New Roman" w:hAnsi="Times New Roman" w:cs="Times New Roman"/>
          <w:sz w:val="20"/>
          <w:szCs w:val="20"/>
          <w:lang w:val="en-US"/>
        </w:rPr>
      </w:pPr>
    </w:p>
    <w:p w:rsidR="0095672C" w:rsidRPr="00DF07B0" w:rsidRDefault="0095672C">
      <w:pPr>
        <w:rPr>
          <w:rFonts w:ascii="Times New Roman" w:hAnsi="Times New Roman" w:cs="Times New Roman"/>
          <w:b/>
          <w:bCs/>
          <w:sz w:val="20"/>
          <w:szCs w:val="20"/>
        </w:rPr>
      </w:pPr>
    </w:p>
    <w:p w:rsidR="0095672C" w:rsidRPr="00DF07B0" w:rsidRDefault="0095672C">
      <w:pPr>
        <w:rPr>
          <w:rFonts w:ascii="Times New Roman" w:hAnsi="Times New Roman" w:cs="Times New Roman"/>
          <w:b/>
          <w:bCs/>
          <w:sz w:val="20"/>
          <w:szCs w:val="20"/>
        </w:rPr>
      </w:pPr>
      <w:r w:rsidRPr="00DF07B0">
        <w:rPr>
          <w:rFonts w:ascii="Times New Roman" w:hAnsi="Times New Roman" w:cs="Times New Roman"/>
          <w:b/>
          <w:bCs/>
          <w:sz w:val="20"/>
          <w:szCs w:val="20"/>
        </w:rPr>
        <w:lastRenderedPageBreak/>
        <w:t xml:space="preserve">S.06.01 – Summary of assets </w:t>
      </w:r>
    </w:p>
    <w:p w:rsidR="0095672C" w:rsidRPr="00DF07B0" w:rsidRDefault="0095672C">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 </w:t>
      </w:r>
      <w:r w:rsidR="00D05F66" w:rsidRPr="00DF07B0">
        <w:rPr>
          <w:rFonts w:ascii="Times New Roman" w:hAnsi="Times New Roman" w:cs="Times New Roman"/>
          <w:sz w:val="20"/>
          <w:szCs w:val="20"/>
        </w:rPr>
        <w:t>This template is relevant</w:t>
      </w:r>
      <w:r w:rsidR="0095672C" w:rsidRPr="00DF07B0">
        <w:rPr>
          <w:rFonts w:ascii="Times New Roman" w:hAnsi="Times New Roman" w:cs="Times New Roman"/>
          <w:sz w:val="20"/>
          <w:szCs w:val="20"/>
        </w:rPr>
        <w:t xml:space="preserve"> only for the insurance and reinsurance undertakings exempted from the annual submission of information in templates S.06.02 or S.08.01 in accordance with Article 35 (7) of </w:t>
      </w:r>
      <w:r w:rsidR="0095672C" w:rsidRPr="00DF07B0">
        <w:rPr>
          <w:rFonts w:ascii="Times New Roman" w:eastAsia="Times New Roman" w:hAnsi="Times New Roman" w:cs="Times New Roman"/>
          <w:sz w:val="20"/>
          <w:szCs w:val="20"/>
          <w:lang w:eastAsia="es-ES"/>
        </w:rPr>
        <w:t>Directive 2009/138/EC</w:t>
      </w:r>
      <w:r w:rsidR="0095672C" w:rsidRPr="00DF07B0">
        <w:rPr>
          <w:rFonts w:ascii="Times New Roman" w:hAnsi="Times New Roman" w:cs="Times New Roman"/>
          <w:sz w:val="20"/>
          <w:szCs w:val="20"/>
        </w:rPr>
        <w:t xml:space="preserve">. </w:t>
      </w:r>
    </w:p>
    <w:p w:rsidR="0095672C" w:rsidRPr="00DF07B0" w:rsidRDefault="0095672C">
      <w:pPr>
        <w:shd w:val="clear" w:color="auto" w:fill="FFFFFF"/>
        <w:jc w:val="both"/>
        <w:rPr>
          <w:rFonts w:ascii="Times New Roman" w:hAnsi="Times New Roman" w:cs="Times New Roman"/>
          <w:bCs/>
          <w:sz w:val="20"/>
          <w:szCs w:val="20"/>
          <w:shd w:val="clear" w:color="auto" w:fill="FFFFFF"/>
        </w:rPr>
      </w:pPr>
      <w:r w:rsidRPr="00DF07B0">
        <w:rPr>
          <w:rFonts w:ascii="Times New Roman" w:hAnsi="Times New Roman" w:cs="Times New Roman"/>
          <w:bCs/>
          <w:sz w:val="20"/>
          <w:szCs w:val="20"/>
        </w:rPr>
        <w:t xml:space="preserve">The asset categories referred to in this template are the ones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 of this Regulatio</w:t>
      </w:r>
      <w:r w:rsidRPr="00DF07B0">
        <w:rPr>
          <w:rFonts w:ascii="Times New Roman" w:hAnsi="Times New Roman" w:cs="Times New Roman"/>
          <w:bCs/>
          <w:sz w:val="20"/>
          <w:szCs w:val="20"/>
          <w:shd w:val="clear" w:color="auto" w:fill="FFFFFF"/>
        </w:rPr>
        <w:t>n.</w:t>
      </w:r>
    </w:p>
    <w:p w:rsidR="0095672C" w:rsidRPr="00DF07B0" w:rsidRDefault="0095672C">
      <w:pPr>
        <w:jc w:val="both"/>
        <w:rPr>
          <w:rFonts w:ascii="Times New Roman" w:hAnsi="Times New Roman" w:cs="Times New Roman"/>
          <w:sz w:val="20"/>
          <w:szCs w:val="20"/>
        </w:rPr>
      </w:pPr>
      <w:r w:rsidRPr="00DF07B0">
        <w:rPr>
          <w:rFonts w:ascii="Times New Roman" w:hAnsi="Times New Roman" w:cs="Times New Roman"/>
          <w:sz w:val="20"/>
          <w:szCs w:val="20"/>
        </w:rPr>
        <w:t>This template contains a summary of information on assets and derivatives regarding the undertaking as a whole, including assets and derivatives held in unit linked and index linked contracts.</w:t>
      </w:r>
    </w:p>
    <w:p w:rsidR="0095672C" w:rsidRPr="00DF07B0" w:rsidRDefault="0095672C">
      <w:pPr>
        <w:jc w:val="both"/>
        <w:rPr>
          <w:rFonts w:ascii="Times New Roman" w:hAnsi="Times New Roman" w:cs="Times New Roman"/>
          <w:sz w:val="20"/>
          <w:szCs w:val="20"/>
        </w:rPr>
      </w:pPr>
      <w:r w:rsidRPr="00DF07B0">
        <w:rPr>
          <w:rFonts w:ascii="Times New Roman" w:hAnsi="Times New Roman" w:cs="Times New Roman"/>
          <w:sz w:val="20"/>
          <w:szCs w:val="20"/>
        </w:rPr>
        <w:t>Items shall be reported with positive values unless its Solvency II value is negative (e.g. the case of derivatives that are a liability of the undertaking).</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1572"/>
        <w:gridCol w:w="2217"/>
        <w:gridCol w:w="5453"/>
      </w:tblGrid>
      <w:tr w:rsidR="0095672C" w:rsidRPr="00DF07B0">
        <w:trPr>
          <w:trHeight w:val="30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jc w:val="center"/>
              <w:rPr>
                <w:rFonts w:ascii="Times New Roman" w:hAnsi="Times New Roman" w:cs="Times New Roman"/>
                <w:sz w:val="20"/>
                <w:szCs w:val="20"/>
              </w:rPr>
            </w:pP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3931"/>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C0060/R0010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Assets listed</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listed assets by portfolio. </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For the purpose of this template an asset is considered as being listed if it is negotiated on a regulated market or on a multilateral trading facility, as defined by Directive 2004/39/EC.</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The split by portfolio is not mandatory, except for identifying ring fenced funds, but shall be made if the undertaking uses it internally. When an undertaking does not apply a split by portfolio “general” shall be used.</w:t>
            </w:r>
          </w:p>
        </w:tc>
      </w:tr>
      <w:tr w:rsidR="0095672C" w:rsidRPr="00DF07B0" w:rsidTr="00950116">
        <w:trPr>
          <w:trHeight w:val="346"/>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C0060/R0020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Assets that are not listed in a stock exchange</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not listed in a stock exchange, by portfolio. </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For the purpose of this template, not listed assets are the ones that are not negotiated on a regulated market or on a multilateral trading facility, as defined by Directive 2004/39/EC.</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funds, other internal funds, shareholder's funds and general (no split).</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23" w:name="_GoBack1"/>
            <w:bookmarkEnd w:id="423"/>
            <w:r w:rsidRPr="00DF07B0">
              <w:rPr>
                <w:rFonts w:ascii="Times New Roman" w:hAnsi="Times New Roman" w:cs="Times New Roman"/>
                <w:sz w:val="20"/>
                <w:szCs w:val="20"/>
              </w:rPr>
              <w:t>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funds, but shall be made if the undertaking uses it internally. When an undertaking does not apply a split by portfolio “general” shall be used.</w:t>
            </w:r>
          </w:p>
        </w:tc>
      </w:tr>
      <w:tr w:rsidR="0095672C" w:rsidRPr="00DF07B0" w:rsidTr="00960F07">
        <w:trPr>
          <w:trHeight w:val="699"/>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C0060/R0030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Assets that are not exchange tradable</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that are not exchange tradable, by portfolio. </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For the purpose of this template, not exchange tradable assets are the ones that by their nature are not subject to negotiation on a regulated market or on a multilateral trading facility, as defined by Directive 2004/39/EC.</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funds, other internal funds, shareholder's funds and general (no split).</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24" w:name="_GoBack11"/>
            <w:bookmarkEnd w:id="424"/>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trPr>
          <w:trHeight w:val="2390"/>
        </w:trPr>
        <w:tc>
          <w:tcPr>
            <w:tcW w:w="1572" w:type="dxa"/>
            <w:tcBorders>
              <w:top w:val="nil"/>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lastRenderedPageBreak/>
              <w:t xml:space="preserve">C0010 to C0060/R0040 </w:t>
            </w:r>
          </w:p>
        </w:tc>
        <w:tc>
          <w:tcPr>
            <w:tcW w:w="2217" w:type="dxa"/>
            <w:tcBorders>
              <w:top w:val="nil"/>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Government bonds</w:t>
            </w:r>
          </w:p>
        </w:tc>
        <w:tc>
          <w:tcPr>
            <w:tcW w:w="5453" w:type="dxa"/>
            <w:tcBorders>
              <w:top w:val="nil"/>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1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25" w:name="_GoBack111"/>
            <w:bookmarkEnd w:id="425"/>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C0060/R0050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Corporate bonds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2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26" w:name="_GoBack1111"/>
            <w:bookmarkEnd w:id="426"/>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rsidTr="00950116">
        <w:trPr>
          <w:trHeight w:val="346"/>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C0060/R0060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Equity</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3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funds, other internal funds, shareholder's funds and general (no split).</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27" w:name="_GoBack11111"/>
            <w:bookmarkEnd w:id="427"/>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lastRenderedPageBreak/>
              <w:t xml:space="preserve">C0010 to C0060/R0070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spacing w:after="0"/>
              <w:rPr>
                <w:rFonts w:ascii="Times New Roman" w:hAnsi="Times New Roman" w:cs="Times New Roman"/>
                <w:sz w:val="20"/>
                <w:szCs w:val="20"/>
              </w:rPr>
            </w:pPr>
            <w:r w:rsidRPr="00DF07B0">
              <w:rPr>
                <w:rFonts w:ascii="Times New Roman" w:hAnsi="Times New Roman" w:cs="Times New Roman"/>
                <w:sz w:val="20"/>
                <w:szCs w:val="20"/>
              </w:rPr>
              <w:t>Collective Investment Undertakings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4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28" w:name="_GoBack111111"/>
            <w:bookmarkEnd w:id="428"/>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C0060/R0080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Structured notes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5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29" w:name="_GoBack1111111"/>
            <w:bookmarkEnd w:id="429"/>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rsidTr="00950116">
        <w:trPr>
          <w:trHeight w:val="346"/>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C0060/R0090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Collateralised securities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6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30" w:name="_GoBack11111111"/>
            <w:bookmarkEnd w:id="430"/>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C0060/R0100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Cash and deposits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7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31" w:name="_GoBack111111111"/>
            <w:bookmarkEnd w:id="431"/>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rsidTr="00950116">
        <w:trPr>
          <w:trHeight w:val="557"/>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C0060/R0110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Mortgages and loans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8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w:t>
            </w:r>
            <w:r w:rsidRPr="00DF07B0">
              <w:rPr>
                <w:rFonts w:ascii="Times New Roman" w:hAnsi="Times New Roman" w:cs="Times New Roman"/>
                <w:sz w:val="20"/>
                <w:szCs w:val="20"/>
              </w:rPr>
              <w:lastRenderedPageBreak/>
              <w:t>general (no split).</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32" w:name="_GoBack1111111111"/>
            <w:bookmarkEnd w:id="432"/>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lastRenderedPageBreak/>
              <w:t xml:space="preserve">C0010 to C0060/R0120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Properties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9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33" w:name="_GoBack11111111111"/>
            <w:bookmarkEnd w:id="433"/>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rsidTr="00950116">
        <w:trPr>
          <w:trHeight w:val="1338"/>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C0060/R0130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Other investments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0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34" w:name="_GoBack111111111111"/>
            <w:bookmarkEnd w:id="434"/>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C0060/R0140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Futures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A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funds, other internal funds, shareholder's funds and general (no split).</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35" w:name="_GoBack1111111111111"/>
            <w:bookmarkEnd w:id="435"/>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rsidTr="00950116">
        <w:trPr>
          <w:trHeight w:val="487"/>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C0060/R0150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Call options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B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36" w:name="_GoBack11111111111111"/>
            <w:bookmarkEnd w:id="436"/>
            <w:r w:rsidRPr="00DF07B0">
              <w:rPr>
                <w:rFonts w:ascii="Times New Roman" w:hAnsi="Times New Roman" w:cs="Times New Roman"/>
                <w:sz w:val="20"/>
                <w:szCs w:val="20"/>
              </w:rPr>
              <w:t xml:space="preserve">ring fenced funds, but shall be made if the undertaking uses it internally. When an undertaking does not apply a split by </w:t>
            </w:r>
            <w:r w:rsidRPr="00DF07B0">
              <w:rPr>
                <w:rFonts w:ascii="Times New Roman" w:hAnsi="Times New Roman" w:cs="Times New Roman"/>
                <w:sz w:val="20"/>
                <w:szCs w:val="20"/>
              </w:rPr>
              <w:lastRenderedPageBreak/>
              <w:t>portfolio “general” shall be used.</w:t>
            </w:r>
          </w:p>
        </w:tc>
      </w:tr>
      <w:tr w:rsidR="0095672C" w:rsidRPr="00DF07B0">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lastRenderedPageBreak/>
              <w:t xml:space="preserve">C0010 to C0060/R0160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Put options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C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funds, other internal funds, shareholder's funds and general (no split).</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37" w:name="_GoBack111111111111111"/>
            <w:bookmarkEnd w:id="437"/>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C0060/R0170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Swaps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D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38" w:name="_GoBack1111111111111111"/>
            <w:bookmarkEnd w:id="438"/>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C0060/R0180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Forwards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E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39" w:name="_GoBack11111111111111111"/>
            <w:bookmarkEnd w:id="439"/>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DF07B0">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pStyle w:val="NoSpacing"/>
              <w:rPr>
                <w:rFonts w:ascii="Times New Roman" w:hAnsi="Times New Roman" w:cs="Times New Roman"/>
                <w:sz w:val="20"/>
              </w:rPr>
            </w:pPr>
            <w:r w:rsidRPr="00DF07B0">
              <w:rPr>
                <w:rFonts w:ascii="Times New Roman" w:hAnsi="Times New Roman" w:cs="Times New Roman"/>
                <w:sz w:val="20"/>
              </w:rPr>
              <w:t xml:space="preserve">C0010 to C0060/R0190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Credit derivatives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Value of assets classifiable under asset category F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w:t>
            </w:r>
            <w:r w:rsidRPr="00DF07B0">
              <w:rPr>
                <w:rFonts w:ascii="Times New Roman" w:hAnsi="Times New Roman" w:cs="Times New Roman"/>
                <w:bCs/>
                <w:sz w:val="20"/>
                <w:szCs w:val="20"/>
              </w:rPr>
              <w:t>Assets Categories</w:t>
            </w:r>
            <w:r w:rsidRPr="00DF07B0">
              <w:rPr>
                <w:rFonts w:ascii="Times New Roman" w:hAnsi="Times New Roman" w:cs="Times New Roman"/>
                <w:sz w:val="20"/>
                <w:szCs w:val="20"/>
              </w:rPr>
              <w:t>, by portfolio.</w:t>
            </w:r>
          </w:p>
          <w:p w:rsidR="0095672C" w:rsidRPr="00DF07B0" w:rsidRDefault="0095672C">
            <w:pPr>
              <w:contextualSpacing/>
              <w:rPr>
                <w:rFonts w:ascii="Times New Roman" w:hAnsi="Times New Roman" w:cs="Times New Roman"/>
                <w:sz w:val="20"/>
                <w:szCs w:val="20"/>
              </w:rPr>
            </w:pP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Portfolio corresponds to the 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other internal funds, shareholder's funds and general (no split). </w:t>
            </w:r>
          </w:p>
          <w:p w:rsidR="0095672C" w:rsidRPr="00DF07B0" w:rsidRDefault="0095672C">
            <w:pPr>
              <w:contextualSpacing/>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split by portfolio is not mandatory, except for identifying </w:t>
            </w:r>
            <w:bookmarkStart w:id="440" w:name="_GoBack111111111111111111"/>
            <w:bookmarkEnd w:id="440"/>
            <w:r w:rsidRPr="00DF07B0">
              <w:rPr>
                <w:rFonts w:ascii="Times New Roman" w:hAnsi="Times New Roman" w:cs="Times New Roman"/>
                <w:sz w:val="20"/>
                <w:szCs w:val="20"/>
              </w:rPr>
              <w:t>ring fenced funds, but shall be made if the undertaking uses it internally. When an undertaking does not apply a split by portfolio “general” shall be used.</w:t>
            </w:r>
          </w:p>
        </w:tc>
      </w:tr>
    </w:tbl>
    <w:p w:rsidR="0095672C" w:rsidRPr="00DF07B0" w:rsidRDefault="0095672C">
      <w:pPr>
        <w:rPr>
          <w:rFonts w:ascii="Times New Roman" w:hAnsi="Times New Roman"/>
        </w:rPr>
      </w:pPr>
    </w:p>
    <w:p w:rsidR="0095672C" w:rsidRPr="00DF07B0" w:rsidRDefault="0095672C" w:rsidP="00950116">
      <w:pPr>
        <w:rPr>
          <w:rFonts w:ascii="Times New Roman" w:hAnsi="Times New Roman" w:cs="Times New Roman"/>
          <w:b/>
          <w:bCs/>
          <w:sz w:val="20"/>
          <w:szCs w:val="20"/>
        </w:rPr>
      </w:pP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lastRenderedPageBreak/>
        <w:t xml:space="preserve">S.06.02 – List of assets </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quarterly and annual submission of information for individual entities.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 xml:space="preserve">The asset categories referred to in this template are the ones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 of this Regulation and </w:t>
      </w:r>
      <w:r w:rsidRPr="00DF07B0">
        <w:rPr>
          <w:rFonts w:ascii="Times New Roman" w:hAnsi="Times New Roman" w:cs="Times New Roman"/>
          <w:sz w:val="20"/>
          <w:szCs w:val="20"/>
        </w:rPr>
        <w:t xml:space="preserve">references to </w:t>
      </w:r>
      <w:r w:rsidR="00947B15" w:rsidRPr="00DF07B0">
        <w:rPr>
          <w:rFonts w:ascii="Times New Roman" w:hAnsi="Times New Roman" w:cs="Times New Roman"/>
          <w:sz w:val="20"/>
          <w:szCs w:val="20"/>
        </w:rPr>
        <w:t>Complementary Identification Code ("</w:t>
      </w:r>
      <w:r w:rsidRPr="00DF07B0">
        <w:rPr>
          <w:rFonts w:ascii="Times New Roman" w:hAnsi="Times New Roman" w:cs="Times New Roman"/>
          <w:sz w:val="20"/>
          <w:szCs w:val="20"/>
        </w:rPr>
        <w:t>CIC</w:t>
      </w:r>
      <w:r w:rsidR="00947B15" w:rsidRPr="00DF07B0">
        <w:rPr>
          <w:rFonts w:ascii="Times New Roman" w:hAnsi="Times New Roman" w:cs="Times New Roman"/>
          <w:sz w:val="20"/>
          <w:szCs w:val="20"/>
        </w:rPr>
        <w:t>")</w:t>
      </w:r>
      <w:r w:rsidRPr="00DF07B0">
        <w:rPr>
          <w:rFonts w:ascii="Times New Roman" w:hAnsi="Times New Roman" w:cs="Times New Roman"/>
          <w:sz w:val="20"/>
          <w:szCs w:val="20"/>
        </w:rPr>
        <w:t xml:space="preserve"> refer to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V</w:t>
      </w:r>
      <w:r w:rsidR="001B67DD" w:rsidRPr="00DF07B0">
        <w:rPr>
          <w:rFonts w:ascii="Times New Roman" w:hAnsi="Times New Roman" w:cs="Times New Roman"/>
          <w:sz w:val="20"/>
          <w:szCs w:val="20"/>
        </w:rPr>
        <w:t>I</w:t>
      </w:r>
      <w:r w:rsidRPr="00DF07B0">
        <w:rPr>
          <w:rFonts w:ascii="Times New Roman" w:hAnsi="Times New Roman" w:cs="Times New Roman"/>
          <w:sz w:val="20"/>
          <w:szCs w:val="20"/>
        </w:rPr>
        <w:t xml:space="preserve"> – CIC table of this Regulation.</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 xml:space="preserve">This template </w:t>
      </w:r>
      <w:r w:rsidR="00CD22EA" w:rsidRPr="00DF07B0">
        <w:rPr>
          <w:rFonts w:ascii="Times New Roman" w:hAnsi="Times New Roman" w:cs="Times New Roman"/>
          <w:bCs/>
          <w:sz w:val="20"/>
          <w:szCs w:val="20"/>
        </w:rPr>
        <w:t>shall</w:t>
      </w:r>
      <w:r w:rsidRPr="00DF07B0">
        <w:rPr>
          <w:rFonts w:ascii="Times New Roman" w:hAnsi="Times New Roman" w:cs="Times New Roman"/>
          <w:bCs/>
          <w:sz w:val="20"/>
          <w:szCs w:val="20"/>
        </w:rPr>
        <w:t xml:space="preserve"> reflect the list of all assets included in the Balance</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sheet</w:t>
      </w:r>
      <w:r w:rsidRPr="00DF07B0">
        <w:rPr>
          <w:rFonts w:ascii="Times New Roman" w:hAnsi="Times New Roman" w:cs="Times New Roman"/>
          <w:sz w:val="20"/>
          <w:szCs w:val="20"/>
        </w:rPr>
        <w:t xml:space="preserve"> classifiable as asset categories 0 to 9 of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 of this Regulation. </w:t>
      </w:r>
      <w:r w:rsidRPr="00DF07B0">
        <w:rPr>
          <w:rFonts w:ascii="Times New Roman" w:hAnsi="Times New Roman" w:cs="Times New Roman"/>
          <w:sz w:val="20"/>
          <w:szCs w:val="20"/>
        </w:rPr>
        <w:t>In particular in case of securities lending and repurchase agreements the underlying securities that are kept in the Balance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sheet shall be reported in this template.   </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contains an item</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by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item list of assets held directly by the undertaking (i.e. not on a look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through basis), classifiable as asset categories 0 to 9 (in case of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linked product managed by the (re)insurance undertaking, the assets to be reported are also only the ones covered by asset categories 0 to 9, e.g. recoverables and liabilities related to this products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not be reported), with the following exceptions:</w:t>
      </w:r>
    </w:p>
    <w:p w:rsidR="0095672C" w:rsidRPr="00DF07B0" w:rsidRDefault="0095672C" w:rsidP="00803166">
      <w:pPr>
        <w:numPr>
          <w:ilvl w:val="3"/>
          <w:numId w:val="11"/>
        </w:numPr>
        <w:spacing w:before="240" w:after="240" w:line="240" w:lineRule="auto"/>
        <w:ind w:left="851"/>
        <w:jc w:val="both"/>
        <w:rPr>
          <w:rFonts w:ascii="Times New Roman" w:hAnsi="Times New Roman" w:cs="Times New Roman"/>
          <w:sz w:val="20"/>
          <w:szCs w:val="20"/>
        </w:rPr>
      </w:pPr>
      <w:r w:rsidRPr="00DF07B0">
        <w:rPr>
          <w:rFonts w:ascii="Times New Roman" w:hAnsi="Times New Roman" w:cs="Times New Roman"/>
          <w:sz w:val="20"/>
          <w:szCs w:val="20"/>
        </w:rPr>
        <w:t xml:space="preserve">Cash shall be reported in one </w:t>
      </w:r>
      <w:r w:rsidR="00053D9E" w:rsidRPr="00DF07B0">
        <w:rPr>
          <w:rFonts w:ascii="Times New Roman" w:hAnsi="Times New Roman" w:cs="Times New Roman"/>
          <w:sz w:val="20"/>
          <w:szCs w:val="20"/>
        </w:rPr>
        <w:t xml:space="preserve">row </w:t>
      </w:r>
      <w:r w:rsidRPr="00DF07B0">
        <w:rPr>
          <w:rFonts w:ascii="Times New Roman" w:hAnsi="Times New Roman" w:cs="Times New Roman"/>
          <w:sz w:val="20"/>
          <w:szCs w:val="20"/>
        </w:rPr>
        <w:t>per currency, for each combination of items C0060, C0070, C0080  and C0090;</w:t>
      </w:r>
    </w:p>
    <w:p w:rsidR="0095672C" w:rsidRPr="00DF07B0" w:rsidRDefault="0095672C" w:rsidP="00803166">
      <w:pPr>
        <w:numPr>
          <w:ilvl w:val="3"/>
          <w:numId w:val="11"/>
        </w:numPr>
        <w:spacing w:before="240" w:after="240" w:line="240" w:lineRule="auto"/>
        <w:ind w:left="851"/>
        <w:jc w:val="both"/>
        <w:rPr>
          <w:rFonts w:ascii="Times New Roman" w:hAnsi="Times New Roman" w:cs="Times New Roman"/>
          <w:sz w:val="20"/>
          <w:szCs w:val="20"/>
        </w:rPr>
      </w:pPr>
      <w:r w:rsidRPr="00DF07B0">
        <w:rPr>
          <w:rFonts w:ascii="Times New Roman" w:hAnsi="Times New Roman" w:cs="Times New Roman"/>
          <w:sz w:val="20"/>
          <w:szCs w:val="20"/>
        </w:rPr>
        <w:t xml:space="preserve">Transferable deposits (cash equivalents) and other deposits with maturity of less than one year shall be reported in one </w:t>
      </w:r>
      <w:r w:rsidR="00053D9E" w:rsidRPr="00DF07B0">
        <w:rPr>
          <w:rFonts w:ascii="Times New Roman" w:hAnsi="Times New Roman" w:cs="Times New Roman"/>
          <w:sz w:val="20"/>
          <w:szCs w:val="20"/>
        </w:rPr>
        <w:t xml:space="preserve">row </w:t>
      </w:r>
      <w:r w:rsidRPr="00DF07B0">
        <w:rPr>
          <w:rFonts w:ascii="Times New Roman" w:hAnsi="Times New Roman" w:cs="Times New Roman"/>
          <w:sz w:val="20"/>
          <w:szCs w:val="20"/>
        </w:rPr>
        <w:t>per pair of bank and currency, for each combination of items C0060, C0070, C0080, C0090 and C0290;</w:t>
      </w:r>
    </w:p>
    <w:p w:rsidR="0095672C" w:rsidRPr="00DF07B0" w:rsidRDefault="0095672C" w:rsidP="00803166">
      <w:pPr>
        <w:numPr>
          <w:ilvl w:val="3"/>
          <w:numId w:val="11"/>
        </w:numPr>
        <w:spacing w:before="240" w:after="240" w:line="240" w:lineRule="auto"/>
        <w:ind w:left="851"/>
        <w:jc w:val="both"/>
        <w:rPr>
          <w:rFonts w:ascii="Times New Roman" w:hAnsi="Times New Roman" w:cs="Times New Roman"/>
          <w:sz w:val="20"/>
          <w:szCs w:val="20"/>
        </w:rPr>
      </w:pPr>
      <w:r w:rsidRPr="00DF07B0">
        <w:rPr>
          <w:rFonts w:ascii="Times New Roman" w:hAnsi="Times New Roman" w:cs="Times New Roman"/>
          <w:sz w:val="20"/>
          <w:szCs w:val="20"/>
        </w:rPr>
        <w:t xml:space="preserve">Mortgages and loans to individuals, including loans on policies, shall be reported in two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one </w:t>
      </w:r>
      <w:r w:rsidR="00053D9E" w:rsidRPr="00DF07B0">
        <w:rPr>
          <w:rFonts w:ascii="Times New Roman" w:hAnsi="Times New Roman" w:cs="Times New Roman"/>
          <w:sz w:val="20"/>
          <w:szCs w:val="20"/>
        </w:rPr>
        <w:t xml:space="preserve">row </w:t>
      </w:r>
      <w:r w:rsidRPr="00DF07B0">
        <w:rPr>
          <w:rFonts w:ascii="Times New Roman" w:hAnsi="Times New Roman" w:cs="Times New Roman"/>
          <w:sz w:val="20"/>
          <w:szCs w:val="20"/>
        </w:rPr>
        <w:t>regarding loans to administrative, management and supervisory body, for each combination of items C0060, C0070, C0080, C0090 and C0290 and another regarding loans to other natural persons, for each combination of items C0060, C0070, C0080, C0090 and C0290;</w:t>
      </w:r>
    </w:p>
    <w:p w:rsidR="0095672C" w:rsidRPr="00DF07B0" w:rsidRDefault="0095672C" w:rsidP="00803166">
      <w:pPr>
        <w:numPr>
          <w:ilvl w:val="3"/>
          <w:numId w:val="11"/>
        </w:numPr>
        <w:spacing w:before="240" w:after="240" w:line="240" w:lineRule="auto"/>
        <w:ind w:left="851"/>
        <w:jc w:val="both"/>
        <w:rPr>
          <w:rFonts w:ascii="Times New Roman" w:hAnsi="Times New Roman" w:cs="Times New Roman"/>
          <w:sz w:val="20"/>
          <w:szCs w:val="20"/>
        </w:rPr>
      </w:pPr>
      <w:r w:rsidRPr="00DF07B0">
        <w:rPr>
          <w:rFonts w:ascii="Times New Roman" w:hAnsi="Times New Roman" w:cs="Times New Roman"/>
          <w:sz w:val="20"/>
          <w:szCs w:val="20"/>
        </w:rPr>
        <w:t>Deposits to cedants shall be reported in one single line, for each combination of items C0060, C0070, C0080 and C0090;</w:t>
      </w:r>
    </w:p>
    <w:p w:rsidR="0095672C" w:rsidRPr="00DF07B0" w:rsidRDefault="0095672C" w:rsidP="00803166">
      <w:pPr>
        <w:numPr>
          <w:ilvl w:val="3"/>
          <w:numId w:val="11"/>
        </w:numPr>
        <w:spacing w:before="240" w:after="240" w:line="240" w:lineRule="auto"/>
        <w:ind w:left="851"/>
        <w:jc w:val="both"/>
        <w:rPr>
          <w:rFonts w:ascii="Times New Roman" w:hAnsi="Times New Roman" w:cs="Times New Roman"/>
          <w:sz w:val="20"/>
          <w:szCs w:val="20"/>
        </w:rPr>
      </w:pPr>
      <w:r w:rsidRPr="00DF07B0">
        <w:rPr>
          <w:rFonts w:ascii="Times New Roman" w:hAnsi="Times New Roman" w:cs="Times New Roman"/>
          <w:sz w:val="20"/>
          <w:szCs w:val="20"/>
        </w:rPr>
        <w:t>Plant and equipment for the own use of the undertaking shall be reported in one single line, for each combination of items C0060, C0070, C0080 and C0090.</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comprises two tables: Information on positions held and Information on assets.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On the table Information on positions held, each asset shall be reported separately in as many </w:t>
      </w:r>
      <w:r w:rsidR="006B252B" w:rsidRPr="00DF07B0">
        <w:rPr>
          <w:rFonts w:ascii="Times New Roman" w:hAnsi="Times New Roman" w:cs="Times New Roman"/>
          <w:sz w:val="20"/>
          <w:szCs w:val="20"/>
        </w:rPr>
        <w:t xml:space="preserve">lines </w:t>
      </w:r>
      <w:r w:rsidRPr="00DF07B0">
        <w:rPr>
          <w:rFonts w:ascii="Times New Roman" w:hAnsi="Times New Roman" w:cs="Times New Roman"/>
          <w:sz w:val="20"/>
          <w:szCs w:val="20"/>
        </w:rPr>
        <w:t xml:space="preserve">as needed in order to properly fill in all </w:t>
      </w:r>
      <w:r w:rsidR="006B252B" w:rsidRPr="00DF07B0">
        <w:rPr>
          <w:rFonts w:ascii="Times New Roman" w:hAnsi="Times New Roman" w:cs="Times New Roman"/>
          <w:sz w:val="20"/>
          <w:szCs w:val="20"/>
        </w:rPr>
        <w:t xml:space="preserve">non-monetary </w:t>
      </w:r>
      <w:r w:rsidRPr="00DF07B0">
        <w:rPr>
          <w:rFonts w:ascii="Times New Roman" w:hAnsi="Times New Roman" w:cs="Times New Roman"/>
          <w:sz w:val="20"/>
          <w:szCs w:val="20"/>
        </w:rPr>
        <w:t xml:space="preserve">variables </w:t>
      </w:r>
      <w:r w:rsidR="006B252B" w:rsidRPr="00DF07B0">
        <w:rPr>
          <w:rFonts w:ascii="Times New Roman" w:hAnsi="Times New Roman" w:cs="Times New Roman"/>
          <w:sz w:val="20"/>
          <w:szCs w:val="20"/>
        </w:rPr>
        <w:t xml:space="preserve">with the exception of item “Quantity”, </w:t>
      </w:r>
      <w:r w:rsidRPr="00DF07B0">
        <w:rPr>
          <w:rFonts w:ascii="Times New Roman" w:hAnsi="Times New Roman" w:cs="Times New Roman"/>
          <w:sz w:val="20"/>
          <w:szCs w:val="20"/>
        </w:rPr>
        <w:t>requested in that table. If for the same asset two values can be attributed to one variable, then this asset needs to be reported in more than one line.</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On the table Information on assets, each asset shall be reported separately, with one </w:t>
      </w:r>
      <w:r w:rsidR="00053D9E" w:rsidRPr="00DF07B0">
        <w:rPr>
          <w:rFonts w:ascii="Times New Roman" w:hAnsi="Times New Roman" w:cs="Times New Roman"/>
          <w:sz w:val="20"/>
          <w:szCs w:val="20"/>
        </w:rPr>
        <w:t xml:space="preserve">row </w:t>
      </w:r>
      <w:r w:rsidRPr="00DF07B0">
        <w:rPr>
          <w:rFonts w:ascii="Times New Roman" w:hAnsi="Times New Roman" w:cs="Times New Roman"/>
          <w:sz w:val="20"/>
          <w:szCs w:val="20"/>
        </w:rPr>
        <w:t>for each asset, filling in all applicable variables requested in that table.</w:t>
      </w:r>
    </w:p>
    <w:p w:rsidR="0095672C" w:rsidRPr="00DF07B0" w:rsidRDefault="0095672C" w:rsidP="00950116">
      <w:pPr>
        <w:spacing w:after="120"/>
        <w:jc w:val="both"/>
        <w:rPr>
          <w:rFonts w:ascii="Times New Roman" w:hAnsi="Times New Roman" w:cs="Times New Roman"/>
          <w:sz w:val="20"/>
          <w:szCs w:val="20"/>
        </w:rPr>
      </w:pPr>
      <w:r w:rsidRPr="00DF07B0">
        <w:rPr>
          <w:rFonts w:ascii="Times New Roman" w:hAnsi="Times New Roman" w:cs="Times New Roman"/>
          <w:sz w:val="20"/>
          <w:szCs w:val="20"/>
        </w:rPr>
        <w:t xml:space="preserve">The information regarding the </w:t>
      </w:r>
      <w:r w:rsidR="009666D0" w:rsidRPr="00DF07B0">
        <w:rPr>
          <w:rFonts w:ascii="Times New Roman" w:hAnsi="Times New Roman" w:cs="Times New Roman"/>
          <w:sz w:val="20"/>
          <w:szCs w:val="20"/>
        </w:rPr>
        <w:t>e</w:t>
      </w:r>
      <w:r w:rsidRPr="00DF07B0">
        <w:rPr>
          <w:rFonts w:ascii="Times New Roman" w:hAnsi="Times New Roman" w:cs="Times New Roman"/>
          <w:sz w:val="20"/>
          <w:szCs w:val="20"/>
        </w:rPr>
        <w:t xml:space="preserve">xternal rating (C0320) and </w:t>
      </w:r>
      <w:r w:rsidR="009666D0" w:rsidRPr="00DF07B0">
        <w:rPr>
          <w:rFonts w:ascii="Times New Roman" w:hAnsi="Times New Roman" w:cs="Times New Roman"/>
          <w:sz w:val="20"/>
          <w:szCs w:val="20"/>
        </w:rPr>
        <w:t>n</w:t>
      </w:r>
      <w:r w:rsidRPr="00DF07B0">
        <w:rPr>
          <w:rFonts w:ascii="Times New Roman" w:hAnsi="Times New Roman" w:cs="Times New Roman"/>
          <w:sz w:val="20"/>
          <w:szCs w:val="20"/>
        </w:rPr>
        <w:t xml:space="preserve">ominated </w:t>
      </w:r>
      <w:r w:rsidR="009666D0" w:rsidRPr="00DF07B0">
        <w:rPr>
          <w:rFonts w:ascii="Times New Roman" w:hAnsi="Times New Roman" w:cs="Times New Roman"/>
          <w:sz w:val="20"/>
          <w:szCs w:val="20"/>
        </w:rPr>
        <w:t>External Credit Assessment Institutions ("</w:t>
      </w:r>
      <w:r w:rsidRPr="00DF07B0">
        <w:rPr>
          <w:rFonts w:ascii="Times New Roman" w:hAnsi="Times New Roman" w:cs="Times New Roman"/>
          <w:sz w:val="20"/>
          <w:szCs w:val="20"/>
        </w:rPr>
        <w:t>ECAI</w:t>
      </w:r>
      <w:r w:rsidR="009666D0" w:rsidRPr="00DF07B0">
        <w:rPr>
          <w:rFonts w:ascii="Times New Roman" w:hAnsi="Times New Roman" w:cs="Times New Roman"/>
          <w:sz w:val="20"/>
          <w:szCs w:val="20"/>
        </w:rPr>
        <w:t>")</w:t>
      </w:r>
      <w:r w:rsidRPr="00DF07B0">
        <w:rPr>
          <w:rFonts w:ascii="Times New Roman" w:hAnsi="Times New Roman" w:cs="Times New Roman"/>
          <w:sz w:val="20"/>
          <w:szCs w:val="20"/>
        </w:rPr>
        <w:t xml:space="preserve"> (C0330) may be limited (not reported) in the following circumstances:</w:t>
      </w:r>
    </w:p>
    <w:p w:rsidR="0095672C" w:rsidRPr="00DF07B0" w:rsidRDefault="0095672C" w:rsidP="00803166">
      <w:pPr>
        <w:pStyle w:val="ListParagraph"/>
        <w:numPr>
          <w:ilvl w:val="0"/>
          <w:numId w:val="12"/>
        </w:numPr>
        <w:spacing w:before="120" w:after="120"/>
        <w:ind w:left="714" w:hanging="357"/>
        <w:rPr>
          <w:sz w:val="20"/>
          <w:lang w:val="en-GB"/>
        </w:rPr>
      </w:pPr>
      <w:r w:rsidRPr="00DF07B0">
        <w:rPr>
          <w:sz w:val="20"/>
          <w:lang w:val="en-GB"/>
        </w:rPr>
        <w:t xml:space="preserve">through a decision of the national supervisory authority </w:t>
      </w:r>
      <w:r w:rsidR="00213DFA" w:rsidRPr="00DF07B0">
        <w:rPr>
          <w:sz w:val="20"/>
          <w:lang w:val="en-GB"/>
        </w:rPr>
        <w:t xml:space="preserve">("NSA") </w:t>
      </w:r>
      <w:r w:rsidRPr="00DF07B0">
        <w:rPr>
          <w:sz w:val="20"/>
          <w:lang w:val="en-GB"/>
        </w:rPr>
        <w:t xml:space="preserve">under </w:t>
      </w:r>
      <w:r w:rsidR="00DB7C64" w:rsidRPr="00DF07B0">
        <w:rPr>
          <w:sz w:val="20"/>
          <w:lang w:val="en-GB"/>
        </w:rPr>
        <w:t>A</w:t>
      </w:r>
      <w:r w:rsidRPr="00DF07B0">
        <w:rPr>
          <w:sz w:val="20"/>
          <w:lang w:val="en-GB"/>
        </w:rPr>
        <w:t xml:space="preserve">rticle 35 (6) and (7) of the Directive 2009/138/EC; or </w:t>
      </w:r>
    </w:p>
    <w:p w:rsidR="0095672C" w:rsidRPr="00DF07B0" w:rsidRDefault="0095672C" w:rsidP="00803166">
      <w:pPr>
        <w:pStyle w:val="ListParagraph"/>
        <w:numPr>
          <w:ilvl w:val="0"/>
          <w:numId w:val="12"/>
        </w:numPr>
        <w:spacing w:before="240" w:after="240"/>
        <w:rPr>
          <w:sz w:val="20"/>
          <w:lang w:val="en-GB"/>
        </w:rPr>
      </w:pPr>
      <w:r w:rsidRPr="00DF07B0">
        <w:rPr>
          <w:sz w:val="20"/>
          <w:lang w:val="en-GB"/>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p w:rsidR="0095672C" w:rsidRPr="00DF07B0" w:rsidRDefault="0095672C" w:rsidP="00950116">
      <w:pPr>
        <w:jc w:val="both"/>
        <w:rPr>
          <w:rFonts w:ascii="Times New Roman" w:hAnsi="Times New Roman" w:cs="Times New Roman"/>
          <w:b/>
          <w:sz w:val="20"/>
          <w:szCs w:val="20"/>
        </w:rPr>
      </w:pPr>
      <w:r w:rsidRPr="00DF07B0">
        <w:rPr>
          <w:rFonts w:ascii="Times New Roman" w:hAnsi="Times New Roman" w:cs="Times New Roman"/>
          <w:b/>
          <w:sz w:val="20"/>
          <w:szCs w:val="20"/>
        </w:rPr>
        <w:t>Information on positions held</w:t>
      </w:r>
    </w:p>
    <w:tbl>
      <w:tblPr>
        <w:tblStyle w:val="TableGrid"/>
        <w:tblW w:w="0" w:type="auto"/>
        <w:tblLook w:val="04A0" w:firstRow="1" w:lastRow="0" w:firstColumn="1" w:lastColumn="0" w:noHBand="0" w:noVBand="1"/>
        <w:tblPrChange w:id="441" w:author="Author">
          <w:tblPr>
            <w:tblStyle w:val="TableGrid"/>
            <w:tblW w:w="0" w:type="auto"/>
            <w:tblLook w:val="04A0" w:firstRow="1" w:lastRow="0" w:firstColumn="1" w:lastColumn="0" w:noHBand="0" w:noVBand="1"/>
          </w:tblPr>
        </w:tblPrChange>
      </w:tblPr>
      <w:tblGrid>
        <w:gridCol w:w="1483"/>
        <w:gridCol w:w="2169"/>
        <w:gridCol w:w="5590"/>
        <w:tblGridChange w:id="442">
          <w:tblGrid>
            <w:gridCol w:w="1483"/>
            <w:gridCol w:w="1933"/>
            <w:gridCol w:w="5826"/>
          </w:tblGrid>
        </w:tblGridChange>
      </w:tblGrid>
      <w:tr w:rsidR="0095672C" w:rsidRPr="00DF07B0" w:rsidTr="008E705F">
        <w:trPr>
          <w:trHeight w:val="300"/>
          <w:trPrChange w:id="443" w:author="Author">
            <w:trPr>
              <w:trHeight w:val="300"/>
            </w:trPr>
          </w:trPrChange>
        </w:trPr>
        <w:tc>
          <w:tcPr>
            <w:tcW w:w="1483" w:type="dxa"/>
            <w:noWrap/>
            <w:hideMark/>
            <w:tcPrChange w:id="444" w:author="Author">
              <w:tcPr>
                <w:tcW w:w="1483" w:type="dxa"/>
                <w:noWrap/>
                <w:hideMark/>
              </w:tcPr>
            </w:tcPrChange>
          </w:tcPr>
          <w:p w:rsidR="0095672C" w:rsidRPr="00DF07B0" w:rsidRDefault="0095672C" w:rsidP="00950116">
            <w:pPr>
              <w:spacing w:after="200" w:line="276" w:lineRule="auto"/>
              <w:jc w:val="center"/>
              <w:rPr>
                <w:rFonts w:ascii="Times New Roman" w:hAnsi="Times New Roman" w:cs="Times New Roman"/>
                <w:sz w:val="20"/>
                <w:szCs w:val="20"/>
              </w:rPr>
            </w:pPr>
          </w:p>
        </w:tc>
        <w:tc>
          <w:tcPr>
            <w:tcW w:w="2169" w:type="dxa"/>
            <w:hideMark/>
            <w:tcPrChange w:id="445" w:author="Author">
              <w:tcPr>
                <w:tcW w:w="1933" w:type="dxa"/>
                <w:hideMark/>
              </w:tcPr>
            </w:tcPrChange>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590" w:type="dxa"/>
            <w:hideMark/>
            <w:tcPrChange w:id="446" w:author="Author">
              <w:tcPr>
                <w:tcW w:w="5826" w:type="dxa"/>
                <w:hideMark/>
              </w:tcPr>
            </w:tcPrChange>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8E705F">
        <w:trPr>
          <w:trHeight w:val="1575"/>
          <w:trPrChange w:id="447" w:author="Author">
            <w:trPr>
              <w:trHeight w:val="1575"/>
            </w:trPr>
          </w:trPrChange>
        </w:trPr>
        <w:tc>
          <w:tcPr>
            <w:tcW w:w="1483" w:type="dxa"/>
            <w:hideMark/>
            <w:tcPrChange w:id="448" w:author="Author">
              <w:tcPr>
                <w:tcW w:w="1483" w:type="dxa"/>
                <w:hideMark/>
              </w:tcPr>
            </w:tcPrChange>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C0040</w:t>
            </w:r>
          </w:p>
        </w:tc>
        <w:tc>
          <w:tcPr>
            <w:tcW w:w="2169" w:type="dxa"/>
            <w:hideMark/>
            <w:tcPrChange w:id="449" w:author="Author">
              <w:tcPr>
                <w:tcW w:w="1933" w:type="dxa"/>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ID Code</w:t>
            </w:r>
          </w:p>
        </w:tc>
        <w:tc>
          <w:tcPr>
            <w:tcW w:w="5590" w:type="dxa"/>
            <w:tcPrChange w:id="450" w:author="Author">
              <w:tcPr>
                <w:tcW w:w="5826" w:type="dxa"/>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Asset ID code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This code must be unique and kept consistent over time.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rPr>
              <w:t>code+EUR</w:t>
            </w:r>
            <w:proofErr w:type="spellEnd"/>
            <w:r w:rsidRPr="00DF07B0">
              <w:rPr>
                <w:rFonts w:ascii="Times New Roman" w:hAnsi="Times New Roman" w:cs="Times New Roman"/>
                <w:sz w:val="20"/>
                <w:szCs w:val="20"/>
              </w:rPr>
              <w:t>”</w:t>
            </w:r>
          </w:p>
        </w:tc>
      </w:tr>
      <w:tr w:rsidR="0095672C" w:rsidRPr="00DF07B0" w:rsidTr="008E705F">
        <w:trPr>
          <w:trHeight w:val="1519"/>
          <w:trPrChange w:id="451" w:author="Author">
            <w:trPr>
              <w:trHeight w:val="1519"/>
            </w:trPr>
          </w:trPrChange>
        </w:trPr>
        <w:tc>
          <w:tcPr>
            <w:tcW w:w="1483" w:type="dxa"/>
            <w:hideMark/>
            <w:tcPrChange w:id="452" w:author="Author">
              <w:tcPr>
                <w:tcW w:w="1483" w:type="dxa"/>
                <w:hideMark/>
              </w:tcPr>
            </w:tcPrChange>
          </w:tcPr>
          <w:p w:rsidR="0095672C" w:rsidRPr="00DF07B0" w:rsidRDefault="0095672C" w:rsidP="00950116">
            <w:pPr>
              <w:pStyle w:val="NoSpacing"/>
              <w:rPr>
                <w:rFonts w:ascii="Times New Roman" w:hAnsi="Times New Roman"/>
              </w:rPr>
            </w:pPr>
            <w:r w:rsidRPr="00DF07B0">
              <w:rPr>
                <w:rFonts w:ascii="Times New Roman" w:hAnsi="Times New Roman" w:cs="Times New Roman"/>
                <w:sz w:val="20"/>
              </w:rPr>
              <w:t>C0050</w:t>
            </w:r>
          </w:p>
        </w:tc>
        <w:tc>
          <w:tcPr>
            <w:tcW w:w="2169" w:type="dxa"/>
            <w:hideMark/>
            <w:tcPrChange w:id="453" w:author="Author">
              <w:tcPr>
                <w:tcW w:w="1933" w:type="dxa"/>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5590" w:type="dxa"/>
            <w:tcPrChange w:id="454" w:author="Author">
              <w:tcPr>
                <w:tcW w:w="5826" w:type="dxa"/>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4 –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line="276" w:lineRule="auto"/>
              <w:rPr>
                <w:rFonts w:ascii="Times New Roman" w:hAnsi="Times New Roman" w:cs="Times New Roman"/>
                <w:sz w:val="20"/>
                <w:szCs w:val="20"/>
                <w:lang w:val="fr-FR"/>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w:t>
            </w:r>
            <w:r w:rsidR="00A434DB" w:rsidRPr="00DF07B0">
              <w:rPr>
                <w:rFonts w:ascii="Times New Roman" w:hAnsi="Times New Roman" w:cs="Times New Roman"/>
                <w:sz w:val="20"/>
                <w:szCs w:val="20"/>
              </w:rPr>
              <w:t>9</w:t>
            </w:r>
            <w:r w:rsidRPr="00DF07B0">
              <w:rPr>
                <w:rFonts w:ascii="Times New Roman" w:hAnsi="Times New Roman" w:cs="Times New Roman"/>
                <w:sz w:val="20"/>
                <w:szCs w:val="20"/>
              </w:rPr>
              <w:t xml:space="preserve"> and the option of the original Asset ID Code, as in the following example for which the code reported was ISIN code</w:t>
            </w:r>
            <w:r w:rsidR="00A434DB" w:rsidRPr="00DF07B0">
              <w:rPr>
                <w:rFonts w:ascii="Times New Roman" w:hAnsi="Times New Roman" w:cs="Times New Roman"/>
                <w:sz w:val="20"/>
                <w:szCs w:val="20"/>
              </w:rPr>
              <w:t xml:space="preserve"> </w:t>
            </w:r>
            <w:r w:rsidRPr="00DF07B0">
              <w:rPr>
                <w:rFonts w:ascii="Times New Roman" w:hAnsi="Times New Roman" w:cs="Times New Roman"/>
                <w:sz w:val="20"/>
                <w:szCs w:val="20"/>
              </w:rPr>
              <w:t>+</w:t>
            </w:r>
            <w:r w:rsidR="00A434DB" w:rsidRPr="00DF07B0">
              <w:rPr>
                <w:rFonts w:ascii="Times New Roman" w:hAnsi="Times New Roman" w:cs="Times New Roman"/>
                <w:sz w:val="20"/>
                <w:szCs w:val="20"/>
              </w:rPr>
              <w:t xml:space="preserve"> </w:t>
            </w:r>
            <w:r w:rsidRPr="00DF07B0">
              <w:rPr>
                <w:rFonts w:ascii="Times New Roman" w:hAnsi="Times New Roman" w:cs="Times New Roman"/>
                <w:sz w:val="20"/>
                <w:szCs w:val="20"/>
              </w:rPr>
              <w:t>currency: “9</w:t>
            </w:r>
            <w:r w:rsidR="00A434DB" w:rsidRPr="00DF07B0">
              <w:rPr>
                <w:rFonts w:ascii="Times New Roman" w:hAnsi="Times New Roman" w:cs="Times New Roman"/>
                <w:sz w:val="20"/>
                <w:szCs w:val="20"/>
              </w:rPr>
              <w:t>9</w:t>
            </w:r>
            <w:r w:rsidRPr="00DF07B0">
              <w:rPr>
                <w:rFonts w:ascii="Times New Roman" w:hAnsi="Times New Roman" w:cs="Times New Roman"/>
                <w:sz w:val="20"/>
                <w:szCs w:val="20"/>
              </w:rPr>
              <w:t>/1”.</w:t>
            </w:r>
          </w:p>
        </w:tc>
      </w:tr>
      <w:tr w:rsidR="0095672C" w:rsidRPr="00DF07B0" w:rsidTr="008E705F">
        <w:trPr>
          <w:trHeight w:val="346"/>
          <w:trPrChange w:id="455" w:author="Author">
            <w:trPr>
              <w:trHeight w:val="346"/>
            </w:trPr>
          </w:trPrChange>
        </w:trPr>
        <w:tc>
          <w:tcPr>
            <w:tcW w:w="1483" w:type="dxa"/>
            <w:hideMark/>
            <w:tcPrChange w:id="456" w:author="Author">
              <w:tcPr>
                <w:tcW w:w="1483" w:type="dxa"/>
                <w:hideMark/>
              </w:tcPr>
            </w:tcPrChange>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C0060</w:t>
            </w:r>
          </w:p>
        </w:tc>
        <w:tc>
          <w:tcPr>
            <w:tcW w:w="2169" w:type="dxa"/>
            <w:hideMark/>
            <w:tcPrChange w:id="457" w:author="Author">
              <w:tcPr>
                <w:tcW w:w="1933" w:type="dxa"/>
                <w:hideMark/>
              </w:tcPr>
            </w:tcPrChange>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Portfolio</w:t>
            </w:r>
          </w:p>
        </w:tc>
        <w:tc>
          <w:tcPr>
            <w:tcW w:w="5590" w:type="dxa"/>
            <w:hideMark/>
            <w:tcPrChange w:id="458" w:author="Author">
              <w:tcPr>
                <w:tcW w:w="5826" w:type="dxa"/>
                <w:hideMark/>
              </w:tcPr>
            </w:tcPrChange>
          </w:tcPr>
          <w:p w:rsidR="0095672C" w:rsidRPr="00DF07B0" w:rsidRDefault="0095672C" w:rsidP="00950116">
            <w:pPr>
              <w:spacing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shareholder's funds, </w:t>
            </w:r>
            <w:r w:rsidR="008B5455" w:rsidRPr="00DF07B0">
              <w:rPr>
                <w:rFonts w:ascii="Times New Roman" w:hAnsi="Times New Roman" w:cs="Times New Roman"/>
                <w:sz w:val="20"/>
                <w:szCs w:val="20"/>
              </w:rPr>
              <w:t xml:space="preserve">other internal funds, </w:t>
            </w:r>
            <w:r w:rsidRPr="00DF07B0">
              <w:rPr>
                <w:rFonts w:ascii="Times New Roman" w:hAnsi="Times New Roman" w:cs="Times New Roman"/>
                <w:sz w:val="20"/>
                <w:szCs w:val="20"/>
              </w:rPr>
              <w:t>general (no split) and ring fenced funds.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w:t>
            </w: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Ring fenced funds</w:t>
            </w:r>
          </w:p>
          <w:p w:rsidR="0095672C" w:rsidRPr="00DF07B0" w:rsidRDefault="0095672C">
            <w:pPr>
              <w:contextualSpacing/>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internal funds  </w:t>
            </w:r>
          </w:p>
          <w:p w:rsidR="0095672C" w:rsidRPr="00DF07B0" w:rsidRDefault="0095672C" w:rsidP="00950116">
            <w:pPr>
              <w:spacing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Shareholders' funds</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w:t>
            </w:r>
            <w:r w:rsidRPr="00DF07B0">
              <w:rPr>
                <w:rFonts w:ascii="Times New Roman" w:hAnsi="Times New Roman" w:cs="Times New Roman"/>
                <w:sz w:val="20"/>
                <w:szCs w:val="20"/>
              </w:rPr>
              <w:br/>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The split is not mandatory, except for identifying ring fenced funds, but shall be reported if the undertaking uses it internally. </w:t>
            </w:r>
            <w:r w:rsidRPr="00DF07B0">
              <w:rPr>
                <w:rFonts w:ascii="Times New Roman" w:hAnsi="Times New Roman" w:cs="Times New Roman"/>
                <w:sz w:val="20"/>
                <w:szCs w:val="20"/>
              </w:rPr>
              <w:lastRenderedPageBreak/>
              <w:t>When an undertaking does not apply a split “general” shall be used.</w:t>
            </w:r>
          </w:p>
        </w:tc>
      </w:tr>
      <w:tr w:rsidR="0095672C" w:rsidRPr="00DF07B0" w:rsidTr="008E705F">
        <w:trPr>
          <w:trHeight w:val="1466"/>
          <w:trPrChange w:id="459" w:author="Author">
            <w:trPr>
              <w:trHeight w:val="1466"/>
            </w:trPr>
          </w:trPrChange>
        </w:trPr>
        <w:tc>
          <w:tcPr>
            <w:tcW w:w="1483" w:type="dxa"/>
            <w:hideMark/>
            <w:tcPrChange w:id="460" w:author="Author">
              <w:tcPr>
                <w:tcW w:w="1483" w:type="dxa"/>
                <w:hideMark/>
              </w:tcPr>
            </w:tcPrChange>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lastRenderedPageBreak/>
              <w:t>C0070</w:t>
            </w:r>
          </w:p>
        </w:tc>
        <w:tc>
          <w:tcPr>
            <w:tcW w:w="2169" w:type="dxa"/>
            <w:hideMark/>
            <w:tcPrChange w:id="461" w:author="Author">
              <w:tcPr>
                <w:tcW w:w="1933" w:type="dxa"/>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Fund number</w:t>
            </w:r>
          </w:p>
        </w:tc>
        <w:tc>
          <w:tcPr>
            <w:tcW w:w="5590" w:type="dxa"/>
            <w:hideMark/>
            <w:tcPrChange w:id="462" w:author="Author">
              <w:tcPr>
                <w:tcW w:w="5826" w:type="dxa"/>
                <w:hideMark/>
              </w:tcPr>
            </w:tcPrChange>
          </w:tcPr>
          <w:p w:rsidR="0095672C" w:rsidRPr="00DF07B0" w:rsidRDefault="0095672C" w:rsidP="00950116">
            <w:pPr>
              <w:spacing w:after="200" w:line="276" w:lineRule="auto"/>
              <w:rPr>
                <w:rFonts w:ascii="Times New Roman" w:hAnsi="Times New Roman" w:cs="Times New Roman"/>
                <w:sz w:val="20"/>
                <w:szCs w:val="20"/>
                <w:lang w:val="en-US" w:eastAsia="fr-FR"/>
              </w:rPr>
            </w:pPr>
            <w:r w:rsidRPr="00DF07B0">
              <w:rPr>
                <w:rFonts w:ascii="Times New Roman" w:hAnsi="Times New Roman" w:cs="Times New Roman"/>
                <w:sz w:val="20"/>
                <w:szCs w:val="20"/>
              </w:rPr>
              <w:t>Applicable to assets held in ring fenced funds or other internal funds (defined according to national markets).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Number which is attributed by the undertaking, corresponding to the unique number assigned to each fund. This number has to be consistent over time and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 to identify the funds in other templates. </w:t>
            </w:r>
            <w:r w:rsidRPr="00DF07B0">
              <w:rPr>
                <w:rFonts w:ascii="Times New Roman" w:hAnsi="Times New Roman" w:cs="Times New Roman"/>
                <w:sz w:val="20"/>
                <w:szCs w:val="20"/>
                <w:lang w:val="en-US" w:eastAsia="fr-FR"/>
              </w:rPr>
              <w:t>It shall not be re</w:t>
            </w:r>
            <w:r w:rsidR="0072092D" w:rsidRPr="00DF07B0">
              <w:rPr>
                <w:rFonts w:ascii="Times New Roman" w:hAnsi="Times New Roman" w:cs="Times New Roman"/>
                <w:sz w:val="20"/>
                <w:szCs w:val="20"/>
                <w:lang w:val="en-US" w:eastAsia="fr-FR"/>
              </w:rPr>
              <w:t>–</w:t>
            </w:r>
            <w:r w:rsidRPr="00DF07B0">
              <w:rPr>
                <w:rFonts w:ascii="Times New Roman" w:hAnsi="Times New Roman" w:cs="Times New Roman"/>
                <w:sz w:val="20"/>
                <w:szCs w:val="20"/>
                <w:lang w:val="en-US" w:eastAsia="fr-FR"/>
              </w:rPr>
              <w:t xml:space="preserve">used for a different fund. </w:t>
            </w:r>
          </w:p>
        </w:tc>
      </w:tr>
      <w:tr w:rsidR="0095672C" w:rsidRPr="00DF07B0" w:rsidTr="008E705F">
        <w:trPr>
          <w:trHeight w:val="1475"/>
          <w:trPrChange w:id="463" w:author="Author">
            <w:trPr>
              <w:trHeight w:val="1475"/>
            </w:trPr>
          </w:trPrChange>
        </w:trPr>
        <w:tc>
          <w:tcPr>
            <w:tcW w:w="1483" w:type="dxa"/>
            <w:tcPrChange w:id="464" w:author="Author">
              <w:tcPr>
                <w:tcW w:w="1483" w:type="dxa"/>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C0080</w:t>
            </w:r>
          </w:p>
        </w:tc>
        <w:tc>
          <w:tcPr>
            <w:tcW w:w="2169" w:type="dxa"/>
            <w:tcPrChange w:id="465" w:author="Author">
              <w:tcPr>
                <w:tcW w:w="1933" w:type="dxa"/>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Matching portfolio number</w:t>
            </w:r>
          </w:p>
        </w:tc>
        <w:tc>
          <w:tcPr>
            <w:tcW w:w="5590" w:type="dxa"/>
            <w:tcPrChange w:id="466" w:author="Author">
              <w:tcPr>
                <w:tcW w:w="5826" w:type="dxa"/>
              </w:tcPr>
            </w:tcPrChange>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Number which is attributed by the undertaking, corresponding to the unique number assigned to each matching adjustment portfolio as prescribed in Article </w:t>
            </w:r>
            <w:proofErr w:type="gramStart"/>
            <w:r w:rsidRPr="00DF07B0">
              <w:rPr>
                <w:rFonts w:ascii="Times New Roman" w:hAnsi="Times New Roman" w:cs="Times New Roman"/>
                <w:sz w:val="20"/>
                <w:szCs w:val="20"/>
              </w:rPr>
              <w:t>77b(</w:t>
            </w:r>
            <w:proofErr w:type="gramEnd"/>
            <w:r w:rsidRPr="00DF07B0">
              <w:rPr>
                <w:rFonts w:ascii="Times New Roman" w:hAnsi="Times New Roman" w:cs="Times New Roman"/>
                <w:sz w:val="20"/>
                <w:szCs w:val="20"/>
              </w:rPr>
              <w:t xml:space="preserve">1)(a) of Directive 2009/138/EC. This number has to be consistent over time and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 to identify the matching adjustment portfolio in other templates. </w:t>
            </w:r>
            <w:r w:rsidRPr="00DF07B0">
              <w:rPr>
                <w:rFonts w:ascii="Times New Roman" w:hAnsi="Times New Roman" w:cs="Times New Roman"/>
                <w:sz w:val="20"/>
                <w:szCs w:val="20"/>
                <w:lang w:val="en-US" w:eastAsia="fr-FR"/>
              </w:rPr>
              <w:t>It shall not be re</w:t>
            </w:r>
            <w:r w:rsidR="0072092D" w:rsidRPr="00DF07B0">
              <w:rPr>
                <w:rFonts w:ascii="Times New Roman" w:hAnsi="Times New Roman" w:cs="Times New Roman"/>
                <w:sz w:val="20"/>
                <w:szCs w:val="20"/>
                <w:lang w:val="en-US" w:eastAsia="fr-FR"/>
              </w:rPr>
              <w:t>–</w:t>
            </w:r>
            <w:r w:rsidRPr="00DF07B0">
              <w:rPr>
                <w:rFonts w:ascii="Times New Roman" w:hAnsi="Times New Roman" w:cs="Times New Roman"/>
                <w:sz w:val="20"/>
                <w:szCs w:val="20"/>
                <w:lang w:val="en-US" w:eastAsia="fr-FR"/>
              </w:rPr>
              <w:t xml:space="preserve">used for a different </w:t>
            </w:r>
            <w:r w:rsidRPr="00DF07B0">
              <w:rPr>
                <w:rFonts w:ascii="Times New Roman" w:hAnsi="Times New Roman" w:cs="Times New Roman"/>
                <w:sz w:val="20"/>
                <w:szCs w:val="20"/>
              </w:rPr>
              <w:t>matching adjustment portfolio</w:t>
            </w:r>
            <w:r w:rsidRPr="00DF07B0">
              <w:rPr>
                <w:rFonts w:ascii="Times New Roman" w:hAnsi="Times New Roman" w:cs="Times New Roman"/>
                <w:sz w:val="20"/>
                <w:szCs w:val="20"/>
                <w:lang w:val="en-US" w:eastAsia="fr-FR"/>
              </w:rPr>
              <w:t xml:space="preserve">. </w:t>
            </w:r>
          </w:p>
        </w:tc>
      </w:tr>
      <w:tr w:rsidR="0095672C" w:rsidRPr="00DF07B0" w:rsidTr="008E705F">
        <w:trPr>
          <w:trHeight w:val="1241"/>
          <w:trPrChange w:id="467" w:author="Author">
            <w:trPr>
              <w:trHeight w:val="1241"/>
            </w:trPr>
          </w:trPrChange>
        </w:trPr>
        <w:tc>
          <w:tcPr>
            <w:tcW w:w="1483" w:type="dxa"/>
            <w:hideMark/>
            <w:tcPrChange w:id="468" w:author="Author">
              <w:tcPr>
                <w:tcW w:w="1483" w:type="dxa"/>
                <w:hideMark/>
              </w:tcPr>
            </w:tcPrChange>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C0090</w:t>
            </w:r>
          </w:p>
        </w:tc>
        <w:tc>
          <w:tcPr>
            <w:tcW w:w="2169" w:type="dxa"/>
            <w:hideMark/>
            <w:tcPrChange w:id="469" w:author="Author">
              <w:tcPr>
                <w:tcW w:w="1933" w:type="dxa"/>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Asset held in unit linked and index linked contracts </w:t>
            </w:r>
          </w:p>
        </w:tc>
        <w:tc>
          <w:tcPr>
            <w:tcW w:w="5590" w:type="dxa"/>
            <w:hideMark/>
            <w:tcPrChange w:id="470" w:author="Author">
              <w:tcPr>
                <w:tcW w:w="5826" w:type="dxa"/>
                <w:hideMark/>
              </w:tcPr>
            </w:tcPrChange>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rPr>
              <w:t>Identify the assets that are held by unit linked and index linked contracts. One of the options in the following closed list shall be used:</w:t>
            </w:r>
            <w:r w:rsidRPr="00DF07B0">
              <w:rPr>
                <w:rFonts w:ascii="Times New Roman" w:hAnsi="Times New Roman" w:cs="Times New Roman"/>
                <w:sz w:val="20"/>
                <w:szCs w:val="20"/>
              </w:rPr>
              <w:br/>
            </w:r>
            <w:r w:rsidRPr="00DF07B0">
              <w:rPr>
                <w:rFonts w:ascii="Times New Roman" w:hAnsi="Times New Roman" w:cs="Times New Roman"/>
                <w:sz w:val="20"/>
                <w:szCs w:val="20"/>
                <w:lang w:val="en-US"/>
              </w:rPr>
              <w:t xml:space="preserve">1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Unit</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 or index</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lang w:val="en-US"/>
              </w:rPr>
              <w:t xml:space="preserve">2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Neither unit</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 nor index</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w:t>
            </w:r>
          </w:p>
        </w:tc>
      </w:tr>
      <w:tr w:rsidR="0095672C" w:rsidRPr="00DF07B0" w:rsidTr="008E705F">
        <w:trPr>
          <w:trHeight w:val="2489"/>
          <w:trPrChange w:id="471" w:author="Author">
            <w:trPr>
              <w:trHeight w:val="2489"/>
            </w:trPr>
          </w:trPrChange>
        </w:trPr>
        <w:tc>
          <w:tcPr>
            <w:tcW w:w="1483" w:type="dxa"/>
            <w:hideMark/>
            <w:tcPrChange w:id="472" w:author="Author">
              <w:tcPr>
                <w:tcW w:w="1483" w:type="dxa"/>
                <w:hideMark/>
              </w:tcPr>
            </w:tcPrChange>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C0100</w:t>
            </w:r>
          </w:p>
        </w:tc>
        <w:tc>
          <w:tcPr>
            <w:tcW w:w="2169" w:type="dxa"/>
            <w:hideMark/>
            <w:tcPrChange w:id="473" w:author="Author">
              <w:tcPr>
                <w:tcW w:w="1933" w:type="dxa"/>
                <w:hideMark/>
              </w:tcPr>
            </w:tcPrChange>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pledged as collateral</w:t>
            </w:r>
          </w:p>
        </w:tc>
        <w:tc>
          <w:tcPr>
            <w:tcW w:w="5590" w:type="dxa"/>
            <w:hideMark/>
            <w:tcPrChange w:id="474" w:author="Author">
              <w:tcPr>
                <w:tcW w:w="5826" w:type="dxa"/>
                <w:hideMark/>
              </w:tcPr>
            </w:tcPrChange>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assets kept in the undertaking’s balance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sheet that are pledged as collateral. For partially pledged assets two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for each asset shall be reported, one for the pledged amount and another for the remaining part. One of the options in the following closed list shall be used for the pledged part of the asset:</w:t>
            </w:r>
          </w:p>
          <w:p w:rsidR="0095672C" w:rsidRPr="00DF07B0" w:rsidRDefault="0095672C" w:rsidP="00950116">
            <w:p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Assets in the balance sheet that are collateral pledged</w:t>
            </w:r>
          </w:p>
          <w:p w:rsidR="0095672C" w:rsidRPr="00DF07B0" w:rsidRDefault="0095672C" w:rsidP="00950116">
            <w:p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 for reinsurance accepted</w:t>
            </w:r>
          </w:p>
          <w:p w:rsidR="0095672C" w:rsidRPr="00DF07B0" w:rsidRDefault="0095672C" w:rsidP="00950116">
            <w:p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 for securities borrowed</w:t>
            </w:r>
          </w:p>
          <w:p w:rsidR="0095672C" w:rsidRPr="00DF07B0" w:rsidRDefault="0095672C" w:rsidP="00950116">
            <w:p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Repos</w:t>
            </w:r>
          </w:p>
          <w:p w:rsidR="0095672C" w:rsidRPr="00DF07B0" w:rsidRDefault="0095672C">
            <w:p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collateral</w:t>
            </w:r>
          </w:p>
        </w:tc>
      </w:tr>
      <w:tr w:rsidR="0095672C" w:rsidRPr="00DF07B0" w:rsidTr="008E705F">
        <w:trPr>
          <w:trHeight w:val="990"/>
          <w:trPrChange w:id="475" w:author="Author">
            <w:trPr>
              <w:trHeight w:val="990"/>
            </w:trPr>
          </w:trPrChange>
        </w:trPr>
        <w:tc>
          <w:tcPr>
            <w:tcW w:w="1483" w:type="dxa"/>
            <w:vMerge w:val="restart"/>
            <w:hideMark/>
            <w:tcPrChange w:id="476" w:author="Author">
              <w:tcPr>
                <w:tcW w:w="1483" w:type="dxa"/>
                <w:vMerge w:val="restart"/>
                <w:hideMark/>
              </w:tcPr>
            </w:tcPrChange>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C0110</w:t>
            </w:r>
          </w:p>
        </w:tc>
        <w:tc>
          <w:tcPr>
            <w:tcW w:w="2169" w:type="dxa"/>
            <w:vMerge w:val="restart"/>
            <w:hideMark/>
            <w:tcPrChange w:id="477" w:author="Author">
              <w:tcPr>
                <w:tcW w:w="1933" w:type="dxa"/>
                <w:vMerge w:val="restart"/>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Country of custody</w:t>
            </w:r>
          </w:p>
        </w:tc>
        <w:tc>
          <w:tcPr>
            <w:tcW w:w="5590" w:type="dxa"/>
            <w:vMerge w:val="restart"/>
            <w:hideMark/>
            <w:tcPrChange w:id="478" w:author="Author">
              <w:tcPr>
                <w:tcW w:w="5826" w:type="dxa"/>
                <w:vMerge w:val="restart"/>
                <w:hideMark/>
              </w:tcPr>
            </w:tcPrChange>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ISO 3166</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2 code of the country where undertaking assets are held in custody. For identifying international custodians, such as </w:t>
            </w:r>
            <w:proofErr w:type="spellStart"/>
            <w:r w:rsidRPr="00DF07B0">
              <w:rPr>
                <w:rFonts w:ascii="Times New Roman" w:hAnsi="Times New Roman" w:cs="Times New Roman"/>
                <w:sz w:val="20"/>
                <w:szCs w:val="20"/>
              </w:rPr>
              <w:t>Euroclear</w:t>
            </w:r>
            <w:proofErr w:type="spellEnd"/>
            <w:r w:rsidRPr="00DF07B0">
              <w:rPr>
                <w:rFonts w:ascii="Times New Roman" w:hAnsi="Times New Roman" w:cs="Times New Roman"/>
                <w:sz w:val="20"/>
                <w:szCs w:val="20"/>
              </w:rPr>
              <w:t>, the country of custody will be the one where the custody service was contractually defined.</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In case of the same asset being held in custody in more than one country, each asset shall be reported separately in as many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as needed in order to properly identify all countries of custody.</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item is not applicable for CIC category 8 – Mortgages and Loans (for mortgages and loans to natural persons, as those assets are not required to be individualised), CIC 71, CIC 75 and for CIC 95 – Plant and equipment (for own use) for the same reason.</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Regarding CIC Category 9, excluding CIC 95 – Plant and equipment (for own use), the issuer country is assessed by the address of the property.</w:t>
            </w:r>
          </w:p>
          <w:p w:rsidR="0095672C" w:rsidRPr="00DF07B0" w:rsidRDefault="0095672C" w:rsidP="00950116">
            <w:pPr>
              <w:rPr>
                <w:rFonts w:ascii="Times New Roman" w:hAnsi="Times New Roman" w:cs="Times New Roman"/>
                <w:sz w:val="20"/>
                <w:szCs w:val="20"/>
              </w:rPr>
            </w:pPr>
          </w:p>
        </w:tc>
      </w:tr>
      <w:tr w:rsidR="0095672C" w:rsidRPr="00DF07B0" w:rsidTr="008E705F">
        <w:trPr>
          <w:trHeight w:val="464"/>
          <w:trPrChange w:id="479" w:author="Author">
            <w:trPr>
              <w:trHeight w:val="464"/>
            </w:trPr>
          </w:trPrChange>
        </w:trPr>
        <w:tc>
          <w:tcPr>
            <w:tcW w:w="1483" w:type="dxa"/>
            <w:vMerge/>
            <w:hideMark/>
            <w:tcPrChange w:id="480" w:author="Author">
              <w:tcPr>
                <w:tcW w:w="1483" w:type="dxa"/>
                <w:vMerge/>
                <w:hideMark/>
              </w:tcPr>
            </w:tcPrChange>
          </w:tcPr>
          <w:p w:rsidR="0095672C" w:rsidRPr="00DF07B0" w:rsidRDefault="0095672C" w:rsidP="00950116">
            <w:pPr>
              <w:spacing w:after="200" w:line="276" w:lineRule="auto"/>
              <w:rPr>
                <w:rFonts w:ascii="Times New Roman" w:hAnsi="Times New Roman" w:cs="Times New Roman"/>
                <w:sz w:val="20"/>
                <w:szCs w:val="20"/>
              </w:rPr>
            </w:pPr>
          </w:p>
        </w:tc>
        <w:tc>
          <w:tcPr>
            <w:tcW w:w="2169" w:type="dxa"/>
            <w:vMerge/>
            <w:hideMark/>
            <w:tcPrChange w:id="481" w:author="Author">
              <w:tcPr>
                <w:tcW w:w="1933" w:type="dxa"/>
                <w:vMerge/>
                <w:hideMark/>
              </w:tcPr>
            </w:tcPrChange>
          </w:tcPr>
          <w:p w:rsidR="0095672C" w:rsidRPr="00DF07B0" w:rsidRDefault="0095672C" w:rsidP="00950116">
            <w:pPr>
              <w:spacing w:after="200" w:line="276" w:lineRule="auto"/>
              <w:rPr>
                <w:rFonts w:ascii="Times New Roman" w:hAnsi="Times New Roman" w:cs="Times New Roman"/>
                <w:sz w:val="20"/>
                <w:szCs w:val="20"/>
              </w:rPr>
            </w:pPr>
          </w:p>
        </w:tc>
        <w:tc>
          <w:tcPr>
            <w:tcW w:w="5590" w:type="dxa"/>
            <w:vMerge/>
            <w:hideMark/>
            <w:tcPrChange w:id="482" w:author="Author">
              <w:tcPr>
                <w:tcW w:w="5826" w:type="dxa"/>
                <w:vMerge/>
                <w:hideMark/>
              </w:tcPr>
            </w:tcPrChange>
          </w:tcPr>
          <w:p w:rsidR="0095672C" w:rsidRPr="00DF07B0" w:rsidRDefault="0095672C" w:rsidP="00950116">
            <w:pPr>
              <w:spacing w:after="200" w:line="276" w:lineRule="auto"/>
              <w:rPr>
                <w:rFonts w:ascii="Times New Roman" w:hAnsi="Times New Roman" w:cs="Times New Roman"/>
                <w:sz w:val="20"/>
                <w:szCs w:val="20"/>
              </w:rPr>
            </w:pPr>
          </w:p>
        </w:tc>
      </w:tr>
      <w:tr w:rsidR="0095672C" w:rsidRPr="00DF07B0" w:rsidTr="008E705F">
        <w:trPr>
          <w:trHeight w:val="300"/>
          <w:trPrChange w:id="483" w:author="Author">
            <w:trPr>
              <w:trHeight w:val="300"/>
            </w:trPr>
          </w:trPrChange>
        </w:trPr>
        <w:tc>
          <w:tcPr>
            <w:tcW w:w="1483" w:type="dxa"/>
            <w:tcPrChange w:id="484" w:author="Author">
              <w:tcPr>
                <w:tcW w:w="1483" w:type="dxa"/>
              </w:tcPr>
            </w:tcPrChange>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C0120</w:t>
            </w:r>
          </w:p>
        </w:tc>
        <w:tc>
          <w:tcPr>
            <w:tcW w:w="2169" w:type="dxa"/>
            <w:tcPrChange w:id="485" w:author="Author">
              <w:tcPr>
                <w:tcW w:w="1933" w:type="dxa"/>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Custodian</w:t>
            </w:r>
          </w:p>
        </w:tc>
        <w:tc>
          <w:tcPr>
            <w:tcW w:w="5590" w:type="dxa"/>
            <w:tcPrChange w:id="486" w:author="Author">
              <w:tcPr>
                <w:tcW w:w="5826" w:type="dxa"/>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Name of the financial institution that is the custodian.</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In case of the same asset being held in custody in more than one custodian, each asset shall be reported separately in as many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w:t>
            </w:r>
            <w:r w:rsidRPr="00DF07B0">
              <w:rPr>
                <w:rFonts w:ascii="Times New Roman" w:hAnsi="Times New Roman" w:cs="Times New Roman"/>
                <w:sz w:val="20"/>
                <w:szCs w:val="20"/>
              </w:rPr>
              <w:lastRenderedPageBreak/>
              <w:t>as needed in order to properly identify all custodians.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When available, this item corresponds to the entity name in the LEI database. When this is not available it corresponds to the legal name.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for CIC category 8 – Mortgages and Loans (for mortgages and loans to natural persons, as those assets are not required to be individualised), CIC 71, CIC 75 and for CIC category 9 – Property.</w:t>
            </w:r>
          </w:p>
        </w:tc>
      </w:tr>
      <w:tr w:rsidR="0095672C" w:rsidRPr="00DF07B0" w:rsidTr="008E705F">
        <w:trPr>
          <w:trHeight w:val="915"/>
          <w:trPrChange w:id="487" w:author="Author">
            <w:trPr>
              <w:trHeight w:val="915"/>
            </w:trPr>
          </w:trPrChange>
        </w:trPr>
        <w:tc>
          <w:tcPr>
            <w:tcW w:w="1483" w:type="dxa"/>
            <w:hideMark/>
            <w:tcPrChange w:id="488" w:author="Author">
              <w:tcPr>
                <w:tcW w:w="1483" w:type="dxa"/>
                <w:hideMark/>
              </w:tcPr>
            </w:tcPrChange>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C0130</w:t>
            </w:r>
          </w:p>
        </w:tc>
        <w:tc>
          <w:tcPr>
            <w:tcW w:w="2169" w:type="dxa"/>
            <w:hideMark/>
            <w:tcPrChange w:id="489" w:author="Author">
              <w:tcPr>
                <w:tcW w:w="1933" w:type="dxa"/>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Quantity</w:t>
            </w:r>
          </w:p>
        </w:tc>
        <w:tc>
          <w:tcPr>
            <w:tcW w:w="5590" w:type="dxa"/>
            <w:hideMark/>
            <w:tcPrChange w:id="490" w:author="Author">
              <w:tcPr>
                <w:tcW w:w="5826" w:type="dxa"/>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Number of assets, for relevant assets.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item shall not be reported if item Par amount (C0140)</w:t>
            </w:r>
            <w:r w:rsidRPr="00DF07B0" w:rsidDel="00B13507">
              <w:rPr>
                <w:rFonts w:ascii="Times New Roman" w:hAnsi="Times New Roman" w:cs="Times New Roman"/>
                <w:sz w:val="20"/>
                <w:szCs w:val="20"/>
              </w:rPr>
              <w:t xml:space="preserve"> </w:t>
            </w:r>
            <w:r w:rsidRPr="00DF07B0">
              <w:rPr>
                <w:rFonts w:ascii="Times New Roman" w:hAnsi="Times New Roman" w:cs="Times New Roman"/>
                <w:sz w:val="20"/>
                <w:szCs w:val="20"/>
              </w:rPr>
              <w:t>is reported.</w:t>
            </w:r>
          </w:p>
        </w:tc>
      </w:tr>
      <w:tr w:rsidR="0095672C" w:rsidRPr="00DF07B0" w:rsidTr="008E705F">
        <w:trPr>
          <w:trHeight w:val="1116"/>
          <w:trPrChange w:id="491" w:author="Author">
            <w:trPr>
              <w:trHeight w:val="1116"/>
            </w:trPr>
          </w:trPrChange>
        </w:trPr>
        <w:tc>
          <w:tcPr>
            <w:tcW w:w="1483" w:type="dxa"/>
            <w:tcPrChange w:id="492" w:author="Author">
              <w:tcPr>
                <w:tcW w:w="1483" w:type="dxa"/>
              </w:tcPr>
            </w:tcPrChange>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C0140</w:t>
            </w:r>
          </w:p>
        </w:tc>
        <w:tc>
          <w:tcPr>
            <w:tcW w:w="2169" w:type="dxa"/>
            <w:tcPrChange w:id="493" w:author="Author">
              <w:tcPr>
                <w:tcW w:w="1933" w:type="dxa"/>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Par amount</w:t>
            </w:r>
          </w:p>
        </w:tc>
        <w:tc>
          <w:tcPr>
            <w:tcW w:w="5590" w:type="dxa"/>
            <w:tcPrChange w:id="494" w:author="Author">
              <w:tcPr>
                <w:tcW w:w="5826" w:type="dxa"/>
              </w:tcPr>
            </w:tcPrChange>
          </w:tcPr>
          <w:p w:rsidR="0095672C" w:rsidRPr="00DF07B0" w:rsidRDefault="00741991"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w:t>
            </w:r>
            <w:r w:rsidR="0095672C" w:rsidRPr="00DF07B0">
              <w:rPr>
                <w:rFonts w:ascii="Times New Roman" w:hAnsi="Times New Roman" w:cs="Times New Roman"/>
                <w:sz w:val="20"/>
                <w:szCs w:val="20"/>
              </w:rPr>
              <w:t>mount outstanding measured at par amount, for all assets where this item is relevant, and at nominal amount for CIC = 72, 73, 74, 75</w:t>
            </w:r>
            <w:r w:rsidR="00C05DF6"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79</w:t>
            </w:r>
            <w:r w:rsidR="00C05DF6" w:rsidRPr="00DF07B0">
              <w:rPr>
                <w:rFonts w:ascii="Times New Roman" w:hAnsi="Times New Roman" w:cs="Times New Roman"/>
                <w:sz w:val="20"/>
                <w:szCs w:val="20"/>
              </w:rPr>
              <w:t xml:space="preserve"> and 8</w:t>
            </w:r>
            <w:r w:rsidR="0095672C" w:rsidRPr="00DF07B0">
              <w:rPr>
                <w:rFonts w:ascii="Times New Roman" w:hAnsi="Times New Roman" w:cs="Times New Roman"/>
                <w:sz w:val="20"/>
                <w:szCs w:val="20"/>
              </w:rPr>
              <w:t>.</w:t>
            </w:r>
            <w:r w:rsidR="00C05DF6" w:rsidRPr="00DF07B0">
              <w:rPr>
                <w:rFonts w:ascii="Times New Roman" w:hAnsi="Times New Roman" w:cs="Times New Roman"/>
                <w:sz w:val="20"/>
                <w:szCs w:val="20"/>
              </w:rPr>
              <w:t xml:space="preserve"> This item is not applicable for CIC category 71 and 9.</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shall not be reported if item Quantity</w:t>
            </w:r>
            <w:r w:rsidRPr="00DF07B0" w:rsidDel="00B13507">
              <w:rPr>
                <w:rFonts w:ascii="Times New Roman" w:hAnsi="Times New Roman" w:cs="Times New Roman"/>
                <w:sz w:val="20"/>
                <w:szCs w:val="20"/>
              </w:rPr>
              <w:t xml:space="preserve"> </w:t>
            </w:r>
            <w:r w:rsidRPr="00DF07B0">
              <w:rPr>
                <w:rFonts w:ascii="Times New Roman" w:hAnsi="Times New Roman" w:cs="Times New Roman"/>
                <w:sz w:val="20"/>
                <w:szCs w:val="20"/>
              </w:rPr>
              <w:t>(C0130) is reported.</w:t>
            </w:r>
          </w:p>
        </w:tc>
      </w:tr>
      <w:tr w:rsidR="0095672C" w:rsidRPr="00DF07B0" w:rsidTr="008E705F">
        <w:trPr>
          <w:trHeight w:val="2258"/>
          <w:trPrChange w:id="495" w:author="Author">
            <w:trPr>
              <w:trHeight w:val="2258"/>
            </w:trPr>
          </w:trPrChange>
        </w:trPr>
        <w:tc>
          <w:tcPr>
            <w:tcW w:w="1483" w:type="dxa"/>
            <w:hideMark/>
            <w:tcPrChange w:id="496" w:author="Author">
              <w:tcPr>
                <w:tcW w:w="1483" w:type="dxa"/>
                <w:hideMark/>
              </w:tcPr>
            </w:tcPrChange>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C0150</w:t>
            </w:r>
          </w:p>
        </w:tc>
        <w:tc>
          <w:tcPr>
            <w:tcW w:w="2169" w:type="dxa"/>
            <w:hideMark/>
            <w:tcPrChange w:id="497" w:author="Author">
              <w:tcPr>
                <w:tcW w:w="1933" w:type="dxa"/>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Valuation method</w:t>
            </w:r>
          </w:p>
        </w:tc>
        <w:tc>
          <w:tcPr>
            <w:tcW w:w="5590" w:type="dxa"/>
            <w:hideMark/>
            <w:tcPrChange w:id="498" w:author="Author">
              <w:tcPr>
                <w:tcW w:w="5826" w:type="dxa"/>
                <w:hideMark/>
              </w:tcPr>
            </w:tcPrChange>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Identify the valuation method used when valuing assets. One of the options in the following closed list shall be used:</w:t>
            </w:r>
          </w:p>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quoted market price in active markets for the same assets</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quoted market price in active markets for similar assets</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alternative valuation methods</w:t>
            </w:r>
          </w:p>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adjusted equity methods (applicable for the valuation of participations)</w:t>
            </w:r>
          </w:p>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IFRS equity methods (applicable for the valuation of participations)</w:t>
            </w:r>
          </w:p>
          <w:p w:rsidR="0095672C" w:rsidRPr="00DF07B0" w:rsidRDefault="0095672C" w:rsidP="00DB7C64">
            <w:pPr>
              <w:pStyle w:val="NoSpacing"/>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Market valuation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9(4) of Delegated Regulation </w:t>
            </w:r>
            <w:r w:rsidR="000C6BAE" w:rsidRPr="00DF07B0">
              <w:rPr>
                <w:rFonts w:ascii="Times New Roman" w:hAnsi="Times New Roman" w:cs="Times New Roman"/>
                <w:sz w:val="20"/>
                <w:szCs w:val="20"/>
              </w:rPr>
              <w:t xml:space="preserve">(EU) </w:t>
            </w:r>
            <w:r w:rsidRPr="00DF07B0">
              <w:rPr>
                <w:rFonts w:ascii="Times New Roman" w:hAnsi="Times New Roman" w:cs="Times New Roman"/>
                <w:sz w:val="20"/>
                <w:szCs w:val="20"/>
              </w:rPr>
              <w:t>2015/35</w:t>
            </w:r>
          </w:p>
        </w:tc>
      </w:tr>
      <w:tr w:rsidR="0095672C" w:rsidRPr="00DF07B0" w:rsidTr="008E705F">
        <w:trPr>
          <w:trHeight w:val="771"/>
          <w:trPrChange w:id="499" w:author="Author">
            <w:trPr>
              <w:trHeight w:val="771"/>
            </w:trPr>
          </w:trPrChange>
        </w:trPr>
        <w:tc>
          <w:tcPr>
            <w:tcW w:w="1483" w:type="dxa"/>
            <w:hideMark/>
            <w:tcPrChange w:id="500" w:author="Author">
              <w:tcPr>
                <w:tcW w:w="1483" w:type="dxa"/>
                <w:hideMark/>
              </w:tcPr>
            </w:tcPrChange>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C0160</w:t>
            </w:r>
          </w:p>
        </w:tc>
        <w:tc>
          <w:tcPr>
            <w:tcW w:w="2169" w:type="dxa"/>
            <w:hideMark/>
            <w:tcPrChange w:id="501" w:author="Author">
              <w:tcPr>
                <w:tcW w:w="1933" w:type="dxa"/>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Acquisition value</w:t>
            </w:r>
          </w:p>
        </w:tc>
        <w:tc>
          <w:tcPr>
            <w:tcW w:w="5590" w:type="dxa"/>
            <w:hideMark/>
            <w:tcPrChange w:id="502" w:author="Author">
              <w:tcPr>
                <w:tcW w:w="5826" w:type="dxa"/>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acquisition value for assets held, clean value without accrued interest. Not applicable to CIC categories 7 and 8.</w:t>
            </w:r>
          </w:p>
        </w:tc>
      </w:tr>
      <w:tr w:rsidR="0095672C" w:rsidRPr="00DF07B0" w:rsidTr="008E705F">
        <w:trPr>
          <w:trHeight w:val="1353"/>
          <w:trPrChange w:id="503" w:author="Author">
            <w:trPr>
              <w:trHeight w:val="1353"/>
            </w:trPr>
          </w:trPrChange>
        </w:trPr>
        <w:tc>
          <w:tcPr>
            <w:tcW w:w="1483" w:type="dxa"/>
            <w:hideMark/>
            <w:tcPrChange w:id="504" w:author="Author">
              <w:tcPr>
                <w:tcW w:w="1483" w:type="dxa"/>
                <w:hideMark/>
              </w:tcPr>
            </w:tcPrChange>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C0170</w:t>
            </w:r>
          </w:p>
        </w:tc>
        <w:tc>
          <w:tcPr>
            <w:tcW w:w="2169" w:type="dxa"/>
            <w:hideMark/>
            <w:tcPrChange w:id="505" w:author="Author">
              <w:tcPr>
                <w:tcW w:w="1933" w:type="dxa"/>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Solvency II amount</w:t>
            </w:r>
          </w:p>
        </w:tc>
        <w:tc>
          <w:tcPr>
            <w:tcW w:w="5590" w:type="dxa"/>
            <w:hideMark/>
            <w:tcPrChange w:id="506" w:author="Author">
              <w:tcPr>
                <w:tcW w:w="5826" w:type="dxa"/>
                <w:hideMark/>
              </w:tcPr>
            </w:tcPrChange>
          </w:tcPr>
          <w:p w:rsidR="00B26CCB" w:rsidRPr="00DF07B0" w:rsidRDefault="00B26CCB" w:rsidP="00B26CCB">
            <w:pPr>
              <w:rPr>
                <w:rFonts w:ascii="Times New Roman" w:hAnsi="Times New Roman" w:cs="Times New Roman"/>
                <w:sz w:val="20"/>
                <w:szCs w:val="20"/>
              </w:rPr>
            </w:pPr>
            <w:r w:rsidRPr="00DF07B0">
              <w:rPr>
                <w:rFonts w:ascii="Times New Roman" w:hAnsi="Times New Roman" w:cs="Times New Roman"/>
                <w:sz w:val="20"/>
                <w:szCs w:val="20"/>
              </w:rPr>
              <w:t>Value calculated as defined by article 75 of the Directive 2009/138/EC, which corresponds to:</w:t>
            </w:r>
          </w:p>
          <w:p w:rsidR="00B26CCB" w:rsidRPr="00DF07B0" w:rsidRDefault="00B26CCB" w:rsidP="00B26CCB">
            <w:pPr>
              <w:rPr>
                <w:rFonts w:ascii="Times New Roman" w:hAnsi="Times New Roman" w:cs="Times New Roman"/>
                <w:sz w:val="20"/>
                <w:szCs w:val="20"/>
              </w:rPr>
            </w:pPr>
            <w:r w:rsidRPr="00DF07B0">
              <w:rPr>
                <w:rFonts w:ascii="Times New Roman" w:hAnsi="Times New Roman" w:cs="Times New Roman"/>
                <w:sz w:val="20"/>
                <w:szCs w:val="20"/>
              </w:rPr>
              <w:t>- the multiplication of “</w:t>
            </w:r>
            <w:proofErr w:type="spellStart"/>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xml:space="preserve">” (principal amount outstanding measured at par amount or nominal amount) by “Unit percentage of </w:t>
            </w:r>
            <w:proofErr w:type="spellStart"/>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xml:space="preserve"> Solvency II price” plus “Accrued interest”, for assets where the first two items are relevant;</w:t>
            </w:r>
          </w:p>
          <w:p w:rsidR="00B26CCB" w:rsidRPr="00DF07B0" w:rsidRDefault="00B26CCB" w:rsidP="00B26CCB">
            <w:pPr>
              <w:rPr>
                <w:rFonts w:ascii="Times New Roman" w:hAnsi="Times New Roman" w:cs="Times New Roman"/>
                <w:sz w:val="20"/>
                <w:szCs w:val="20"/>
              </w:rPr>
            </w:pPr>
            <w:r w:rsidRPr="00DF07B0">
              <w:rPr>
                <w:rFonts w:ascii="Times New Roman" w:hAnsi="Times New Roman" w:cs="Times New Roman"/>
                <w:sz w:val="20"/>
                <w:szCs w:val="20"/>
              </w:rPr>
              <w:t>- the multiplication of “Quantity” by “Unit Solvency II price”, for assets where these two items are relevant</w:t>
            </w:r>
            <w:ins w:id="507" w:author="Author">
              <w:r w:rsidR="004A7F59" w:rsidRPr="00DF07B0">
                <w:rPr>
                  <w:rFonts w:ascii="Times New Roman" w:hAnsi="Times New Roman" w:cs="Times New Roman"/>
                  <w:sz w:val="20"/>
                  <w:szCs w:val="20"/>
                </w:rPr>
                <w:t xml:space="preserve"> (plus “Accrued interest” if applicable)</w:t>
              </w:r>
            </w:ins>
            <w:r w:rsidRPr="00DF07B0">
              <w:rPr>
                <w:rFonts w:ascii="Times New Roman" w:hAnsi="Times New Roman" w:cs="Times New Roman"/>
                <w:sz w:val="20"/>
                <w:szCs w:val="20"/>
              </w:rPr>
              <w:t>;</w:t>
            </w:r>
          </w:p>
          <w:p w:rsidR="00B26CCB" w:rsidRPr="00DF07B0" w:rsidRDefault="00B26CCB" w:rsidP="00B26CCB">
            <w:pPr>
              <w:rPr>
                <w:rFonts w:ascii="Times New Roman" w:hAnsi="Times New Roman" w:cs="Times New Roman"/>
                <w:sz w:val="20"/>
                <w:szCs w:val="20"/>
              </w:rPr>
            </w:pPr>
            <w:r w:rsidRPr="00DF07B0">
              <w:rPr>
                <w:rFonts w:ascii="Times New Roman" w:hAnsi="Times New Roman" w:cs="Times New Roman"/>
                <w:sz w:val="20"/>
                <w:szCs w:val="20"/>
              </w:rPr>
              <w:t>- Solvency II value of the asset for assets classifiable under asset categories 71 and 9.</w:t>
            </w:r>
            <w:proofErr w:type="gramStart"/>
            <w:r w:rsidRPr="00DF07B0">
              <w:rPr>
                <w:rFonts w:ascii="Times New Roman" w:hAnsi="Times New Roman" w:cs="Times New Roman"/>
                <w:sz w:val="20"/>
                <w:szCs w:val="20"/>
              </w:rPr>
              <w:t>”;</w:t>
            </w:r>
            <w:proofErr w:type="gramEnd"/>
          </w:p>
          <w:p w:rsidR="0095672C" w:rsidRPr="00DF07B0" w:rsidRDefault="0095672C" w:rsidP="00803166">
            <w:pPr>
              <w:pStyle w:val="ListParagraph"/>
              <w:numPr>
                <w:ilvl w:val="0"/>
                <w:numId w:val="8"/>
              </w:numPr>
              <w:jc w:val="left"/>
              <w:rPr>
                <w:sz w:val="20"/>
                <w:lang w:val="en-GB"/>
              </w:rPr>
            </w:pPr>
          </w:p>
        </w:tc>
      </w:tr>
      <w:tr w:rsidR="0095672C" w:rsidRPr="00DF07B0" w:rsidTr="008E705F">
        <w:trPr>
          <w:trHeight w:val="702"/>
          <w:trPrChange w:id="508" w:author="Author">
            <w:trPr>
              <w:trHeight w:val="702"/>
            </w:trPr>
          </w:trPrChange>
        </w:trPr>
        <w:tc>
          <w:tcPr>
            <w:tcW w:w="1483" w:type="dxa"/>
            <w:hideMark/>
            <w:tcPrChange w:id="509" w:author="Author">
              <w:tcPr>
                <w:tcW w:w="1483" w:type="dxa"/>
                <w:hideMark/>
              </w:tcPr>
            </w:tcPrChange>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C0180</w:t>
            </w:r>
          </w:p>
        </w:tc>
        <w:tc>
          <w:tcPr>
            <w:tcW w:w="2169" w:type="dxa"/>
            <w:hideMark/>
            <w:tcPrChange w:id="510" w:author="Author">
              <w:tcPr>
                <w:tcW w:w="1933" w:type="dxa"/>
                <w:hideMark/>
              </w:tcPr>
            </w:tcPrChange>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Accrued interest</w:t>
            </w:r>
          </w:p>
        </w:tc>
        <w:tc>
          <w:tcPr>
            <w:tcW w:w="5590" w:type="dxa"/>
            <w:hideMark/>
            <w:tcPrChange w:id="511" w:author="Author">
              <w:tcPr>
                <w:tcW w:w="5826" w:type="dxa"/>
                <w:hideMark/>
              </w:tcPr>
            </w:tcPrChange>
          </w:tcPr>
          <w:p w:rsidR="0095672C" w:rsidRPr="00DF07B0" w:rsidRDefault="0095672C" w:rsidP="001F0262">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Quantify the amount of accrued interest after the last coupon date for interest bearing </w:t>
            </w:r>
            <w:del w:id="512" w:author="Author">
              <w:r w:rsidRPr="00DF07B0" w:rsidDel="001F0262">
                <w:rPr>
                  <w:rFonts w:ascii="Times New Roman" w:hAnsi="Times New Roman" w:cs="Times New Roman"/>
                  <w:sz w:val="20"/>
                  <w:szCs w:val="20"/>
                </w:rPr>
                <w:delText>securities</w:delText>
              </w:r>
            </w:del>
            <w:ins w:id="513" w:author="Author">
              <w:r w:rsidR="001F0262" w:rsidRPr="00DF07B0">
                <w:rPr>
                  <w:rFonts w:ascii="Times New Roman" w:hAnsi="Times New Roman" w:cs="Times New Roman"/>
                  <w:sz w:val="20"/>
                  <w:szCs w:val="20"/>
                </w:rPr>
                <w:t>assets</w:t>
              </w:r>
            </w:ins>
            <w:r w:rsidRPr="00DF07B0">
              <w:rPr>
                <w:rFonts w:ascii="Times New Roman" w:hAnsi="Times New Roman" w:cs="Times New Roman"/>
                <w:sz w:val="20"/>
                <w:szCs w:val="20"/>
              </w:rPr>
              <w:t>. Note that this value is also part of item Total Solvency II amount.</w:t>
            </w:r>
          </w:p>
        </w:tc>
      </w:tr>
    </w:tbl>
    <w:p w:rsidR="0095672C" w:rsidRPr="00DF07B0" w:rsidRDefault="0095672C">
      <w:pPr>
        <w:rPr>
          <w:rFonts w:ascii="Times New Roman" w:hAnsi="Times New Roman"/>
        </w:rPr>
      </w:pPr>
    </w:p>
    <w:p w:rsidR="0095672C" w:rsidRPr="00DF07B0" w:rsidRDefault="0095672C">
      <w:pPr>
        <w:rPr>
          <w:rFonts w:ascii="Times New Roman" w:hAnsi="Times New Roman" w:cs="Times New Roman"/>
          <w:b/>
          <w:sz w:val="20"/>
          <w:szCs w:val="20"/>
        </w:rPr>
      </w:pPr>
      <w:r w:rsidRPr="00DF07B0">
        <w:rPr>
          <w:rFonts w:ascii="Times New Roman" w:hAnsi="Times New Roman" w:cs="Times New Roman"/>
          <w:b/>
          <w:sz w:val="20"/>
          <w:szCs w:val="20"/>
        </w:rPr>
        <w:t>Information on assets</w:t>
      </w:r>
    </w:p>
    <w:tbl>
      <w:tblPr>
        <w:tblStyle w:val="TableGrid"/>
        <w:tblW w:w="0" w:type="auto"/>
        <w:tblLook w:val="04A0" w:firstRow="1" w:lastRow="0" w:firstColumn="1" w:lastColumn="0" w:noHBand="0" w:noVBand="1"/>
      </w:tblPr>
      <w:tblGrid>
        <w:gridCol w:w="1425"/>
        <w:gridCol w:w="2327"/>
        <w:gridCol w:w="5490"/>
      </w:tblGrid>
      <w:tr w:rsidR="0095672C" w:rsidRPr="00DF07B0" w:rsidTr="00950116">
        <w:trPr>
          <w:trHeight w:val="327"/>
        </w:trPr>
        <w:tc>
          <w:tcPr>
            <w:tcW w:w="1425" w:type="dxa"/>
          </w:tcPr>
          <w:p w:rsidR="0095672C" w:rsidRPr="00DF07B0" w:rsidRDefault="0095672C" w:rsidP="00950116">
            <w:pPr>
              <w:jc w:val="center"/>
              <w:rPr>
                <w:rFonts w:ascii="Times New Roman" w:hAnsi="Times New Roman" w:cs="Times New Roman"/>
                <w:b/>
                <w:sz w:val="20"/>
                <w:szCs w:val="20"/>
              </w:rPr>
            </w:pPr>
          </w:p>
        </w:tc>
        <w:tc>
          <w:tcPr>
            <w:tcW w:w="2327" w:type="dxa"/>
          </w:tcPr>
          <w:p w:rsidR="0095672C" w:rsidRPr="00DF07B0" w:rsidRDefault="0095672C"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5490" w:type="dxa"/>
          </w:tcPr>
          <w:p w:rsidR="0095672C" w:rsidRPr="00DF07B0" w:rsidRDefault="0095672C"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INSTRUCTION</w:t>
            </w:r>
          </w:p>
        </w:tc>
      </w:tr>
      <w:tr w:rsidR="0095672C" w:rsidRPr="00DF07B0" w:rsidTr="00950116">
        <w:trPr>
          <w:trHeight w:val="1575"/>
        </w:trPr>
        <w:tc>
          <w:tcPr>
            <w:tcW w:w="1425"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C0040</w:t>
            </w:r>
          </w:p>
        </w:tc>
        <w:tc>
          <w:tcPr>
            <w:tcW w:w="2327"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ID Code</w:t>
            </w:r>
          </w:p>
        </w:tc>
        <w:tc>
          <w:tcPr>
            <w:tcW w:w="5490"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Asset ID code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This code must be unique and kept consistent over time.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rPr>
              <w:t>code+EUR</w:t>
            </w:r>
            <w:proofErr w:type="spellEnd"/>
            <w:r w:rsidRPr="00DF07B0">
              <w:rPr>
                <w:rFonts w:ascii="Times New Roman" w:hAnsi="Times New Roman" w:cs="Times New Roman"/>
                <w:sz w:val="20"/>
                <w:szCs w:val="20"/>
              </w:rPr>
              <w:t>”</w:t>
            </w:r>
          </w:p>
        </w:tc>
      </w:tr>
      <w:tr w:rsidR="0095672C" w:rsidRPr="00DF07B0" w:rsidTr="00950116">
        <w:trPr>
          <w:trHeight w:val="1519"/>
        </w:trPr>
        <w:tc>
          <w:tcPr>
            <w:tcW w:w="1425" w:type="dxa"/>
            <w:hideMark/>
          </w:tcPr>
          <w:p w:rsidR="0095672C" w:rsidRPr="00DF07B0" w:rsidRDefault="0095672C" w:rsidP="00950116">
            <w:pPr>
              <w:pStyle w:val="NoSpacing"/>
              <w:rPr>
                <w:rFonts w:ascii="Times New Roman" w:hAnsi="Times New Roman"/>
              </w:rPr>
            </w:pPr>
            <w:r w:rsidRPr="00DF07B0">
              <w:rPr>
                <w:rFonts w:ascii="Times New Roman" w:hAnsi="Times New Roman" w:cs="Times New Roman"/>
                <w:sz w:val="20"/>
              </w:rPr>
              <w:t>C0050</w:t>
            </w:r>
          </w:p>
        </w:tc>
        <w:tc>
          <w:tcPr>
            <w:tcW w:w="2327"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5490"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del w:id="514" w:author="Author">
              <w:r w:rsidRPr="00DF07B0" w:rsidDel="0051015C">
                <w:rPr>
                  <w:rFonts w:ascii="Times New Roman" w:hAnsi="Times New Roman" w:cs="Times New Roman"/>
                  <w:sz w:val="20"/>
                  <w:szCs w:val="20"/>
                  <w:lang w:val="fr-BE"/>
                </w:rPr>
                <w:delText>+</w:delText>
              </w:r>
            </w:del>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w:t>
            </w:r>
            <w:proofErr w:type="spellStart"/>
            <w:r w:rsidRPr="00DF07B0">
              <w:rPr>
                <w:rFonts w:ascii="Times New Roman" w:hAnsi="Times New Roman" w:cs="Times New Roman"/>
                <w:sz w:val="20"/>
                <w:szCs w:val="20"/>
              </w:rPr>
              <w:t>code+currency</w:t>
            </w:r>
            <w:proofErr w:type="spellEnd"/>
            <w:r w:rsidRPr="00DF07B0">
              <w:rPr>
                <w:rFonts w:ascii="Times New Roman" w:hAnsi="Times New Roman" w:cs="Times New Roman"/>
                <w:sz w:val="20"/>
                <w:szCs w:val="20"/>
              </w:rPr>
              <w:t>: “9</w:t>
            </w:r>
            <w:ins w:id="515" w:author="Author">
              <w:r w:rsidR="00655626" w:rsidRPr="00DF07B0">
                <w:rPr>
                  <w:rFonts w:ascii="Times New Roman" w:hAnsi="Times New Roman" w:cs="Times New Roman"/>
                  <w:sz w:val="20"/>
                  <w:szCs w:val="20"/>
                </w:rPr>
                <w:t>9</w:t>
              </w:r>
            </w:ins>
            <w:r w:rsidRPr="00DF07B0">
              <w:rPr>
                <w:rFonts w:ascii="Times New Roman" w:hAnsi="Times New Roman" w:cs="Times New Roman"/>
                <w:sz w:val="20"/>
                <w:szCs w:val="20"/>
              </w:rPr>
              <w:t>/1”..</w:t>
            </w:r>
          </w:p>
        </w:tc>
      </w:tr>
      <w:tr w:rsidR="0095672C" w:rsidRPr="00DF07B0" w:rsidTr="00960F07">
        <w:trPr>
          <w:trHeight w:val="132"/>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C0190</w:t>
            </w:r>
          </w:p>
        </w:tc>
        <w:tc>
          <w:tcPr>
            <w:tcW w:w="2327"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Item Title</w:t>
            </w:r>
          </w:p>
        </w:tc>
        <w:tc>
          <w:tcPr>
            <w:tcW w:w="549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95672C" w:rsidRPr="00DF07B0" w:rsidRDefault="0095672C" w:rsidP="00950116">
            <w:pPr>
              <w:rPr>
                <w:rFonts w:ascii="Times New Roman" w:hAnsi="Times New Roman" w:cs="Times New Roman"/>
                <w:sz w:val="20"/>
                <w:szCs w:val="20"/>
              </w:rPr>
            </w:pP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777AEA">
            <w:pPr>
              <w:pStyle w:val="ListParagraph"/>
              <w:numPr>
                <w:ilvl w:val="0"/>
                <w:numId w:val="10"/>
              </w:numPr>
              <w:jc w:val="left"/>
              <w:rPr>
                <w:sz w:val="20"/>
                <w:lang w:val="en-GB"/>
              </w:rPr>
            </w:pPr>
            <w:r w:rsidRPr="00DF07B0">
              <w:rPr>
                <w:sz w:val="20"/>
                <w:lang w:val="en-GB"/>
              </w:rPr>
              <w:t xml:space="preserve">Regarding CIC category 8 – Mortgages and Loans, when relating to mortgage and loans to natural persons, this item shall contain “Loans to AMSB members” </w:t>
            </w:r>
            <w:r w:rsidR="00777AEA" w:rsidRPr="00DF07B0">
              <w:rPr>
                <w:sz w:val="20"/>
                <w:lang w:val="en-GB"/>
              </w:rPr>
              <w:t xml:space="preserve">i.e. loans to the Administrative, Management and Supervisory Body ("AMSB") </w:t>
            </w:r>
            <w:r w:rsidRPr="00DF07B0">
              <w:rPr>
                <w:sz w:val="20"/>
                <w:lang w:val="en-GB"/>
              </w:rPr>
              <w:t>or “Loans to other natural persons”, according to its nature, as those assets are not required to be individualised. Loans to other than natural persons shall be reported line</w:t>
            </w:r>
            <w:r w:rsidR="0072092D" w:rsidRPr="00DF07B0">
              <w:rPr>
                <w:sz w:val="20"/>
                <w:lang w:val="en-GB"/>
              </w:rPr>
              <w:t>–</w:t>
            </w:r>
            <w:r w:rsidRPr="00DF07B0">
              <w:rPr>
                <w:sz w:val="20"/>
                <w:lang w:val="en-GB"/>
              </w:rPr>
              <w:t>by</w:t>
            </w:r>
            <w:r w:rsidR="0072092D" w:rsidRPr="00DF07B0">
              <w:rPr>
                <w:sz w:val="20"/>
                <w:lang w:val="en-GB"/>
              </w:rPr>
              <w:t>–</w:t>
            </w:r>
            <w:r w:rsidRPr="00DF07B0">
              <w:rPr>
                <w:sz w:val="20"/>
                <w:lang w:val="en-GB"/>
              </w:rPr>
              <w:t xml:space="preserve">line. </w:t>
            </w:r>
          </w:p>
          <w:p w:rsidR="0095672C" w:rsidRPr="00DF07B0" w:rsidRDefault="0095672C" w:rsidP="00803166">
            <w:pPr>
              <w:pStyle w:val="ListParagraph"/>
              <w:numPr>
                <w:ilvl w:val="0"/>
                <w:numId w:val="10"/>
              </w:numPr>
              <w:jc w:val="left"/>
              <w:rPr>
                <w:sz w:val="20"/>
                <w:lang w:val="en-GB"/>
              </w:rPr>
            </w:pPr>
            <w:r w:rsidRPr="00DF07B0">
              <w:rPr>
                <w:sz w:val="20"/>
                <w:lang w:val="en-GB"/>
              </w:rPr>
              <w:t xml:space="preserve">This item is not applicable for CIC 95 – Plant and </w:t>
            </w:r>
            <w:r w:rsidRPr="00DF07B0">
              <w:rPr>
                <w:sz w:val="20"/>
                <w:lang w:val="en-GB"/>
              </w:rPr>
              <w:lastRenderedPageBreak/>
              <w:t>equipment (for own use) as those assets are not required to be individualised, CIC 71 and CIC 75.</w:t>
            </w:r>
          </w:p>
          <w:p w:rsidR="0095672C" w:rsidRPr="00DF07B0" w:rsidRDefault="0095672C" w:rsidP="00950116">
            <w:pPr>
              <w:pStyle w:val="ListParagraph"/>
              <w:rPr>
                <w:sz w:val="20"/>
                <w:lang w:val="en-GB"/>
              </w:rPr>
            </w:pPr>
          </w:p>
        </w:tc>
      </w:tr>
      <w:tr w:rsidR="0095672C" w:rsidRPr="00DF07B0" w:rsidTr="00E532BF">
        <w:trPr>
          <w:trHeight w:val="629"/>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lastRenderedPageBreak/>
              <w:t>C0200</w:t>
            </w:r>
          </w:p>
        </w:tc>
        <w:tc>
          <w:tcPr>
            <w:tcW w:w="2327"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Name</w:t>
            </w:r>
          </w:p>
        </w:tc>
        <w:tc>
          <w:tcPr>
            <w:tcW w:w="5490"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Name of the issuer, defined as the entity that issues assets to investors.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When available, this item corresponds to the entity name in the LEI database. When this is not available corresponds to the legal name.</w:t>
            </w:r>
          </w:p>
          <w:p w:rsidR="0095672C" w:rsidRPr="00DF07B0" w:rsidRDefault="0095672C" w:rsidP="00950116">
            <w:pPr>
              <w:rPr>
                <w:rFonts w:ascii="Times New Roman" w:hAnsi="Times New Roman" w:cs="Times New Roman"/>
                <w:sz w:val="20"/>
                <w:szCs w:val="20"/>
              </w:rPr>
            </w:pP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4 – Collective Investments Undertakings, the issuer name is the name of the fund manager;</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7 – Cash and deposits (excluding CIC 71 and CIC 75), the issuer name is the name of the depositary entity;</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w:t>
            </w:r>
          </w:p>
          <w:p w:rsidR="0095672C" w:rsidRPr="00DF07B0" w:rsidRDefault="0095672C" w:rsidP="00803166">
            <w:pPr>
              <w:pStyle w:val="ListParagraph"/>
              <w:numPr>
                <w:ilvl w:val="0"/>
                <w:numId w:val="9"/>
              </w:numPr>
              <w:jc w:val="left"/>
              <w:rPr>
                <w:sz w:val="20"/>
                <w:lang w:val="en-GB"/>
              </w:rPr>
            </w:pPr>
            <w:r w:rsidRPr="00DF07B0">
              <w:rPr>
                <w:sz w:val="20"/>
                <w:lang w:val="en-GB"/>
              </w:rPr>
              <w:t>Regarding CIC 8 – Mortgages and Loans, other than mortgage and loans to natural persons the information shall relate to the borrower;</w:t>
            </w:r>
          </w:p>
          <w:p w:rsidR="0095672C" w:rsidRPr="00DF07B0" w:rsidRDefault="0095672C" w:rsidP="00803166">
            <w:pPr>
              <w:pStyle w:val="ListParagraph"/>
              <w:numPr>
                <w:ilvl w:val="0"/>
                <w:numId w:val="9"/>
              </w:numPr>
              <w:jc w:val="left"/>
              <w:rPr>
                <w:sz w:val="20"/>
                <w:lang w:val="en-GB"/>
              </w:rPr>
            </w:pPr>
            <w:r w:rsidRPr="00DF07B0">
              <w:rPr>
                <w:sz w:val="20"/>
                <w:lang w:val="en-GB"/>
              </w:rPr>
              <w:t xml:space="preserve">This item is not applicable for CIC 71, CIC 75 and CIC category 9 – Property. </w:t>
            </w:r>
          </w:p>
          <w:p w:rsidR="0095672C" w:rsidRPr="00DF07B0" w:rsidRDefault="0095672C" w:rsidP="00950116">
            <w:pPr>
              <w:ind w:left="360"/>
              <w:rPr>
                <w:rFonts w:ascii="Times New Roman" w:hAnsi="Times New Roman" w:cs="Times New Roman"/>
                <w:sz w:val="20"/>
                <w:szCs w:val="20"/>
              </w:rPr>
            </w:pPr>
          </w:p>
        </w:tc>
      </w:tr>
      <w:tr w:rsidR="0095672C" w:rsidRPr="00DF07B0" w:rsidTr="00950116">
        <w:trPr>
          <w:trHeight w:val="300"/>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C0210</w:t>
            </w:r>
          </w:p>
        </w:tc>
        <w:tc>
          <w:tcPr>
            <w:tcW w:w="2327"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Code</w:t>
            </w:r>
          </w:p>
        </w:tc>
        <w:tc>
          <w:tcPr>
            <w:tcW w:w="5490"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Identification of the issuer code using the Legal Entity Identifier (LEI) if available.</w:t>
            </w:r>
            <w:r w:rsidRPr="00DF07B0">
              <w:rPr>
                <w:rFonts w:ascii="Times New Roman" w:hAnsi="Times New Roman" w:cs="Times New Roman"/>
                <w:sz w:val="20"/>
                <w:szCs w:val="20"/>
              </w:rPr>
              <w:br/>
              <w:t>If none is available this item shall not be reported.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Regarding CIC category 4 – Collective Investments Undertakings, the issuer code is the code of the fund manager;</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Regarding CIC category 7 – Cash and deposits (excluding CIC 71 and CIC 75), the issuer code is the code of the depositary entity</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Regarding CIC 8 – Mortgages and Loans, other than mortgage and loans to natural persons the information shall relate to the borrower;</w:t>
            </w:r>
          </w:p>
          <w:p w:rsidR="0095672C" w:rsidRPr="00DF07B0" w:rsidRDefault="0095672C" w:rsidP="00803166">
            <w:pPr>
              <w:pStyle w:val="ListParagraph"/>
              <w:numPr>
                <w:ilvl w:val="0"/>
                <w:numId w:val="9"/>
              </w:numPr>
              <w:jc w:val="left"/>
              <w:rPr>
                <w:sz w:val="20"/>
                <w:lang w:val="en-GB"/>
              </w:rPr>
            </w:pPr>
            <w:r w:rsidRPr="00DF07B0">
              <w:rPr>
                <w:sz w:val="20"/>
                <w:lang w:val="en-GB"/>
              </w:rPr>
              <w:t xml:space="preserve">This item is not applicable for CIC 71, CIC 75and CIC category 9 – Property; </w:t>
            </w:r>
          </w:p>
          <w:p w:rsidR="0095672C" w:rsidRPr="00DF07B0" w:rsidRDefault="0095672C" w:rsidP="00803166">
            <w:pPr>
              <w:pStyle w:val="ListParagraph"/>
              <w:numPr>
                <w:ilvl w:val="0"/>
                <w:numId w:val="9"/>
              </w:numPr>
              <w:jc w:val="left"/>
              <w:rPr>
                <w:lang w:val="en-GB"/>
              </w:rPr>
            </w:pPr>
            <w:r w:rsidRPr="00DF07B0">
              <w:rPr>
                <w:sz w:val="20"/>
                <w:lang w:val="en-GB"/>
              </w:rPr>
              <w:t>This item is not applicable to CIC category 8 – Mortgages and Loans, when relating to mortgage and loans to natural persons.</w:t>
            </w:r>
          </w:p>
        </w:tc>
      </w:tr>
      <w:tr w:rsidR="0095672C" w:rsidRPr="00DF07B0" w:rsidTr="00960F07">
        <w:trPr>
          <w:trHeight w:val="416"/>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C0220</w:t>
            </w:r>
          </w:p>
        </w:tc>
        <w:tc>
          <w:tcPr>
            <w:tcW w:w="2327"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issuer code</w:t>
            </w:r>
          </w:p>
        </w:tc>
        <w:tc>
          <w:tcPr>
            <w:tcW w:w="5490"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Identification of the type of code used for the “Issuer Code” item. One of the options in the following closed list shall be used:</w:t>
            </w:r>
          </w:p>
          <w:p w:rsidR="0095672C" w:rsidRPr="00DF07B0" w:rsidRDefault="0095672C" w:rsidP="00950116">
            <w:pPr>
              <w:tabs>
                <w:tab w:val="left" w:pos="1002"/>
              </w:tabs>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LEI </w:t>
            </w:r>
            <w:r w:rsidRPr="00DF07B0">
              <w:rPr>
                <w:rFonts w:ascii="Times New Roman" w:hAnsi="Times New Roman" w:cs="Times New Roman"/>
                <w:sz w:val="20"/>
                <w:szCs w:val="20"/>
              </w:rPr>
              <w:tab/>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9 – None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to CIC category 8 – Mortgages and Loans, when relating to mortgage and loans to natural persons.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This item is not applicable for CIC 71, CIC 75 and CIC category </w:t>
            </w:r>
            <w:r w:rsidRPr="00DF07B0">
              <w:rPr>
                <w:rFonts w:ascii="Times New Roman" w:hAnsi="Times New Roman" w:cs="Times New Roman"/>
                <w:sz w:val="20"/>
                <w:szCs w:val="20"/>
              </w:rPr>
              <w:lastRenderedPageBreak/>
              <w:t>9 – Property.</w:t>
            </w:r>
          </w:p>
        </w:tc>
      </w:tr>
      <w:tr w:rsidR="0095672C" w:rsidRPr="00DF07B0" w:rsidTr="00950116">
        <w:trPr>
          <w:trHeight w:val="699"/>
        </w:trPr>
        <w:tc>
          <w:tcPr>
            <w:tcW w:w="1425" w:type="dxa"/>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lastRenderedPageBreak/>
              <w:t>C0230</w:t>
            </w:r>
          </w:p>
        </w:tc>
        <w:tc>
          <w:tcPr>
            <w:tcW w:w="2327" w:type="dxa"/>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Sector</w:t>
            </w:r>
          </w:p>
        </w:tc>
        <w:tc>
          <w:tcPr>
            <w:tcW w:w="5490" w:type="dxa"/>
          </w:tcPr>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Identify the economic sector of issuer based on the latest version of </w:t>
            </w:r>
            <w:r w:rsidR="0090087B" w:rsidRPr="00DF07B0">
              <w:rPr>
                <w:rFonts w:ascii="Times New Roman" w:hAnsi="Times New Roman" w:cs="Times New Roman"/>
                <w:sz w:val="20"/>
                <w:szCs w:val="20"/>
              </w:rPr>
              <w:t>the Statistical classification of economic activities in the European Community ("</w:t>
            </w:r>
            <w:r w:rsidRPr="00DF07B0">
              <w:rPr>
                <w:rFonts w:ascii="Times New Roman" w:hAnsi="Times New Roman" w:cs="Times New Roman"/>
                <w:sz w:val="20"/>
                <w:szCs w:val="20"/>
              </w:rPr>
              <w:t>NACE</w:t>
            </w:r>
            <w:r w:rsidR="0090087B"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(as published in an EC Regulation). The letter reference of the NACE code identifying the Section shall be used as a minimum for identifying sectors (e.g. ‘A’ or ‘A0111’ would be acceptable) except for the NACE relating to Financial and Insurance activities, for which the letter identifying the Section followed by the 4 digits code for the class shall be used (e.g. ‘K6411’). </w:t>
            </w:r>
          </w:p>
          <w:p w:rsidR="0095672C" w:rsidRPr="00DF07B0" w:rsidRDefault="0095672C" w:rsidP="00950116">
            <w:pPr>
              <w:rPr>
                <w:rFonts w:ascii="Times New Roman" w:hAnsi="Times New Roman" w:cs="Times New Roman"/>
                <w:sz w:val="20"/>
                <w:szCs w:val="20"/>
              </w:rPr>
            </w:pP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Regarding CIC category 4 – Collective Investments Undertakings, the issuer sector is the sector of the fund manager;</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Regarding CIC category 7 – Cash and deposits (excluding CIC 71 and CIC 75), the issuer sector is the sector of the depositary entity</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Regarding CIC 8 – Mortgages and Loans, other than mortgage and loans to natural persons the information shall relate to the borrower;</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 xml:space="preserve">This item is not applicable for CIC 71, CIC 75and CIC category 9 – Property; </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This item is not applicable to CIC category 8 – Mortgages and Loans, when relating to mortgage and loans to natural persons.</w:t>
            </w:r>
          </w:p>
          <w:p w:rsidR="0095672C" w:rsidRPr="00DF07B0" w:rsidRDefault="0095672C" w:rsidP="00950116">
            <w:pPr>
              <w:spacing w:after="200" w:line="276" w:lineRule="auto"/>
              <w:rPr>
                <w:rFonts w:ascii="Times New Roman" w:hAnsi="Times New Roman" w:cs="Times New Roman"/>
                <w:sz w:val="20"/>
                <w:szCs w:val="20"/>
              </w:rPr>
            </w:pPr>
          </w:p>
        </w:tc>
      </w:tr>
      <w:tr w:rsidR="0095672C" w:rsidRPr="00DF07B0" w:rsidTr="00950116">
        <w:trPr>
          <w:trHeight w:val="1338"/>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C0240</w:t>
            </w:r>
          </w:p>
        </w:tc>
        <w:tc>
          <w:tcPr>
            <w:tcW w:w="2327"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Group</w:t>
            </w:r>
          </w:p>
        </w:tc>
        <w:tc>
          <w:tcPr>
            <w:tcW w:w="5490"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Name of issuer’s ultimate parent entity. For collective investment undertakings the group relation relates to the fund manager.</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When available, this item corresponds to the entity name in the LEI database. When this is not available corresponds to the legal name.</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br/>
              <w:t>The following shall be considered:</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Regarding CIC category 4 – Collective Investments Undertakings, the group relation relates to the fund manager;</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Regarding CIC category 7 – Cash and deposits (excluding CIC 71 and CIC 75), the group relation relates to the depositary entity</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Regarding CIC 8 – Mortgages and Loans, other than mortgage and loans to natural persons the group relation relates to the borrower;</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This item is not applicable for CIC category 8 – Mortgages and Loans (for mortgages and loans to natural persons)</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 xml:space="preserve">This item is not applicable for CIC 71, CIC 75 and CIC category 9 – Property. </w:t>
            </w:r>
          </w:p>
          <w:p w:rsidR="0095672C" w:rsidRPr="00DF07B0" w:rsidRDefault="0095672C" w:rsidP="00950116">
            <w:pPr>
              <w:spacing w:line="276" w:lineRule="auto"/>
              <w:rPr>
                <w:rFonts w:ascii="Times New Roman" w:hAnsi="Times New Roman" w:cs="Times New Roman"/>
                <w:sz w:val="20"/>
                <w:szCs w:val="20"/>
              </w:rPr>
            </w:pPr>
          </w:p>
        </w:tc>
      </w:tr>
      <w:tr w:rsidR="0095672C" w:rsidRPr="00DF07B0" w:rsidTr="00950116">
        <w:trPr>
          <w:trHeight w:val="855"/>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lastRenderedPageBreak/>
              <w:t>C0250</w:t>
            </w:r>
          </w:p>
        </w:tc>
        <w:tc>
          <w:tcPr>
            <w:tcW w:w="2327"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Group Code</w:t>
            </w:r>
          </w:p>
        </w:tc>
        <w:tc>
          <w:tcPr>
            <w:tcW w:w="5490"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group’s identification using the Legal Entity Identifier (LEI) if available.</w:t>
            </w:r>
            <w:r w:rsidRPr="00DF07B0">
              <w:rPr>
                <w:rFonts w:ascii="Times New Roman" w:hAnsi="Times New Roman" w:cs="Times New Roman"/>
                <w:sz w:val="20"/>
                <w:szCs w:val="20"/>
              </w:rPr>
              <w:br/>
              <w:t>If none is available, this item shall not be reported.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Regarding CIC category 4 – Collective Investments Undertakings, the group relation relates to the fund manager;</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Regarding CIC category 7 – Cash and deposits (excluding CIC 71 and CIC 75), the group relation relates to the depositary entity</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Regarding CIC 8 – Mortgages and Loans, other than mortgage and loans to natural persons the group relation relates to the borrower;</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This item is not applicable for CIC category 8 – Mortgages and Loans (for mortgages and loans to natural persons)</w:t>
            </w:r>
          </w:p>
          <w:p w:rsidR="0095672C" w:rsidRPr="00DF07B0" w:rsidRDefault="0095672C" w:rsidP="00803166">
            <w:pPr>
              <w:numPr>
                <w:ilvl w:val="0"/>
                <w:numId w:val="9"/>
              </w:numPr>
              <w:spacing w:after="200" w:line="276" w:lineRule="auto"/>
              <w:contextualSpacing/>
              <w:rPr>
                <w:rFonts w:ascii="Times New Roman" w:hAnsi="Times New Roman" w:cs="Times New Roman"/>
                <w:sz w:val="20"/>
                <w:szCs w:val="20"/>
              </w:rPr>
            </w:pPr>
            <w:r w:rsidRPr="00DF07B0">
              <w:rPr>
                <w:rFonts w:ascii="Times New Roman" w:hAnsi="Times New Roman" w:cs="Times New Roman"/>
                <w:sz w:val="20"/>
                <w:szCs w:val="20"/>
              </w:rPr>
              <w:t>This item is not applicable for CIC 71, CIC 75 and CIC category 9 – Property.</w:t>
            </w:r>
          </w:p>
        </w:tc>
      </w:tr>
      <w:tr w:rsidR="0095672C" w:rsidRPr="00DF07B0" w:rsidTr="00950116">
        <w:trPr>
          <w:trHeight w:val="300"/>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C0260</w:t>
            </w:r>
          </w:p>
        </w:tc>
        <w:tc>
          <w:tcPr>
            <w:tcW w:w="2327"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issuer group code</w:t>
            </w:r>
          </w:p>
        </w:tc>
        <w:tc>
          <w:tcPr>
            <w:tcW w:w="5490"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Identification of the code used for the “Issuer Group Code”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LEI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9 – None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to CIC category 8 – Mortgages and Loans, when relating to mortgage and loans to natural persons.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for CIC 71, CIC 75 and CIC category 9 – Property.</w:t>
            </w:r>
          </w:p>
        </w:tc>
      </w:tr>
      <w:tr w:rsidR="0095672C" w:rsidRPr="00DF07B0" w:rsidTr="00950116">
        <w:trPr>
          <w:trHeight w:val="557"/>
        </w:trPr>
        <w:tc>
          <w:tcPr>
            <w:tcW w:w="1425" w:type="dxa"/>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C0270</w:t>
            </w:r>
          </w:p>
        </w:tc>
        <w:tc>
          <w:tcPr>
            <w:tcW w:w="2327" w:type="dxa"/>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Country</w:t>
            </w:r>
          </w:p>
        </w:tc>
        <w:tc>
          <w:tcPr>
            <w:tcW w:w="5490"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ISO 3166</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2 code of the country of localisation of the issuer.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localisation of the issuer is assessed by the address of the entity issuing the asset.</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Regarding CIC category 4 – Collective Investments Undertakings, the issuer country is the country is relative to the fund manager;</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Regarding CIC category 7 – Cash and deposits (excluding CIC 71 and CIC 75), the issuer country is the country of the depositary entity</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Regarding CIC 8 – Mortgages and Loans, other than mortgage and loans to natural persons the information shall relate to the borrower;</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 xml:space="preserve">This item is not applicable for CIC 71, CIC 75 and CIC category 9 – Property; </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This item is not applicable to CIC category 8 – Mortgages and Loans, when relating to mortgage and loans to natural persons.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One of the options shall be used: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3166</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2 code</w:t>
            </w:r>
            <w:r w:rsidRPr="00DF07B0">
              <w:rPr>
                <w:rFonts w:ascii="Times New Roman" w:hAnsi="Times New Roman" w:cs="Times New Roman"/>
                <w:sz w:val="20"/>
                <w:szCs w:val="20"/>
              </w:rPr>
              <w:br/>
            </w:r>
            <w:r w:rsidRPr="00DF07B0">
              <w:rPr>
                <w:rFonts w:ascii="Times New Roman" w:hAnsi="Times New Roman" w:cs="Times New Roman"/>
                <w:sz w:val="20"/>
                <w:szCs w:val="20"/>
              </w:rPr>
              <w:lastRenderedPageBreak/>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XA: Supranational issuers</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EU: European Union Institutions</w:t>
            </w:r>
          </w:p>
          <w:p w:rsidR="0095672C" w:rsidRPr="00DF07B0" w:rsidRDefault="0095672C" w:rsidP="00950116">
            <w:pPr>
              <w:rPr>
                <w:rFonts w:ascii="Times New Roman" w:hAnsi="Times New Roman"/>
              </w:rPr>
            </w:pPr>
          </w:p>
        </w:tc>
      </w:tr>
      <w:tr w:rsidR="0095672C" w:rsidRPr="00DF07B0" w:rsidTr="00950116">
        <w:trPr>
          <w:trHeight w:val="300"/>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lastRenderedPageBreak/>
              <w:t>C0280</w:t>
            </w:r>
          </w:p>
        </w:tc>
        <w:tc>
          <w:tcPr>
            <w:tcW w:w="2327"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Currency</w:t>
            </w:r>
          </w:p>
        </w:tc>
        <w:tc>
          <w:tcPr>
            <w:tcW w:w="549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the ISO 4217 alphabetic code of the currency of the issue.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9"/>
              </w:numPr>
              <w:jc w:val="left"/>
              <w:rPr>
                <w:sz w:val="20"/>
                <w:lang w:val="en-GB"/>
              </w:rPr>
            </w:pPr>
            <w:r w:rsidRPr="00DF07B0">
              <w:rPr>
                <w:sz w:val="20"/>
                <w:lang w:val="en-GB"/>
              </w:rPr>
              <w:t xml:space="preserve">This item is not applicable for CIC category 8 – Mortgages and Loans (for mortgages and </w:t>
            </w:r>
            <w:r w:rsidR="008E4D75" w:rsidRPr="00DF07B0">
              <w:rPr>
                <w:sz w:val="20"/>
                <w:lang w:val="en-GB"/>
              </w:rPr>
              <w:t xml:space="preserve">loans </w:t>
            </w:r>
            <w:r w:rsidRPr="00DF07B0">
              <w:rPr>
                <w:sz w:val="20"/>
                <w:lang w:val="en-GB"/>
              </w:rPr>
              <w:t>to natural persons, as those assets are not required to be individualised), CIC 75 and for CIC 95 Plant and equipment (for own use) for the same reason;</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9, excluding CIC 95 Plant and equipment (for own use), the currency corresponds to the currency in which the investment was made.</w:t>
            </w:r>
          </w:p>
        </w:tc>
      </w:tr>
      <w:tr w:rsidR="0095672C" w:rsidRPr="00DF07B0" w:rsidTr="00950116">
        <w:trPr>
          <w:trHeight w:val="1381"/>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C0290</w:t>
            </w:r>
          </w:p>
        </w:tc>
        <w:tc>
          <w:tcPr>
            <w:tcW w:w="2327"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CIC</w:t>
            </w:r>
          </w:p>
        </w:tc>
        <w:tc>
          <w:tcPr>
            <w:tcW w:w="5490"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Complementary Identification Code used to classify assets, as set out in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V</w:t>
            </w:r>
            <w:r w:rsidR="001B67DD" w:rsidRPr="00DF07B0">
              <w:rPr>
                <w:rFonts w:ascii="Times New Roman" w:hAnsi="Times New Roman" w:cs="Times New Roman"/>
                <w:sz w:val="20"/>
                <w:szCs w:val="20"/>
              </w:rPr>
              <w:t>I</w:t>
            </w:r>
            <w:r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CIC Table of this Regulation. When classifying an asset using the CIC table, undertakings shall take into consideration the most representative risk to which the asset is exposed to.</w:t>
            </w:r>
          </w:p>
        </w:tc>
      </w:tr>
      <w:tr w:rsidR="0095672C" w:rsidRPr="00DF07B0" w:rsidTr="001267E1">
        <w:trPr>
          <w:trHeight w:val="699"/>
        </w:trPr>
        <w:tc>
          <w:tcPr>
            <w:tcW w:w="1425" w:type="dxa"/>
          </w:tcPr>
          <w:p w:rsidR="0095672C" w:rsidRPr="00DF07B0" w:rsidRDefault="0095672C" w:rsidP="00950116">
            <w:pPr>
              <w:rPr>
                <w:rFonts w:ascii="Times New Roman" w:hAnsi="Times New Roman" w:cs="Times New Roman"/>
                <w:sz w:val="20"/>
                <w:szCs w:val="20"/>
                <w:rPrChange w:id="516"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C0300</w:t>
            </w:r>
          </w:p>
        </w:tc>
        <w:tc>
          <w:tcPr>
            <w:tcW w:w="2327" w:type="dxa"/>
            <w:shd w:val="clear" w:color="auto" w:fill="auto"/>
          </w:tcPr>
          <w:p w:rsidR="0095672C" w:rsidRPr="00DF07B0" w:rsidRDefault="0095672C" w:rsidP="00950116">
            <w:pPr>
              <w:spacing w:after="200" w:line="276" w:lineRule="auto"/>
              <w:rPr>
                <w:rFonts w:ascii="Times New Roman" w:hAnsi="Times New Roman" w:cs="Times New Roman"/>
                <w:sz w:val="20"/>
                <w:szCs w:val="20"/>
                <w:rPrChange w:id="517"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Infrastructure investment</w:t>
            </w:r>
          </w:p>
        </w:tc>
        <w:tc>
          <w:tcPr>
            <w:tcW w:w="5490" w:type="dxa"/>
          </w:tcPr>
          <w:p w:rsidR="0095672C" w:rsidRPr="00DF07B0" w:rsidRDefault="0095672C" w:rsidP="00950116">
            <w:pPr>
              <w:spacing w:after="120" w:line="276" w:lineRule="auto"/>
              <w:rPr>
                <w:rFonts w:ascii="Times New Roman" w:hAnsi="Times New Roman" w:cs="Times New Roman"/>
                <w:sz w:val="20"/>
                <w:szCs w:val="20"/>
              </w:rPr>
            </w:pPr>
            <w:r w:rsidRPr="00DF07B0">
              <w:rPr>
                <w:rFonts w:ascii="Times New Roman" w:hAnsi="Times New Roman" w:cs="Times New Roman"/>
                <w:sz w:val="20"/>
                <w:szCs w:val="20"/>
              </w:rPr>
              <w:t>Identify if the asset is an infrastructure investment</w:t>
            </w:r>
            <w:r w:rsidR="00EA2948" w:rsidRPr="00DF07B0">
              <w:t xml:space="preserve"> </w:t>
            </w:r>
            <w:r w:rsidR="00EA2948" w:rsidRPr="00DF07B0">
              <w:rPr>
                <w:rFonts w:ascii="Times New Roman" w:hAnsi="Times New Roman" w:cs="Times New Roman"/>
                <w:sz w:val="20"/>
                <w:szCs w:val="20"/>
              </w:rPr>
              <w:t>as defined in article 1 (55a) and (55b) of Commission Delegated Regulation (EU) 2015/35</w:t>
            </w:r>
            <w:r w:rsidRPr="00DF07B0">
              <w:rPr>
                <w:rFonts w:ascii="Times New Roman" w:hAnsi="Times New Roman" w:cs="Times New Roman"/>
                <w:sz w:val="20"/>
                <w:szCs w:val="20"/>
              </w:rPr>
              <w:t>.</w:t>
            </w:r>
          </w:p>
          <w:p w:rsidR="0095672C" w:rsidRPr="00DF07B0" w:rsidRDefault="0095672C" w:rsidP="00950116">
            <w:pPr>
              <w:spacing w:after="120"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an infrastructure investment </w:t>
            </w:r>
          </w:p>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0075457E" w:rsidRPr="00DF07B0">
              <w:rPr>
                <w:rFonts w:ascii="Times New Roman" w:hAnsi="Times New Roman" w:cs="Times New Roman"/>
                <w:sz w:val="20"/>
                <w:szCs w:val="20"/>
              </w:rPr>
              <w:t xml:space="preserve">Infrastructure non-qualifying: </w:t>
            </w:r>
            <w:r w:rsidRPr="00DF07B0">
              <w:rPr>
                <w:rFonts w:ascii="Times New Roman" w:hAnsi="Times New Roman" w:cs="Times New Roman"/>
                <w:sz w:val="20"/>
                <w:szCs w:val="20"/>
              </w:rPr>
              <w:t>Government Guarantee</w:t>
            </w:r>
            <w:r w:rsidR="002977E7" w:rsidRPr="00DF07B0">
              <w:rPr>
                <w:rFonts w:ascii="Times New Roman" w:hAnsi="Times New Roman" w:cs="Times New Roman"/>
                <w:sz w:val="20"/>
                <w:szCs w:val="20"/>
              </w:rPr>
              <w:t xml:space="preserve"> </w:t>
            </w:r>
            <w:r w:rsidR="0075457E" w:rsidRPr="00DF07B0">
              <w:rPr>
                <w:rFonts w:ascii="Times New Roman" w:hAnsi="Times New Roman" w:cs="Times New Roman"/>
                <w:sz w:val="20"/>
                <w:szCs w:val="20"/>
              </w:rPr>
              <w:t>(Government, Central bank, Regional government or local authority)</w:t>
            </w:r>
          </w:p>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002977E7" w:rsidRPr="00DF07B0">
              <w:rPr>
                <w:rFonts w:ascii="Times New Roman" w:hAnsi="Times New Roman" w:cs="Times New Roman"/>
                <w:sz w:val="20"/>
                <w:szCs w:val="20"/>
              </w:rPr>
              <w:t xml:space="preserve">Infrastructure non-qualifying: </w:t>
            </w:r>
            <w:r w:rsidRPr="00DF07B0">
              <w:rPr>
                <w:rFonts w:ascii="Times New Roman" w:hAnsi="Times New Roman" w:cs="Times New Roman"/>
                <w:sz w:val="20"/>
                <w:szCs w:val="20"/>
              </w:rPr>
              <w:t>Government Supported including Public Finance initiative</w:t>
            </w:r>
            <w:r w:rsidR="002977E7" w:rsidRPr="00DF07B0">
              <w:rPr>
                <w:rFonts w:ascii="Times New Roman" w:hAnsi="Times New Roman" w:cs="Times New Roman"/>
                <w:sz w:val="20"/>
                <w:szCs w:val="20"/>
              </w:rPr>
              <w:t>(Government, Central bank, Regional government or local authority)</w:t>
            </w:r>
          </w:p>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002977E7" w:rsidRPr="00DF07B0">
              <w:rPr>
                <w:rFonts w:ascii="Times New Roman" w:hAnsi="Times New Roman" w:cs="Times New Roman"/>
                <w:sz w:val="20"/>
                <w:szCs w:val="20"/>
              </w:rPr>
              <w:t xml:space="preserve">Infrastructure non-qualifying: </w:t>
            </w:r>
            <w:r w:rsidRPr="00DF07B0">
              <w:rPr>
                <w:rFonts w:ascii="Times New Roman" w:hAnsi="Times New Roman" w:cs="Times New Roman"/>
                <w:sz w:val="20"/>
                <w:szCs w:val="20"/>
              </w:rPr>
              <w:t>Supranational Guarantee/Supported</w:t>
            </w:r>
            <w:r w:rsidR="00DD21CF" w:rsidRPr="00DF07B0">
              <w:rPr>
                <w:rFonts w:ascii="Times New Roman" w:hAnsi="Times New Roman" w:cs="Times New Roman"/>
                <w:sz w:val="20"/>
                <w:szCs w:val="20"/>
              </w:rPr>
              <w:t xml:space="preserve"> </w:t>
            </w:r>
            <w:r w:rsidR="00DD21CF" w:rsidRPr="00DF07B0">
              <w:rPr>
                <w:rFonts w:ascii="Times New Roman" w:hAnsi="Times New Roman"/>
                <w:sz w:val="20"/>
                <w:szCs w:val="20"/>
              </w:rPr>
              <w:t>(ECB, Multilateral development bank, International organisation)</w:t>
            </w:r>
          </w:p>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 xml:space="preserve">9 – </w:t>
            </w:r>
            <w:r w:rsidR="002977E7" w:rsidRPr="00DF07B0">
              <w:rPr>
                <w:rFonts w:ascii="Times New Roman" w:hAnsi="Times New Roman" w:cs="Times New Roman"/>
                <w:sz w:val="20"/>
                <w:szCs w:val="20"/>
              </w:rPr>
              <w:t xml:space="preserve">Infrastructure non-qualifying: </w:t>
            </w:r>
            <w:r w:rsidRPr="00DF07B0">
              <w:rPr>
                <w:rFonts w:ascii="Times New Roman" w:hAnsi="Times New Roman" w:cs="Times New Roman"/>
                <w:sz w:val="20"/>
                <w:szCs w:val="20"/>
              </w:rPr>
              <w:t xml:space="preserve">Other </w:t>
            </w:r>
            <w:r w:rsidR="00DD21CF" w:rsidRPr="00DF07B0">
              <w:rPr>
                <w:rFonts w:ascii="Times New Roman" w:hAnsi="Times New Roman" w:cs="Times New Roman"/>
                <w:sz w:val="20"/>
                <w:szCs w:val="20"/>
              </w:rPr>
              <w:t xml:space="preserve">non-qualifying </w:t>
            </w:r>
            <w:r w:rsidRPr="00DF07B0">
              <w:rPr>
                <w:rFonts w:ascii="Times New Roman" w:hAnsi="Times New Roman" w:cs="Times New Roman"/>
                <w:sz w:val="20"/>
                <w:szCs w:val="20"/>
              </w:rPr>
              <w:t>infrastructure loans or investments, not classified under the above categories</w:t>
            </w:r>
          </w:p>
          <w:p w:rsidR="00DD21CF" w:rsidRPr="00DF07B0" w:rsidRDefault="00DD21CF" w:rsidP="001267E1">
            <w:pPr>
              <w:pStyle w:val="NoSpacing"/>
              <w:rPr>
                <w:rFonts w:ascii="Times New Roman" w:hAnsi="Times New Roman" w:cs="Times New Roman"/>
                <w:sz w:val="20"/>
                <w:szCs w:val="20"/>
              </w:rPr>
            </w:pPr>
            <w:r w:rsidRPr="00DF07B0">
              <w:rPr>
                <w:rFonts w:ascii="Times New Roman" w:hAnsi="Times New Roman" w:cs="Times New Roman"/>
                <w:sz w:val="20"/>
                <w:szCs w:val="20"/>
              </w:rPr>
              <w:t>12 – Infrastructure qualifying: Government Guarantee (Government, Central bank, Regional government or local authority)</w:t>
            </w:r>
          </w:p>
          <w:p w:rsidR="00DD21CF" w:rsidRPr="00DF07B0" w:rsidRDefault="00DD21CF" w:rsidP="00DD21CF">
            <w:pPr>
              <w:pStyle w:val="NoSpacing"/>
              <w:rPr>
                <w:rFonts w:ascii="Times New Roman" w:hAnsi="Times New Roman" w:cs="Times New Roman"/>
                <w:sz w:val="20"/>
                <w:szCs w:val="20"/>
              </w:rPr>
            </w:pPr>
            <w:r w:rsidRPr="00DF07B0">
              <w:rPr>
                <w:rFonts w:ascii="Times New Roman" w:hAnsi="Times New Roman" w:cs="Times New Roman"/>
                <w:sz w:val="20"/>
                <w:szCs w:val="20"/>
              </w:rPr>
              <w:t>13 – Infrastructure  qualifying: Government Supported including Public Finance initiative (Government, Central bank, Regional government or local authority)</w:t>
            </w:r>
          </w:p>
          <w:p w:rsidR="00DD21CF" w:rsidRPr="00DF07B0" w:rsidRDefault="00DD21CF" w:rsidP="00DD21CF">
            <w:pPr>
              <w:pStyle w:val="NoSpacing"/>
              <w:rPr>
                <w:rFonts w:ascii="Times New Roman" w:hAnsi="Times New Roman" w:cs="Times New Roman"/>
                <w:sz w:val="20"/>
                <w:szCs w:val="20"/>
              </w:rPr>
            </w:pPr>
            <w:r w:rsidRPr="00DF07B0">
              <w:rPr>
                <w:rFonts w:ascii="Times New Roman" w:hAnsi="Times New Roman" w:cs="Times New Roman"/>
                <w:sz w:val="20"/>
                <w:szCs w:val="20"/>
              </w:rPr>
              <w:t xml:space="preserve">14 – Infrastructure qualifying: Supranational Guarantee/Supported (ECB, </w:t>
            </w:r>
            <w:r w:rsidRPr="00DF07B0">
              <w:rPr>
                <w:rFonts w:ascii="Times New Roman" w:hAnsi="Times New Roman"/>
                <w:sz w:val="20"/>
                <w:szCs w:val="20"/>
              </w:rPr>
              <w:t>Multilateral development bank, International organisation)</w:t>
            </w:r>
          </w:p>
          <w:p w:rsidR="001267E1" w:rsidRPr="00DF07B0" w:rsidRDefault="001267E1" w:rsidP="001267E1">
            <w:pPr>
              <w:pStyle w:val="NoSpacing"/>
              <w:rPr>
                <w:rFonts w:ascii="Times New Roman" w:hAnsi="Times New Roman" w:cs="Times New Roman"/>
                <w:sz w:val="20"/>
                <w:szCs w:val="20"/>
              </w:rPr>
            </w:pPr>
            <w:r w:rsidRPr="00DF07B0">
              <w:rPr>
                <w:rFonts w:ascii="Times New Roman" w:hAnsi="Times New Roman" w:cs="Times New Roman"/>
                <w:sz w:val="20"/>
                <w:szCs w:val="20"/>
              </w:rPr>
              <w:t>19 – Infrastructure qualifying: Other qualifying infrastructure investments, not classified in the above categories.</w:t>
            </w:r>
          </w:p>
          <w:p w:rsidR="0095672C" w:rsidRPr="00DF07B0" w:rsidRDefault="001267E1" w:rsidP="001267E1">
            <w:pPr>
              <w:spacing w:after="200" w:line="276" w:lineRule="auto"/>
              <w:rPr>
                <w:rFonts w:ascii="Times New Roman" w:hAnsi="Times New Roman"/>
                <w:sz w:val="20"/>
                <w:szCs w:val="20"/>
              </w:rPr>
            </w:pPr>
            <w:r w:rsidRPr="00DF07B0">
              <w:rPr>
                <w:rFonts w:ascii="Times New Roman" w:hAnsi="Times New Roman" w:cs="Times New Roman"/>
                <w:sz w:val="20"/>
                <w:szCs w:val="20"/>
              </w:rPr>
              <w:t>20 – European Long-Term Investment Fund (ELTIF investing in infrastructure assets and ELTIF investing in other – non infrastructure – assets)</w:t>
            </w:r>
          </w:p>
        </w:tc>
      </w:tr>
      <w:tr w:rsidR="0095672C" w:rsidRPr="00DF07B0" w:rsidTr="00950116">
        <w:trPr>
          <w:trHeight w:val="1763"/>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lastRenderedPageBreak/>
              <w:t>C0310</w:t>
            </w:r>
          </w:p>
        </w:tc>
        <w:tc>
          <w:tcPr>
            <w:tcW w:w="2327"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Holdings in related undertakings, including participations</w:t>
            </w:r>
          </w:p>
        </w:tc>
        <w:tc>
          <w:tcPr>
            <w:tcW w:w="5490" w:type="dxa"/>
            <w:hideMark/>
          </w:tcPr>
          <w:p w:rsidR="0095672C" w:rsidRPr="00DF07B0" w:rsidRDefault="0095672C" w:rsidP="00950116">
            <w:pPr>
              <w:spacing w:after="120" w:line="276" w:lineRule="auto"/>
              <w:rPr>
                <w:rFonts w:ascii="Times New Roman" w:hAnsi="Times New Roman" w:cs="Times New Roman"/>
                <w:sz w:val="20"/>
                <w:szCs w:val="20"/>
              </w:rPr>
            </w:pPr>
            <w:r w:rsidRPr="00DF07B0">
              <w:rPr>
                <w:rFonts w:ascii="Times New Roman" w:hAnsi="Times New Roman" w:cs="Times New Roman"/>
                <w:sz w:val="20"/>
                <w:szCs w:val="20"/>
              </w:rPr>
              <w:t>Only applicable to asset categories 3 and 4.</w:t>
            </w:r>
          </w:p>
          <w:p w:rsidR="0095672C" w:rsidRPr="00DF07B0" w:rsidRDefault="0095672C" w:rsidP="00950116">
            <w:pPr>
              <w:spacing w:after="12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Identify if </w:t>
            </w:r>
            <w:proofErr w:type="gramStart"/>
            <w:r w:rsidRPr="00DF07B0">
              <w:rPr>
                <w:rFonts w:ascii="Times New Roman" w:hAnsi="Times New Roman" w:cs="Times New Roman"/>
                <w:sz w:val="20"/>
                <w:szCs w:val="20"/>
              </w:rPr>
              <w:t>an equity</w:t>
            </w:r>
            <w:proofErr w:type="gramEnd"/>
            <w:r w:rsidRPr="00DF07B0">
              <w:rPr>
                <w:rFonts w:ascii="Times New Roman" w:hAnsi="Times New Roman" w:cs="Times New Roman"/>
                <w:sz w:val="20"/>
                <w:szCs w:val="20"/>
              </w:rPr>
              <w:t xml:space="preserve"> and other share is a participation. One of the options in the following closed list shall be used: </w:t>
            </w:r>
          </w:p>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Not a participation</w:t>
            </w:r>
          </w:p>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Is a participation</w:t>
            </w:r>
          </w:p>
          <w:p w:rsidR="0095672C" w:rsidRPr="00DF07B0" w:rsidRDefault="0095672C" w:rsidP="00950116">
            <w:pPr>
              <w:spacing w:line="276" w:lineRule="auto"/>
              <w:rPr>
                <w:rFonts w:ascii="Times New Roman" w:hAnsi="Times New Roman" w:cs="Times New Roman"/>
                <w:sz w:val="20"/>
                <w:szCs w:val="20"/>
              </w:rPr>
            </w:pPr>
          </w:p>
        </w:tc>
      </w:tr>
      <w:tr w:rsidR="0095672C" w:rsidRPr="00DF07B0" w:rsidTr="00950116">
        <w:trPr>
          <w:trHeight w:val="855"/>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C0320</w:t>
            </w:r>
          </w:p>
        </w:tc>
        <w:tc>
          <w:tcPr>
            <w:tcW w:w="2327"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External rating</w:t>
            </w:r>
          </w:p>
        </w:tc>
        <w:tc>
          <w:tcPr>
            <w:tcW w:w="5490" w:type="dxa"/>
            <w:hideMark/>
          </w:tcPr>
          <w:p w:rsidR="00333BC9" w:rsidRPr="00DF07B0" w:rsidRDefault="00C97217" w:rsidP="00950116">
            <w:pPr>
              <w:spacing w:after="200" w:line="276" w:lineRule="auto"/>
              <w:rPr>
                <w:rFonts w:ascii="Times New Roman" w:hAnsi="Times New Roman" w:cs="Times New Roman"/>
                <w:sz w:val="20"/>
                <w:szCs w:val="20"/>
              </w:rPr>
            </w:pPr>
            <w:ins w:id="518" w:author="Author">
              <w:r w:rsidRPr="00DF07B0">
                <w:rPr>
                  <w:rFonts w:ascii="Times New Roman" w:hAnsi="Times New Roman" w:cs="Times New Roman"/>
                  <w:sz w:val="20"/>
                  <w:szCs w:val="20"/>
                </w:rPr>
                <w:t>A</w:t>
              </w:r>
            </w:ins>
            <w:del w:id="519" w:author="Author">
              <w:r w:rsidR="0095672C" w:rsidRPr="00DF07B0" w:rsidDel="00F1246B">
                <w:rPr>
                  <w:rFonts w:ascii="Times New Roman" w:hAnsi="Times New Roman" w:cs="Times New Roman"/>
                  <w:sz w:val="20"/>
                  <w:szCs w:val="20"/>
                </w:rPr>
                <w:delText>Only a</w:delText>
              </w:r>
            </w:del>
            <w:r w:rsidR="0095672C" w:rsidRPr="00DF07B0">
              <w:rPr>
                <w:rFonts w:ascii="Times New Roman" w:hAnsi="Times New Roman" w:cs="Times New Roman"/>
                <w:sz w:val="20"/>
                <w:szCs w:val="20"/>
              </w:rPr>
              <w:t xml:space="preserve">pplicable </w:t>
            </w:r>
            <w:del w:id="520" w:author="Author">
              <w:r w:rsidR="0095672C" w:rsidRPr="00DF07B0" w:rsidDel="00F1246B">
                <w:rPr>
                  <w:rFonts w:ascii="Times New Roman" w:hAnsi="Times New Roman" w:cs="Times New Roman"/>
                  <w:sz w:val="20"/>
                  <w:szCs w:val="20"/>
                </w:rPr>
                <w:delText>to</w:delText>
              </w:r>
            </w:del>
            <w:ins w:id="521" w:author="Author">
              <w:r w:rsidRPr="00DF07B0">
                <w:rPr>
                  <w:rFonts w:ascii="Times New Roman" w:hAnsi="Times New Roman" w:cs="Times New Roman"/>
                  <w:sz w:val="20"/>
                  <w:szCs w:val="20"/>
                </w:rPr>
                <w:t>at least to</w:t>
              </w:r>
            </w:ins>
            <w:r w:rsidR="0095672C" w:rsidRPr="00DF07B0">
              <w:rPr>
                <w:rFonts w:ascii="Times New Roman" w:hAnsi="Times New Roman" w:cs="Times New Roman"/>
                <w:sz w:val="20"/>
                <w:szCs w:val="20"/>
              </w:rPr>
              <w:t xml:space="preserve"> CIC categories 1, 2, 5</w:t>
            </w:r>
            <w:ins w:id="522" w:author="Author">
              <w:r w:rsidRPr="00DF07B0">
                <w:rPr>
                  <w:rFonts w:ascii="Times New Roman" w:hAnsi="Times New Roman" w:cs="Times New Roman"/>
                  <w:sz w:val="20"/>
                  <w:szCs w:val="20"/>
                </w:rPr>
                <w:t>,</w:t>
              </w:r>
            </w:ins>
            <w:r w:rsidR="0095672C" w:rsidRPr="00DF07B0">
              <w:rPr>
                <w:rFonts w:ascii="Times New Roman" w:hAnsi="Times New Roman" w:cs="Times New Roman"/>
                <w:sz w:val="20"/>
                <w:szCs w:val="20"/>
              </w:rPr>
              <w:t xml:space="preserve"> and 6</w:t>
            </w:r>
            <w:ins w:id="523" w:author="Author">
              <w:r w:rsidRPr="00DF07B0">
                <w:rPr>
                  <w:rFonts w:ascii="Times New Roman" w:hAnsi="Times New Roman" w:cs="Times New Roman"/>
                  <w:sz w:val="20"/>
                  <w:szCs w:val="20"/>
                </w:rPr>
                <w:t xml:space="preserve"> and 8 </w:t>
              </w:r>
              <w:r w:rsidR="001F222A" w:rsidRPr="00DF07B0">
                <w:rPr>
                  <w:rFonts w:ascii="Times New Roman" w:hAnsi="Times New Roman" w:cs="Times New Roman"/>
                  <w:sz w:val="20"/>
                  <w:szCs w:val="20"/>
                </w:rPr>
                <w:t>(Mortgages and Loans, other than mortgages and loans to natural persons</w:t>
              </w:r>
              <w:r w:rsidR="00A01E33" w:rsidRPr="00DF07B0">
                <w:rPr>
                  <w:rFonts w:ascii="Times New Roman" w:hAnsi="Times New Roman" w:cs="Times New Roman"/>
                  <w:sz w:val="20"/>
                  <w:szCs w:val="20"/>
                  <w:rPrChange w:id="524" w:author="Author">
                    <w:rPr>
                      <w:rFonts w:ascii="Times New Roman" w:hAnsi="Times New Roman" w:cs="Times New Roman"/>
                      <w:sz w:val="20"/>
                      <w:szCs w:val="20"/>
                      <w:highlight w:val="yellow"/>
                    </w:rPr>
                  </w:rPrChange>
                </w:rPr>
                <w:t>)</w:t>
              </w:r>
              <w:r w:rsidR="001F222A" w:rsidRPr="00DF07B0">
                <w:rPr>
                  <w:rFonts w:ascii="Times New Roman" w:hAnsi="Times New Roman" w:cs="Times New Roman"/>
                  <w:sz w:val="20"/>
                  <w:szCs w:val="20"/>
                </w:rPr>
                <w:t xml:space="preserve">, </w:t>
              </w:r>
              <w:r w:rsidRPr="00DF07B0">
                <w:rPr>
                  <w:rFonts w:ascii="Times New Roman" w:hAnsi="Times New Roman" w:cs="Times New Roman"/>
                  <w:sz w:val="20"/>
                  <w:szCs w:val="20"/>
                </w:rPr>
                <w:t>where available</w:t>
              </w:r>
            </w:ins>
            <w:r w:rsidR="0095672C" w:rsidRPr="00DF07B0">
              <w:rPr>
                <w:rFonts w:ascii="Times New Roman" w:hAnsi="Times New Roman" w:cs="Times New Roman"/>
                <w:sz w:val="20"/>
                <w:szCs w:val="20"/>
              </w:rPr>
              <w:t>.</w:t>
            </w:r>
          </w:p>
          <w:p w:rsidR="0095672C" w:rsidRPr="00DF07B0" w:rsidRDefault="001F222A" w:rsidP="00950116">
            <w:pPr>
              <w:spacing w:after="200" w:line="276" w:lineRule="auto"/>
              <w:rPr>
                <w:ins w:id="525" w:author="Author"/>
                <w:rFonts w:ascii="Times New Roman" w:hAnsi="Times New Roman" w:cs="Times New Roman"/>
                <w:sz w:val="20"/>
                <w:szCs w:val="20"/>
              </w:rPr>
            </w:pPr>
            <w:ins w:id="526" w:author="Author">
              <w:r w:rsidRPr="00DF07B0">
                <w:rPr>
                  <w:rFonts w:ascii="Times New Roman" w:hAnsi="Times New Roman" w:cs="Times New Roman"/>
                  <w:sz w:val="20"/>
                  <w:szCs w:val="20"/>
                  <w:rPrChange w:id="527" w:author="Author">
                    <w:rPr>
                      <w:rFonts w:ascii="Verdana" w:hAnsi="Verdana" w:cs="Calibri"/>
                      <w:color w:val="FF0000"/>
                      <w:sz w:val="20"/>
                      <w:szCs w:val="20"/>
                      <w:lang w:val="fr-FR" w:eastAsia="fr-FR"/>
                    </w:rPr>
                  </w:rPrChange>
                </w:rPr>
                <w:t xml:space="preserve">This is the issue </w:t>
              </w:r>
            </w:ins>
            <w:del w:id="528" w:author="Author">
              <w:r w:rsidR="0095672C" w:rsidRPr="00DF07B0" w:rsidDel="001F222A">
                <w:rPr>
                  <w:rFonts w:ascii="Times New Roman" w:hAnsi="Times New Roman" w:cs="Times New Roman"/>
                  <w:sz w:val="20"/>
                  <w:szCs w:val="20"/>
                </w:rPr>
                <w:delText>R</w:delText>
              </w:r>
            </w:del>
            <w:ins w:id="529" w:author="Author">
              <w:r w:rsidRPr="00DF07B0">
                <w:rPr>
                  <w:rFonts w:ascii="Times New Roman" w:hAnsi="Times New Roman" w:cs="Times New Roman"/>
                  <w:sz w:val="20"/>
                  <w:szCs w:val="20"/>
                </w:rPr>
                <w:t>r</w:t>
              </w:r>
            </w:ins>
            <w:r w:rsidR="0095672C" w:rsidRPr="00DF07B0">
              <w:rPr>
                <w:rFonts w:ascii="Times New Roman" w:hAnsi="Times New Roman" w:cs="Times New Roman"/>
                <w:sz w:val="20"/>
                <w:szCs w:val="20"/>
              </w:rPr>
              <w:t xml:space="preserve">ating of the asset at the reporting reference date </w:t>
            </w:r>
            <w:ins w:id="530" w:author="Author">
              <w:r w:rsidRPr="00DF07B0">
                <w:rPr>
                  <w:rFonts w:ascii="Times New Roman" w:hAnsi="Times New Roman" w:cs="Times New Roman"/>
                  <w:sz w:val="20"/>
                  <w:szCs w:val="20"/>
                </w:rPr>
                <w:t>as provided</w:t>
              </w:r>
            </w:ins>
            <w:del w:id="531" w:author="Author">
              <w:r w:rsidR="0095672C" w:rsidRPr="00DF07B0" w:rsidDel="001F222A">
                <w:rPr>
                  <w:rFonts w:ascii="Times New Roman" w:hAnsi="Times New Roman" w:cs="Times New Roman"/>
                  <w:sz w:val="20"/>
                  <w:szCs w:val="20"/>
                </w:rPr>
                <w:delText>issued</w:delText>
              </w:r>
            </w:del>
            <w:r w:rsidR="0095672C" w:rsidRPr="00DF07B0">
              <w:rPr>
                <w:rFonts w:ascii="Times New Roman" w:hAnsi="Times New Roman" w:cs="Times New Roman"/>
                <w:sz w:val="20"/>
                <w:szCs w:val="20"/>
              </w:rPr>
              <w:t xml:space="preserve"> by the nominated credit assessment institution (ECAI). </w:t>
            </w:r>
          </w:p>
          <w:p w:rsidR="00F92E52" w:rsidRPr="00DF07B0" w:rsidRDefault="00F92E52" w:rsidP="00F92E52">
            <w:pPr>
              <w:rPr>
                <w:rFonts w:ascii="Times New Roman" w:hAnsi="Times New Roman" w:cs="Times New Roman"/>
                <w:sz w:val="20"/>
                <w:szCs w:val="20"/>
              </w:rPr>
            </w:pPr>
            <w:ins w:id="532" w:author="Author">
              <w:r w:rsidRPr="00DF07B0">
                <w:rPr>
                  <w:rFonts w:ascii="Times New Roman" w:hAnsi="Times New Roman" w:cs="Times New Roman"/>
                  <w:sz w:val="20"/>
                  <w:szCs w:val="20"/>
                </w:rPr>
                <w:t>If a</w:t>
              </w:r>
              <w:r w:rsidR="001F222A" w:rsidRPr="00DF07B0">
                <w:rPr>
                  <w:rFonts w:ascii="Times New Roman" w:hAnsi="Times New Roman" w:cs="Times New Roman"/>
                  <w:sz w:val="20"/>
                  <w:szCs w:val="20"/>
                </w:rPr>
                <w:t>n issue</w:t>
              </w:r>
              <w:r w:rsidRPr="00DF07B0">
                <w:rPr>
                  <w:rFonts w:ascii="Times New Roman" w:hAnsi="Times New Roman" w:cs="Times New Roman"/>
                  <w:sz w:val="20"/>
                  <w:szCs w:val="20"/>
                </w:rPr>
                <w:t xml:space="preserve"> rating is not </w:t>
              </w:r>
              <w:r w:rsidR="001F222A" w:rsidRPr="00DF07B0">
                <w:rPr>
                  <w:rFonts w:ascii="Times New Roman" w:hAnsi="Times New Roman" w:cs="Times New Roman"/>
                  <w:sz w:val="20"/>
                  <w:szCs w:val="20"/>
                </w:rPr>
                <w:t xml:space="preserve">available </w:t>
              </w:r>
              <w:r w:rsidRPr="00DF07B0">
                <w:rPr>
                  <w:rFonts w:ascii="Times New Roman" w:hAnsi="Times New Roman" w:cs="Times New Roman"/>
                  <w:sz w:val="20"/>
                  <w:szCs w:val="20"/>
                </w:rPr>
                <w:t>the item should be left blank</w:t>
              </w:r>
            </w:ins>
            <w:del w:id="533" w:author="Author">
              <w:r w:rsidR="00333BC9" w:rsidRPr="00DF07B0" w:rsidDel="00333BC9">
                <w:rPr>
                  <w:rFonts w:ascii="Times New Roman" w:hAnsi="Times New Roman" w:cs="Times New Roman"/>
                  <w:sz w:val="20"/>
                  <w:szCs w:val="20"/>
                </w:rPr>
                <w:delText xml:space="preserve"> </w:delText>
              </w:r>
              <w:r w:rsidR="001F222A" w:rsidRPr="00DF07B0" w:rsidDel="00333BC9">
                <w:rPr>
                  <w:rFonts w:ascii="Times New Roman" w:hAnsi="Times New Roman" w:cs="Times New Roman"/>
                  <w:sz w:val="20"/>
                  <w:szCs w:val="20"/>
                </w:rPr>
                <w:delText>and</w:delText>
              </w:r>
              <w:r w:rsidRPr="00DF07B0" w:rsidDel="00333BC9">
                <w:rPr>
                  <w:rFonts w:ascii="Times New Roman" w:hAnsi="Times New Roman" w:cs="Times New Roman"/>
                  <w:sz w:val="20"/>
                  <w:szCs w:val="20"/>
                </w:rPr>
                <w:delText xml:space="preserve"> </w:delText>
              </w:r>
              <w:r w:rsidR="001F222A" w:rsidRPr="00DF07B0" w:rsidDel="00333BC9">
                <w:rPr>
                  <w:rFonts w:ascii="Times New Roman" w:hAnsi="Times New Roman" w:cs="Times New Roman"/>
                  <w:sz w:val="20"/>
                  <w:szCs w:val="20"/>
                </w:rPr>
                <w:delText xml:space="preserve">the asset should </w:delText>
              </w:r>
              <w:r w:rsidRPr="00DF07B0" w:rsidDel="00333BC9">
                <w:rPr>
                  <w:rFonts w:ascii="Times New Roman" w:hAnsi="Times New Roman" w:cs="Times New Roman"/>
                  <w:sz w:val="20"/>
                  <w:szCs w:val="20"/>
                </w:rPr>
                <w:delText>be identified as “9 – no rating available” in c</w:delText>
              </w:r>
              <w:r w:rsidR="001F222A" w:rsidRPr="00DF07B0" w:rsidDel="00333BC9">
                <w:rPr>
                  <w:rFonts w:ascii="Times New Roman" w:hAnsi="Times New Roman" w:cs="Times New Roman"/>
                  <w:sz w:val="20"/>
                  <w:szCs w:val="20"/>
                </w:rPr>
                <w:delText>ell</w:delText>
              </w:r>
              <w:r w:rsidRPr="00DF07B0" w:rsidDel="00333BC9">
                <w:rPr>
                  <w:rFonts w:ascii="Times New Roman" w:hAnsi="Times New Roman" w:cs="Times New Roman"/>
                  <w:sz w:val="20"/>
                  <w:szCs w:val="20"/>
                </w:rPr>
                <w:delText xml:space="preserve"> C0340</w:delText>
              </w:r>
              <w:r w:rsidR="001F222A" w:rsidRPr="00DF07B0" w:rsidDel="00333BC9">
                <w:rPr>
                  <w:rFonts w:ascii="Times New Roman" w:hAnsi="Times New Roman" w:cs="Times New Roman"/>
                  <w:sz w:val="20"/>
                  <w:szCs w:val="20"/>
                </w:rPr>
                <w:delText xml:space="preserve"> (Credit quality step)</w:delText>
              </w:r>
            </w:del>
            <w:r w:rsidRPr="00DF07B0">
              <w:rPr>
                <w:rFonts w:ascii="Times New Roman" w:hAnsi="Times New Roman" w:cs="Times New Roman"/>
                <w:sz w:val="20"/>
                <w:szCs w:val="20"/>
              </w:rPr>
              <w:t>.</w:t>
            </w:r>
            <w:r w:rsidRPr="00DF07B0">
              <w:rPr>
                <w:rFonts w:ascii="Times New Roman" w:hAnsi="Times New Roman" w:cs="Times New Roman"/>
                <w:sz w:val="20"/>
                <w:szCs w:val="20"/>
              </w:rPr>
              <w:cr/>
            </w:r>
          </w:p>
          <w:p w:rsidR="0095672C" w:rsidRPr="00DF07B0" w:rsidRDefault="0095672C" w:rsidP="00082D34">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to assets for which undertakings using internal model use internal ratings. If undertakings using internal model do not use internal rating, this item shall be reported.</w:t>
            </w:r>
          </w:p>
        </w:tc>
      </w:tr>
      <w:tr w:rsidR="0095672C" w:rsidRPr="00DF07B0" w:rsidTr="00950116">
        <w:trPr>
          <w:trHeight w:val="300"/>
        </w:trPr>
        <w:tc>
          <w:tcPr>
            <w:tcW w:w="1425"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C0330</w:t>
            </w:r>
          </w:p>
        </w:tc>
        <w:tc>
          <w:tcPr>
            <w:tcW w:w="2327"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Nominated ECAI</w:t>
            </w:r>
          </w:p>
        </w:tc>
        <w:tc>
          <w:tcPr>
            <w:tcW w:w="5490" w:type="dxa"/>
            <w:hideMark/>
          </w:tcPr>
          <w:p w:rsidR="00A01E33" w:rsidRPr="00DF07B0" w:rsidRDefault="00BD366F" w:rsidP="00950116">
            <w:pPr>
              <w:spacing w:after="200" w:line="276" w:lineRule="auto"/>
              <w:rPr>
                <w:ins w:id="534" w:author="Author"/>
                <w:rFonts w:ascii="Times New Roman" w:hAnsi="Times New Roman" w:cs="Times New Roman"/>
                <w:sz w:val="20"/>
                <w:szCs w:val="20"/>
              </w:rPr>
            </w:pPr>
            <w:ins w:id="535" w:author="Author">
              <w:r w:rsidRPr="00DF07B0">
                <w:rPr>
                  <w:rFonts w:ascii="Times New Roman" w:hAnsi="Times New Roman" w:cs="Times New Roman"/>
                  <w:sz w:val="20"/>
                  <w:szCs w:val="20"/>
                </w:rPr>
                <w:t>Identify the credit assessment institution (ECAI) giving the external rating in C0320, by using the following close</w:t>
              </w:r>
              <w:r w:rsidR="00A01E33" w:rsidRPr="00DF07B0">
                <w:rPr>
                  <w:rFonts w:ascii="Times New Roman" w:hAnsi="Times New Roman" w:cs="Times New Roman"/>
                  <w:sz w:val="20"/>
                  <w:szCs w:val="20"/>
                </w:rPr>
                <w:t>d</w:t>
              </w:r>
              <w:r w:rsidRPr="00DF07B0">
                <w:rPr>
                  <w:rFonts w:ascii="Times New Roman" w:hAnsi="Times New Roman" w:cs="Times New Roman"/>
                  <w:sz w:val="20"/>
                  <w:szCs w:val="20"/>
                </w:rPr>
                <w:t xml:space="preserve">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w:t>
              </w:r>
              <w:del w:id="536" w:author="Author">
                <w:r w:rsidRPr="00DF07B0" w:rsidDel="009B033A">
                  <w:rPr>
                    <w:rFonts w:ascii="Times New Roman" w:hAnsi="Times New Roman" w:cs="Times New Roman"/>
                    <w:sz w:val="20"/>
                    <w:szCs w:val="20"/>
                  </w:rPr>
                  <w:delText xml:space="preserve">of </w:delText>
                </w:r>
                <w:r w:rsidRPr="00DF07B0" w:rsidDel="0022004E">
                  <w:rPr>
                    <w:rFonts w:ascii="Times New Roman" w:hAnsi="Times New Roman" w:cs="Times New Roman"/>
                    <w:sz w:val="20"/>
                    <w:szCs w:val="20"/>
                  </w:rPr>
                  <w:delText xml:space="preserve">new </w:delText>
                </w:r>
              </w:del>
              <w:r w:rsidRPr="00DF07B0">
                <w:rPr>
                  <w:rFonts w:ascii="Times New Roman" w:hAnsi="Times New Roman" w:cs="Times New Roman"/>
                  <w:sz w:val="20"/>
                  <w:szCs w:val="20"/>
                </w:rPr>
                <w:t xml:space="preserve">a new Credit Rating Agency </w:t>
              </w:r>
              <w:del w:id="537" w:author="Author">
                <w:r w:rsidRPr="00DF07B0" w:rsidDel="009B033A">
                  <w:rPr>
                    <w:rFonts w:ascii="Times New Roman" w:hAnsi="Times New Roman" w:cs="Times New Roman"/>
                    <w:sz w:val="20"/>
                    <w:szCs w:val="20"/>
                  </w:rPr>
                  <w:delText>use</w:delText>
                </w:r>
              </w:del>
              <w:r w:rsidR="009B033A" w:rsidRPr="00DF07B0">
                <w:rPr>
                  <w:rFonts w:ascii="Times New Roman" w:hAnsi="Times New Roman" w:cs="Times New Roman"/>
                  <w:sz w:val="20"/>
                  <w:szCs w:val="20"/>
                </w:rPr>
                <w:t>is</w:t>
              </w:r>
              <w:r w:rsidRPr="00DF07B0">
                <w:rPr>
                  <w:rFonts w:ascii="Times New Roman" w:hAnsi="Times New Roman" w:cs="Times New Roman"/>
                  <w:sz w:val="20"/>
                  <w:szCs w:val="20"/>
                </w:rPr>
                <w:t xml:space="preserve"> </w:t>
              </w:r>
              <w:r w:rsidR="009B033A" w:rsidRPr="00DF07B0">
                <w:rPr>
                  <w:rFonts w:ascii="Times New Roman" w:hAnsi="Times New Roman" w:cs="Times New Roman"/>
                  <w:sz w:val="20"/>
                  <w:szCs w:val="20"/>
                </w:rPr>
                <w:t>registered or certified</w:t>
              </w:r>
              <w:del w:id="538" w:author="Author">
                <w:r w:rsidRPr="00DF07B0" w:rsidDel="009B033A">
                  <w:rPr>
                    <w:rFonts w:ascii="Times New Roman" w:hAnsi="Times New Roman" w:cs="Times New Roman"/>
                    <w:sz w:val="20"/>
                    <w:szCs w:val="20"/>
                  </w:rPr>
                  <w:delText>authorised</w:delText>
                </w:r>
              </w:del>
              <w:r w:rsidRPr="00DF07B0">
                <w:rPr>
                  <w:rFonts w:ascii="Times New Roman" w:hAnsi="Times New Roman" w:cs="Times New Roman"/>
                  <w:sz w:val="20"/>
                  <w:szCs w:val="20"/>
                </w:rPr>
                <w:t xml:space="preserve"> by ESMA and while the close</w:t>
              </w:r>
              <w:r w:rsidR="00A6272B" w:rsidRPr="00DF07B0">
                <w:rPr>
                  <w:rFonts w:ascii="Times New Roman" w:hAnsi="Times New Roman" w:cs="Times New Roman"/>
                  <w:sz w:val="20"/>
                  <w:szCs w:val="20"/>
                </w:rPr>
                <w:t>d</w:t>
              </w:r>
              <w:r w:rsidRPr="00DF07B0">
                <w:rPr>
                  <w:rFonts w:ascii="Times New Roman" w:hAnsi="Times New Roman" w:cs="Times New Roman"/>
                  <w:sz w:val="20"/>
                  <w:szCs w:val="20"/>
                </w:rPr>
                <w:t xml:space="preserve"> list is not up-dated please report “Other</w:t>
              </w:r>
              <w:r w:rsidR="0022004E" w:rsidRPr="00DF07B0">
                <w:rPr>
                  <w:rFonts w:ascii="Times New Roman" w:hAnsi="Times New Roman" w:cs="Times New Roman"/>
                  <w:sz w:val="20"/>
                  <w:szCs w:val="20"/>
                </w:rPr>
                <w:t xml:space="preserve"> nominated ECAI</w:t>
              </w:r>
              <w:r w:rsidRPr="00DF07B0">
                <w:rPr>
                  <w:rFonts w:ascii="Times New Roman" w:hAnsi="Times New Roman" w:cs="Times New Roman"/>
                  <w:sz w:val="20"/>
                  <w:szCs w:val="20"/>
                </w:rPr>
                <w:t>”</w:t>
              </w:r>
              <w:r w:rsidR="00A01E33" w:rsidRPr="00DF07B0">
                <w:rPr>
                  <w:rFonts w:ascii="Times New Roman" w:hAnsi="Times New Roman" w:cs="Times New Roman"/>
                  <w:sz w:val="20"/>
                  <w:szCs w:val="20"/>
                </w:rPr>
                <w:t>.</w:t>
              </w:r>
            </w:ins>
          </w:p>
          <w:p w:rsidR="00A01E33" w:rsidRPr="00DF07B0" w:rsidRDefault="00A01E33" w:rsidP="00A01E33">
            <w:pPr>
              <w:spacing w:after="200" w:line="276" w:lineRule="auto"/>
              <w:rPr>
                <w:ins w:id="539" w:author="Author"/>
                <w:rFonts w:ascii="Times New Roman" w:hAnsi="Times New Roman" w:cs="Times New Roman"/>
                <w:sz w:val="20"/>
                <w:szCs w:val="20"/>
              </w:rPr>
            </w:pPr>
            <w:ins w:id="540" w:author="Author">
              <w:r w:rsidRPr="00DF07B0">
                <w:rPr>
                  <w:rFonts w:ascii="Times New Roman" w:hAnsi="Times New Roman" w:cs="Times New Roman"/>
                  <w:sz w:val="20"/>
                  <w:szCs w:val="20"/>
                </w:rPr>
                <w:t>Applicable at least to CIC categories 1, 2, 5, 6 and 8 (Mortgages and Loans, other than mortgages and loans to natural persons), where available.</w:t>
              </w:r>
            </w:ins>
          </w:p>
          <w:p w:rsidR="0095672C" w:rsidRPr="00DF07B0" w:rsidDel="00A01E33" w:rsidRDefault="0095672C" w:rsidP="00950116">
            <w:pPr>
              <w:spacing w:after="200" w:line="276" w:lineRule="auto"/>
              <w:rPr>
                <w:del w:id="541" w:author="Author"/>
                <w:rFonts w:ascii="Times New Roman" w:hAnsi="Times New Roman" w:cs="Times New Roman"/>
                <w:sz w:val="20"/>
                <w:szCs w:val="20"/>
              </w:rPr>
            </w:pPr>
            <w:del w:id="542" w:author="Author">
              <w:r w:rsidRPr="00DF07B0" w:rsidDel="00A01E33">
                <w:rPr>
                  <w:rFonts w:ascii="Times New Roman" w:hAnsi="Times New Roman" w:cs="Times New Roman"/>
                  <w:sz w:val="20"/>
                  <w:szCs w:val="20"/>
                </w:rPr>
                <w:delText>Only applicable to CIC categories 1, 2, 5 and 6.</w:delText>
              </w:r>
            </w:del>
          </w:p>
          <w:p w:rsidR="00BD366F" w:rsidRPr="00DF07B0" w:rsidRDefault="00B30665" w:rsidP="00950116">
            <w:pPr>
              <w:spacing w:after="200" w:line="276" w:lineRule="auto"/>
              <w:rPr>
                <w:ins w:id="543" w:author="Author"/>
                <w:rFonts w:ascii="Times New Roman" w:hAnsi="Times New Roman" w:cs="Times New Roman"/>
                <w:sz w:val="20"/>
                <w:szCs w:val="20"/>
              </w:rPr>
            </w:pPr>
            <w:ins w:id="544" w:author="Author">
              <w:r w:rsidRPr="00DF07B0" w:rsidDel="00B30665">
                <w:rPr>
                  <w:rFonts w:ascii="Times New Roman" w:hAnsi="Times New Roman" w:cs="Times New Roman"/>
                  <w:sz w:val="20"/>
                  <w:szCs w:val="20"/>
                </w:rPr>
                <w:t xml:space="preserve"> </w:t>
              </w:r>
            </w:ins>
            <w:del w:id="545" w:author="Author">
              <w:r w:rsidR="0095672C" w:rsidRPr="00DF07B0" w:rsidDel="00B30665">
                <w:rPr>
                  <w:rFonts w:ascii="Times New Roman" w:hAnsi="Times New Roman" w:cs="Times New Roman"/>
                  <w:sz w:val="20"/>
                  <w:szCs w:val="20"/>
                </w:rPr>
                <w:delText>Identify the credit assessment institution (ECAI) giving the external rating, by using the name of the ECAI as published at ESMA website</w:delText>
              </w:r>
              <w:r w:rsidR="0095672C" w:rsidRPr="00DF07B0" w:rsidDel="00D025AD">
                <w:rPr>
                  <w:rFonts w:ascii="Times New Roman" w:hAnsi="Times New Roman" w:cs="Times New Roman"/>
                  <w:sz w:val="20"/>
                  <w:szCs w:val="20"/>
                </w:rPr>
                <w:delText>.</w:delText>
              </w:r>
            </w:del>
            <w:ins w:id="546" w:author="Author">
              <w:del w:id="547" w:author="Author">
                <w:r w:rsidR="00BD366F" w:rsidRPr="00DF07B0" w:rsidDel="00D025AD">
                  <w:rPr>
                    <w:rFonts w:ascii="Times New Roman" w:hAnsi="Times New Roman" w:cs="Times New Roman"/>
                    <w:sz w:val="20"/>
                    <w:szCs w:val="20"/>
                  </w:rPr>
                  <w:delText>[list to be added]</w:delText>
                </w:r>
              </w:del>
            </w:ins>
          </w:p>
          <w:p w:rsidR="004D1F4E" w:rsidRPr="00DF07B0" w:rsidRDefault="004D1F4E" w:rsidP="004D1F4E">
            <w:pPr>
              <w:rPr>
                <w:ins w:id="548" w:author="Author"/>
                <w:rFonts w:ascii="Times New Roman" w:hAnsi="Times New Roman" w:cs="Times New Roman"/>
                <w:sz w:val="20"/>
                <w:szCs w:val="20"/>
              </w:rPr>
            </w:pPr>
            <w:ins w:id="549" w:author="Author">
              <w:r w:rsidRPr="00DF07B0">
                <w:rPr>
                  <w:rFonts w:ascii="Times New Roman" w:hAnsi="Times New Roman" w:cs="Times New Roman"/>
                  <w:sz w:val="20"/>
                  <w:szCs w:val="20"/>
                </w:rPr>
                <w:t>- Euler Hermes Rating GmbH (LEI code: 391200QXGLWHK9VK6V27)</w:t>
              </w:r>
            </w:ins>
          </w:p>
          <w:p w:rsidR="004D1F4E" w:rsidRPr="00DF07B0" w:rsidRDefault="004D1F4E" w:rsidP="004D1F4E">
            <w:pPr>
              <w:rPr>
                <w:ins w:id="550" w:author="Author"/>
                <w:rFonts w:ascii="Times New Roman" w:hAnsi="Times New Roman" w:cs="Times New Roman"/>
                <w:sz w:val="20"/>
                <w:szCs w:val="20"/>
              </w:rPr>
            </w:pPr>
            <w:ins w:id="551" w:author="Author">
              <w:r w:rsidRPr="00DF07B0">
                <w:rPr>
                  <w:rFonts w:ascii="Times New Roman" w:hAnsi="Times New Roman" w:cs="Times New Roman"/>
                  <w:sz w:val="20"/>
                  <w:szCs w:val="20"/>
                </w:rPr>
                <w:t>- Japan Credit Rating Agency Ltd (LEI code: 35380002378CEGMRVW86)</w:t>
              </w:r>
            </w:ins>
          </w:p>
          <w:p w:rsidR="004D1F4E" w:rsidRPr="00DF07B0" w:rsidRDefault="004D1F4E" w:rsidP="004D1F4E">
            <w:pPr>
              <w:rPr>
                <w:ins w:id="552" w:author="Author"/>
                <w:rFonts w:ascii="Times New Roman" w:hAnsi="Times New Roman" w:cs="Times New Roman"/>
                <w:sz w:val="20"/>
                <w:szCs w:val="20"/>
              </w:rPr>
            </w:pPr>
            <w:ins w:id="553" w:author="Author">
              <w:r w:rsidRPr="00DF07B0">
                <w:rPr>
                  <w:rFonts w:ascii="Times New Roman" w:hAnsi="Times New Roman" w:cs="Times New Roman"/>
                  <w:sz w:val="20"/>
                  <w:szCs w:val="20"/>
                </w:rPr>
                <w:t>- BCRA-Credit Rating Agency AD (LEI code: 747800Z0IC3P66HTQ142)</w:t>
              </w:r>
            </w:ins>
          </w:p>
          <w:p w:rsidR="004D1F4E" w:rsidRPr="00DF07B0" w:rsidRDefault="004D1F4E" w:rsidP="004D1F4E">
            <w:pPr>
              <w:rPr>
                <w:ins w:id="554" w:author="Author"/>
                <w:rFonts w:ascii="Times New Roman" w:hAnsi="Times New Roman" w:cs="Times New Roman"/>
                <w:sz w:val="20"/>
                <w:szCs w:val="20"/>
                <w:lang w:val="de-DE"/>
                <w:rPrChange w:id="555" w:author="Author">
                  <w:rPr>
                    <w:ins w:id="556" w:author="Author"/>
                    <w:rFonts w:ascii="Times New Roman" w:hAnsi="Times New Roman" w:cs="Times New Roman"/>
                    <w:sz w:val="20"/>
                    <w:szCs w:val="20"/>
                  </w:rPr>
                </w:rPrChange>
              </w:rPr>
            </w:pPr>
            <w:ins w:id="557" w:author="Author">
              <w:r w:rsidRPr="00DF07B0">
                <w:rPr>
                  <w:rFonts w:ascii="Times New Roman" w:hAnsi="Times New Roman" w:cs="Times New Roman"/>
                  <w:sz w:val="20"/>
                  <w:szCs w:val="20"/>
                  <w:lang w:val="de-DE"/>
                  <w:rPrChange w:id="558" w:author="Author">
                    <w:rPr>
                      <w:rFonts w:ascii="Times New Roman" w:hAnsi="Times New Roman" w:cs="Times New Roman"/>
                      <w:sz w:val="20"/>
                      <w:szCs w:val="20"/>
                    </w:rPr>
                  </w:rPrChange>
                </w:rPr>
                <w:t>- Creditreform Rating AG (LEI code: 391200PHL11KDUTTST66)</w:t>
              </w:r>
            </w:ins>
          </w:p>
          <w:p w:rsidR="004D1F4E" w:rsidRPr="00DF07B0" w:rsidRDefault="004D1F4E" w:rsidP="004D1F4E">
            <w:pPr>
              <w:rPr>
                <w:ins w:id="559" w:author="Author"/>
                <w:rFonts w:ascii="Times New Roman" w:hAnsi="Times New Roman" w:cs="Times New Roman"/>
                <w:sz w:val="20"/>
                <w:szCs w:val="20"/>
              </w:rPr>
            </w:pPr>
            <w:ins w:id="560" w:author="Author">
              <w:r w:rsidRPr="00DF07B0">
                <w:rPr>
                  <w:rFonts w:ascii="Times New Roman" w:hAnsi="Times New Roman" w:cs="Times New Roman"/>
                  <w:sz w:val="20"/>
                  <w:szCs w:val="20"/>
                </w:rPr>
                <w:t>- Scope Ratings AG (previously PSR Rating GmbH) (LEI code: 391200WU1EZUQFHDWE91)</w:t>
              </w:r>
            </w:ins>
          </w:p>
          <w:p w:rsidR="004D1F4E" w:rsidRPr="00DF07B0" w:rsidRDefault="004D1F4E" w:rsidP="004D1F4E">
            <w:pPr>
              <w:rPr>
                <w:ins w:id="561" w:author="Author"/>
                <w:rFonts w:ascii="Times New Roman" w:hAnsi="Times New Roman" w:cs="Times New Roman"/>
                <w:sz w:val="20"/>
                <w:szCs w:val="20"/>
                <w:lang w:val="de-DE"/>
                <w:rPrChange w:id="562" w:author="Author">
                  <w:rPr>
                    <w:ins w:id="563" w:author="Author"/>
                    <w:rFonts w:ascii="Times New Roman" w:hAnsi="Times New Roman" w:cs="Times New Roman"/>
                    <w:sz w:val="20"/>
                    <w:szCs w:val="20"/>
                  </w:rPr>
                </w:rPrChange>
              </w:rPr>
            </w:pPr>
            <w:ins w:id="564" w:author="Author">
              <w:r w:rsidRPr="00DF07B0">
                <w:rPr>
                  <w:rFonts w:ascii="Times New Roman" w:hAnsi="Times New Roman" w:cs="Times New Roman"/>
                  <w:sz w:val="20"/>
                  <w:szCs w:val="20"/>
                  <w:lang w:val="de-DE"/>
                  <w:rPrChange w:id="565" w:author="Author">
                    <w:rPr>
                      <w:rFonts w:ascii="Times New Roman" w:hAnsi="Times New Roman" w:cs="Times New Roman"/>
                      <w:sz w:val="20"/>
                      <w:szCs w:val="20"/>
                    </w:rPr>
                  </w:rPrChange>
                </w:rPr>
                <w:t>- ICAP Group SA (LEI code: 2138008U6LKT8VG2UK85)</w:t>
              </w:r>
            </w:ins>
          </w:p>
          <w:p w:rsidR="004D1F4E" w:rsidRPr="00DF07B0" w:rsidRDefault="004D1F4E" w:rsidP="004D1F4E">
            <w:pPr>
              <w:rPr>
                <w:ins w:id="566" w:author="Author"/>
                <w:rFonts w:ascii="Times New Roman" w:hAnsi="Times New Roman" w:cs="Times New Roman"/>
                <w:sz w:val="20"/>
                <w:szCs w:val="20"/>
                <w:lang w:val="de-DE"/>
                <w:rPrChange w:id="567" w:author="Author">
                  <w:rPr>
                    <w:ins w:id="568" w:author="Author"/>
                    <w:rFonts w:ascii="Times New Roman" w:hAnsi="Times New Roman" w:cs="Times New Roman"/>
                    <w:sz w:val="20"/>
                    <w:szCs w:val="20"/>
                  </w:rPr>
                </w:rPrChange>
              </w:rPr>
            </w:pPr>
            <w:ins w:id="569" w:author="Author">
              <w:r w:rsidRPr="00DF07B0">
                <w:rPr>
                  <w:rFonts w:ascii="Times New Roman" w:hAnsi="Times New Roman" w:cs="Times New Roman"/>
                  <w:sz w:val="20"/>
                  <w:szCs w:val="20"/>
                  <w:lang w:val="de-DE"/>
                  <w:rPrChange w:id="570" w:author="Author">
                    <w:rPr>
                      <w:rFonts w:ascii="Times New Roman" w:hAnsi="Times New Roman" w:cs="Times New Roman"/>
                      <w:sz w:val="20"/>
                      <w:szCs w:val="20"/>
                    </w:rPr>
                  </w:rPrChange>
                </w:rPr>
                <w:t xml:space="preserve">- GBB-Rating Gesellschaft für Bonitätsbeurteilung GmbH (LEI </w:t>
              </w:r>
              <w:r w:rsidRPr="00DF07B0">
                <w:rPr>
                  <w:rFonts w:ascii="Times New Roman" w:hAnsi="Times New Roman" w:cs="Times New Roman"/>
                  <w:sz w:val="20"/>
                  <w:szCs w:val="20"/>
                  <w:lang w:val="de-DE"/>
                  <w:rPrChange w:id="571" w:author="Author">
                    <w:rPr>
                      <w:rFonts w:ascii="Times New Roman" w:hAnsi="Times New Roman" w:cs="Times New Roman"/>
                      <w:sz w:val="20"/>
                      <w:szCs w:val="20"/>
                    </w:rPr>
                  </w:rPrChange>
                </w:rPr>
                <w:lastRenderedPageBreak/>
                <w:t>code: 391200OLWXCTKPADVV72)</w:t>
              </w:r>
            </w:ins>
          </w:p>
          <w:p w:rsidR="004D1F4E" w:rsidRPr="00DF07B0" w:rsidRDefault="004D1F4E" w:rsidP="004D1F4E">
            <w:pPr>
              <w:rPr>
                <w:ins w:id="572" w:author="Author"/>
                <w:rFonts w:ascii="Times New Roman" w:hAnsi="Times New Roman" w:cs="Times New Roman"/>
                <w:sz w:val="20"/>
                <w:szCs w:val="20"/>
                <w:lang w:val="de-DE"/>
                <w:rPrChange w:id="573" w:author="Author">
                  <w:rPr>
                    <w:ins w:id="574" w:author="Author"/>
                    <w:rFonts w:ascii="Times New Roman" w:hAnsi="Times New Roman" w:cs="Times New Roman"/>
                    <w:sz w:val="20"/>
                    <w:szCs w:val="20"/>
                  </w:rPr>
                </w:rPrChange>
              </w:rPr>
            </w:pPr>
            <w:ins w:id="575" w:author="Author">
              <w:r w:rsidRPr="00DF07B0">
                <w:rPr>
                  <w:rFonts w:ascii="Times New Roman" w:hAnsi="Times New Roman" w:cs="Times New Roman"/>
                  <w:sz w:val="20"/>
                  <w:szCs w:val="20"/>
                  <w:lang w:val="de-DE"/>
                  <w:rPrChange w:id="576" w:author="Author">
                    <w:rPr>
                      <w:rFonts w:ascii="Times New Roman" w:hAnsi="Times New Roman" w:cs="Times New Roman"/>
                      <w:sz w:val="20"/>
                      <w:szCs w:val="20"/>
                    </w:rPr>
                  </w:rPrChange>
                </w:rPr>
                <w:t>- ASSEKURATA Assekuranz Rating-Agentur GmbH (LEI code: 529900977LETWLJF3295)</w:t>
              </w:r>
            </w:ins>
          </w:p>
          <w:p w:rsidR="004D1F4E" w:rsidRPr="00DF07B0" w:rsidRDefault="004D1F4E" w:rsidP="004D1F4E">
            <w:pPr>
              <w:rPr>
                <w:ins w:id="577" w:author="Author"/>
                <w:rFonts w:ascii="Times New Roman" w:hAnsi="Times New Roman" w:cs="Times New Roman"/>
                <w:sz w:val="20"/>
                <w:szCs w:val="20"/>
              </w:rPr>
            </w:pPr>
            <w:ins w:id="578" w:author="Author">
              <w:r w:rsidRPr="00DF07B0">
                <w:rPr>
                  <w:rFonts w:ascii="Times New Roman" w:hAnsi="Times New Roman" w:cs="Times New Roman"/>
                  <w:sz w:val="20"/>
                  <w:szCs w:val="20"/>
                </w:rPr>
                <w:t xml:space="preserve">- ARC Ratings, S.A. (previously </w:t>
              </w:r>
              <w:proofErr w:type="spellStart"/>
              <w:r w:rsidRPr="00DF07B0">
                <w:rPr>
                  <w:rFonts w:ascii="Times New Roman" w:hAnsi="Times New Roman" w:cs="Times New Roman"/>
                  <w:sz w:val="20"/>
                  <w:szCs w:val="20"/>
                </w:rPr>
                <w:t>Companhia</w:t>
              </w:r>
              <w:proofErr w:type="spellEnd"/>
              <w:r w:rsidRPr="00DF07B0">
                <w:rPr>
                  <w:rFonts w:ascii="Times New Roman" w:hAnsi="Times New Roman" w:cs="Times New Roman"/>
                  <w:sz w:val="20"/>
                  <w:szCs w:val="20"/>
                </w:rPr>
                <w:t xml:space="preserve"> Portuguesa de Rating, S.A) (LEI code: 213800OZNJQMV6UA7D79)</w:t>
              </w:r>
            </w:ins>
          </w:p>
          <w:p w:rsidR="004D1F4E" w:rsidRPr="00DF07B0" w:rsidRDefault="004D1F4E" w:rsidP="004D1F4E">
            <w:pPr>
              <w:rPr>
                <w:ins w:id="579" w:author="Author"/>
                <w:rFonts w:ascii="Times New Roman" w:hAnsi="Times New Roman" w:cs="Times New Roman"/>
                <w:sz w:val="20"/>
                <w:szCs w:val="20"/>
              </w:rPr>
            </w:pPr>
            <w:ins w:id="580" w:author="Author">
              <w:r w:rsidRPr="00DF07B0">
                <w:rPr>
                  <w:rFonts w:ascii="Times New Roman" w:hAnsi="Times New Roman" w:cs="Times New Roman"/>
                  <w:sz w:val="20"/>
                  <w:szCs w:val="20"/>
                </w:rPr>
                <w:t>- AM Best Europe-Rating Services Ltd. (AMBERS) (LEI code: 549300VO8J8E5IQV1T26)</w:t>
              </w:r>
            </w:ins>
          </w:p>
          <w:p w:rsidR="004D1F4E" w:rsidRPr="00DF07B0" w:rsidRDefault="004D1F4E" w:rsidP="004D1F4E">
            <w:pPr>
              <w:rPr>
                <w:ins w:id="581" w:author="Author"/>
                <w:rFonts w:ascii="Times New Roman" w:hAnsi="Times New Roman" w:cs="Times New Roman"/>
                <w:sz w:val="20"/>
                <w:szCs w:val="20"/>
              </w:rPr>
            </w:pPr>
            <w:ins w:id="582" w:author="Author">
              <w:r w:rsidRPr="00DF07B0">
                <w:rPr>
                  <w:rFonts w:ascii="Times New Roman" w:hAnsi="Times New Roman" w:cs="Times New Roman"/>
                  <w:sz w:val="20"/>
                  <w:szCs w:val="20"/>
                </w:rPr>
                <w:t>- DBRS Ratings Limited (LEI code: 5493008CGCDQLGT3EH93)</w:t>
              </w:r>
            </w:ins>
          </w:p>
          <w:p w:rsidR="004D1F4E" w:rsidRPr="00DF07B0" w:rsidRDefault="004D1F4E" w:rsidP="004D1F4E">
            <w:pPr>
              <w:rPr>
                <w:ins w:id="583" w:author="Author"/>
                <w:rFonts w:ascii="Times New Roman" w:hAnsi="Times New Roman" w:cs="Times New Roman"/>
                <w:sz w:val="20"/>
                <w:szCs w:val="20"/>
              </w:rPr>
            </w:pPr>
            <w:ins w:id="584" w:author="Author">
              <w:r w:rsidRPr="00DF07B0">
                <w:rPr>
                  <w:rFonts w:ascii="Times New Roman" w:hAnsi="Times New Roman" w:cs="Times New Roman"/>
                  <w:sz w:val="20"/>
                  <w:szCs w:val="20"/>
                </w:rPr>
                <w:t>- Fitch France S.A.S. (LEI code: 2138009Y4TCZT6QOJO69)</w:t>
              </w:r>
            </w:ins>
          </w:p>
          <w:p w:rsidR="004D1F4E" w:rsidRPr="00DF07B0" w:rsidRDefault="004D1F4E" w:rsidP="004D1F4E">
            <w:pPr>
              <w:rPr>
                <w:ins w:id="585" w:author="Author"/>
                <w:rFonts w:ascii="Times New Roman" w:hAnsi="Times New Roman" w:cs="Times New Roman"/>
                <w:sz w:val="20"/>
                <w:szCs w:val="20"/>
                <w:lang w:val="de-DE"/>
                <w:rPrChange w:id="586" w:author="Author">
                  <w:rPr>
                    <w:ins w:id="587" w:author="Author"/>
                    <w:rFonts w:ascii="Times New Roman" w:hAnsi="Times New Roman" w:cs="Times New Roman"/>
                    <w:sz w:val="20"/>
                    <w:szCs w:val="20"/>
                  </w:rPr>
                </w:rPrChange>
              </w:rPr>
            </w:pPr>
            <w:ins w:id="588" w:author="Author">
              <w:r w:rsidRPr="00DF07B0">
                <w:rPr>
                  <w:rFonts w:ascii="Times New Roman" w:hAnsi="Times New Roman" w:cs="Times New Roman"/>
                  <w:sz w:val="20"/>
                  <w:szCs w:val="20"/>
                  <w:lang w:val="de-DE"/>
                  <w:rPrChange w:id="589" w:author="Author">
                    <w:rPr>
                      <w:rFonts w:ascii="Times New Roman" w:hAnsi="Times New Roman" w:cs="Times New Roman"/>
                      <w:sz w:val="20"/>
                      <w:szCs w:val="20"/>
                    </w:rPr>
                  </w:rPrChange>
                </w:rPr>
                <w:t>- Fitch Deutschland GmbH (LEI code: 213800JEMOT1H45VN340)</w:t>
              </w:r>
            </w:ins>
          </w:p>
          <w:p w:rsidR="004D1F4E" w:rsidRPr="00DF07B0" w:rsidRDefault="004D1F4E" w:rsidP="004D1F4E">
            <w:pPr>
              <w:rPr>
                <w:ins w:id="590" w:author="Author"/>
                <w:rFonts w:ascii="Times New Roman" w:hAnsi="Times New Roman" w:cs="Times New Roman"/>
                <w:sz w:val="20"/>
                <w:szCs w:val="20"/>
                <w:lang w:val="de-DE"/>
                <w:rPrChange w:id="591" w:author="Author">
                  <w:rPr>
                    <w:ins w:id="592" w:author="Author"/>
                    <w:rFonts w:ascii="Times New Roman" w:hAnsi="Times New Roman" w:cs="Times New Roman"/>
                    <w:sz w:val="20"/>
                    <w:szCs w:val="20"/>
                  </w:rPr>
                </w:rPrChange>
              </w:rPr>
            </w:pPr>
            <w:ins w:id="593" w:author="Author">
              <w:r w:rsidRPr="00DF07B0">
                <w:rPr>
                  <w:rFonts w:ascii="Times New Roman" w:hAnsi="Times New Roman" w:cs="Times New Roman"/>
                  <w:sz w:val="20"/>
                  <w:szCs w:val="20"/>
                  <w:lang w:val="de-DE"/>
                  <w:rPrChange w:id="594" w:author="Author">
                    <w:rPr>
                      <w:rFonts w:ascii="Times New Roman" w:hAnsi="Times New Roman" w:cs="Times New Roman"/>
                      <w:sz w:val="20"/>
                      <w:szCs w:val="20"/>
                    </w:rPr>
                  </w:rPrChange>
                </w:rPr>
                <w:t>- Fitch Italia S.p.A. (LEI code: 213800POJ9QSCHL3KR31)</w:t>
              </w:r>
            </w:ins>
          </w:p>
          <w:p w:rsidR="004D1F4E" w:rsidRPr="00DF07B0" w:rsidRDefault="004D1F4E" w:rsidP="004D1F4E">
            <w:pPr>
              <w:rPr>
                <w:ins w:id="595" w:author="Author"/>
                <w:rFonts w:ascii="Times New Roman" w:hAnsi="Times New Roman" w:cs="Times New Roman"/>
                <w:sz w:val="20"/>
                <w:szCs w:val="20"/>
                <w:lang w:val="de-DE"/>
                <w:rPrChange w:id="596" w:author="Author">
                  <w:rPr>
                    <w:ins w:id="597" w:author="Author"/>
                    <w:rFonts w:ascii="Times New Roman" w:hAnsi="Times New Roman" w:cs="Times New Roman"/>
                    <w:sz w:val="20"/>
                    <w:szCs w:val="20"/>
                  </w:rPr>
                </w:rPrChange>
              </w:rPr>
            </w:pPr>
            <w:ins w:id="598" w:author="Author">
              <w:r w:rsidRPr="00DF07B0">
                <w:rPr>
                  <w:rFonts w:ascii="Times New Roman" w:hAnsi="Times New Roman" w:cs="Times New Roman"/>
                  <w:sz w:val="20"/>
                  <w:szCs w:val="20"/>
                  <w:lang w:val="de-DE"/>
                  <w:rPrChange w:id="599" w:author="Author">
                    <w:rPr>
                      <w:rFonts w:ascii="Times New Roman" w:hAnsi="Times New Roman" w:cs="Times New Roman"/>
                      <w:sz w:val="20"/>
                      <w:szCs w:val="20"/>
                    </w:rPr>
                  </w:rPrChange>
                </w:rPr>
                <w:t>- Fitch Polska S.A. (LEI code: 213800RYJTJPW2WD5704)</w:t>
              </w:r>
            </w:ins>
          </w:p>
          <w:p w:rsidR="004D1F4E" w:rsidRPr="00DF07B0" w:rsidRDefault="004D1F4E" w:rsidP="004D1F4E">
            <w:pPr>
              <w:rPr>
                <w:ins w:id="600" w:author="Author"/>
                <w:rFonts w:ascii="Times New Roman" w:hAnsi="Times New Roman" w:cs="Times New Roman"/>
                <w:sz w:val="20"/>
                <w:szCs w:val="20"/>
              </w:rPr>
            </w:pPr>
            <w:ins w:id="601" w:author="Author">
              <w:r w:rsidRPr="00DF07B0">
                <w:rPr>
                  <w:rFonts w:ascii="Times New Roman" w:hAnsi="Times New Roman" w:cs="Times New Roman"/>
                  <w:sz w:val="20"/>
                  <w:szCs w:val="20"/>
                </w:rPr>
                <w:t xml:space="preserve">- Fitch Ratings </w:t>
              </w:r>
              <w:proofErr w:type="spellStart"/>
              <w:r w:rsidRPr="00DF07B0">
                <w:rPr>
                  <w:rFonts w:ascii="Times New Roman" w:hAnsi="Times New Roman" w:cs="Times New Roman"/>
                  <w:sz w:val="20"/>
                  <w:szCs w:val="20"/>
                </w:rPr>
                <w:t>España</w:t>
              </w:r>
              <w:proofErr w:type="spellEnd"/>
              <w:r w:rsidRPr="00DF07B0">
                <w:rPr>
                  <w:rFonts w:ascii="Times New Roman" w:hAnsi="Times New Roman" w:cs="Times New Roman"/>
                  <w:sz w:val="20"/>
                  <w:szCs w:val="20"/>
                </w:rPr>
                <w:t xml:space="preserve"> S.A.U. (LEI code: 213800RENFIIODKETE60)</w:t>
              </w:r>
            </w:ins>
          </w:p>
          <w:p w:rsidR="004D1F4E" w:rsidRPr="00DF07B0" w:rsidRDefault="004D1F4E" w:rsidP="004D1F4E">
            <w:pPr>
              <w:rPr>
                <w:ins w:id="602" w:author="Author"/>
                <w:rFonts w:ascii="Times New Roman" w:hAnsi="Times New Roman" w:cs="Times New Roman"/>
                <w:sz w:val="20"/>
                <w:szCs w:val="20"/>
              </w:rPr>
            </w:pPr>
            <w:ins w:id="603" w:author="Author">
              <w:r w:rsidRPr="00DF07B0">
                <w:rPr>
                  <w:rFonts w:ascii="Times New Roman" w:hAnsi="Times New Roman" w:cs="Times New Roman"/>
                  <w:sz w:val="20"/>
                  <w:szCs w:val="20"/>
                </w:rPr>
                <w:t>- Fitch Ratings Limited (LEI code: 2138009F8YAHVC8W3Q52)</w:t>
              </w:r>
            </w:ins>
          </w:p>
          <w:p w:rsidR="004D1F4E" w:rsidRPr="00DF07B0" w:rsidRDefault="004D1F4E" w:rsidP="004D1F4E">
            <w:pPr>
              <w:rPr>
                <w:ins w:id="604" w:author="Author"/>
                <w:rFonts w:ascii="Times New Roman" w:hAnsi="Times New Roman" w:cs="Times New Roman"/>
                <w:sz w:val="20"/>
                <w:szCs w:val="20"/>
              </w:rPr>
            </w:pPr>
            <w:ins w:id="605" w:author="Author">
              <w:r w:rsidRPr="00DF07B0">
                <w:rPr>
                  <w:rFonts w:ascii="Times New Roman" w:hAnsi="Times New Roman" w:cs="Times New Roman"/>
                  <w:sz w:val="20"/>
                  <w:szCs w:val="20"/>
                </w:rPr>
                <w:t>- Fitch Ratings CIS Limited (LEI code: 213800B7528Q4DIF2G76)</w:t>
              </w:r>
            </w:ins>
          </w:p>
          <w:p w:rsidR="004D1F4E" w:rsidRPr="00DF07B0" w:rsidRDefault="004D1F4E" w:rsidP="004D1F4E">
            <w:pPr>
              <w:rPr>
                <w:ins w:id="606" w:author="Author"/>
                <w:rFonts w:ascii="Times New Roman" w:hAnsi="Times New Roman" w:cs="Times New Roman"/>
                <w:sz w:val="20"/>
                <w:szCs w:val="20"/>
              </w:rPr>
            </w:pPr>
            <w:ins w:id="607" w:author="Author">
              <w:r w:rsidRPr="00DF07B0">
                <w:rPr>
                  <w:rFonts w:ascii="Times New Roman" w:hAnsi="Times New Roman" w:cs="Times New Roman"/>
                  <w:sz w:val="20"/>
                  <w:szCs w:val="20"/>
                </w:rPr>
                <w:t>- Moody’s Investors Service Cyprus Ltd (LEI code: 549300V4LCOYCMNUVR81)</w:t>
              </w:r>
            </w:ins>
          </w:p>
          <w:p w:rsidR="004D1F4E" w:rsidRPr="00DF07B0" w:rsidRDefault="004D1F4E" w:rsidP="004D1F4E">
            <w:pPr>
              <w:rPr>
                <w:ins w:id="608" w:author="Author"/>
                <w:rFonts w:ascii="Times New Roman" w:hAnsi="Times New Roman" w:cs="Times New Roman"/>
                <w:sz w:val="20"/>
                <w:szCs w:val="20"/>
              </w:rPr>
            </w:pPr>
            <w:ins w:id="609" w:author="Author">
              <w:r w:rsidRPr="00DF07B0">
                <w:rPr>
                  <w:rFonts w:ascii="Times New Roman" w:hAnsi="Times New Roman" w:cs="Times New Roman"/>
                  <w:sz w:val="20"/>
                  <w:szCs w:val="20"/>
                </w:rPr>
                <w:t>- Moody’s France S.A.S. (LEI code: 549300EB2XQYRSE54F02)</w:t>
              </w:r>
            </w:ins>
          </w:p>
          <w:p w:rsidR="004D1F4E" w:rsidRPr="00DF07B0" w:rsidRDefault="008A0C08" w:rsidP="004D1F4E">
            <w:pPr>
              <w:rPr>
                <w:ins w:id="610" w:author="Author"/>
                <w:rFonts w:ascii="Times New Roman" w:hAnsi="Times New Roman" w:cs="Times New Roman"/>
                <w:sz w:val="20"/>
                <w:szCs w:val="20"/>
              </w:rPr>
            </w:pPr>
            <w:ins w:id="611"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Moody’s Deutschland GmbH (LEI code: 549300M5JMGHVTWYZH47)</w:t>
              </w:r>
            </w:ins>
          </w:p>
          <w:p w:rsidR="004D1F4E" w:rsidRPr="00DF07B0" w:rsidRDefault="008A0C08" w:rsidP="004D1F4E">
            <w:pPr>
              <w:rPr>
                <w:ins w:id="612" w:author="Author"/>
                <w:rFonts w:ascii="Times New Roman" w:hAnsi="Times New Roman" w:cs="Times New Roman"/>
                <w:sz w:val="20"/>
                <w:szCs w:val="20"/>
              </w:rPr>
            </w:pPr>
            <w:ins w:id="613"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 xml:space="preserve">Moody’s Italia </w:t>
              </w:r>
              <w:proofErr w:type="spellStart"/>
              <w:r w:rsidR="004D1F4E" w:rsidRPr="00DF07B0">
                <w:rPr>
                  <w:rFonts w:ascii="Times New Roman" w:hAnsi="Times New Roman" w:cs="Times New Roman"/>
                  <w:sz w:val="20"/>
                  <w:szCs w:val="20"/>
                </w:rPr>
                <w:t>S.r.l</w:t>
              </w:r>
              <w:proofErr w:type="spellEnd"/>
              <w:r w:rsidR="004D1F4E" w:rsidRPr="00DF07B0">
                <w:rPr>
                  <w:rFonts w:ascii="Times New Roman" w:hAnsi="Times New Roman" w:cs="Times New Roman"/>
                  <w:sz w:val="20"/>
                  <w:szCs w:val="20"/>
                </w:rPr>
                <w:t>. (LEI code: 549300GMXJ4QK70UOU68)</w:t>
              </w:r>
            </w:ins>
          </w:p>
          <w:p w:rsidR="004D1F4E" w:rsidRPr="00DF07B0" w:rsidRDefault="008A0C08" w:rsidP="004D1F4E">
            <w:pPr>
              <w:rPr>
                <w:ins w:id="614" w:author="Author"/>
                <w:rFonts w:ascii="Times New Roman" w:hAnsi="Times New Roman" w:cs="Times New Roman"/>
                <w:sz w:val="20"/>
                <w:szCs w:val="20"/>
              </w:rPr>
            </w:pPr>
            <w:ins w:id="615"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 xml:space="preserve">Moody’s Investors Service </w:t>
              </w:r>
              <w:proofErr w:type="spellStart"/>
              <w:r w:rsidR="004D1F4E" w:rsidRPr="00DF07B0">
                <w:rPr>
                  <w:rFonts w:ascii="Times New Roman" w:hAnsi="Times New Roman" w:cs="Times New Roman"/>
                  <w:sz w:val="20"/>
                  <w:szCs w:val="20"/>
                </w:rPr>
                <w:t>España</w:t>
              </w:r>
              <w:proofErr w:type="spellEnd"/>
              <w:r w:rsidR="004D1F4E" w:rsidRPr="00DF07B0">
                <w:rPr>
                  <w:rFonts w:ascii="Times New Roman" w:hAnsi="Times New Roman" w:cs="Times New Roman"/>
                  <w:sz w:val="20"/>
                  <w:szCs w:val="20"/>
                </w:rPr>
                <w:t xml:space="preserve"> S.A. (LEI code: 5493005X59ILY4BGJK90)</w:t>
              </w:r>
            </w:ins>
          </w:p>
          <w:p w:rsidR="004D1F4E" w:rsidRPr="00DF07B0" w:rsidRDefault="008A0C08" w:rsidP="004D1F4E">
            <w:pPr>
              <w:rPr>
                <w:ins w:id="616" w:author="Author"/>
                <w:rFonts w:ascii="Times New Roman" w:hAnsi="Times New Roman" w:cs="Times New Roman"/>
                <w:sz w:val="20"/>
                <w:szCs w:val="20"/>
              </w:rPr>
            </w:pPr>
            <w:ins w:id="617"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Moody’s Investors Service Ltd (LEI code: 549300SM89WABHDNJ349)</w:t>
              </w:r>
            </w:ins>
          </w:p>
          <w:p w:rsidR="00724407" w:rsidRPr="00724407" w:rsidRDefault="00724407" w:rsidP="00724407">
            <w:pPr>
              <w:rPr>
                <w:ins w:id="618" w:author="Author"/>
                <w:rFonts w:ascii="Times New Roman" w:hAnsi="Times New Roman" w:cs="Times New Roman"/>
                <w:sz w:val="20"/>
                <w:szCs w:val="20"/>
              </w:rPr>
            </w:pPr>
            <w:ins w:id="619" w:author="Author">
              <w:r w:rsidRPr="00724407">
                <w:rPr>
                  <w:rFonts w:ascii="Times New Roman" w:hAnsi="Times New Roman" w:cs="Times New Roman"/>
                  <w:sz w:val="20"/>
                  <w:szCs w:val="20"/>
                </w:rPr>
                <w:t>- S&amp;P Global Ratings France SAS (LEI code: 54930035REY2YCDSBH09)</w:t>
              </w:r>
            </w:ins>
          </w:p>
          <w:p w:rsidR="004D1F4E" w:rsidRPr="00DF07B0" w:rsidDel="00724407" w:rsidRDefault="00724407" w:rsidP="00724407">
            <w:pPr>
              <w:rPr>
                <w:ins w:id="620" w:author="Author"/>
                <w:del w:id="621" w:author="Author"/>
                <w:rFonts w:ascii="Times New Roman" w:hAnsi="Times New Roman" w:cs="Times New Roman"/>
                <w:sz w:val="20"/>
                <w:szCs w:val="20"/>
              </w:rPr>
            </w:pPr>
            <w:ins w:id="622" w:author="Author">
              <w:r w:rsidRPr="00724407">
                <w:rPr>
                  <w:rFonts w:ascii="Times New Roman" w:hAnsi="Times New Roman" w:cs="Times New Roman"/>
                  <w:sz w:val="20"/>
                  <w:szCs w:val="20"/>
                </w:rPr>
                <w:t>- S&amp;P Global Ratings Italy S.R.L. (LEI code: 54930000NMOJ7ZBUQ063)</w:t>
              </w:r>
              <w:del w:id="623" w:author="Author">
                <w:r w:rsidR="008A0C08" w:rsidRPr="00DF07B0" w:rsidDel="00724407">
                  <w:rPr>
                    <w:rFonts w:ascii="Times New Roman" w:hAnsi="Times New Roman" w:cs="Times New Roman"/>
                    <w:sz w:val="20"/>
                    <w:szCs w:val="20"/>
                  </w:rPr>
                  <w:delText xml:space="preserve">- </w:delText>
                </w:r>
                <w:bookmarkStart w:id="624" w:name="_GoBack"/>
                <w:r w:rsidR="004D1F4E" w:rsidRPr="00DF07B0" w:rsidDel="00724407">
                  <w:rPr>
                    <w:rFonts w:ascii="Times New Roman" w:hAnsi="Times New Roman" w:cs="Times New Roman"/>
                    <w:sz w:val="20"/>
                    <w:szCs w:val="20"/>
                  </w:rPr>
                  <w:delText>Standard &amp;</w:delText>
                </w:r>
                <w:bookmarkEnd w:id="624"/>
                <w:r w:rsidR="004D1F4E" w:rsidRPr="00DF07B0" w:rsidDel="00724407">
                  <w:rPr>
                    <w:rFonts w:ascii="Times New Roman" w:hAnsi="Times New Roman" w:cs="Times New Roman"/>
                    <w:sz w:val="20"/>
                    <w:szCs w:val="20"/>
                  </w:rPr>
                  <w:delText xml:space="preserve"> Poor’s Credit Market Services France S.A.S. (LEI code: 54930035REY2YCDSBH09)</w:delText>
                </w:r>
              </w:del>
            </w:ins>
          </w:p>
          <w:p w:rsidR="004D1F4E" w:rsidRPr="00DF07B0" w:rsidDel="00724407" w:rsidRDefault="008A0C08" w:rsidP="004D1F4E">
            <w:pPr>
              <w:rPr>
                <w:ins w:id="625" w:author="Author"/>
                <w:del w:id="626" w:author="Author"/>
                <w:rFonts w:ascii="Times New Roman" w:hAnsi="Times New Roman" w:cs="Times New Roman"/>
                <w:sz w:val="20"/>
                <w:szCs w:val="20"/>
              </w:rPr>
            </w:pPr>
            <w:ins w:id="627" w:author="Author">
              <w:del w:id="628" w:author="Author">
                <w:r w:rsidRPr="00DF07B0" w:rsidDel="00724407">
                  <w:rPr>
                    <w:rFonts w:ascii="Times New Roman" w:hAnsi="Times New Roman" w:cs="Times New Roman"/>
                    <w:sz w:val="20"/>
                    <w:szCs w:val="20"/>
                  </w:rPr>
                  <w:delText xml:space="preserve">- </w:delText>
                </w:r>
                <w:r w:rsidR="004D1F4E" w:rsidRPr="00DF07B0" w:rsidDel="00724407">
                  <w:rPr>
                    <w:rFonts w:ascii="Times New Roman" w:hAnsi="Times New Roman" w:cs="Times New Roman"/>
                    <w:sz w:val="20"/>
                    <w:szCs w:val="20"/>
                  </w:rPr>
                  <w:delText>Standard &amp; Poor’s Credit Market Services Italy S.r.l. (LEI code: 54930000NMOJ7ZBUQ063)</w:delText>
                </w:r>
              </w:del>
            </w:ins>
          </w:p>
          <w:p w:rsidR="004D1F4E" w:rsidRPr="00DF07B0" w:rsidRDefault="008A0C08" w:rsidP="004D1F4E">
            <w:pPr>
              <w:rPr>
                <w:ins w:id="629" w:author="Author"/>
                <w:rFonts w:ascii="Times New Roman" w:hAnsi="Times New Roman" w:cs="Times New Roman"/>
                <w:sz w:val="20"/>
                <w:szCs w:val="20"/>
              </w:rPr>
            </w:pPr>
            <w:ins w:id="630"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Standard &amp; Poor’s Credit Market Services Europe Limited (LEI code: 549300363WVTTH0TW460)</w:t>
              </w:r>
            </w:ins>
          </w:p>
          <w:p w:rsidR="004D1F4E" w:rsidRPr="00E83BD0" w:rsidRDefault="008A0C08" w:rsidP="004D1F4E">
            <w:pPr>
              <w:rPr>
                <w:ins w:id="631" w:author="Author"/>
                <w:rFonts w:ascii="Times New Roman" w:hAnsi="Times New Roman" w:cs="Times New Roman"/>
                <w:sz w:val="20"/>
                <w:szCs w:val="20"/>
              </w:rPr>
            </w:pPr>
            <w:ins w:id="632" w:author="Author">
              <w:r w:rsidRPr="00DF07B0">
                <w:rPr>
                  <w:rFonts w:ascii="Times New Roman" w:hAnsi="Times New Roman" w:cs="Times New Roman"/>
                  <w:sz w:val="20"/>
                  <w:szCs w:val="20"/>
                </w:rPr>
                <w:t xml:space="preserve">- </w:t>
              </w:r>
              <w:r w:rsidR="00AF5A51" w:rsidRPr="00AF5A51">
                <w:rPr>
                  <w:rFonts w:ascii="Times New Roman" w:hAnsi="Times New Roman" w:cs="Times New Roman"/>
                  <w:sz w:val="20"/>
                  <w:szCs w:val="20"/>
                </w:rPr>
                <w:t xml:space="preserve">CRIF Ratings </w:t>
              </w:r>
              <w:proofErr w:type="spellStart"/>
              <w:r w:rsidR="00AF5A51" w:rsidRPr="00AF5A51">
                <w:rPr>
                  <w:rFonts w:ascii="Times New Roman" w:hAnsi="Times New Roman" w:cs="Times New Roman"/>
                  <w:sz w:val="20"/>
                  <w:szCs w:val="20"/>
                </w:rPr>
                <w:t>S.r.l</w:t>
              </w:r>
              <w:proofErr w:type="spellEnd"/>
              <w:r w:rsidR="00AF5A51" w:rsidRPr="00AF5A51">
                <w:rPr>
                  <w:rFonts w:ascii="Times New Roman" w:hAnsi="Times New Roman" w:cs="Times New Roman"/>
                  <w:sz w:val="20"/>
                  <w:szCs w:val="20"/>
                </w:rPr>
                <w:t xml:space="preserve">. (previously </w:t>
              </w:r>
              <w:r w:rsidR="004D1F4E" w:rsidRPr="00DF07B0">
                <w:rPr>
                  <w:rFonts w:ascii="Times New Roman" w:hAnsi="Times New Roman" w:cs="Times New Roman"/>
                  <w:sz w:val="20"/>
                  <w:szCs w:val="20"/>
                </w:rPr>
                <w:t>C</w:t>
              </w:r>
              <w:r w:rsidR="004D1F4E" w:rsidRPr="00E83BD0">
                <w:rPr>
                  <w:rFonts w:ascii="Times New Roman" w:hAnsi="Times New Roman" w:cs="Times New Roman"/>
                  <w:sz w:val="20"/>
                  <w:szCs w:val="20"/>
                </w:rPr>
                <w:t>RIF S.p.A.</w:t>
              </w:r>
              <w:r w:rsidR="00E83BD0">
                <w:rPr>
                  <w:rFonts w:ascii="Times New Roman" w:hAnsi="Times New Roman" w:cs="Times New Roman"/>
                  <w:sz w:val="20"/>
                  <w:szCs w:val="20"/>
                </w:rPr>
                <w:t>)</w:t>
              </w:r>
              <w:r w:rsidR="004D1F4E" w:rsidRPr="00E83BD0">
                <w:rPr>
                  <w:rFonts w:ascii="Times New Roman" w:hAnsi="Times New Roman" w:cs="Times New Roman"/>
                  <w:sz w:val="20"/>
                  <w:szCs w:val="20"/>
                </w:rPr>
                <w:t xml:space="preserve"> (LEI code: </w:t>
              </w:r>
              <w:r w:rsidR="00210ACD" w:rsidRPr="00E83BD0">
                <w:rPr>
                  <w:rFonts w:ascii="Times New Roman" w:hAnsi="Times New Roman" w:cs="Times New Roman"/>
                  <w:sz w:val="20"/>
                  <w:szCs w:val="20"/>
                </w:rPr>
                <w:t>8156001AB6A1D740F237</w:t>
              </w:r>
              <w:del w:id="633" w:author="Author">
                <w:r w:rsidR="004D1F4E" w:rsidRPr="00E83BD0" w:rsidDel="00210ACD">
                  <w:rPr>
                    <w:rFonts w:ascii="Times New Roman" w:hAnsi="Times New Roman" w:cs="Times New Roman"/>
                    <w:sz w:val="20"/>
                    <w:szCs w:val="20"/>
                  </w:rPr>
                  <w:delText>815600EAE45F55EE5B73</w:delText>
                </w:r>
              </w:del>
              <w:r w:rsidR="004D1F4E" w:rsidRPr="00E83BD0">
                <w:rPr>
                  <w:rFonts w:ascii="Times New Roman" w:hAnsi="Times New Roman" w:cs="Times New Roman"/>
                  <w:sz w:val="20"/>
                  <w:szCs w:val="20"/>
                </w:rPr>
                <w:t>)</w:t>
              </w:r>
            </w:ins>
          </w:p>
          <w:p w:rsidR="004D1F4E" w:rsidRPr="00DF07B0" w:rsidRDefault="008A0C08" w:rsidP="004D1F4E">
            <w:pPr>
              <w:rPr>
                <w:ins w:id="634" w:author="Author"/>
                <w:rFonts w:ascii="Times New Roman" w:hAnsi="Times New Roman" w:cs="Times New Roman"/>
                <w:sz w:val="20"/>
                <w:szCs w:val="20"/>
              </w:rPr>
            </w:pPr>
            <w:ins w:id="635"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Capital Intelligence Ratings Ltd (LEI code: 549300RE88OJP9J24Z18)</w:t>
              </w:r>
            </w:ins>
          </w:p>
          <w:p w:rsidR="004D1F4E" w:rsidRPr="00DF07B0" w:rsidRDefault="008A0C08" w:rsidP="004D1F4E">
            <w:pPr>
              <w:rPr>
                <w:ins w:id="636" w:author="Author"/>
                <w:rFonts w:ascii="Times New Roman" w:hAnsi="Times New Roman" w:cs="Times New Roman"/>
                <w:sz w:val="20"/>
                <w:szCs w:val="20"/>
              </w:rPr>
            </w:pPr>
            <w:ins w:id="637"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 xml:space="preserve">European Rating Agency, </w:t>
              </w:r>
              <w:proofErr w:type="spellStart"/>
              <w:r w:rsidR="004D1F4E" w:rsidRPr="00DF07B0">
                <w:rPr>
                  <w:rFonts w:ascii="Times New Roman" w:hAnsi="Times New Roman" w:cs="Times New Roman"/>
                  <w:sz w:val="20"/>
                  <w:szCs w:val="20"/>
                </w:rPr>
                <w:t>a.s</w:t>
              </w:r>
              <w:proofErr w:type="spellEnd"/>
              <w:r w:rsidR="004D1F4E" w:rsidRPr="00DF07B0">
                <w:rPr>
                  <w:rFonts w:ascii="Times New Roman" w:hAnsi="Times New Roman" w:cs="Times New Roman"/>
                  <w:sz w:val="20"/>
                  <w:szCs w:val="20"/>
                </w:rPr>
                <w:t>. (LEI code: 097900BFME0000038276)</w:t>
              </w:r>
            </w:ins>
          </w:p>
          <w:p w:rsidR="004D1F4E" w:rsidRPr="00DF07B0" w:rsidRDefault="008A0C08" w:rsidP="004D1F4E">
            <w:pPr>
              <w:rPr>
                <w:ins w:id="638" w:author="Author"/>
                <w:rFonts w:ascii="Times New Roman" w:hAnsi="Times New Roman" w:cs="Times New Roman"/>
                <w:sz w:val="20"/>
                <w:szCs w:val="20"/>
              </w:rPr>
            </w:pPr>
            <w:ins w:id="639" w:author="Author">
              <w:r w:rsidRPr="00DF07B0">
                <w:rPr>
                  <w:rFonts w:ascii="Times New Roman" w:hAnsi="Times New Roman" w:cs="Times New Roman"/>
                  <w:sz w:val="20"/>
                  <w:szCs w:val="20"/>
                </w:rPr>
                <w:t xml:space="preserve">- </w:t>
              </w:r>
              <w:proofErr w:type="spellStart"/>
              <w:r w:rsidR="004D1F4E" w:rsidRPr="00DF07B0">
                <w:rPr>
                  <w:rFonts w:ascii="Times New Roman" w:hAnsi="Times New Roman" w:cs="Times New Roman"/>
                  <w:sz w:val="20"/>
                  <w:szCs w:val="20"/>
                </w:rPr>
                <w:t>Axesor</w:t>
              </w:r>
              <w:proofErr w:type="spellEnd"/>
              <w:r w:rsidR="004D1F4E" w:rsidRPr="00DF07B0">
                <w:rPr>
                  <w:rFonts w:ascii="Times New Roman" w:hAnsi="Times New Roman" w:cs="Times New Roman"/>
                  <w:sz w:val="20"/>
                  <w:szCs w:val="20"/>
                </w:rPr>
                <w:t xml:space="preserve"> </w:t>
              </w:r>
              <w:proofErr w:type="spellStart"/>
              <w:r w:rsidR="004D1F4E" w:rsidRPr="00DF07B0">
                <w:rPr>
                  <w:rFonts w:ascii="Times New Roman" w:hAnsi="Times New Roman" w:cs="Times New Roman"/>
                  <w:sz w:val="20"/>
                  <w:szCs w:val="20"/>
                </w:rPr>
                <w:t>conocer</w:t>
              </w:r>
              <w:proofErr w:type="spellEnd"/>
              <w:r w:rsidR="004D1F4E" w:rsidRPr="00DF07B0">
                <w:rPr>
                  <w:rFonts w:ascii="Times New Roman" w:hAnsi="Times New Roman" w:cs="Times New Roman"/>
                  <w:sz w:val="20"/>
                  <w:szCs w:val="20"/>
                </w:rPr>
                <w:t xml:space="preserve"> para </w:t>
              </w:r>
              <w:proofErr w:type="spellStart"/>
              <w:r w:rsidR="004D1F4E" w:rsidRPr="00DF07B0">
                <w:rPr>
                  <w:rFonts w:ascii="Times New Roman" w:hAnsi="Times New Roman" w:cs="Times New Roman"/>
                  <w:sz w:val="20"/>
                  <w:szCs w:val="20"/>
                </w:rPr>
                <w:t>decidir</w:t>
              </w:r>
              <w:proofErr w:type="spellEnd"/>
              <w:r w:rsidR="004D1F4E" w:rsidRPr="00DF07B0">
                <w:rPr>
                  <w:rFonts w:ascii="Times New Roman" w:hAnsi="Times New Roman" w:cs="Times New Roman"/>
                  <w:sz w:val="20"/>
                  <w:szCs w:val="20"/>
                </w:rPr>
                <w:t xml:space="preserve"> SA (LEI code: 95980020140005900000)</w:t>
              </w:r>
            </w:ins>
          </w:p>
          <w:p w:rsidR="004D1F4E" w:rsidRPr="00DF07B0" w:rsidRDefault="008A0C08" w:rsidP="004D1F4E">
            <w:pPr>
              <w:rPr>
                <w:ins w:id="640" w:author="Author"/>
                <w:rFonts w:ascii="Times New Roman" w:hAnsi="Times New Roman" w:cs="Times New Roman"/>
                <w:sz w:val="20"/>
                <w:szCs w:val="20"/>
              </w:rPr>
            </w:pPr>
            <w:ins w:id="641" w:author="Author">
              <w:r w:rsidRPr="00DF07B0">
                <w:rPr>
                  <w:rFonts w:ascii="Times New Roman" w:hAnsi="Times New Roman" w:cs="Times New Roman"/>
                  <w:sz w:val="20"/>
                  <w:szCs w:val="20"/>
                </w:rPr>
                <w:t xml:space="preserve">- </w:t>
              </w:r>
              <w:proofErr w:type="spellStart"/>
              <w:r w:rsidR="004D1F4E" w:rsidRPr="00DF07B0">
                <w:rPr>
                  <w:rFonts w:ascii="Times New Roman" w:hAnsi="Times New Roman" w:cs="Times New Roman"/>
                  <w:sz w:val="20"/>
                  <w:szCs w:val="20"/>
                </w:rPr>
                <w:t>Cerved</w:t>
              </w:r>
              <w:proofErr w:type="spellEnd"/>
              <w:r w:rsidR="004D1F4E" w:rsidRPr="00DF07B0">
                <w:rPr>
                  <w:rFonts w:ascii="Times New Roman" w:hAnsi="Times New Roman" w:cs="Times New Roman"/>
                  <w:sz w:val="20"/>
                  <w:szCs w:val="20"/>
                </w:rPr>
                <w:t xml:space="preserve"> Rating Agency S.p.A. (previously CERVED Group S.p.A</w:t>
              </w:r>
              <w:proofErr w:type="gramStart"/>
              <w:r w:rsidR="004D1F4E" w:rsidRPr="00DF07B0">
                <w:rPr>
                  <w:rFonts w:ascii="Times New Roman" w:hAnsi="Times New Roman" w:cs="Times New Roman"/>
                  <w:sz w:val="20"/>
                  <w:szCs w:val="20"/>
                </w:rPr>
                <w:t>. )</w:t>
              </w:r>
              <w:proofErr w:type="gramEnd"/>
              <w:r w:rsidR="004D1F4E" w:rsidRPr="00DF07B0">
                <w:rPr>
                  <w:rFonts w:ascii="Times New Roman" w:hAnsi="Times New Roman" w:cs="Times New Roman"/>
                  <w:sz w:val="20"/>
                  <w:szCs w:val="20"/>
                </w:rPr>
                <w:t xml:space="preserve"> (LEI code: 8156004AB6C992A99368)</w:t>
              </w:r>
            </w:ins>
          </w:p>
          <w:p w:rsidR="004D1F4E" w:rsidRPr="00DF07B0" w:rsidRDefault="008A0C08" w:rsidP="004D1F4E">
            <w:pPr>
              <w:rPr>
                <w:ins w:id="642" w:author="Author"/>
                <w:rFonts w:ascii="Times New Roman" w:hAnsi="Times New Roman" w:cs="Times New Roman"/>
                <w:sz w:val="20"/>
                <w:szCs w:val="20"/>
              </w:rPr>
            </w:pPr>
            <w:ins w:id="643"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Kroll Bond Rating Agency (LEI code: 549300QYZ5CZYXTNZ676)</w:t>
              </w:r>
            </w:ins>
          </w:p>
          <w:p w:rsidR="004D1F4E" w:rsidRPr="00DF07B0" w:rsidRDefault="008A0C08" w:rsidP="004D1F4E">
            <w:pPr>
              <w:rPr>
                <w:ins w:id="644" w:author="Author"/>
                <w:rFonts w:ascii="Times New Roman" w:hAnsi="Times New Roman" w:cs="Times New Roman"/>
                <w:sz w:val="20"/>
                <w:szCs w:val="20"/>
              </w:rPr>
            </w:pPr>
            <w:ins w:id="645"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The Economist Intelligence Unit Ltd (LEI code: 213800Q7GRZWF95EWN10)</w:t>
              </w:r>
            </w:ins>
          </w:p>
          <w:p w:rsidR="004D1F4E" w:rsidRPr="00DF07B0" w:rsidRDefault="008A0C08" w:rsidP="004D1F4E">
            <w:pPr>
              <w:rPr>
                <w:ins w:id="646" w:author="Author"/>
                <w:rFonts w:ascii="Times New Roman" w:hAnsi="Times New Roman" w:cs="Times New Roman"/>
                <w:sz w:val="20"/>
                <w:szCs w:val="20"/>
              </w:rPr>
            </w:pPr>
            <w:ins w:id="647" w:author="Author">
              <w:r w:rsidRPr="00DF07B0">
                <w:rPr>
                  <w:rFonts w:ascii="Times New Roman" w:hAnsi="Times New Roman" w:cs="Times New Roman"/>
                  <w:sz w:val="20"/>
                  <w:szCs w:val="20"/>
                </w:rPr>
                <w:t xml:space="preserve">- </w:t>
              </w:r>
              <w:proofErr w:type="spellStart"/>
              <w:r w:rsidR="004D1F4E" w:rsidRPr="00DF07B0">
                <w:rPr>
                  <w:rFonts w:ascii="Times New Roman" w:hAnsi="Times New Roman" w:cs="Times New Roman"/>
                  <w:sz w:val="20"/>
                  <w:szCs w:val="20"/>
                </w:rPr>
                <w:t>Dagong</w:t>
              </w:r>
              <w:proofErr w:type="spellEnd"/>
              <w:r w:rsidR="004D1F4E" w:rsidRPr="00DF07B0">
                <w:rPr>
                  <w:rFonts w:ascii="Times New Roman" w:hAnsi="Times New Roman" w:cs="Times New Roman"/>
                  <w:sz w:val="20"/>
                  <w:szCs w:val="20"/>
                </w:rPr>
                <w:t xml:space="preserve"> Europe Credit Rating </w:t>
              </w:r>
              <w:proofErr w:type="spellStart"/>
              <w:r w:rsidR="004D1F4E" w:rsidRPr="00DF07B0">
                <w:rPr>
                  <w:rFonts w:ascii="Times New Roman" w:hAnsi="Times New Roman" w:cs="Times New Roman"/>
                  <w:sz w:val="20"/>
                  <w:szCs w:val="20"/>
                </w:rPr>
                <w:t>Srl</w:t>
              </w:r>
              <w:proofErr w:type="spellEnd"/>
              <w:r w:rsidR="004D1F4E" w:rsidRPr="00DF07B0">
                <w:rPr>
                  <w:rFonts w:ascii="Times New Roman" w:hAnsi="Times New Roman" w:cs="Times New Roman"/>
                  <w:sz w:val="20"/>
                  <w:szCs w:val="20"/>
                </w:rPr>
                <w:t xml:space="preserve"> (</w:t>
              </w:r>
              <w:proofErr w:type="spellStart"/>
              <w:r w:rsidR="004D1F4E" w:rsidRPr="00DF07B0">
                <w:rPr>
                  <w:rFonts w:ascii="Times New Roman" w:hAnsi="Times New Roman" w:cs="Times New Roman"/>
                  <w:sz w:val="20"/>
                  <w:szCs w:val="20"/>
                </w:rPr>
                <w:t>Dagong</w:t>
              </w:r>
              <w:proofErr w:type="spellEnd"/>
              <w:r w:rsidR="004D1F4E" w:rsidRPr="00DF07B0">
                <w:rPr>
                  <w:rFonts w:ascii="Times New Roman" w:hAnsi="Times New Roman" w:cs="Times New Roman"/>
                  <w:sz w:val="20"/>
                  <w:szCs w:val="20"/>
                </w:rPr>
                <w:t xml:space="preserve"> Europe) (LEI code: 815600BF4FF53B7C6311)</w:t>
              </w:r>
            </w:ins>
          </w:p>
          <w:p w:rsidR="004D1F4E" w:rsidRPr="00DF07B0" w:rsidRDefault="008A0C08" w:rsidP="004D1F4E">
            <w:pPr>
              <w:rPr>
                <w:ins w:id="648" w:author="Author"/>
                <w:rFonts w:ascii="Times New Roman" w:hAnsi="Times New Roman" w:cs="Times New Roman"/>
                <w:sz w:val="20"/>
                <w:szCs w:val="20"/>
              </w:rPr>
            </w:pPr>
            <w:ins w:id="649"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 xml:space="preserve">Spread Research (LEI code: </w:t>
              </w:r>
              <w:r w:rsidR="00210ACD" w:rsidRPr="00DF07B0">
                <w:rPr>
                  <w:rFonts w:ascii="Times New Roman" w:hAnsi="Times New Roman" w:cs="Times New Roman"/>
                  <w:sz w:val="20"/>
                  <w:szCs w:val="20"/>
                </w:rPr>
                <w:t>969500HB6BVM2UJDOC52</w:t>
              </w:r>
              <w:r w:rsidR="004D1F4E" w:rsidRPr="00DF07B0">
                <w:rPr>
                  <w:rFonts w:ascii="Times New Roman" w:hAnsi="Times New Roman" w:cs="Times New Roman"/>
                  <w:sz w:val="20"/>
                  <w:szCs w:val="20"/>
                </w:rPr>
                <w:t>)</w:t>
              </w:r>
            </w:ins>
          </w:p>
          <w:p w:rsidR="004D1F4E" w:rsidRPr="00DF07B0" w:rsidRDefault="008A0C08" w:rsidP="004D1F4E">
            <w:pPr>
              <w:rPr>
                <w:ins w:id="650" w:author="Author"/>
                <w:rFonts w:ascii="Times New Roman" w:hAnsi="Times New Roman" w:cs="Times New Roman"/>
                <w:sz w:val="20"/>
                <w:szCs w:val="20"/>
              </w:rPr>
            </w:pPr>
            <w:ins w:id="651" w:author="Author">
              <w:r w:rsidRPr="00DF07B0">
                <w:rPr>
                  <w:rFonts w:ascii="Times New Roman" w:hAnsi="Times New Roman" w:cs="Times New Roman"/>
                  <w:sz w:val="20"/>
                  <w:szCs w:val="20"/>
                </w:rPr>
                <w:t xml:space="preserve">- </w:t>
              </w:r>
              <w:proofErr w:type="spellStart"/>
              <w:r w:rsidR="004D1F4E" w:rsidRPr="00DF07B0">
                <w:rPr>
                  <w:rFonts w:ascii="Times New Roman" w:hAnsi="Times New Roman" w:cs="Times New Roman"/>
                  <w:sz w:val="20"/>
                  <w:szCs w:val="20"/>
                </w:rPr>
                <w:t>EuroRating</w:t>
              </w:r>
              <w:proofErr w:type="spellEnd"/>
              <w:r w:rsidR="004D1F4E" w:rsidRPr="00DF07B0">
                <w:rPr>
                  <w:rFonts w:ascii="Times New Roman" w:hAnsi="Times New Roman" w:cs="Times New Roman"/>
                  <w:sz w:val="20"/>
                  <w:szCs w:val="20"/>
                </w:rPr>
                <w:t xml:space="preserve"> Sp. z </w:t>
              </w:r>
              <w:proofErr w:type="spellStart"/>
              <w:r w:rsidR="004D1F4E" w:rsidRPr="00DF07B0">
                <w:rPr>
                  <w:rFonts w:ascii="Times New Roman" w:hAnsi="Times New Roman" w:cs="Times New Roman"/>
                  <w:sz w:val="20"/>
                  <w:szCs w:val="20"/>
                </w:rPr>
                <w:t>o.o</w:t>
              </w:r>
              <w:proofErr w:type="spellEnd"/>
              <w:r w:rsidR="004D1F4E" w:rsidRPr="00DF07B0">
                <w:rPr>
                  <w:rFonts w:ascii="Times New Roman" w:hAnsi="Times New Roman" w:cs="Times New Roman"/>
                  <w:sz w:val="20"/>
                  <w:szCs w:val="20"/>
                </w:rPr>
                <w:t>. (LEI code: 25940027QWS5GMO74O03)</w:t>
              </w:r>
            </w:ins>
          </w:p>
          <w:p w:rsidR="004D1F4E" w:rsidRPr="00DF07B0" w:rsidRDefault="008A0C08" w:rsidP="004D1F4E">
            <w:pPr>
              <w:rPr>
                <w:ins w:id="652" w:author="Author"/>
                <w:rFonts w:ascii="Times New Roman" w:hAnsi="Times New Roman" w:cs="Times New Roman"/>
                <w:sz w:val="20"/>
                <w:szCs w:val="20"/>
              </w:rPr>
            </w:pPr>
            <w:ins w:id="653"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HR Ratings de México, S.A. de C.V. (HR Ratings) (LEI code: 549300IFL3XJKTRHZ480)</w:t>
              </w:r>
            </w:ins>
          </w:p>
          <w:p w:rsidR="004D1F4E" w:rsidRPr="00DF07B0" w:rsidRDefault="008A0C08" w:rsidP="004D1F4E">
            <w:pPr>
              <w:rPr>
                <w:ins w:id="654" w:author="Author"/>
                <w:rFonts w:ascii="Times New Roman" w:hAnsi="Times New Roman" w:cs="Times New Roman"/>
                <w:sz w:val="20"/>
                <w:szCs w:val="20"/>
              </w:rPr>
            </w:pPr>
            <w:ins w:id="655"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 xml:space="preserve">Moody’s Investors Service EMEA Ltd (LEI code: </w:t>
              </w:r>
              <w:r w:rsidR="004D1F4E" w:rsidRPr="00DF07B0">
                <w:rPr>
                  <w:rFonts w:ascii="Times New Roman" w:hAnsi="Times New Roman" w:cs="Times New Roman"/>
                  <w:sz w:val="20"/>
                  <w:szCs w:val="20"/>
                </w:rPr>
                <w:lastRenderedPageBreak/>
                <w:t>54930009NU3JYS1HTT72)</w:t>
              </w:r>
            </w:ins>
          </w:p>
          <w:p w:rsidR="004D1F4E" w:rsidRPr="00DF07B0" w:rsidRDefault="008A0C08" w:rsidP="004D1F4E">
            <w:pPr>
              <w:rPr>
                <w:ins w:id="656" w:author="Author"/>
                <w:rFonts w:ascii="Times New Roman" w:hAnsi="Times New Roman" w:cs="Times New Roman"/>
                <w:sz w:val="20"/>
                <w:szCs w:val="20"/>
              </w:rPr>
            </w:pPr>
            <w:ins w:id="657"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Egan-Jones Ratings Co. (EJR) (LEI code: 54930016113PD33V1H31)</w:t>
              </w:r>
            </w:ins>
          </w:p>
          <w:p w:rsidR="004D1F4E" w:rsidRPr="00DF07B0" w:rsidRDefault="008A0C08" w:rsidP="004D1F4E">
            <w:pPr>
              <w:rPr>
                <w:ins w:id="658" w:author="Author"/>
                <w:rFonts w:ascii="Times New Roman" w:hAnsi="Times New Roman" w:cs="Times New Roman"/>
                <w:sz w:val="20"/>
                <w:szCs w:val="20"/>
              </w:rPr>
            </w:pPr>
            <w:ins w:id="659" w:author="Author">
              <w:r w:rsidRPr="00DF07B0">
                <w:rPr>
                  <w:rFonts w:ascii="Times New Roman" w:hAnsi="Times New Roman" w:cs="Times New Roman"/>
                  <w:sz w:val="20"/>
                  <w:szCs w:val="20"/>
                </w:rPr>
                <w:t xml:space="preserve">- </w:t>
              </w:r>
              <w:proofErr w:type="spellStart"/>
              <w:r w:rsidR="004D1F4E" w:rsidRPr="00DF07B0">
                <w:rPr>
                  <w:rFonts w:ascii="Times New Roman" w:hAnsi="Times New Roman" w:cs="Times New Roman"/>
                  <w:sz w:val="20"/>
                  <w:szCs w:val="20"/>
                </w:rPr>
                <w:t>modeFinance</w:t>
              </w:r>
              <w:proofErr w:type="spellEnd"/>
              <w:r w:rsidR="004D1F4E" w:rsidRPr="00DF07B0">
                <w:rPr>
                  <w:rFonts w:ascii="Times New Roman" w:hAnsi="Times New Roman" w:cs="Times New Roman"/>
                  <w:sz w:val="20"/>
                  <w:szCs w:val="20"/>
                </w:rPr>
                <w:t xml:space="preserve"> </w:t>
              </w:r>
              <w:proofErr w:type="spellStart"/>
              <w:r w:rsidR="004D1F4E" w:rsidRPr="00DF07B0">
                <w:rPr>
                  <w:rFonts w:ascii="Times New Roman" w:hAnsi="Times New Roman" w:cs="Times New Roman"/>
                  <w:sz w:val="20"/>
                  <w:szCs w:val="20"/>
                </w:rPr>
                <w:t>S.r.l</w:t>
              </w:r>
              <w:proofErr w:type="spellEnd"/>
              <w:r w:rsidR="004D1F4E" w:rsidRPr="00DF07B0">
                <w:rPr>
                  <w:rFonts w:ascii="Times New Roman" w:hAnsi="Times New Roman" w:cs="Times New Roman"/>
                  <w:sz w:val="20"/>
                  <w:szCs w:val="20"/>
                </w:rPr>
                <w:t>. (LEI code: 815600B85A94A0122614)</w:t>
              </w:r>
            </w:ins>
          </w:p>
          <w:p w:rsidR="004D1F4E" w:rsidRPr="00DF07B0" w:rsidRDefault="008A0C08" w:rsidP="004D1F4E">
            <w:pPr>
              <w:rPr>
                <w:ins w:id="660" w:author="Author"/>
                <w:rFonts w:ascii="Times New Roman" w:hAnsi="Times New Roman" w:cs="Times New Roman"/>
                <w:sz w:val="20"/>
                <w:szCs w:val="20"/>
              </w:rPr>
            </w:pPr>
            <w:ins w:id="661"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 xml:space="preserve">INC Rating Sp. z </w:t>
              </w:r>
              <w:proofErr w:type="spellStart"/>
              <w:r w:rsidR="004D1F4E" w:rsidRPr="00DF07B0">
                <w:rPr>
                  <w:rFonts w:ascii="Times New Roman" w:hAnsi="Times New Roman" w:cs="Times New Roman"/>
                  <w:sz w:val="20"/>
                  <w:szCs w:val="20"/>
                </w:rPr>
                <w:t>o.o</w:t>
              </w:r>
              <w:proofErr w:type="spellEnd"/>
              <w:r w:rsidR="004D1F4E" w:rsidRPr="00DF07B0">
                <w:rPr>
                  <w:rFonts w:ascii="Times New Roman" w:hAnsi="Times New Roman" w:cs="Times New Roman"/>
                  <w:sz w:val="20"/>
                  <w:szCs w:val="20"/>
                </w:rPr>
                <w:t xml:space="preserve">. (LEI code: </w:t>
              </w:r>
              <w:r w:rsidR="00210ACD" w:rsidRPr="00DF07B0">
                <w:rPr>
                  <w:rFonts w:ascii="Times New Roman" w:hAnsi="Times New Roman" w:cs="Times New Roman"/>
                  <w:sz w:val="20"/>
                  <w:szCs w:val="20"/>
                </w:rPr>
                <w:t>259400SUBF5EPOGK0983</w:t>
              </w:r>
              <w:r w:rsidR="004D1F4E" w:rsidRPr="00DF07B0">
                <w:rPr>
                  <w:rFonts w:ascii="Times New Roman" w:hAnsi="Times New Roman" w:cs="Times New Roman"/>
                  <w:sz w:val="20"/>
                  <w:szCs w:val="20"/>
                </w:rPr>
                <w:t>)</w:t>
              </w:r>
            </w:ins>
          </w:p>
          <w:p w:rsidR="004D1F4E" w:rsidRPr="00DF07B0" w:rsidRDefault="008A0C08" w:rsidP="004D1F4E">
            <w:pPr>
              <w:rPr>
                <w:ins w:id="662" w:author="Author"/>
                <w:rFonts w:ascii="Times New Roman" w:hAnsi="Times New Roman" w:cs="Times New Roman"/>
                <w:sz w:val="20"/>
                <w:szCs w:val="20"/>
              </w:rPr>
            </w:pPr>
            <w:ins w:id="663"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Rating-</w:t>
              </w:r>
              <w:proofErr w:type="spellStart"/>
              <w:r w:rsidR="004D1F4E" w:rsidRPr="00DF07B0">
                <w:rPr>
                  <w:rFonts w:ascii="Times New Roman" w:hAnsi="Times New Roman" w:cs="Times New Roman"/>
                  <w:sz w:val="20"/>
                  <w:szCs w:val="20"/>
                </w:rPr>
                <w:t>Agentur</w:t>
              </w:r>
              <w:proofErr w:type="spellEnd"/>
              <w:r w:rsidR="004D1F4E" w:rsidRPr="00DF07B0">
                <w:rPr>
                  <w:rFonts w:ascii="Times New Roman" w:hAnsi="Times New Roman" w:cs="Times New Roman"/>
                  <w:sz w:val="20"/>
                  <w:szCs w:val="20"/>
                </w:rPr>
                <w:t xml:space="preserve"> Expert RA GmbH (LEI code: 213800P3OOBSGWN2UE81)</w:t>
              </w:r>
            </w:ins>
          </w:p>
          <w:p w:rsidR="004D1F4E" w:rsidRPr="00DF07B0" w:rsidRDefault="008A0C08" w:rsidP="004D1F4E">
            <w:pPr>
              <w:spacing w:after="200" w:line="276" w:lineRule="auto"/>
              <w:rPr>
                <w:rFonts w:ascii="Times New Roman" w:hAnsi="Times New Roman" w:cs="Times New Roman"/>
                <w:sz w:val="20"/>
                <w:szCs w:val="20"/>
              </w:rPr>
            </w:pPr>
            <w:ins w:id="664" w:author="Author">
              <w:r w:rsidRPr="00DF07B0">
                <w:rPr>
                  <w:rFonts w:ascii="Times New Roman" w:hAnsi="Times New Roman" w:cs="Times New Roman"/>
                  <w:sz w:val="20"/>
                  <w:szCs w:val="20"/>
                </w:rPr>
                <w:t xml:space="preserve">- </w:t>
              </w:r>
              <w:r w:rsidR="004D1F4E" w:rsidRPr="00DF07B0">
                <w:rPr>
                  <w:rFonts w:ascii="Times New Roman" w:hAnsi="Times New Roman" w:cs="Times New Roman"/>
                  <w:sz w:val="20"/>
                  <w:szCs w:val="20"/>
                </w:rPr>
                <w:t>Other nominated ECAI</w:t>
              </w:r>
            </w:ins>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shall be reported when External rating (C0320) is reported.</w:t>
            </w:r>
          </w:p>
        </w:tc>
      </w:tr>
      <w:tr w:rsidR="0095672C" w:rsidRPr="00DF07B0" w:rsidTr="00950116">
        <w:trPr>
          <w:trHeight w:val="557"/>
        </w:trPr>
        <w:tc>
          <w:tcPr>
            <w:tcW w:w="1425"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lastRenderedPageBreak/>
              <w:t>C0340</w:t>
            </w:r>
          </w:p>
        </w:tc>
        <w:tc>
          <w:tcPr>
            <w:tcW w:w="2327"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Credit quality step</w:t>
            </w:r>
          </w:p>
        </w:tc>
        <w:tc>
          <w:tcPr>
            <w:tcW w:w="5490" w:type="dxa"/>
          </w:tcPr>
          <w:p w:rsidR="0095672C" w:rsidRPr="00DF07B0" w:rsidRDefault="0095672C" w:rsidP="00950116">
            <w:pPr>
              <w:spacing w:after="200" w:line="276" w:lineRule="auto"/>
              <w:rPr>
                <w:rFonts w:ascii="Times New Roman" w:hAnsi="Times New Roman" w:cs="Times New Roman"/>
                <w:sz w:val="20"/>
                <w:szCs w:val="20"/>
              </w:rPr>
            </w:pPr>
            <w:del w:id="665" w:author="Author">
              <w:r w:rsidRPr="00DF07B0" w:rsidDel="00E532BF">
                <w:rPr>
                  <w:rFonts w:ascii="Times New Roman" w:hAnsi="Times New Roman" w:cs="Times New Roman"/>
                  <w:sz w:val="20"/>
                  <w:szCs w:val="20"/>
                </w:rPr>
                <w:delText>Only a</w:delText>
              </w:r>
            </w:del>
            <w:ins w:id="666" w:author="Author">
              <w:r w:rsidR="00E532BF" w:rsidRPr="00DF07B0">
                <w:rPr>
                  <w:rFonts w:ascii="Times New Roman" w:hAnsi="Times New Roman" w:cs="Times New Roman"/>
                  <w:sz w:val="20"/>
                  <w:szCs w:val="20"/>
                </w:rPr>
                <w:t>A</w:t>
              </w:r>
            </w:ins>
            <w:r w:rsidRPr="00DF07B0">
              <w:rPr>
                <w:rFonts w:ascii="Times New Roman" w:hAnsi="Times New Roman" w:cs="Times New Roman"/>
                <w:sz w:val="20"/>
                <w:szCs w:val="20"/>
              </w:rPr>
              <w:t xml:space="preserve">pplicable </w:t>
            </w:r>
            <w:ins w:id="667" w:author="Author">
              <w:del w:id="668" w:author="Author">
                <w:r w:rsidR="00E532BF" w:rsidRPr="00DF07B0" w:rsidDel="00C55199">
                  <w:rPr>
                    <w:rFonts w:ascii="Times New Roman" w:hAnsi="Times New Roman" w:cs="Times New Roman"/>
                    <w:sz w:val="20"/>
                    <w:szCs w:val="20"/>
                  </w:rPr>
                  <w:delText xml:space="preserve">at least </w:delText>
                </w:r>
              </w:del>
            </w:ins>
            <w:del w:id="669" w:author="Author">
              <w:r w:rsidRPr="00DF07B0" w:rsidDel="00C55199">
                <w:rPr>
                  <w:rFonts w:ascii="Times New Roman" w:hAnsi="Times New Roman" w:cs="Times New Roman"/>
                  <w:sz w:val="20"/>
                  <w:szCs w:val="20"/>
                </w:rPr>
                <w:delText>to CIC categories 1, 2, 5</w:delText>
              </w:r>
            </w:del>
            <w:ins w:id="670" w:author="Author">
              <w:del w:id="671" w:author="Author">
                <w:r w:rsidR="00E532BF" w:rsidRPr="00DF07B0" w:rsidDel="00C55199">
                  <w:rPr>
                    <w:rFonts w:ascii="Times New Roman" w:hAnsi="Times New Roman" w:cs="Times New Roman"/>
                    <w:sz w:val="20"/>
                    <w:szCs w:val="20"/>
                  </w:rPr>
                  <w:delText>,</w:delText>
                </w:r>
              </w:del>
            </w:ins>
            <w:del w:id="672" w:author="Author">
              <w:r w:rsidRPr="00DF07B0" w:rsidDel="00C55199">
                <w:rPr>
                  <w:rFonts w:ascii="Times New Roman" w:hAnsi="Times New Roman" w:cs="Times New Roman"/>
                  <w:sz w:val="20"/>
                  <w:szCs w:val="20"/>
                </w:rPr>
                <w:delText xml:space="preserve"> and 6</w:delText>
              </w:r>
            </w:del>
            <w:ins w:id="673" w:author="Author">
              <w:del w:id="674" w:author="Author">
                <w:r w:rsidR="00E532BF" w:rsidRPr="00DF07B0" w:rsidDel="00C55199">
                  <w:rPr>
                    <w:rFonts w:ascii="Times New Roman" w:hAnsi="Times New Roman" w:cs="Times New Roman"/>
                    <w:sz w:val="20"/>
                    <w:szCs w:val="20"/>
                  </w:rPr>
                  <w:delText xml:space="preserve"> and 8 </w:delText>
                </w:r>
                <w:r w:rsidR="00A01E33" w:rsidRPr="00DF07B0" w:rsidDel="00C55199">
                  <w:rPr>
                    <w:rFonts w:ascii="Times New Roman" w:hAnsi="Times New Roman" w:cs="Times New Roman"/>
                    <w:sz w:val="20"/>
                    <w:szCs w:val="20"/>
                    <w:rPrChange w:id="675" w:author="Author">
                      <w:rPr>
                        <w:rFonts w:ascii="Times New Roman" w:hAnsi="Times New Roman" w:cs="Times New Roman"/>
                        <w:sz w:val="20"/>
                        <w:szCs w:val="20"/>
                        <w:highlight w:val="yellow"/>
                      </w:rPr>
                    </w:rPrChange>
                  </w:rPr>
                  <w:delText>(Mortgages and Loans, other than mortgages and loans to natural persons), where available</w:delText>
                </w:r>
                <w:r w:rsidR="00A01E33" w:rsidRPr="00DF07B0" w:rsidDel="00C55199">
                  <w:rPr>
                    <w:rFonts w:ascii="Times New Roman" w:hAnsi="Times New Roman" w:cs="Times New Roman"/>
                    <w:sz w:val="20"/>
                    <w:szCs w:val="20"/>
                  </w:rPr>
                  <w:delText xml:space="preserve"> </w:delText>
                </w:r>
                <w:r w:rsidR="00E532BF" w:rsidRPr="00DF07B0" w:rsidDel="00C55199">
                  <w:rPr>
                    <w:rFonts w:ascii="Times New Roman" w:hAnsi="Times New Roman" w:cs="Times New Roman"/>
                    <w:sz w:val="20"/>
                    <w:szCs w:val="20"/>
                  </w:rPr>
                  <w:delText>or</w:delText>
                </w:r>
              </w:del>
              <w:r w:rsidR="00C55199" w:rsidRPr="00DF07B0">
                <w:rPr>
                  <w:rFonts w:ascii="Times New Roman" w:hAnsi="Times New Roman" w:cs="Times New Roman"/>
                  <w:sz w:val="20"/>
                  <w:szCs w:val="20"/>
                </w:rPr>
                <w:t>to</w:t>
              </w:r>
              <w:r w:rsidR="00E532BF" w:rsidRPr="00DF07B0">
                <w:rPr>
                  <w:rFonts w:ascii="Times New Roman" w:hAnsi="Times New Roman" w:cs="Times New Roman"/>
                  <w:sz w:val="20"/>
                  <w:szCs w:val="20"/>
                </w:rPr>
                <w:t xml:space="preserve"> any </w:t>
              </w:r>
              <w:del w:id="676" w:author="Author">
                <w:r w:rsidR="00E532BF" w:rsidRPr="00DF07B0" w:rsidDel="00C55199">
                  <w:rPr>
                    <w:rFonts w:ascii="Times New Roman" w:hAnsi="Times New Roman" w:cs="Times New Roman"/>
                    <w:sz w:val="20"/>
                    <w:szCs w:val="20"/>
                  </w:rPr>
                  <w:delText xml:space="preserve">other </w:delText>
                </w:r>
              </w:del>
              <w:r w:rsidR="00E532BF" w:rsidRPr="00DF07B0">
                <w:rPr>
                  <w:rFonts w:ascii="Times New Roman" w:hAnsi="Times New Roman" w:cs="Times New Roman"/>
                  <w:sz w:val="20"/>
                  <w:szCs w:val="20"/>
                </w:rPr>
                <w:t xml:space="preserve">asset </w:t>
              </w:r>
              <w:del w:id="677" w:author="Author">
                <w:r w:rsidR="00E532BF" w:rsidRPr="00DF07B0" w:rsidDel="00843636">
                  <w:rPr>
                    <w:rFonts w:ascii="Times New Roman" w:hAnsi="Times New Roman" w:cs="Times New Roman"/>
                    <w:sz w:val="20"/>
                    <w:szCs w:val="20"/>
                  </w:rPr>
                  <w:delText>fr</w:delText>
                </w:r>
                <w:r w:rsidR="00E532BF" w:rsidRPr="00DF07B0" w:rsidDel="00C55199">
                  <w:rPr>
                    <w:rFonts w:ascii="Times New Roman" w:hAnsi="Times New Roman" w:cs="Times New Roman"/>
                    <w:sz w:val="20"/>
                    <w:szCs w:val="20"/>
                  </w:rPr>
                  <w:delText>om</w:delText>
                </w:r>
                <w:r w:rsidR="00E532BF" w:rsidRPr="00DF07B0" w:rsidDel="00843636">
                  <w:rPr>
                    <w:rFonts w:ascii="Times New Roman" w:hAnsi="Times New Roman" w:cs="Times New Roman"/>
                    <w:sz w:val="20"/>
                    <w:szCs w:val="20"/>
                  </w:rPr>
                  <w:delText xml:space="preserve"> a different CIC category for </w:delText>
                </w:r>
              </w:del>
              <w:r w:rsidR="00E532BF" w:rsidRPr="00DF07B0">
                <w:rPr>
                  <w:rFonts w:ascii="Times New Roman" w:hAnsi="Times New Roman" w:cs="Times New Roman"/>
                  <w:sz w:val="20"/>
                  <w:szCs w:val="20"/>
                </w:rPr>
                <w:t xml:space="preserve">which </w:t>
              </w:r>
              <w:del w:id="678" w:author="Author">
                <w:r w:rsidR="00E532BF" w:rsidRPr="00DF07B0" w:rsidDel="00843636">
                  <w:rPr>
                    <w:rFonts w:ascii="Times New Roman" w:hAnsi="Times New Roman" w:cs="Times New Roman"/>
                    <w:sz w:val="20"/>
                    <w:szCs w:val="20"/>
                  </w:rPr>
                  <w:delText xml:space="preserve">a </w:delText>
                </w:r>
              </w:del>
              <w:r w:rsidR="00E532BF" w:rsidRPr="00DF07B0">
                <w:rPr>
                  <w:rFonts w:ascii="Times New Roman" w:hAnsi="Times New Roman" w:cs="Times New Roman"/>
                  <w:sz w:val="20"/>
                  <w:szCs w:val="20"/>
                </w:rPr>
                <w:t>credit quality step needs to be attributed for the purpose of SCR calculation</w:t>
              </w:r>
            </w:ins>
            <w:r w:rsidRPr="00DF07B0">
              <w:rPr>
                <w:rFonts w:ascii="Times New Roman" w:hAnsi="Times New Roman" w:cs="Times New Roman"/>
                <w:sz w:val="20"/>
                <w:szCs w:val="20"/>
              </w:rPr>
              <w:t>.</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Identify the credit quality step attributed to the asset, as defined by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w:t>
            </w:r>
            <w:proofErr w:type="gramStart"/>
            <w:r w:rsidRPr="00DF07B0">
              <w:rPr>
                <w:rFonts w:ascii="Times New Roman" w:hAnsi="Times New Roman" w:cs="Times New Roman"/>
                <w:sz w:val="20"/>
                <w:szCs w:val="20"/>
              </w:rPr>
              <w:t>109a(</w:t>
            </w:r>
            <w:proofErr w:type="gramEnd"/>
            <w:r w:rsidRPr="00DF07B0">
              <w:rPr>
                <w:rFonts w:ascii="Times New Roman" w:hAnsi="Times New Roman" w:cs="Times New Roman"/>
                <w:sz w:val="20"/>
                <w:szCs w:val="20"/>
              </w:rPr>
              <w:t>1) of Directive 2009/138/EC.</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credit quality step shall in particular reflect any readjustments to the credit quality made internally by the undertakings that use the standard formula.</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to assets for which undertakings using internal model use internal ratings. If undertakings using internal model do not use internal rating, this item shall be reported.</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0</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1</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2</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3</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4</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5</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6</w:t>
            </w:r>
          </w:p>
          <w:p w:rsidR="0095672C" w:rsidRPr="00DF07B0" w:rsidRDefault="0095672C" w:rsidP="00950116">
            <w:pPr>
              <w:rPr>
                <w:rFonts w:ascii="Times New Roman" w:hAnsi="Times New Roman"/>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 rating available</w:t>
            </w:r>
          </w:p>
        </w:tc>
      </w:tr>
      <w:tr w:rsidR="0095672C" w:rsidRPr="00DF07B0" w:rsidTr="00950116">
        <w:trPr>
          <w:trHeight w:val="1124"/>
        </w:trPr>
        <w:tc>
          <w:tcPr>
            <w:tcW w:w="1425" w:type="dxa"/>
            <w:tcBorders>
              <w:bottom w:val="single" w:sz="4" w:space="0" w:color="auto"/>
            </w:tcBorders>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C0350</w:t>
            </w:r>
          </w:p>
        </w:tc>
        <w:tc>
          <w:tcPr>
            <w:tcW w:w="2327" w:type="dxa"/>
            <w:tcBorders>
              <w:bottom w:val="single" w:sz="4" w:space="0" w:color="auto"/>
            </w:tcBorders>
          </w:tcPr>
          <w:p w:rsidR="0095672C" w:rsidRPr="00AF5A51" w:rsidRDefault="0095672C">
            <w:pPr>
              <w:pStyle w:val="CommentText"/>
              <w:rPr>
                <w:rFonts w:ascii="Times New Roman" w:hAnsi="Times New Roman" w:cs="Times New Roman"/>
              </w:rPr>
              <w:pPrChange w:id="679" w:author="Author">
                <w:pPr>
                  <w:pStyle w:val="NoSpacing"/>
                </w:pPr>
              </w:pPrChange>
            </w:pPr>
            <w:r w:rsidRPr="00780DB8">
              <w:rPr>
                <w:rFonts w:ascii="Times New Roman" w:hAnsi="Times New Roman" w:cs="Times New Roman"/>
              </w:rPr>
              <w:t>Internal rating</w:t>
            </w:r>
          </w:p>
        </w:tc>
        <w:tc>
          <w:tcPr>
            <w:tcW w:w="5490" w:type="dxa"/>
            <w:tcBorders>
              <w:bottom w:val="single" w:sz="4" w:space="0" w:color="auto"/>
            </w:tcBorders>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szCs w:val="20"/>
              </w:rPr>
              <w:t xml:space="preserve">Only applicable </w:t>
            </w:r>
            <w:ins w:id="680" w:author="Author">
              <w:r w:rsidR="00A01E33" w:rsidRPr="00DF07B0">
                <w:rPr>
                  <w:rFonts w:ascii="Times New Roman" w:hAnsi="Times New Roman" w:cs="Times New Roman"/>
                  <w:sz w:val="20"/>
                  <w:szCs w:val="20"/>
                </w:rPr>
                <w:t xml:space="preserve">at least </w:t>
              </w:r>
            </w:ins>
            <w:r w:rsidRPr="00DF07B0">
              <w:rPr>
                <w:rFonts w:ascii="Times New Roman" w:hAnsi="Times New Roman" w:cs="Times New Roman"/>
                <w:sz w:val="20"/>
                <w:szCs w:val="20"/>
              </w:rPr>
              <w:t>to CIC categories 1, 2, 5</w:t>
            </w:r>
            <w:ins w:id="681" w:author="Author">
              <w:r w:rsidR="000254F3" w:rsidRPr="00DF07B0">
                <w:rPr>
                  <w:rFonts w:ascii="Times New Roman" w:hAnsi="Times New Roman" w:cs="Times New Roman"/>
                  <w:sz w:val="20"/>
                  <w:szCs w:val="20"/>
                </w:rPr>
                <w:t xml:space="preserve">, </w:t>
              </w:r>
            </w:ins>
            <w:del w:id="682" w:author="Author">
              <w:r w:rsidRPr="00DF07B0" w:rsidDel="000254F3">
                <w:rPr>
                  <w:rFonts w:ascii="Times New Roman" w:hAnsi="Times New Roman" w:cs="Times New Roman"/>
                  <w:sz w:val="20"/>
                  <w:szCs w:val="20"/>
                </w:rPr>
                <w:delText xml:space="preserve"> and </w:delText>
              </w:r>
            </w:del>
            <w:r w:rsidRPr="00DF07B0">
              <w:rPr>
                <w:rFonts w:ascii="Times New Roman" w:hAnsi="Times New Roman" w:cs="Times New Roman"/>
                <w:sz w:val="20"/>
                <w:szCs w:val="20"/>
              </w:rPr>
              <w:t>6</w:t>
            </w:r>
            <w:ins w:id="683" w:author="Author">
              <w:r w:rsidR="000254F3" w:rsidRPr="00DF07B0">
                <w:rPr>
                  <w:rFonts w:ascii="Times New Roman" w:hAnsi="Times New Roman" w:cs="Times New Roman"/>
                  <w:sz w:val="20"/>
                  <w:szCs w:val="20"/>
                </w:rPr>
                <w:t xml:space="preserve"> and 8</w:t>
              </w:r>
              <w:r w:rsidR="001F222A" w:rsidRPr="00DF07B0">
                <w:rPr>
                  <w:rFonts w:ascii="Times New Roman" w:hAnsi="Times New Roman" w:cs="Times New Roman"/>
                  <w:sz w:val="20"/>
                  <w:szCs w:val="20"/>
                </w:rPr>
                <w:t xml:space="preserve"> </w:t>
              </w:r>
              <w:r w:rsidR="00A01E33" w:rsidRPr="00DF07B0">
                <w:rPr>
                  <w:rFonts w:ascii="Times New Roman" w:hAnsi="Times New Roman" w:cs="Times New Roman"/>
                  <w:sz w:val="20"/>
                  <w:szCs w:val="20"/>
                  <w:rPrChange w:id="684" w:author="Author">
                    <w:rPr>
                      <w:rFonts w:ascii="Times New Roman" w:hAnsi="Times New Roman" w:cs="Times New Roman"/>
                      <w:sz w:val="20"/>
                      <w:szCs w:val="20"/>
                      <w:highlight w:val="yellow"/>
                    </w:rPr>
                  </w:rPrChange>
                </w:rPr>
                <w:t xml:space="preserve">(Mortgages and Loans, other than mortgages and loans to natural persons), </w:t>
              </w:r>
              <w:r w:rsidR="001F222A" w:rsidRPr="00DF07B0">
                <w:rPr>
                  <w:rFonts w:ascii="Times New Roman" w:hAnsi="Times New Roman" w:cs="Times New Roman"/>
                  <w:sz w:val="20"/>
                  <w:szCs w:val="20"/>
                </w:rPr>
                <w:t>where available</w:t>
              </w:r>
            </w:ins>
            <w:r w:rsidRPr="00DF07B0">
              <w:rPr>
                <w:rFonts w:ascii="Times New Roman" w:hAnsi="Times New Roman" w:cs="Times New Roman"/>
                <w:sz w:val="20"/>
                <w:szCs w:val="20"/>
              </w:rPr>
              <w:t>.</w:t>
            </w:r>
          </w:p>
          <w:p w:rsidR="0095672C" w:rsidRPr="00DF07B0" w:rsidRDefault="0095672C" w:rsidP="00950116">
            <w:pPr>
              <w:pStyle w:val="NoSpacing"/>
              <w:rPr>
                <w:rFonts w:ascii="Times New Roman" w:hAnsi="Times New Roman" w:cs="Times New Roman"/>
                <w:sz w:val="20"/>
              </w:rPr>
            </w:pPr>
          </w:p>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 xml:space="preserve">Internal rating of assets for undertakings using an internal model to the extent that the internal ratings are used in their internal modelling. If an internal model undertaking is using solely external ratings this item shall not be reported. </w:t>
            </w:r>
          </w:p>
        </w:tc>
      </w:tr>
      <w:tr w:rsidR="0095672C" w:rsidRPr="00DF07B0" w:rsidTr="00950116">
        <w:trPr>
          <w:trHeight w:val="1684"/>
        </w:trPr>
        <w:tc>
          <w:tcPr>
            <w:tcW w:w="1425" w:type="dxa"/>
            <w:tcBorders>
              <w:bottom w:val="single" w:sz="4" w:space="0" w:color="auto"/>
            </w:tcBorders>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C0360</w:t>
            </w:r>
          </w:p>
        </w:tc>
        <w:tc>
          <w:tcPr>
            <w:tcW w:w="2327" w:type="dxa"/>
            <w:tcBorders>
              <w:bottom w:val="single" w:sz="4" w:space="0" w:color="auto"/>
            </w:tcBorders>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Duration</w:t>
            </w:r>
          </w:p>
        </w:tc>
        <w:tc>
          <w:tcPr>
            <w:tcW w:w="5490" w:type="dxa"/>
            <w:tcBorders>
              <w:bottom w:val="single" w:sz="4" w:space="0" w:color="auto"/>
            </w:tcBorders>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applies to CIC categories 1, 2, 4 (when applicable, e.g. for collective investment undertaking mainly invested in bonds), 5 and 6.</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duration, defined as the ’residual modified duration’ (modified duration calculated based on the remaining time for maturity of the security, counted from the reporting reference date). For assets without fixed maturity the first call date shall be used. The duration shall be calculated based on economic value.</w:t>
            </w:r>
          </w:p>
        </w:tc>
      </w:tr>
      <w:tr w:rsidR="0095672C" w:rsidRPr="00DF07B0" w:rsidTr="00950116">
        <w:trPr>
          <w:trHeight w:val="629"/>
        </w:trPr>
        <w:tc>
          <w:tcPr>
            <w:tcW w:w="1425" w:type="dxa"/>
            <w:tcBorders>
              <w:bottom w:val="single" w:sz="4" w:space="0" w:color="auto"/>
            </w:tcBorders>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szCs w:val="20"/>
              </w:rPr>
              <w:lastRenderedPageBreak/>
              <w:t>C0370</w:t>
            </w:r>
          </w:p>
        </w:tc>
        <w:tc>
          <w:tcPr>
            <w:tcW w:w="2327" w:type="dxa"/>
            <w:tcBorders>
              <w:bottom w:val="single" w:sz="4" w:space="0" w:color="auto"/>
            </w:tcBorders>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Unit Solvency II price</w:t>
            </w:r>
          </w:p>
        </w:tc>
        <w:tc>
          <w:tcPr>
            <w:tcW w:w="5490" w:type="dxa"/>
            <w:tcBorders>
              <w:bottom w:val="single" w:sz="4" w:space="0" w:color="auto"/>
            </w:tcBorders>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Amount in reporting currency for the asset, if relevant.</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shall be reported if a "quantity" (C0130) has been provided in the first part of the template ("Information on positions held").</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This item shall not be reported if item Unit percentage of </w:t>
            </w:r>
            <w:proofErr w:type="spellStart"/>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xml:space="preserve"> Solvency II price</w:t>
            </w:r>
            <w:r w:rsidRPr="00DF07B0" w:rsidDel="00B13507">
              <w:rPr>
                <w:rFonts w:ascii="Times New Roman" w:hAnsi="Times New Roman" w:cs="Times New Roman"/>
                <w:sz w:val="20"/>
                <w:szCs w:val="20"/>
              </w:rPr>
              <w:t xml:space="preserve"> </w:t>
            </w:r>
            <w:r w:rsidRPr="00DF07B0">
              <w:rPr>
                <w:rFonts w:ascii="Times New Roman" w:hAnsi="Times New Roman" w:cs="Times New Roman"/>
                <w:sz w:val="20"/>
                <w:szCs w:val="20"/>
              </w:rPr>
              <w:t>(C0380) is reported.</w:t>
            </w:r>
          </w:p>
        </w:tc>
      </w:tr>
      <w:tr w:rsidR="0095672C" w:rsidRPr="00DF07B0" w:rsidTr="00950116">
        <w:trPr>
          <w:trHeight w:val="1439"/>
        </w:trPr>
        <w:tc>
          <w:tcPr>
            <w:tcW w:w="1425" w:type="dxa"/>
            <w:tcBorders>
              <w:bottom w:val="single" w:sz="4" w:space="0" w:color="auto"/>
            </w:tcBorders>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szCs w:val="20"/>
              </w:rPr>
              <w:t>C0380</w:t>
            </w:r>
          </w:p>
        </w:tc>
        <w:tc>
          <w:tcPr>
            <w:tcW w:w="2327" w:type="dxa"/>
            <w:tcBorders>
              <w:bottom w:val="single" w:sz="4" w:space="0" w:color="auto"/>
            </w:tcBorders>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Unit percentage of </w:t>
            </w:r>
            <w:proofErr w:type="spellStart"/>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xml:space="preserve"> Solvency II price</w:t>
            </w:r>
          </w:p>
        </w:tc>
        <w:tc>
          <w:tcPr>
            <w:tcW w:w="5490" w:type="dxa"/>
            <w:tcBorders>
              <w:bottom w:val="single" w:sz="4" w:space="0" w:color="auto"/>
            </w:tcBorders>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Amount in percentage of par value, clean price without accrued interest, for the asset, if relevant.</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This item shall be reported </w:t>
            </w:r>
            <w:proofErr w:type="gramStart"/>
            <w:r w:rsidRPr="00DF07B0">
              <w:rPr>
                <w:rFonts w:ascii="Times New Roman" w:hAnsi="Times New Roman" w:cs="Times New Roman"/>
                <w:sz w:val="20"/>
                <w:szCs w:val="20"/>
              </w:rPr>
              <w:t>if a "</w:t>
            </w:r>
            <w:proofErr w:type="spellStart"/>
            <w:proofErr w:type="gramEnd"/>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information (C0140) has been provided in the first part of the template ("Information on positions held")</w:t>
            </w:r>
            <w:r w:rsidR="002A63BE" w:rsidRPr="00DF07B0">
              <w:t xml:space="preserve"> </w:t>
            </w:r>
            <w:r w:rsidR="002A63BE" w:rsidRPr="00DF07B0">
              <w:rPr>
                <w:rFonts w:ascii="Times New Roman" w:hAnsi="Times New Roman" w:cs="Times New Roman"/>
                <w:sz w:val="20"/>
                <w:szCs w:val="20"/>
              </w:rPr>
              <w:t>except for CIC category 71 and 9</w:t>
            </w:r>
            <w:r w:rsidRPr="00DF07B0">
              <w:rPr>
                <w:rFonts w:ascii="Times New Roman" w:hAnsi="Times New Roman" w:cs="Times New Roman"/>
                <w:sz w:val="20"/>
                <w:szCs w:val="20"/>
              </w:rPr>
              <w:t>.</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shall not be reported if item Unit Solvency II price (C0370)</w:t>
            </w:r>
            <w:r w:rsidRPr="00DF07B0" w:rsidDel="00B13507">
              <w:rPr>
                <w:rFonts w:ascii="Times New Roman" w:hAnsi="Times New Roman" w:cs="Times New Roman"/>
                <w:sz w:val="20"/>
                <w:szCs w:val="20"/>
              </w:rPr>
              <w:t xml:space="preserve"> </w:t>
            </w:r>
            <w:r w:rsidRPr="00DF07B0">
              <w:rPr>
                <w:rFonts w:ascii="Times New Roman" w:hAnsi="Times New Roman" w:cs="Times New Roman"/>
                <w:sz w:val="20"/>
                <w:szCs w:val="20"/>
              </w:rPr>
              <w:t>is reported.</w:t>
            </w:r>
          </w:p>
        </w:tc>
      </w:tr>
      <w:tr w:rsidR="0095672C" w:rsidRPr="00DF07B0" w:rsidTr="00950116">
        <w:trPr>
          <w:trHeight w:val="1684"/>
        </w:trPr>
        <w:tc>
          <w:tcPr>
            <w:tcW w:w="1425" w:type="dxa"/>
            <w:tcBorders>
              <w:bottom w:val="single" w:sz="4" w:space="0" w:color="auto"/>
            </w:tcBorders>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szCs w:val="20"/>
              </w:rPr>
              <w:t>C0390</w:t>
            </w:r>
          </w:p>
        </w:tc>
        <w:tc>
          <w:tcPr>
            <w:tcW w:w="2327" w:type="dxa"/>
            <w:tcBorders>
              <w:bottom w:val="single" w:sz="4" w:space="0" w:color="auto"/>
            </w:tcBorders>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Maturity date</w:t>
            </w:r>
          </w:p>
        </w:tc>
        <w:tc>
          <w:tcPr>
            <w:tcW w:w="5490" w:type="dxa"/>
            <w:tcBorders>
              <w:bottom w:val="single" w:sz="4" w:space="0" w:color="auto"/>
            </w:tcBorders>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for CIC categories 1, 2, 5, 6, and 8, CIC 74 and CIC 79.</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maturity date.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It corresponds always to the maturity date, even for callable securities.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8"/>
              </w:numPr>
              <w:jc w:val="left"/>
              <w:rPr>
                <w:sz w:val="20"/>
              </w:rPr>
            </w:pPr>
            <w:r w:rsidRPr="00DF07B0">
              <w:rPr>
                <w:sz w:val="20"/>
              </w:rPr>
              <w:t xml:space="preserve">For </w:t>
            </w:r>
            <w:proofErr w:type="spellStart"/>
            <w:r w:rsidRPr="00DF07B0">
              <w:rPr>
                <w:sz w:val="20"/>
              </w:rPr>
              <w:t>perpetual</w:t>
            </w:r>
            <w:proofErr w:type="spellEnd"/>
            <w:r w:rsidRPr="00DF07B0">
              <w:rPr>
                <w:sz w:val="20"/>
              </w:rPr>
              <w:t xml:space="preserve"> </w:t>
            </w:r>
            <w:proofErr w:type="spellStart"/>
            <w:r w:rsidRPr="00DF07B0">
              <w:rPr>
                <w:sz w:val="20"/>
              </w:rPr>
              <w:t>securities</w:t>
            </w:r>
            <w:proofErr w:type="spellEnd"/>
            <w:r w:rsidRPr="00DF07B0">
              <w:rPr>
                <w:sz w:val="20"/>
              </w:rPr>
              <w:t xml:space="preserve"> use “9999</w:t>
            </w:r>
            <w:r w:rsidR="0072092D" w:rsidRPr="00DF07B0">
              <w:rPr>
                <w:sz w:val="20"/>
              </w:rPr>
              <w:t>–</w:t>
            </w:r>
            <w:r w:rsidRPr="00DF07B0">
              <w:rPr>
                <w:sz w:val="20"/>
              </w:rPr>
              <w:t>12</w:t>
            </w:r>
            <w:r w:rsidR="0072092D" w:rsidRPr="00DF07B0">
              <w:rPr>
                <w:sz w:val="20"/>
              </w:rPr>
              <w:t>–</w:t>
            </w:r>
            <w:r w:rsidRPr="00DF07B0">
              <w:rPr>
                <w:sz w:val="20"/>
              </w:rPr>
              <w:t>31”</w:t>
            </w:r>
          </w:p>
          <w:p w:rsidR="0095672C" w:rsidRPr="00DF07B0" w:rsidRDefault="0095672C" w:rsidP="00803166">
            <w:pPr>
              <w:pStyle w:val="ListParagraph"/>
              <w:numPr>
                <w:ilvl w:val="0"/>
                <w:numId w:val="8"/>
              </w:numPr>
              <w:jc w:val="left"/>
              <w:rPr>
                <w:lang w:val="en-GB"/>
              </w:rPr>
            </w:pPr>
            <w:r w:rsidRPr="00DF07B0">
              <w:rPr>
                <w:sz w:val="20"/>
                <w:lang w:val="en-GB"/>
              </w:rPr>
              <w:t>For CIC category 8, regarding loans and mortgages to individuals, the weighted (based on the loan amount) remaining maturity is to be reported.</w:t>
            </w:r>
          </w:p>
        </w:tc>
      </w:tr>
    </w:tbl>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b/>
          <w:bCs/>
          <w:sz w:val="20"/>
          <w:szCs w:val="20"/>
        </w:rPr>
      </w:pP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 xml:space="preserve">S.06.03 – Collective investment undertakings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look</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through approach</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pPr>
        <w:rPr>
          <w:rFonts w:ascii="Times New Roman" w:hAnsi="Times New Roman" w:cs="Times New Roman"/>
          <w:sz w:val="20"/>
          <w:szCs w:val="20"/>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quarterly and annual submission of information for individual entities.</w:t>
      </w:r>
    </w:p>
    <w:p w:rsidR="0095672C" w:rsidRPr="00DF07B0" w:rsidRDefault="0095672C">
      <w:pPr>
        <w:jc w:val="both"/>
        <w:rPr>
          <w:rFonts w:ascii="Times New Roman" w:hAnsi="Times New Roman" w:cs="Times New Roman"/>
          <w:sz w:val="20"/>
          <w:szCs w:val="20"/>
        </w:rPr>
      </w:pPr>
      <w:r w:rsidRPr="00DF07B0">
        <w:rPr>
          <w:rFonts w:ascii="Times New Roman" w:hAnsi="Times New Roman" w:cs="Times New Roman"/>
          <w:sz w:val="20"/>
          <w:szCs w:val="20"/>
        </w:rPr>
        <w:t xml:space="preserve">This template contains information on the look through of collective investment undertakings or investments packaged as funds, including when they are participations, by underlying asset category, country of issue and currency. </w:t>
      </w:r>
      <w:ins w:id="685" w:author="Author">
        <w:r w:rsidR="00AA7893" w:rsidRPr="00DF07B0">
          <w:rPr>
            <w:rFonts w:ascii="Times New Roman" w:hAnsi="Times New Roman" w:cs="Times New Roman"/>
            <w:sz w:val="20"/>
            <w:szCs w:val="20"/>
          </w:rPr>
          <w:t xml:space="preserve">Considering proportionality and specific instructions of the template, </w:t>
        </w:r>
      </w:ins>
      <w:del w:id="686" w:author="Author">
        <w:r w:rsidRPr="00DF07B0" w:rsidDel="00AA7893">
          <w:rPr>
            <w:rFonts w:ascii="Times New Roman" w:hAnsi="Times New Roman" w:cs="Times New Roman"/>
            <w:sz w:val="20"/>
            <w:szCs w:val="20"/>
          </w:rPr>
          <w:delText>T</w:delText>
        </w:r>
      </w:del>
      <w:ins w:id="687" w:author="Author">
        <w:r w:rsidR="00AA7893" w:rsidRPr="00DF07B0">
          <w:rPr>
            <w:rFonts w:ascii="Times New Roman" w:hAnsi="Times New Roman" w:cs="Times New Roman"/>
            <w:sz w:val="20"/>
            <w:szCs w:val="20"/>
          </w:rPr>
          <w:t>t</w:t>
        </w:r>
      </w:ins>
      <w:r w:rsidRPr="00DF07B0">
        <w:rPr>
          <w:rFonts w:ascii="Times New Roman" w:hAnsi="Times New Roman" w:cs="Times New Roman"/>
          <w:sz w:val="20"/>
          <w:szCs w:val="20"/>
        </w:rPr>
        <w:t>he look through shall be performed until the asset categories, countries and currencies are identified. In case of funds of funds the look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through shall follow the same approach.</w:t>
      </w:r>
    </w:p>
    <w:p w:rsidR="0095672C" w:rsidRPr="00DF07B0" w:rsidRDefault="0095672C">
      <w:pPr>
        <w:jc w:val="both"/>
        <w:rPr>
          <w:rFonts w:ascii="Times New Roman" w:hAnsi="Times New Roman" w:cs="Times New Roman"/>
          <w:sz w:val="20"/>
          <w:szCs w:val="20"/>
        </w:rPr>
      </w:pPr>
      <w:r w:rsidRPr="00DF07B0">
        <w:rPr>
          <w:rFonts w:ascii="Times New Roman" w:hAnsi="Times New Roman" w:cs="Times New Roman"/>
          <w:sz w:val="20"/>
          <w:szCs w:val="20"/>
        </w:rPr>
        <w:t>For the identification of countries the look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through </w:t>
      </w:r>
      <w:r w:rsidR="00CD22EA" w:rsidRPr="00DF07B0">
        <w:rPr>
          <w:rFonts w:ascii="Times New Roman" w:hAnsi="Times New Roman" w:cs="Times New Roman"/>
          <w:sz w:val="20"/>
          <w:szCs w:val="20"/>
        </w:rPr>
        <w:t>sh</w:t>
      </w:r>
      <w:r w:rsidR="000A66DC" w:rsidRPr="00DF07B0">
        <w:rPr>
          <w:rFonts w:ascii="Times New Roman" w:hAnsi="Times New Roman" w:cs="Times New Roman"/>
          <w:sz w:val="20"/>
          <w:szCs w:val="20"/>
        </w:rPr>
        <w:t>ould</w:t>
      </w:r>
      <w:r w:rsidRPr="00DF07B0">
        <w:rPr>
          <w:rFonts w:ascii="Times New Roman" w:hAnsi="Times New Roman" w:cs="Times New Roman"/>
          <w:sz w:val="20"/>
          <w:szCs w:val="20"/>
        </w:rPr>
        <w:t xml:space="preserve"> be implemented in order to identify </w:t>
      </w:r>
      <w:del w:id="688" w:author="Author">
        <w:r w:rsidRPr="00DF07B0" w:rsidDel="00BE56EF">
          <w:rPr>
            <w:rFonts w:ascii="Times New Roman" w:hAnsi="Times New Roman" w:cs="Times New Roman"/>
            <w:sz w:val="20"/>
            <w:szCs w:val="20"/>
          </w:rPr>
          <w:delText>all countries that represent more than 5% of the fund being looked</w:delText>
        </w:r>
        <w:r w:rsidR="0072092D" w:rsidRPr="00DF07B0" w:rsidDel="00BE56EF">
          <w:rPr>
            <w:rFonts w:ascii="Times New Roman" w:hAnsi="Times New Roman" w:cs="Times New Roman"/>
            <w:sz w:val="20"/>
            <w:szCs w:val="20"/>
          </w:rPr>
          <w:delText>–</w:delText>
        </w:r>
        <w:r w:rsidRPr="00DF07B0" w:rsidDel="00BE56EF">
          <w:rPr>
            <w:rFonts w:ascii="Times New Roman" w:hAnsi="Times New Roman" w:cs="Times New Roman"/>
            <w:sz w:val="20"/>
            <w:szCs w:val="20"/>
          </w:rPr>
          <w:delText>through and until</w:delText>
        </w:r>
      </w:del>
      <w:ins w:id="689" w:author="Author">
        <w:r w:rsidR="00BE56EF" w:rsidRPr="00DF07B0">
          <w:rPr>
            <w:rFonts w:ascii="Times New Roman" w:hAnsi="Times New Roman" w:cs="Times New Roman"/>
            <w:sz w:val="20"/>
            <w:szCs w:val="20"/>
          </w:rPr>
          <w:t>the country exposition of</w:t>
        </w:r>
      </w:ins>
      <w:r w:rsidRPr="00DF07B0">
        <w:rPr>
          <w:rFonts w:ascii="Times New Roman" w:hAnsi="Times New Roman" w:cs="Times New Roman"/>
          <w:sz w:val="20"/>
          <w:szCs w:val="20"/>
        </w:rPr>
        <w:t xml:space="preserve"> 90% of the value of the fund</w:t>
      </w:r>
      <w:ins w:id="690" w:author="Author">
        <w:r w:rsidR="003271EB" w:rsidRPr="00DF07B0">
          <w:rPr>
            <w:rFonts w:ascii="Times New Roman" w:hAnsi="Times New Roman" w:cs="Times New Roman"/>
            <w:sz w:val="20"/>
            <w:szCs w:val="20"/>
          </w:rPr>
          <w:t>s</w:t>
        </w:r>
        <w:r w:rsidR="00BE56EF" w:rsidRPr="00DF07B0">
          <w:rPr>
            <w:rFonts w:ascii="Times New Roman" w:hAnsi="Times New Roman" w:cs="Times New Roman"/>
            <w:sz w:val="20"/>
            <w:szCs w:val="20"/>
          </w:rPr>
          <w:t xml:space="preserve">. Undertakings should have a </w:t>
        </w:r>
      </w:ins>
      <w:del w:id="691" w:author="Author">
        <w:r w:rsidRPr="00DF07B0" w:rsidDel="00BE56EF">
          <w:rPr>
            <w:rFonts w:ascii="Times New Roman" w:hAnsi="Times New Roman" w:cs="Times New Roman"/>
            <w:sz w:val="20"/>
            <w:szCs w:val="20"/>
          </w:rPr>
          <w:delText xml:space="preserve"> is identified by country</w:delText>
        </w:r>
      </w:del>
      <w:ins w:id="692" w:author="Author">
        <w:r w:rsidR="00BE56EF" w:rsidRPr="00DF07B0">
          <w:rPr>
            <w:rFonts w:ascii="Times New Roman" w:hAnsi="Times New Roman" w:cs="Times New Roman"/>
            <w:sz w:val="20"/>
            <w:szCs w:val="20"/>
            <w:rPrChange w:id="693" w:author="Author">
              <w:rPr>
                <w:rFonts w:ascii="Verdana" w:hAnsi="Verdana"/>
                <w:bCs/>
                <w:sz w:val="20"/>
                <w:szCs w:val="20"/>
              </w:rPr>
            </w:rPrChange>
          </w:rPr>
          <w:t>reasonable confidence that the 10% not identified by country is diversified across geographical areas, for example that not more than 5% is in one single country</w:t>
        </w:r>
      </w:ins>
      <w:r w:rsidRPr="00DF07B0">
        <w:rPr>
          <w:rFonts w:ascii="Times New Roman" w:hAnsi="Times New Roman" w:cs="Times New Roman"/>
          <w:sz w:val="20"/>
          <w:szCs w:val="20"/>
        </w:rPr>
        <w:t xml:space="preserve">. </w:t>
      </w:r>
      <w:ins w:id="694" w:author="Author">
        <w:r w:rsidR="004B38BD" w:rsidRPr="00DF07B0">
          <w:rPr>
            <w:rFonts w:ascii="Times New Roman" w:hAnsi="Times New Roman" w:cs="Times New Roman"/>
            <w:sz w:val="20"/>
            <w:szCs w:val="20"/>
          </w:rPr>
          <w:t xml:space="preserve">The look-through should be applicable considering the amount </w:t>
        </w:r>
        <w:proofErr w:type="gramStart"/>
        <w:r w:rsidR="004B38BD" w:rsidRPr="00DF07B0">
          <w:rPr>
            <w:rFonts w:ascii="Times New Roman" w:hAnsi="Times New Roman" w:cs="Times New Roman"/>
            <w:sz w:val="20"/>
            <w:szCs w:val="20"/>
          </w:rPr>
          <w:t>invested,</w:t>
        </w:r>
        <w:proofErr w:type="gramEnd"/>
        <w:r w:rsidR="004B38BD" w:rsidRPr="00DF07B0">
          <w:rPr>
            <w:rFonts w:ascii="Times New Roman" w:hAnsi="Times New Roman" w:cs="Times New Roman"/>
            <w:sz w:val="20"/>
            <w:szCs w:val="20"/>
          </w:rPr>
          <w:t xml:space="preserve"> starting from the major to the lowest single fund </w:t>
        </w:r>
        <w:r w:rsidR="00BE56EF" w:rsidRPr="00DF07B0">
          <w:rPr>
            <w:rFonts w:ascii="Times New Roman" w:hAnsi="Times New Roman" w:cs="Times New Roman"/>
            <w:sz w:val="20"/>
            <w:szCs w:val="20"/>
            <w:rPrChange w:id="695" w:author="Author">
              <w:rPr>
                <w:rFonts w:ascii="Times New Roman" w:hAnsi="Times New Roman" w:cs="Times New Roman"/>
                <w:strike/>
                <w:sz w:val="20"/>
                <w:szCs w:val="20"/>
              </w:rPr>
            </w:rPrChange>
          </w:rPr>
          <w:t>and t</w:t>
        </w:r>
        <w:r w:rsidR="000B79D8" w:rsidRPr="00DF07B0">
          <w:rPr>
            <w:rFonts w:ascii="Times New Roman" w:hAnsi="Times New Roman" w:cs="Times New Roman"/>
            <w:sz w:val="20"/>
            <w:szCs w:val="20"/>
          </w:rPr>
          <w:t>he approach should be kept consisten</w:t>
        </w:r>
        <w:r w:rsidR="005F5D07" w:rsidRPr="00DF07B0">
          <w:rPr>
            <w:rFonts w:ascii="Times New Roman" w:hAnsi="Times New Roman" w:cs="Times New Roman"/>
            <w:sz w:val="20"/>
            <w:szCs w:val="20"/>
            <w:rPrChange w:id="696" w:author="Author">
              <w:rPr>
                <w:rFonts w:ascii="Times New Roman" w:hAnsi="Times New Roman" w:cs="Times New Roman"/>
                <w:sz w:val="20"/>
                <w:szCs w:val="20"/>
                <w:highlight w:val="yellow"/>
              </w:rPr>
            </w:rPrChange>
          </w:rPr>
          <w:t>t</w:t>
        </w:r>
        <w:r w:rsidR="000B79D8" w:rsidRPr="00DF07B0">
          <w:rPr>
            <w:rFonts w:ascii="Times New Roman" w:hAnsi="Times New Roman" w:cs="Times New Roman"/>
            <w:sz w:val="20"/>
            <w:szCs w:val="20"/>
          </w:rPr>
          <w:t xml:space="preserve"> over time.</w:t>
        </w:r>
      </w:ins>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lastRenderedPageBreak/>
        <w:t>Quarterly information shall only be reported when the ratio of collective investments undertakings held by the undertaking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higher than 30%.</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sz w:val="20"/>
          <w:szCs w:val="20"/>
        </w:rPr>
        <w:t>Items shall be reported with positive values unless otherwise stated in the respective instructions.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 xml:space="preserve">The asset categories referred to in this template are the ones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 of this Regulation and </w:t>
      </w:r>
      <w:r w:rsidRPr="00DF07B0">
        <w:rPr>
          <w:rFonts w:ascii="Times New Roman" w:hAnsi="Times New Roman" w:cs="Times New Roman"/>
          <w:sz w:val="20"/>
          <w:szCs w:val="20"/>
        </w:rPr>
        <w:t xml:space="preserve">references to CIC codes refer to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V</w:t>
      </w:r>
      <w:r w:rsidR="001B67DD" w:rsidRPr="00DF07B0">
        <w:rPr>
          <w:rFonts w:ascii="Times New Roman" w:hAnsi="Times New Roman" w:cs="Times New Roman"/>
          <w:sz w:val="20"/>
          <w:szCs w:val="20"/>
        </w:rPr>
        <w:t>I</w:t>
      </w:r>
      <w:r w:rsidRPr="00DF07B0">
        <w:rPr>
          <w:rFonts w:ascii="Times New Roman" w:hAnsi="Times New Roman" w:cs="Times New Roman"/>
          <w:sz w:val="20"/>
          <w:szCs w:val="20"/>
        </w:rPr>
        <w:t xml:space="preserve"> – CIC table of this Regulation.</w:t>
      </w:r>
    </w:p>
    <w:tbl>
      <w:tblPr>
        <w:tblW w:w="5000" w:type="pct"/>
        <w:tblCellMar>
          <w:left w:w="70" w:type="dxa"/>
          <w:right w:w="70" w:type="dxa"/>
        </w:tblCellMar>
        <w:tblLook w:val="04A0" w:firstRow="1" w:lastRow="0" w:firstColumn="1" w:lastColumn="0" w:noHBand="0" w:noVBand="1"/>
      </w:tblPr>
      <w:tblGrid>
        <w:gridCol w:w="863"/>
        <w:gridCol w:w="1401"/>
        <w:gridCol w:w="6902"/>
      </w:tblGrid>
      <w:tr w:rsidR="0095672C" w:rsidRPr="00DF07B0" w:rsidTr="00950116">
        <w:trPr>
          <w:trHeight w:val="300"/>
        </w:trPr>
        <w:tc>
          <w:tcPr>
            <w:tcW w:w="4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672C" w:rsidRPr="00DF07B0" w:rsidRDefault="0095672C" w:rsidP="00950116">
            <w:pPr>
              <w:spacing w:after="0" w:line="240" w:lineRule="auto"/>
              <w:jc w:val="center"/>
              <w:rPr>
                <w:rFonts w:ascii="Times New Roman" w:eastAsia="Times New Roman" w:hAnsi="Times New Roman" w:cs="Times New Roman"/>
                <w:b/>
                <w:bCs/>
                <w:color w:val="000000"/>
                <w:sz w:val="20"/>
                <w:szCs w:val="20"/>
                <w:lang w:val="pt-PT" w:eastAsia="pt-PT"/>
              </w:rPr>
            </w:pPr>
            <w:r w:rsidRPr="00DF07B0">
              <w:rPr>
                <w:rFonts w:ascii="Times New Roman" w:eastAsia="Times New Roman" w:hAnsi="Times New Roman" w:cs="Times New Roman"/>
                <w:b/>
                <w:bCs/>
                <w:color w:val="000000"/>
                <w:sz w:val="20"/>
                <w:szCs w:val="20"/>
                <w:lang w:val="pt-PT" w:eastAsia="pt-PT"/>
              </w:rPr>
              <w:t>ITEM</w:t>
            </w:r>
          </w:p>
        </w:tc>
        <w:tc>
          <w:tcPr>
            <w:tcW w:w="37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672C" w:rsidRPr="00DF07B0" w:rsidRDefault="0095672C" w:rsidP="00950116">
            <w:pPr>
              <w:spacing w:after="0" w:line="240" w:lineRule="auto"/>
              <w:jc w:val="center"/>
              <w:rPr>
                <w:rFonts w:ascii="Times New Roman" w:eastAsia="Times New Roman" w:hAnsi="Times New Roman" w:cs="Times New Roman"/>
                <w:b/>
                <w:bCs/>
                <w:color w:val="000000"/>
                <w:sz w:val="20"/>
                <w:szCs w:val="20"/>
                <w:lang w:val="pt-PT" w:eastAsia="pt-PT"/>
              </w:rPr>
            </w:pPr>
            <w:r w:rsidRPr="00DF07B0">
              <w:rPr>
                <w:rFonts w:ascii="Times New Roman" w:eastAsia="Times New Roman" w:hAnsi="Times New Roman" w:cs="Times New Roman"/>
                <w:b/>
                <w:bCs/>
                <w:color w:val="000000"/>
                <w:sz w:val="20"/>
                <w:szCs w:val="20"/>
                <w:lang w:val="pt-PT" w:eastAsia="pt-PT"/>
              </w:rPr>
              <w:t>INSTRUCTIONS</w:t>
            </w:r>
          </w:p>
        </w:tc>
      </w:tr>
      <w:tr w:rsidR="0095672C" w:rsidRPr="00DF07B0" w:rsidTr="00950116">
        <w:trPr>
          <w:trHeight w:val="1530"/>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val="pt-PT" w:eastAsia="pt-PT"/>
              </w:rPr>
            </w:pPr>
            <w:r w:rsidRPr="00DF07B0">
              <w:rPr>
                <w:rFonts w:ascii="Times New Roman" w:eastAsia="Times New Roman" w:hAnsi="Times New Roman" w:cs="Times New Roman"/>
                <w:color w:val="000000"/>
                <w:sz w:val="20"/>
                <w:szCs w:val="20"/>
                <w:lang w:val="pt-PT" w:eastAsia="pt-PT"/>
              </w:rPr>
              <w:t>C0010</w:t>
            </w:r>
          </w:p>
        </w:tc>
        <w:tc>
          <w:tcPr>
            <w:tcW w:w="764" w:type="pct"/>
            <w:tcBorders>
              <w:top w:val="single" w:sz="4" w:space="0" w:color="auto"/>
              <w:left w:val="nil"/>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eastAsia="pt-PT"/>
              </w:rPr>
            </w:pPr>
            <w:r w:rsidRPr="00DF07B0">
              <w:rPr>
                <w:rFonts w:ascii="Times New Roman" w:eastAsia="Times New Roman" w:hAnsi="Times New Roman" w:cs="Times New Roman"/>
                <w:color w:val="000000"/>
                <w:sz w:val="20"/>
                <w:szCs w:val="20"/>
                <w:lang w:eastAsia="pt-PT"/>
              </w:rPr>
              <w:t>Collective Investments Undertaking ID Code</w:t>
            </w:r>
          </w:p>
        </w:tc>
        <w:tc>
          <w:tcPr>
            <w:tcW w:w="3765" w:type="pct"/>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Asset ID code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and must be consistent over time</w:t>
            </w:r>
          </w:p>
        </w:tc>
      </w:tr>
      <w:tr w:rsidR="0095672C" w:rsidRPr="00DF07B0" w:rsidTr="00950116">
        <w:trPr>
          <w:trHeight w:val="487"/>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eastAsia="pt-PT"/>
              </w:rPr>
            </w:pPr>
            <w:r w:rsidRPr="00DF07B0">
              <w:rPr>
                <w:rFonts w:ascii="Times New Roman" w:eastAsia="Times New Roman" w:hAnsi="Times New Roman" w:cs="Times New Roman"/>
                <w:color w:val="000000"/>
                <w:sz w:val="20"/>
                <w:szCs w:val="20"/>
                <w:lang w:eastAsia="pt-PT"/>
              </w:rPr>
              <w:t>C0020</w:t>
            </w:r>
          </w:p>
        </w:tc>
        <w:tc>
          <w:tcPr>
            <w:tcW w:w="764" w:type="pct"/>
            <w:tcBorders>
              <w:top w:val="single" w:sz="4" w:space="0" w:color="auto"/>
              <w:left w:val="nil"/>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eastAsia="pt-PT"/>
              </w:rPr>
            </w:pPr>
            <w:r w:rsidRPr="00DF07B0">
              <w:rPr>
                <w:rFonts w:ascii="Times New Roman" w:eastAsia="Times New Roman" w:hAnsi="Times New Roman" w:cs="Times New Roman"/>
                <w:color w:val="000000"/>
                <w:sz w:val="20"/>
                <w:szCs w:val="20"/>
                <w:lang w:eastAsia="pt-PT"/>
              </w:rPr>
              <w:t>Collective Investments Undertaking ID Code type</w:t>
            </w:r>
          </w:p>
        </w:tc>
        <w:tc>
          <w:tcPr>
            <w:tcW w:w="3765" w:type="pct"/>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ISO/6166 for ISIN</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2 – CUSIP (The Committee on Uniform Securities Identification Procedures number assigned by the CUSIP Service Bureau for U.S. and Canadian companies)</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3 – SEDOL (Stock Exchange Daily Official List for the London Stock Exchange)</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4 –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after="0" w:line="240"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95672C" w:rsidRPr="00DF07B0" w:rsidRDefault="0095672C" w:rsidP="00950116">
            <w:pPr>
              <w:spacing w:after="0"/>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9 – Other code by members of the Association of National Numbering Agencies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t>
            </w:r>
          </w:p>
        </w:tc>
      </w:tr>
      <w:tr w:rsidR="0095672C" w:rsidRPr="00DF07B0" w:rsidTr="00950116">
        <w:trPr>
          <w:trHeight w:val="983"/>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val="pt-PT" w:eastAsia="pt-PT"/>
              </w:rPr>
            </w:pPr>
            <w:r w:rsidRPr="00DF07B0">
              <w:rPr>
                <w:rFonts w:ascii="Times New Roman" w:eastAsia="Times New Roman" w:hAnsi="Times New Roman" w:cs="Times New Roman"/>
                <w:color w:val="000000"/>
                <w:sz w:val="20"/>
                <w:szCs w:val="20"/>
                <w:lang w:val="pt-PT" w:eastAsia="pt-PT"/>
              </w:rPr>
              <w:t>C0030</w:t>
            </w:r>
          </w:p>
        </w:tc>
        <w:tc>
          <w:tcPr>
            <w:tcW w:w="764" w:type="pct"/>
            <w:tcBorders>
              <w:top w:val="single" w:sz="4" w:space="0" w:color="auto"/>
              <w:left w:val="nil"/>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val="pt-PT" w:eastAsia="pt-PT"/>
              </w:rPr>
            </w:pPr>
            <w:r w:rsidRPr="00DF07B0">
              <w:rPr>
                <w:rFonts w:ascii="Times New Roman" w:eastAsia="Times New Roman" w:hAnsi="Times New Roman" w:cs="Times New Roman"/>
                <w:color w:val="000000"/>
                <w:sz w:val="20"/>
                <w:szCs w:val="20"/>
                <w:lang w:val="pt-PT" w:eastAsia="pt-PT"/>
              </w:rPr>
              <w:t>Underlying asset category</w:t>
            </w:r>
          </w:p>
        </w:tc>
        <w:tc>
          <w:tcPr>
            <w:tcW w:w="3765" w:type="pct"/>
            <w:tcBorders>
              <w:top w:val="single" w:sz="4" w:space="0" w:color="auto"/>
              <w:left w:val="nil"/>
              <w:bottom w:val="single" w:sz="4" w:space="0" w:color="auto"/>
              <w:right w:val="single" w:sz="4" w:space="0" w:color="auto"/>
            </w:tcBorders>
            <w:shd w:val="clear" w:color="auto" w:fill="auto"/>
            <w:hideMark/>
          </w:tcPr>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Identify the assets categories, receivables and derivatives within the collective investment undertaking. One of the options in the following closed list shall be used:</w:t>
            </w:r>
            <w:r w:rsidRPr="00DF07B0">
              <w:rPr>
                <w:rFonts w:ascii="Times New Roman" w:eastAsia="Times New Roman" w:hAnsi="Times New Roman" w:cs="Times New Roman"/>
                <w:color w:val="000000"/>
                <w:sz w:val="20"/>
                <w:szCs w:val="20"/>
                <w:lang w:val="en-US" w:eastAsia="pt-PT"/>
              </w:rPr>
              <w:br/>
              <w:t xml:space="preserve">1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Government bonds</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2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Corporate bonds</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3L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Listed equity</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3X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Unlisted equity</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4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Collective Investment Undertakings</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5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Structured notes</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6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w:t>
            </w:r>
            <w:proofErr w:type="spellStart"/>
            <w:r w:rsidRPr="00DF07B0">
              <w:rPr>
                <w:rFonts w:ascii="Times New Roman" w:eastAsia="Times New Roman" w:hAnsi="Times New Roman" w:cs="Times New Roman"/>
                <w:color w:val="000000"/>
                <w:sz w:val="20"/>
                <w:szCs w:val="20"/>
                <w:lang w:val="en-US" w:eastAsia="pt-PT"/>
              </w:rPr>
              <w:t>Collateralised</w:t>
            </w:r>
            <w:proofErr w:type="spellEnd"/>
            <w:r w:rsidRPr="00DF07B0">
              <w:rPr>
                <w:rFonts w:ascii="Times New Roman" w:eastAsia="Times New Roman" w:hAnsi="Times New Roman" w:cs="Times New Roman"/>
                <w:color w:val="000000"/>
                <w:sz w:val="20"/>
                <w:szCs w:val="20"/>
                <w:lang w:val="en-US" w:eastAsia="pt-PT"/>
              </w:rPr>
              <w:t xml:space="preserve"> securities</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7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Cash and deposits</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8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Mortgages and loans</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9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Properties</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0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Other investments (including receivables)</w:t>
            </w: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A – Futures</w:t>
            </w: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B – Call Options</w:t>
            </w: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C – Put Options</w:t>
            </w: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D – Swaps</w:t>
            </w: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E – Forwards</w:t>
            </w: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F – Credit derivatives</w:t>
            </w: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L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Liabilities</w:t>
            </w: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Change w:id="697" w:author="Author">
                  <w:rPr>
                    <w:rFonts w:ascii="Times New Roman" w:eastAsia="Times New Roman" w:hAnsi="Times New Roman" w:cs="Times New Roman"/>
                    <w:color w:val="000000"/>
                    <w:sz w:val="20"/>
                    <w:szCs w:val="20"/>
                    <w:highlight w:val="yellow"/>
                    <w:lang w:val="en-US" w:eastAsia="pt-PT"/>
                  </w:rPr>
                </w:rPrChange>
              </w:rPr>
            </w:pP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del w:id="698" w:author="Author">
              <w:r w:rsidRPr="00DF07B0" w:rsidDel="003E20C6">
                <w:rPr>
                  <w:rFonts w:ascii="Times New Roman" w:eastAsia="Times New Roman" w:hAnsi="Times New Roman" w:cs="Times New Roman"/>
                  <w:color w:val="000000"/>
                  <w:sz w:val="20"/>
                  <w:szCs w:val="20"/>
                  <w:lang w:val="en-US" w:eastAsia="pt-PT"/>
                </w:rPr>
                <w:delText>When the look</w:delText>
              </w:r>
              <w:r w:rsidR="0072092D" w:rsidRPr="00DF07B0" w:rsidDel="003E20C6">
                <w:rPr>
                  <w:rFonts w:ascii="Times New Roman" w:eastAsia="Times New Roman" w:hAnsi="Times New Roman" w:cs="Times New Roman"/>
                  <w:color w:val="000000"/>
                  <w:sz w:val="20"/>
                  <w:szCs w:val="20"/>
                  <w:lang w:val="en-US" w:eastAsia="pt-PT"/>
                </w:rPr>
                <w:delText>–</w:delText>
              </w:r>
              <w:r w:rsidRPr="00DF07B0" w:rsidDel="003E20C6">
                <w:rPr>
                  <w:rFonts w:ascii="Times New Roman" w:eastAsia="Times New Roman" w:hAnsi="Times New Roman" w:cs="Times New Roman"/>
                  <w:color w:val="000000"/>
                  <w:sz w:val="20"/>
                  <w:szCs w:val="20"/>
                  <w:lang w:val="en-US" w:eastAsia="pt-PT"/>
                </w:rPr>
                <w:delText>through regards a fund of funds, c</w:delText>
              </w:r>
            </w:del>
            <w:ins w:id="699" w:author="Author">
              <w:r w:rsidR="003E20C6" w:rsidRPr="00DF07B0">
                <w:rPr>
                  <w:rFonts w:ascii="Times New Roman" w:eastAsia="Times New Roman" w:hAnsi="Times New Roman" w:cs="Times New Roman"/>
                  <w:color w:val="000000"/>
                  <w:sz w:val="20"/>
                  <w:szCs w:val="20"/>
                  <w:lang w:val="en-US" w:eastAsia="pt-PT"/>
                </w:rPr>
                <w:t>C</w:t>
              </w:r>
            </w:ins>
            <w:r w:rsidRPr="00DF07B0">
              <w:rPr>
                <w:rFonts w:ascii="Times New Roman" w:eastAsia="Times New Roman" w:hAnsi="Times New Roman" w:cs="Times New Roman"/>
                <w:color w:val="000000"/>
                <w:sz w:val="20"/>
                <w:szCs w:val="20"/>
                <w:lang w:val="en-US" w:eastAsia="pt-PT"/>
              </w:rPr>
              <w:t xml:space="preserve">ategory “4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Collective Investment Units” shall be used only for non</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material residual values</w:t>
            </w:r>
            <w:ins w:id="700" w:author="Author">
              <w:r w:rsidR="00F06E20" w:rsidRPr="00DF07B0">
                <w:rPr>
                  <w:rFonts w:ascii="Times New Roman" w:eastAsia="Times New Roman" w:hAnsi="Times New Roman" w:cs="Times New Roman"/>
                  <w:color w:val="000000"/>
                  <w:sz w:val="20"/>
                  <w:szCs w:val="20"/>
                  <w:lang w:val="en-US" w:eastAsia="pt-PT"/>
                  <w:rPrChange w:id="701" w:author="Author">
                    <w:rPr>
                      <w:rFonts w:ascii="Verdana" w:hAnsi="Verdana" w:cs="Calibri"/>
                      <w:sz w:val="20"/>
                      <w:szCs w:val="20"/>
                      <w:lang w:val="en-US" w:eastAsia="fr-FR"/>
                    </w:rPr>
                  </w:rPrChange>
                </w:rPr>
                <w:t xml:space="preserve"> for both ‘funds of funds’ and any other fund</w:t>
              </w:r>
            </w:ins>
            <w:r w:rsidRPr="00DF07B0">
              <w:rPr>
                <w:rFonts w:ascii="Times New Roman" w:eastAsia="Times New Roman" w:hAnsi="Times New Roman" w:cs="Times New Roman"/>
                <w:color w:val="000000"/>
                <w:sz w:val="20"/>
                <w:szCs w:val="20"/>
                <w:lang w:val="en-US" w:eastAsia="pt-PT"/>
              </w:rPr>
              <w:t xml:space="preserve">. </w:t>
            </w: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p>
        </w:tc>
      </w:tr>
      <w:tr w:rsidR="0095672C" w:rsidRPr="00DF07B0" w:rsidTr="00950116">
        <w:trPr>
          <w:trHeight w:val="1327"/>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val="pt-PT" w:eastAsia="pt-PT"/>
              </w:rPr>
            </w:pPr>
            <w:r w:rsidRPr="00DF07B0">
              <w:rPr>
                <w:rFonts w:ascii="Times New Roman" w:eastAsia="Times New Roman" w:hAnsi="Times New Roman" w:cs="Times New Roman"/>
                <w:color w:val="000000"/>
                <w:sz w:val="20"/>
                <w:szCs w:val="20"/>
                <w:lang w:val="pt-PT" w:eastAsia="pt-PT"/>
              </w:rPr>
              <w:lastRenderedPageBreak/>
              <w:t>C0040</w:t>
            </w:r>
          </w:p>
        </w:tc>
        <w:tc>
          <w:tcPr>
            <w:tcW w:w="764" w:type="pct"/>
            <w:tcBorders>
              <w:top w:val="single" w:sz="4" w:space="0" w:color="auto"/>
              <w:left w:val="single" w:sz="4" w:space="0" w:color="auto"/>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val="pt-PT" w:eastAsia="pt-PT"/>
              </w:rPr>
            </w:pPr>
            <w:r w:rsidRPr="00DF07B0">
              <w:rPr>
                <w:rFonts w:ascii="Times New Roman" w:eastAsia="Times New Roman" w:hAnsi="Times New Roman" w:cs="Times New Roman"/>
                <w:color w:val="000000"/>
                <w:sz w:val="20"/>
                <w:szCs w:val="20"/>
                <w:lang w:val="pt-PT" w:eastAsia="pt-PT"/>
              </w:rPr>
              <w:t>Country  of issue</w:t>
            </w:r>
          </w:p>
        </w:tc>
        <w:tc>
          <w:tcPr>
            <w:tcW w:w="3765" w:type="pct"/>
            <w:tcBorders>
              <w:top w:val="single" w:sz="4" w:space="0" w:color="auto"/>
              <w:left w:val="single" w:sz="4" w:space="0" w:color="auto"/>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val="en-US" w:eastAsia="pt-PT"/>
              </w:rPr>
              <w:t xml:space="preserve">Breakdown of each asset category identified in C0030 by issuer country. Identify the </w:t>
            </w:r>
            <w:r w:rsidRPr="00DF07B0">
              <w:rPr>
                <w:rFonts w:ascii="Times New Roman" w:hAnsi="Times New Roman" w:cs="Times New Roman"/>
                <w:sz w:val="20"/>
                <w:szCs w:val="20"/>
              </w:rPr>
              <w:t xml:space="preserve">country of localisation of the issuer. </w:t>
            </w:r>
          </w:p>
          <w:p w:rsidR="0095672C" w:rsidRPr="00DF07B0" w:rsidRDefault="0095672C" w:rsidP="00950116">
            <w:pPr>
              <w:spacing w:after="0" w:line="240" w:lineRule="auto"/>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localisation of the issuer is assessed by the address of the entity issuing the asset.</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One of the options shall be used: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3166</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2 code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XA: Supranational issuers</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EU: European Union Institutions</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AA: aggregated countries due to application of threshold</w:t>
            </w:r>
          </w:p>
          <w:p w:rsidR="0095672C" w:rsidRPr="00DF07B0" w:rsidRDefault="0095672C" w:rsidP="00950116">
            <w:pPr>
              <w:spacing w:after="0" w:line="240" w:lineRule="auto"/>
              <w:rPr>
                <w:rFonts w:ascii="Times New Roman" w:hAnsi="Times New Roman" w:cs="Times New Roman"/>
                <w:sz w:val="20"/>
                <w:szCs w:val="20"/>
              </w:rPr>
            </w:pP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to Categories 8 and 9 as reported in C0030.</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p>
        </w:tc>
      </w:tr>
      <w:tr w:rsidR="0095672C" w:rsidRPr="00DF07B0" w:rsidTr="00950116">
        <w:trPr>
          <w:trHeight w:val="1607"/>
        </w:trPr>
        <w:tc>
          <w:tcPr>
            <w:tcW w:w="471" w:type="pct"/>
            <w:tcBorders>
              <w:top w:val="single" w:sz="4" w:space="0" w:color="auto"/>
              <w:left w:val="single" w:sz="4" w:space="0" w:color="auto"/>
              <w:bottom w:val="nil"/>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C0050</w:t>
            </w:r>
          </w:p>
        </w:tc>
        <w:tc>
          <w:tcPr>
            <w:tcW w:w="764" w:type="pct"/>
            <w:tcBorders>
              <w:top w:val="single" w:sz="4" w:space="0" w:color="auto"/>
              <w:left w:val="nil"/>
              <w:bottom w:val="nil"/>
              <w:right w:val="single" w:sz="4" w:space="0" w:color="auto"/>
            </w:tcBorders>
            <w:shd w:val="clear" w:color="auto" w:fill="auto"/>
            <w:hideMark/>
          </w:tcPr>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Currency </w:t>
            </w:r>
          </w:p>
        </w:tc>
        <w:tc>
          <w:tcPr>
            <w:tcW w:w="3765" w:type="pct"/>
            <w:tcBorders>
              <w:top w:val="single" w:sz="4" w:space="0" w:color="auto"/>
              <w:left w:val="nil"/>
              <w:bottom w:val="nil"/>
              <w:right w:val="single" w:sz="4" w:space="0" w:color="auto"/>
            </w:tcBorders>
            <w:shd w:val="clear" w:color="auto" w:fill="auto"/>
            <w:hideMark/>
          </w:tcPr>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Identify whether the currency of the asset category is the reporting currency or a foreign currency. All other currencies than the reporting currency are referred to as foreign currencies. One of the options in the following closed list shall be used:</w:t>
            </w:r>
            <w:r w:rsidRPr="00DF07B0">
              <w:rPr>
                <w:rFonts w:ascii="Times New Roman" w:eastAsia="Times New Roman" w:hAnsi="Times New Roman" w:cs="Times New Roman"/>
                <w:color w:val="000000"/>
                <w:sz w:val="20"/>
                <w:szCs w:val="20"/>
                <w:lang w:val="en-US" w:eastAsia="pt-PT"/>
              </w:rPr>
              <w:br/>
              <w:t xml:space="preserve">1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Reporting currency</w:t>
            </w:r>
            <w:r w:rsidRPr="00DF07B0">
              <w:rPr>
                <w:rFonts w:ascii="Times New Roman" w:eastAsia="Times New Roman" w:hAnsi="Times New Roman" w:cs="Times New Roman"/>
                <w:color w:val="000000"/>
                <w:sz w:val="20"/>
                <w:szCs w:val="20"/>
                <w:lang w:val="en-US" w:eastAsia="pt-PT"/>
              </w:rPr>
              <w:br/>
              <w:t xml:space="preserve">2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Foreign currency</w:t>
            </w:r>
          </w:p>
          <w:p w:rsidR="0095672C" w:rsidRPr="00DF07B0" w:rsidRDefault="0095672C">
            <w:pPr>
              <w:spacing w:after="0" w:line="240" w:lineRule="auto"/>
              <w:rPr>
                <w:rFonts w:ascii="Times New Roman" w:eastAsia="Times New Roman" w:hAnsi="Times New Roman" w:cs="Times New Roman"/>
                <w:color w:val="000000"/>
                <w:sz w:val="20"/>
                <w:szCs w:val="20"/>
                <w:lang w:val="en-US" w:eastAsia="pt-PT"/>
              </w:rPr>
            </w:pPr>
          </w:p>
        </w:tc>
      </w:tr>
      <w:tr w:rsidR="0095672C" w:rsidRPr="00DF07B0" w:rsidTr="00950116">
        <w:trPr>
          <w:trHeight w:val="1020"/>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val="pt-PT" w:eastAsia="pt-PT"/>
              </w:rPr>
            </w:pPr>
            <w:r w:rsidRPr="00DF07B0">
              <w:rPr>
                <w:rFonts w:ascii="Times New Roman" w:eastAsia="Times New Roman" w:hAnsi="Times New Roman" w:cs="Times New Roman"/>
                <w:color w:val="000000"/>
                <w:sz w:val="20"/>
                <w:szCs w:val="20"/>
                <w:lang w:val="pt-PT" w:eastAsia="pt-PT"/>
              </w:rPr>
              <w:t>C0060</w:t>
            </w:r>
          </w:p>
        </w:tc>
        <w:tc>
          <w:tcPr>
            <w:tcW w:w="764" w:type="pct"/>
            <w:tcBorders>
              <w:top w:val="single" w:sz="4" w:space="0" w:color="auto"/>
              <w:left w:val="nil"/>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val="pt-PT" w:eastAsia="pt-PT"/>
              </w:rPr>
            </w:pPr>
            <w:r w:rsidRPr="00DF07B0">
              <w:rPr>
                <w:rFonts w:ascii="Times New Roman" w:eastAsia="Times New Roman" w:hAnsi="Times New Roman" w:cs="Times New Roman"/>
                <w:color w:val="000000"/>
                <w:sz w:val="20"/>
                <w:szCs w:val="20"/>
                <w:lang w:val="pt-PT" w:eastAsia="pt-PT"/>
              </w:rPr>
              <w:t>Total amount</w:t>
            </w:r>
          </w:p>
        </w:tc>
        <w:tc>
          <w:tcPr>
            <w:tcW w:w="3765" w:type="pct"/>
            <w:tcBorders>
              <w:top w:val="single" w:sz="4" w:space="0" w:color="auto"/>
              <w:left w:val="nil"/>
              <w:bottom w:val="single" w:sz="4" w:space="0" w:color="auto"/>
              <w:right w:val="single" w:sz="4" w:space="0" w:color="auto"/>
            </w:tcBorders>
            <w:shd w:val="clear" w:color="auto" w:fill="auto"/>
            <w:hideMark/>
          </w:tcPr>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Total amount invested by asset category, country and currency through collective investment undertakings. </w:t>
            </w: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p>
          <w:p w:rsidR="0095672C" w:rsidRPr="00DF07B0" w:rsidRDefault="0095672C" w:rsidP="00950116">
            <w:pPr>
              <w:spacing w:after="0" w:line="240" w:lineRule="auto"/>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For liabilities a positive amount shall be reported</w:t>
            </w:r>
            <w:ins w:id="702" w:author="Author">
              <w:r w:rsidR="00463C0E" w:rsidRPr="00DF07B0">
                <w:rPr>
                  <w:rFonts w:ascii="Times New Roman" w:eastAsia="Times New Roman" w:hAnsi="Times New Roman" w:cs="Times New Roman"/>
                  <w:color w:val="000000"/>
                  <w:sz w:val="20"/>
                  <w:szCs w:val="20"/>
                  <w:lang w:val="en-US" w:eastAsia="pt-PT"/>
                </w:rPr>
                <w:t>, unless the item is a derivative liability</w:t>
              </w:r>
            </w:ins>
            <w:r w:rsidRPr="00DF07B0">
              <w:rPr>
                <w:rFonts w:ascii="Times New Roman" w:eastAsia="Times New Roman" w:hAnsi="Times New Roman" w:cs="Times New Roman"/>
                <w:color w:val="000000"/>
                <w:sz w:val="20"/>
                <w:szCs w:val="20"/>
                <w:lang w:val="en-US" w:eastAsia="pt-PT"/>
              </w:rPr>
              <w:t>.</w:t>
            </w:r>
          </w:p>
          <w:p w:rsidR="0095672C" w:rsidRPr="00DF07B0" w:rsidRDefault="0095672C" w:rsidP="00950116">
            <w:pPr>
              <w:spacing w:after="0" w:line="240" w:lineRule="auto"/>
              <w:rPr>
                <w:rFonts w:ascii="Times New Roman" w:eastAsia="Times New Roman" w:hAnsi="Times New Roman" w:cs="Times New Roman"/>
                <w:color w:val="000000"/>
                <w:sz w:val="20"/>
                <w:szCs w:val="20"/>
                <w:lang w:eastAsia="pt-PT"/>
              </w:rPr>
            </w:pPr>
            <w:r w:rsidRPr="00DF07B0">
              <w:rPr>
                <w:rFonts w:ascii="Times New Roman" w:eastAsia="Times New Roman" w:hAnsi="Times New Roman" w:cs="Times New Roman"/>
                <w:color w:val="000000"/>
                <w:sz w:val="20"/>
                <w:szCs w:val="20"/>
                <w:lang w:val="en-US" w:eastAsia="pt-PT"/>
              </w:rPr>
              <w:t>For derivatives the Total amount can be positive (if an asset) or negative (if a liability).</w:t>
            </w:r>
          </w:p>
        </w:tc>
      </w:tr>
    </w:tbl>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b/>
          <w:bCs/>
          <w:sz w:val="20"/>
          <w:szCs w:val="20"/>
        </w:rPr>
      </w:pPr>
      <w:r w:rsidRPr="00DF07B0">
        <w:rPr>
          <w:rFonts w:ascii="Times New Roman" w:hAnsi="Times New Roman" w:cs="Times New Roman"/>
          <w:b/>
          <w:bCs/>
          <w:sz w:val="20"/>
          <w:szCs w:val="20"/>
        </w:rPr>
        <w:t xml:space="preserve">S.07.01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Structured products</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 xml:space="preserve">The asset categories referred to in this template are the ones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 of this Regulation and </w:t>
      </w:r>
      <w:r w:rsidRPr="00DF07B0">
        <w:rPr>
          <w:rFonts w:ascii="Times New Roman" w:hAnsi="Times New Roman" w:cs="Times New Roman"/>
          <w:sz w:val="20"/>
          <w:szCs w:val="20"/>
        </w:rPr>
        <w:t xml:space="preserve">references to CIC codes refer to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V</w:t>
      </w:r>
      <w:r w:rsidR="001B67DD" w:rsidRPr="00DF07B0">
        <w:rPr>
          <w:rFonts w:ascii="Times New Roman" w:hAnsi="Times New Roman" w:cs="Times New Roman"/>
          <w:sz w:val="20"/>
          <w:szCs w:val="20"/>
        </w:rPr>
        <w:t>I</w:t>
      </w:r>
      <w:r w:rsidRPr="00DF07B0">
        <w:rPr>
          <w:rFonts w:ascii="Times New Roman" w:hAnsi="Times New Roman" w:cs="Times New Roman"/>
          <w:sz w:val="20"/>
          <w:szCs w:val="20"/>
        </w:rPr>
        <w:t xml:space="preserve"> – CIC table of this Regulation.</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This template contains an item</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by</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 xml:space="preserve">item list of structured products held directly by the undertaking in its portfolio </w:t>
      </w:r>
      <w:r w:rsidRPr="00DF07B0">
        <w:rPr>
          <w:rFonts w:ascii="Times New Roman" w:hAnsi="Times New Roman" w:cs="Times New Roman"/>
          <w:sz w:val="20"/>
          <w:szCs w:val="20"/>
        </w:rPr>
        <w:t>(i.e. not on a look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through basis)</w:t>
      </w:r>
      <w:r w:rsidRPr="00DF07B0">
        <w:rPr>
          <w:rFonts w:ascii="Times New Roman" w:hAnsi="Times New Roman" w:cs="Times New Roman"/>
          <w:bCs/>
          <w:sz w:val="20"/>
          <w:szCs w:val="20"/>
        </w:rPr>
        <w:t xml:space="preserve">. Structured products are defined as assets falling into the asset categories </w:t>
      </w:r>
      <w:r w:rsidRPr="00DF07B0">
        <w:rPr>
          <w:rFonts w:ascii="Times New Roman" w:hAnsi="Times New Roman" w:cs="Times New Roman"/>
          <w:sz w:val="20"/>
          <w:szCs w:val="20"/>
        </w:rPr>
        <w:t xml:space="preserve">5 (Structured notes) and 6 (Collateralised securities). </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template shall only be reported when the amount of structured products, measured as the ratio between assets classified as asset categories 5 (Structured notes) and 6 (Collateralised securities) as defined in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IV – Asset Categories of this Regulation and the sum of item C0010/R0070 and C0010/R0220 of template S.02.01, is higher than 5%.</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In some cases the types of structured products (C0070) identify the derivative embedded in the structured product. In this case this classification shall be used when the structured product has the referred derivative embedded. </w:t>
      </w:r>
    </w:p>
    <w:tbl>
      <w:tblPr>
        <w:tblStyle w:val="TableGrid"/>
        <w:tblW w:w="0" w:type="auto"/>
        <w:tblLook w:val="04A0" w:firstRow="1" w:lastRow="0" w:firstColumn="1" w:lastColumn="0" w:noHBand="0" w:noVBand="1"/>
      </w:tblPr>
      <w:tblGrid>
        <w:gridCol w:w="1353"/>
        <w:gridCol w:w="2148"/>
        <w:gridCol w:w="5741"/>
      </w:tblGrid>
      <w:tr w:rsidR="0095672C" w:rsidRPr="00DF07B0" w:rsidTr="00950116">
        <w:trPr>
          <w:trHeight w:val="300"/>
        </w:trPr>
        <w:tc>
          <w:tcPr>
            <w:tcW w:w="1353" w:type="dxa"/>
            <w:noWrap/>
            <w:hideMark/>
          </w:tcPr>
          <w:p w:rsidR="0095672C" w:rsidRPr="00DF07B0" w:rsidRDefault="0095672C" w:rsidP="00950116">
            <w:pPr>
              <w:spacing w:after="200" w:line="276" w:lineRule="auto"/>
              <w:jc w:val="center"/>
              <w:rPr>
                <w:rFonts w:ascii="Times New Roman" w:hAnsi="Times New Roman" w:cs="Times New Roman"/>
                <w:color w:val="FF0000"/>
                <w:sz w:val="20"/>
                <w:szCs w:val="20"/>
              </w:rPr>
            </w:pPr>
          </w:p>
        </w:tc>
        <w:tc>
          <w:tcPr>
            <w:tcW w:w="2148" w:type="dxa"/>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741" w:type="dxa"/>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1290"/>
        </w:trPr>
        <w:tc>
          <w:tcPr>
            <w:tcW w:w="1353" w:type="dxa"/>
            <w:hideMark/>
          </w:tcPr>
          <w:p w:rsidR="0095672C" w:rsidRPr="00DF07B0" w:rsidRDefault="0095672C" w:rsidP="00950116">
            <w:pPr>
              <w:pStyle w:val="NoSpacing"/>
              <w:rPr>
                <w:rFonts w:ascii="Times New Roman" w:hAnsi="Times New Roman"/>
              </w:rPr>
            </w:pPr>
            <w:r w:rsidRPr="00DF07B0">
              <w:rPr>
                <w:rFonts w:ascii="Times New Roman" w:hAnsi="Times New Roman" w:cs="Times New Roman"/>
                <w:sz w:val="20"/>
                <w:szCs w:val="20"/>
              </w:rPr>
              <w:lastRenderedPageBreak/>
              <w:t>C0040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ID Code</w:t>
            </w:r>
          </w:p>
        </w:tc>
        <w:tc>
          <w:tcPr>
            <w:tcW w:w="5741" w:type="dxa"/>
            <w:hideMark/>
          </w:tcPr>
          <w:p w:rsidR="0095672C" w:rsidRPr="00DF07B0" w:rsidRDefault="0095672C" w:rsidP="00950116">
            <w:pPr>
              <w:spacing w:after="240"/>
              <w:rPr>
                <w:rFonts w:ascii="Times New Roman" w:hAnsi="Times New Roman" w:cs="Times New Roman"/>
                <w:sz w:val="20"/>
                <w:szCs w:val="20"/>
              </w:rPr>
            </w:pPr>
            <w:r w:rsidRPr="00DF07B0">
              <w:rPr>
                <w:rFonts w:ascii="Times New Roman" w:hAnsi="Times New Roman" w:cs="Times New Roman"/>
                <w:sz w:val="20"/>
                <w:szCs w:val="20"/>
              </w:rPr>
              <w:t xml:space="preserve">The Identification code of the structured product, as reported in S.06.02. </w:t>
            </w:r>
            <w:proofErr w:type="gramStart"/>
            <w:r w:rsidRPr="00DF07B0">
              <w:rPr>
                <w:rFonts w:ascii="Times New Roman" w:hAnsi="Times New Roman" w:cs="Times New Roman"/>
                <w:sz w:val="20"/>
                <w:szCs w:val="20"/>
              </w:rPr>
              <w:t>using</w:t>
            </w:r>
            <w:proofErr w:type="gramEnd"/>
            <w:r w:rsidRPr="00DF07B0">
              <w:rPr>
                <w:rFonts w:ascii="Times New Roman" w:hAnsi="Times New Roman" w:cs="Times New Roman"/>
                <w:sz w:val="20"/>
                <w:szCs w:val="20"/>
              </w:rPr>
              <w:t xml:space="preserve">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The code used shall be kept consistent over time and shall not be reused for other product.</w:t>
            </w:r>
          </w:p>
          <w:p w:rsidR="0095672C" w:rsidRPr="00DF07B0" w:rsidRDefault="0095672C" w:rsidP="00950116">
            <w:pPr>
              <w:spacing w:after="240"/>
              <w:rPr>
                <w:rFonts w:ascii="Times New Roman" w:hAnsi="Times New Roman" w:cs="Times New Roman"/>
                <w:sz w:val="20"/>
                <w:szCs w:val="20"/>
              </w:rPr>
            </w:pPr>
            <w:r w:rsidRPr="00DF07B0">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rPr>
              <w:t>code+EUR</w:t>
            </w:r>
            <w:proofErr w:type="spellEnd"/>
            <w:r w:rsidRPr="00DF07B0">
              <w:rPr>
                <w:rFonts w:ascii="Times New Roman" w:hAnsi="Times New Roman" w:cs="Times New Roman"/>
                <w:sz w:val="20"/>
                <w:szCs w:val="20"/>
              </w:rPr>
              <w:t>”</w:t>
            </w:r>
          </w:p>
        </w:tc>
      </w:tr>
      <w:tr w:rsidR="0095672C" w:rsidRPr="00DF07B0" w:rsidTr="00950116">
        <w:trPr>
          <w:trHeight w:val="1260"/>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C0050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574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ISO/6166 for ISIN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4 –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w:t>
            </w:r>
            <w:r w:rsidR="002A63BE" w:rsidRPr="00DF07B0">
              <w:rPr>
                <w:rFonts w:ascii="Times New Roman" w:hAnsi="Times New Roman" w:cs="Times New Roman"/>
                <w:sz w:val="20"/>
                <w:szCs w:val="20"/>
              </w:rPr>
              <w:t>9</w:t>
            </w:r>
            <w:r w:rsidRPr="00DF07B0">
              <w:rPr>
                <w:rFonts w:ascii="Times New Roman" w:hAnsi="Times New Roman" w:cs="Times New Roman"/>
                <w:sz w:val="20"/>
                <w:szCs w:val="20"/>
              </w:rPr>
              <w:t xml:space="preserve"> and the option of the original Asset ID Code, as in the following example for which the code reported was ISIN code</w:t>
            </w:r>
            <w:r w:rsidR="009606CF" w:rsidRPr="00DF07B0">
              <w:rPr>
                <w:rFonts w:ascii="Times New Roman" w:hAnsi="Times New Roman" w:cs="Times New Roman"/>
                <w:sz w:val="20"/>
                <w:szCs w:val="20"/>
              </w:rPr>
              <w:t xml:space="preserve"> </w:t>
            </w:r>
            <w:r w:rsidRPr="00DF07B0">
              <w:rPr>
                <w:rFonts w:ascii="Times New Roman" w:hAnsi="Times New Roman" w:cs="Times New Roman"/>
                <w:sz w:val="20"/>
                <w:szCs w:val="20"/>
              </w:rPr>
              <w:t>+</w:t>
            </w:r>
            <w:r w:rsidR="009606CF" w:rsidRPr="00DF07B0">
              <w:rPr>
                <w:rFonts w:ascii="Times New Roman" w:hAnsi="Times New Roman" w:cs="Times New Roman"/>
                <w:sz w:val="20"/>
                <w:szCs w:val="20"/>
              </w:rPr>
              <w:t xml:space="preserve"> </w:t>
            </w:r>
            <w:r w:rsidRPr="00DF07B0">
              <w:rPr>
                <w:rFonts w:ascii="Times New Roman" w:hAnsi="Times New Roman" w:cs="Times New Roman"/>
                <w:sz w:val="20"/>
                <w:szCs w:val="20"/>
              </w:rPr>
              <w:t>currency: “9</w:t>
            </w:r>
            <w:r w:rsidR="002A63BE" w:rsidRPr="00DF07B0">
              <w:rPr>
                <w:rFonts w:ascii="Times New Roman" w:hAnsi="Times New Roman" w:cs="Times New Roman"/>
                <w:sz w:val="20"/>
                <w:szCs w:val="20"/>
              </w:rPr>
              <w:t>9</w:t>
            </w:r>
            <w:r w:rsidRPr="00DF07B0">
              <w:rPr>
                <w:rFonts w:ascii="Times New Roman" w:hAnsi="Times New Roman" w:cs="Times New Roman"/>
                <w:sz w:val="20"/>
                <w:szCs w:val="20"/>
              </w:rPr>
              <w:t>/1”.</w:t>
            </w:r>
          </w:p>
        </w:tc>
      </w:tr>
      <w:tr w:rsidR="0095672C" w:rsidRPr="00DF07B0" w:rsidTr="00950116">
        <w:trPr>
          <w:trHeight w:val="1140"/>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C0060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Collateral type</w:t>
            </w:r>
          </w:p>
        </w:tc>
        <w:tc>
          <w:tcPr>
            <w:tcW w:w="5741" w:type="dxa"/>
            <w:hideMark/>
          </w:tcPr>
          <w:p w:rsidR="0095672C" w:rsidRPr="00DF07B0" w:rsidRDefault="0095672C" w:rsidP="00950116">
            <w:pPr>
              <w:spacing w:line="276" w:lineRule="auto"/>
              <w:rPr>
                <w:rFonts w:ascii="Times New Roman" w:eastAsia="Times New Roman" w:hAnsi="Times New Roman" w:cs="Times New Roman"/>
                <w:color w:val="000000"/>
                <w:sz w:val="20"/>
                <w:szCs w:val="20"/>
                <w:lang w:val="en-US" w:eastAsia="pt-PT"/>
              </w:rPr>
            </w:pPr>
            <w:r w:rsidRPr="00DF07B0">
              <w:rPr>
                <w:rFonts w:ascii="Times New Roman" w:hAnsi="Times New Roman" w:cs="Times New Roman"/>
                <w:sz w:val="20"/>
                <w:szCs w:val="20"/>
              </w:rPr>
              <w:t xml:space="preserve">Identify the type of collateral, using the assets categories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w:t>
            </w:r>
            <w:r w:rsidRPr="00DF07B0">
              <w:rPr>
                <w:rFonts w:ascii="Times New Roman" w:hAnsi="Times New Roman" w:cs="Times New Roman"/>
                <w:sz w:val="20"/>
                <w:szCs w:val="20"/>
              </w:rPr>
              <w:t xml:space="preserve">. </w:t>
            </w:r>
            <w:r w:rsidRPr="00DF07B0">
              <w:rPr>
                <w:rFonts w:ascii="Times New Roman" w:eastAsia="Times New Roman" w:hAnsi="Times New Roman" w:cs="Times New Roman"/>
                <w:color w:val="000000"/>
                <w:sz w:val="20"/>
                <w:szCs w:val="20"/>
                <w:lang w:val="en-US" w:eastAsia="pt-PT"/>
              </w:rPr>
              <w:t>One of the options in the following closed list shall be used:</w:t>
            </w:r>
            <w:r w:rsidRPr="00DF07B0">
              <w:rPr>
                <w:rFonts w:ascii="Times New Roman" w:eastAsia="Times New Roman" w:hAnsi="Times New Roman" w:cs="Times New Roman"/>
                <w:color w:val="000000"/>
                <w:sz w:val="20"/>
                <w:szCs w:val="20"/>
                <w:lang w:val="en-US" w:eastAsia="pt-PT"/>
              </w:rPr>
              <w:br/>
              <w:t xml:space="preserve">1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Government bonds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2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Corporate bonds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3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Equity</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4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Collective Investment Undertakings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5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Structured notes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6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w:t>
            </w:r>
            <w:proofErr w:type="spellStart"/>
            <w:r w:rsidRPr="00DF07B0">
              <w:rPr>
                <w:rFonts w:ascii="Times New Roman" w:eastAsia="Times New Roman" w:hAnsi="Times New Roman" w:cs="Times New Roman"/>
                <w:color w:val="000000"/>
                <w:sz w:val="20"/>
                <w:szCs w:val="20"/>
                <w:lang w:val="en-US" w:eastAsia="pt-PT"/>
              </w:rPr>
              <w:t>Collateralised</w:t>
            </w:r>
            <w:proofErr w:type="spellEnd"/>
            <w:r w:rsidRPr="00DF07B0">
              <w:rPr>
                <w:rFonts w:ascii="Times New Roman" w:eastAsia="Times New Roman" w:hAnsi="Times New Roman" w:cs="Times New Roman"/>
                <w:color w:val="000000"/>
                <w:sz w:val="20"/>
                <w:szCs w:val="20"/>
                <w:lang w:val="en-US" w:eastAsia="pt-PT"/>
              </w:rPr>
              <w:t xml:space="preserve"> securities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7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Cash and deposits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8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Mortgages and loans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9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Properties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0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Other investments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10 – No collateral</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br/>
              <w:t>When more than one category of collateral exists for one single structured product, the most representative one shall be reported.</w:t>
            </w:r>
          </w:p>
        </w:tc>
      </w:tr>
      <w:tr w:rsidR="0095672C" w:rsidRPr="00DF07B0" w:rsidTr="00950116">
        <w:trPr>
          <w:trHeight w:val="629"/>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C0070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structured product</w:t>
            </w:r>
          </w:p>
        </w:tc>
        <w:tc>
          <w:tcPr>
            <w:tcW w:w="5741"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Identify the type of structure of the product. One of the options in the following closed list shall be used:</w:t>
            </w:r>
            <w:r w:rsidRPr="00DF07B0">
              <w:rPr>
                <w:rFonts w:ascii="Times New Roman" w:hAnsi="Times New Roman" w:cs="Times New Roman"/>
                <w:sz w:val="20"/>
                <w:szCs w:val="20"/>
              </w:rPr>
              <w:br/>
              <w:t>1 – Credit linked notes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Security or deposit with an embedded credit derivative (e.g. credit default swaps or credit default options) </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Constant maturity swaps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w:t>
            </w:r>
            <w:proofErr w:type="gramStart"/>
            <w:r w:rsidRPr="00DF07B0">
              <w:rPr>
                <w:rFonts w:ascii="Times New Roman" w:hAnsi="Times New Roman" w:cs="Times New Roman"/>
                <w:sz w:val="20"/>
                <w:szCs w:val="20"/>
              </w:rPr>
              <w:t>security</w:t>
            </w:r>
            <w:proofErr w:type="gramEnd"/>
            <w:r w:rsidRPr="00DF07B0">
              <w:rPr>
                <w:rFonts w:ascii="Times New Roman" w:hAnsi="Times New Roman" w:cs="Times New Roman"/>
                <w:sz w:val="20"/>
                <w:szCs w:val="20"/>
              </w:rPr>
              <w:t xml:space="preserve"> with an embedded interest rate swap</w:t>
            </w:r>
            <w:r w:rsidR="00EA499D" w:rsidRPr="00DF07B0">
              <w:rPr>
                <w:rFonts w:ascii="Times New Roman" w:hAnsi="Times New Roman" w:cs="Times New Roman"/>
                <w:sz w:val="20"/>
                <w:szCs w:val="20"/>
              </w:rPr>
              <w:t xml:space="preserve"> ("IRS")</w:t>
            </w:r>
            <w:r w:rsidRPr="00DF07B0">
              <w:rPr>
                <w:rFonts w:ascii="Times New Roman" w:hAnsi="Times New Roman" w:cs="Times New Roman"/>
                <w:sz w:val="20"/>
                <w:szCs w:val="20"/>
              </w:rPr>
              <w:t xml:space="preserve">, where the floating interest portion is reset periodically according to a fixed maturity market rate.) </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Asset backed securities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w:t>
            </w:r>
            <w:proofErr w:type="gramStart"/>
            <w:r w:rsidRPr="00DF07B0">
              <w:rPr>
                <w:rFonts w:ascii="Times New Roman" w:hAnsi="Times New Roman" w:cs="Times New Roman"/>
                <w:sz w:val="20"/>
                <w:szCs w:val="20"/>
              </w:rPr>
              <w:t>security</w:t>
            </w:r>
            <w:proofErr w:type="gramEnd"/>
            <w:r w:rsidRPr="00DF07B0">
              <w:rPr>
                <w:rFonts w:ascii="Times New Roman" w:hAnsi="Times New Roman" w:cs="Times New Roman"/>
                <w:sz w:val="20"/>
                <w:szCs w:val="20"/>
              </w:rPr>
              <w:t xml:space="preserve"> that has an asset as collateral.)</w:t>
            </w:r>
            <w:r w:rsidRPr="00DF07B0">
              <w:rPr>
                <w:rFonts w:ascii="Times New Roman" w:hAnsi="Times New Roman" w:cs="Times New Roman"/>
                <w:sz w:val="20"/>
                <w:szCs w:val="20"/>
              </w:rPr>
              <w:b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Mortgage backed securities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w:t>
            </w:r>
            <w:proofErr w:type="gramStart"/>
            <w:r w:rsidRPr="00DF07B0">
              <w:rPr>
                <w:rFonts w:ascii="Times New Roman" w:hAnsi="Times New Roman" w:cs="Times New Roman"/>
                <w:sz w:val="20"/>
                <w:szCs w:val="20"/>
              </w:rPr>
              <w:t>security</w:t>
            </w:r>
            <w:proofErr w:type="gramEnd"/>
            <w:r w:rsidRPr="00DF07B0">
              <w:rPr>
                <w:rFonts w:ascii="Times New Roman" w:hAnsi="Times New Roman" w:cs="Times New Roman"/>
                <w:sz w:val="20"/>
                <w:szCs w:val="20"/>
              </w:rPr>
              <w:t xml:space="preserve"> that has real estate as collateral.)</w:t>
            </w:r>
            <w:r w:rsidRPr="00DF07B0">
              <w:rPr>
                <w:rFonts w:ascii="Times New Roman" w:hAnsi="Times New Roman" w:cs="Times New Roman"/>
                <w:sz w:val="20"/>
                <w:szCs w:val="20"/>
              </w:rPr>
              <w:b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Commercial mortgage backed securities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w:t>
            </w:r>
            <w:proofErr w:type="gramStart"/>
            <w:r w:rsidRPr="00DF07B0">
              <w:rPr>
                <w:rFonts w:ascii="Times New Roman" w:hAnsi="Times New Roman" w:cs="Times New Roman"/>
                <w:sz w:val="20"/>
                <w:szCs w:val="20"/>
              </w:rPr>
              <w:t>security</w:t>
            </w:r>
            <w:proofErr w:type="gramEnd"/>
            <w:r w:rsidRPr="00DF07B0">
              <w:rPr>
                <w:rFonts w:ascii="Times New Roman" w:hAnsi="Times New Roman" w:cs="Times New Roman"/>
                <w:sz w:val="20"/>
                <w:szCs w:val="20"/>
              </w:rPr>
              <w:t xml:space="preserve"> that has real estate as collateral such as retail properties, office properties, industrial properties, multifamily housing and hotels.)</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Collateralised debt obligations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w:t>
            </w:r>
            <w:proofErr w:type="gramStart"/>
            <w:r w:rsidRPr="00DF07B0">
              <w:rPr>
                <w:rFonts w:ascii="Times New Roman" w:hAnsi="Times New Roman" w:cs="Times New Roman"/>
                <w:sz w:val="20"/>
                <w:szCs w:val="20"/>
              </w:rPr>
              <w:t>structured</w:t>
            </w:r>
            <w:proofErr w:type="gramEnd"/>
            <w:r w:rsidRPr="00DF07B0">
              <w:rPr>
                <w:rFonts w:ascii="Times New Roman" w:hAnsi="Times New Roman" w:cs="Times New Roman"/>
                <w:sz w:val="20"/>
                <w:szCs w:val="20"/>
              </w:rPr>
              <w:t xml:space="preserve"> debt security backed by a portfolio consisting of secured or unsecured bonds issued by corporate or sovereign obligators, or secured or unsecured loans made to corporate commercial and industrial loan costumers of lending banks.)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Collateralised loan obligations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w:t>
            </w:r>
            <w:proofErr w:type="gramStart"/>
            <w:r w:rsidRPr="00DF07B0">
              <w:rPr>
                <w:rFonts w:ascii="Times New Roman" w:hAnsi="Times New Roman" w:cs="Times New Roman"/>
                <w:sz w:val="20"/>
                <w:szCs w:val="20"/>
              </w:rPr>
              <w:t>security</w:t>
            </w:r>
            <w:proofErr w:type="gramEnd"/>
            <w:r w:rsidRPr="00DF07B0">
              <w:rPr>
                <w:rFonts w:ascii="Times New Roman" w:hAnsi="Times New Roman" w:cs="Times New Roman"/>
                <w:sz w:val="20"/>
                <w:szCs w:val="20"/>
              </w:rPr>
              <w:t xml:space="preserve"> that </w:t>
            </w:r>
            <w:r w:rsidR="002B48D4" w:rsidRPr="00DF07B0">
              <w:rPr>
                <w:rFonts w:ascii="Times New Roman" w:hAnsi="Times New Roman" w:cs="Times New Roman"/>
                <w:sz w:val="20"/>
                <w:szCs w:val="20"/>
              </w:rPr>
              <w:t xml:space="preserve">has </w:t>
            </w:r>
            <w:r w:rsidRPr="00DF07B0">
              <w:rPr>
                <w:rFonts w:ascii="Times New Roman" w:hAnsi="Times New Roman" w:cs="Times New Roman"/>
                <w:sz w:val="20"/>
                <w:szCs w:val="20"/>
              </w:rPr>
              <w:t>as underlying a trust of a portfolio of loans where the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from the security are derived from the portfolio.) </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Collateralised mortgage obligations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w:t>
            </w:r>
            <w:proofErr w:type="gramStart"/>
            <w:r w:rsidRPr="00DF07B0">
              <w:rPr>
                <w:rFonts w:ascii="Times New Roman" w:hAnsi="Times New Roman" w:cs="Times New Roman"/>
                <w:sz w:val="20"/>
                <w:szCs w:val="20"/>
              </w:rPr>
              <w:t>investment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grade</w:t>
            </w:r>
            <w:proofErr w:type="gramEnd"/>
            <w:r w:rsidRPr="00DF07B0">
              <w:rPr>
                <w:rFonts w:ascii="Times New Roman" w:hAnsi="Times New Roman" w:cs="Times New Roman"/>
                <w:sz w:val="20"/>
                <w:szCs w:val="20"/>
              </w:rPr>
              <w:t xml:space="preserve"> security backed by a pool of bonds, loans and other assets.) </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Interest rate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notes and deposits</w:t>
            </w:r>
            <w:r w:rsidRPr="00DF07B0">
              <w:rPr>
                <w:rFonts w:ascii="Times New Roman" w:hAnsi="Times New Roman" w:cs="Times New Roman"/>
                <w:sz w:val="20"/>
                <w:szCs w:val="20"/>
              </w:rPr>
              <w:b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Equity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Equity Index Linked notes and deposits</w:t>
            </w:r>
            <w:r w:rsidRPr="00DF07B0">
              <w:rPr>
                <w:rFonts w:ascii="Times New Roman" w:hAnsi="Times New Roman" w:cs="Times New Roman"/>
                <w:sz w:val="20"/>
                <w:szCs w:val="20"/>
              </w:rPr>
              <w:b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FX and commodity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notes and deposits</w:t>
            </w:r>
            <w:r w:rsidRPr="00DF07B0">
              <w:rPr>
                <w:rFonts w:ascii="Times New Roman" w:hAnsi="Times New Roman" w:cs="Times New Roman"/>
                <w:sz w:val="20"/>
                <w:szCs w:val="20"/>
              </w:rPr>
              <w:br/>
              <w:t xml:space="preserve">12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Hybrid linked notes and deposits </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(it includes real estate and equity securities)</w:t>
            </w:r>
            <w:r w:rsidRPr="00DF07B0">
              <w:rPr>
                <w:rFonts w:ascii="Times New Roman" w:hAnsi="Times New Roman" w:cs="Times New Roman"/>
                <w:sz w:val="20"/>
                <w:szCs w:val="20"/>
              </w:rPr>
              <w:br/>
              <w:t xml:space="preserve">13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Market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notes and deposits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14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Insurance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notes and deposits, including notes covering Catastrophe and Weather Risk as well as Mortality Risk</w:t>
            </w:r>
            <w:r w:rsidRPr="00DF07B0">
              <w:rPr>
                <w:rFonts w:ascii="Times New Roman" w:hAnsi="Times New Roman" w:cs="Times New Roman"/>
                <w:sz w:val="20"/>
                <w:szCs w:val="20"/>
              </w:rPr>
              <w:b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Others not covered by the previous options</w:t>
            </w:r>
          </w:p>
        </w:tc>
      </w:tr>
      <w:tr w:rsidR="0095672C" w:rsidRPr="00DF07B0" w:rsidTr="00950116">
        <w:trPr>
          <w:trHeight w:val="1530"/>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C0080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Capital protection</w:t>
            </w:r>
          </w:p>
        </w:tc>
        <w:tc>
          <w:tcPr>
            <w:tcW w:w="5741"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Identify whether the product has capital protection.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Full capital protection</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Partial capital protection</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 capital protection</w:t>
            </w:r>
          </w:p>
        </w:tc>
      </w:tr>
      <w:tr w:rsidR="0095672C" w:rsidRPr="00DF07B0" w:rsidTr="00950116">
        <w:trPr>
          <w:trHeight w:val="488"/>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C0090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Underlying security / index / portfolio</w:t>
            </w:r>
          </w:p>
        </w:tc>
        <w:tc>
          <w:tcPr>
            <w:tcW w:w="5741"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Describe the type of underlying. One of the options in the following closed list shall be used: </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Equity and Funds (a selected group or basket of equities)</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Currency (a selected group or basket of currencies)</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Interest rate and yields (bond indices, yield curves, differences in prevailing interest rates on shorter and longer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term maturities, credit spreads, inflation rates and other interest rate or yield benchmarks)</w:t>
            </w:r>
            <w:r w:rsidRPr="00DF07B0">
              <w:rPr>
                <w:rFonts w:ascii="Times New Roman" w:hAnsi="Times New Roman" w:cs="Times New Roman"/>
                <w:sz w:val="20"/>
                <w:szCs w:val="20"/>
              </w:rPr>
              <w:b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Commodities (a selected, basic good or group of goods)</w:t>
            </w:r>
            <w:r w:rsidRPr="00DF07B0">
              <w:rPr>
                <w:rFonts w:ascii="Times New Roman" w:hAnsi="Times New Roman" w:cs="Times New Roman"/>
                <w:sz w:val="20"/>
                <w:szCs w:val="20"/>
              </w:rPr>
              <w:b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 (performance of a selected index)</w:t>
            </w:r>
            <w:r w:rsidRPr="00DF07B0">
              <w:rPr>
                <w:rFonts w:ascii="Times New Roman" w:hAnsi="Times New Roman" w:cs="Times New Roman"/>
                <w:sz w:val="20"/>
                <w:szCs w:val="20"/>
              </w:rPr>
              <w:br/>
            </w:r>
            <w:r w:rsidRPr="00DF07B0">
              <w:rPr>
                <w:rFonts w:ascii="Times New Roman" w:hAnsi="Times New Roman" w:cs="Times New Roman"/>
                <w:sz w:val="20"/>
                <w:szCs w:val="20"/>
              </w:rPr>
              <w:lastRenderedPageBreak/>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Multi (allowing for a combination of the possible types listed above)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Others not covered by the previous options (e.g. other economic indicators)</w:t>
            </w:r>
          </w:p>
        </w:tc>
      </w:tr>
      <w:tr w:rsidR="0095672C" w:rsidRPr="00DF07B0" w:rsidTr="00950116">
        <w:trPr>
          <w:trHeight w:val="1470"/>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C0100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Callable or </w:t>
            </w:r>
            <w:proofErr w:type="spellStart"/>
            <w:r w:rsidRPr="00DF07B0">
              <w:rPr>
                <w:rFonts w:ascii="Times New Roman" w:hAnsi="Times New Roman" w:cs="Times New Roman"/>
                <w:sz w:val="20"/>
                <w:szCs w:val="20"/>
              </w:rPr>
              <w:t>Putable</w:t>
            </w:r>
            <w:proofErr w:type="spellEnd"/>
          </w:p>
        </w:tc>
        <w:tc>
          <w:tcPr>
            <w:tcW w:w="5741"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Identify whether the product has </w:t>
            </w:r>
            <w:proofErr w:type="gramStart"/>
            <w:r w:rsidRPr="00DF07B0">
              <w:rPr>
                <w:rFonts w:ascii="Times New Roman" w:hAnsi="Times New Roman" w:cs="Times New Roman"/>
                <w:sz w:val="20"/>
                <w:szCs w:val="20"/>
              </w:rPr>
              <w:t>call</w:t>
            </w:r>
            <w:proofErr w:type="gramEnd"/>
            <w:r w:rsidRPr="00DF07B0">
              <w:rPr>
                <w:rFonts w:ascii="Times New Roman" w:hAnsi="Times New Roman" w:cs="Times New Roman"/>
                <w:sz w:val="20"/>
                <w:szCs w:val="20"/>
              </w:rPr>
              <w:t xml:space="preserve"> and/or put features, or both, if applicable.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Call by the buyer</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Call by the seller</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Put by the buyer</w:t>
            </w:r>
            <w:r w:rsidRPr="00DF07B0">
              <w:rPr>
                <w:rFonts w:ascii="Times New Roman" w:hAnsi="Times New Roman" w:cs="Times New Roman"/>
                <w:sz w:val="20"/>
                <w:szCs w:val="20"/>
              </w:rPr>
              <w:b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Put by the seller</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Any combination of the previous options</w:t>
            </w:r>
          </w:p>
        </w:tc>
      </w:tr>
      <w:tr w:rsidR="0095672C" w:rsidRPr="00DF07B0" w:rsidTr="00950116">
        <w:trPr>
          <w:trHeight w:val="1245"/>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C0110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Synthetic structured product</w:t>
            </w:r>
          </w:p>
        </w:tc>
        <w:tc>
          <w:tcPr>
            <w:tcW w:w="574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if it is a structured products without any transfer of assets (e.g. products that will not give rise to any delivery of assets, except cash, if an adverse / favourable event occurs). One of the options in the following closed list shall be used:</w:t>
            </w:r>
            <w:r w:rsidRPr="00DF07B0">
              <w:rPr>
                <w:rFonts w:ascii="Times New Roman" w:hAnsi="Times New Roman" w:cs="Times New Roman"/>
                <w:sz w:val="20"/>
                <w:szCs w:val="20"/>
              </w:rPr>
              <w:br/>
              <w:t>1 – Structured product without any transfer of asset</w:t>
            </w:r>
            <w:r w:rsidRPr="00DF07B0">
              <w:rPr>
                <w:rFonts w:ascii="Times New Roman" w:hAnsi="Times New Roman" w:cs="Times New Roman"/>
                <w:sz w:val="20"/>
                <w:szCs w:val="20"/>
              </w:rPr>
              <w:br/>
              <w:t>2 – Structured product with transfer of asset</w:t>
            </w:r>
          </w:p>
        </w:tc>
      </w:tr>
      <w:tr w:rsidR="0095672C" w:rsidRPr="00DF07B0" w:rsidTr="00950116">
        <w:trPr>
          <w:trHeight w:val="1140"/>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C0120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Prepayment structured product</w:t>
            </w:r>
          </w:p>
        </w:tc>
        <w:tc>
          <w:tcPr>
            <w:tcW w:w="5741"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Identify if it is a structured products which have the possibility of prepayment, considered as an early unscheduled return of principal. One of the options in the following closed list shall be used:</w:t>
            </w:r>
            <w:r w:rsidRPr="00DF07B0">
              <w:rPr>
                <w:rFonts w:ascii="Times New Roman" w:hAnsi="Times New Roman" w:cs="Times New Roman"/>
                <w:sz w:val="20"/>
                <w:szCs w:val="20"/>
              </w:rPr>
              <w:br/>
              <w:t>1 – Prepayment structured product</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2 – Not a prepayment structured product</w:t>
            </w:r>
          </w:p>
        </w:tc>
      </w:tr>
      <w:tr w:rsidR="0095672C" w:rsidRPr="00DF07B0" w:rsidTr="00950116">
        <w:trPr>
          <w:trHeight w:val="570"/>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C0130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Collateral value</w:t>
            </w:r>
          </w:p>
        </w:tc>
        <w:tc>
          <w:tcPr>
            <w:tcW w:w="574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amount of collateral attached to the structured product despite the nature of the collateral.</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 case of collateralisation on a portfolio basis, only the value referred to the single contract must be reported and not the total.</w:t>
            </w:r>
            <w:r w:rsidRPr="00DF07B0">
              <w:rPr>
                <w:rFonts w:ascii="Times New Roman" w:hAnsi="Times New Roman" w:cs="Times New Roman"/>
                <w:sz w:val="20"/>
                <w:szCs w:val="20"/>
                <w:lang w:eastAsia="en-GB"/>
              </w:rPr>
              <w:t xml:space="preserve"> </w:t>
            </w:r>
          </w:p>
        </w:tc>
      </w:tr>
      <w:tr w:rsidR="0095672C" w:rsidRPr="00DF07B0" w:rsidTr="00950116">
        <w:trPr>
          <w:trHeight w:val="570"/>
        </w:trPr>
        <w:tc>
          <w:tcPr>
            <w:tcW w:w="1353" w:type="dxa"/>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C0140</w:t>
            </w:r>
          </w:p>
        </w:tc>
        <w:tc>
          <w:tcPr>
            <w:tcW w:w="2148" w:type="dxa"/>
            <w:tcBorders>
              <w:top w:val="single" w:sz="4" w:space="0" w:color="auto"/>
              <w:left w:val="single" w:sz="4" w:space="0" w:color="auto"/>
              <w:bottom w:val="single" w:sz="4" w:space="0" w:color="auto"/>
              <w:right w:val="single" w:sz="4" w:space="0" w:color="auto"/>
            </w:tcBorders>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Collateral portfolio</w:t>
            </w:r>
          </w:p>
        </w:tc>
        <w:tc>
          <w:tcPr>
            <w:tcW w:w="5741" w:type="dxa"/>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 calculated on the basis of net positions resulting from a set of contracts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Collateral calculated on the basis of a single contract</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10 – No collateral</w:t>
            </w:r>
          </w:p>
          <w:p w:rsidR="0095672C" w:rsidRPr="00DF07B0" w:rsidRDefault="0095672C" w:rsidP="00950116">
            <w:pPr>
              <w:rPr>
                <w:rFonts w:ascii="Times New Roman" w:hAnsi="Times New Roman" w:cs="Times New Roman"/>
                <w:sz w:val="20"/>
                <w:szCs w:val="20"/>
              </w:rPr>
            </w:pPr>
          </w:p>
        </w:tc>
      </w:tr>
      <w:tr w:rsidR="0095672C" w:rsidRPr="00DF07B0" w:rsidTr="00950116">
        <w:trPr>
          <w:trHeight w:val="570"/>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C0150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Fixed annual return</w:t>
            </w:r>
          </w:p>
        </w:tc>
        <w:tc>
          <w:tcPr>
            <w:tcW w:w="574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coupon (reported as a decimal), if applicable, for CIC categories 5 (Structured notes) and 6 (Collateralised securities).</w:t>
            </w:r>
          </w:p>
        </w:tc>
      </w:tr>
      <w:tr w:rsidR="0095672C" w:rsidRPr="00DF07B0" w:rsidTr="00950116">
        <w:trPr>
          <w:trHeight w:val="1140"/>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C0160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Variable annual return</w:t>
            </w:r>
          </w:p>
        </w:tc>
        <w:tc>
          <w:tcPr>
            <w:tcW w:w="574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variable rate of return, if applicable, for CIC categories 5 (Structured notes) and 6 (Collateralised securities). It is most commonly identified as a benchmark market rate plus a spread, or as dependent on the performance of a portfolio or index (underlying dependent) or more complex returns set by the path of the underlying asset's price (path dependent), among others.</w:t>
            </w:r>
            <w:ins w:id="703" w:author="Author">
              <w:r w:rsidR="005B637F" w:rsidRPr="00DF07B0">
                <w:rPr>
                  <w:rFonts w:ascii="Times New Roman" w:hAnsi="Times New Roman" w:cs="Times New Roman"/>
                  <w:sz w:val="20"/>
                  <w:szCs w:val="20"/>
                </w:rPr>
                <w:t xml:space="preserve"> When needed this item may be reported as a string to reflect how the return is </w:t>
              </w:r>
              <w:proofErr w:type="gramStart"/>
              <w:r w:rsidR="005B637F" w:rsidRPr="00DF07B0">
                <w:rPr>
                  <w:rFonts w:ascii="Times New Roman" w:hAnsi="Times New Roman" w:cs="Times New Roman"/>
                  <w:sz w:val="20"/>
                  <w:szCs w:val="20"/>
                </w:rPr>
                <w:t>calculated.</w:t>
              </w:r>
              <w:proofErr w:type="gramEnd"/>
              <w:r w:rsidR="005B637F" w:rsidRPr="00DF07B0">
                <w:rPr>
                  <w:rFonts w:ascii="Times New Roman" w:hAnsi="Times New Roman" w:cs="Times New Roman"/>
                  <w:sz w:val="20"/>
                  <w:szCs w:val="20"/>
                </w:rPr>
                <w:t xml:space="preserve"> </w:t>
              </w:r>
            </w:ins>
          </w:p>
        </w:tc>
      </w:tr>
      <w:tr w:rsidR="0095672C" w:rsidRPr="00DF07B0" w:rsidTr="00950116">
        <w:trPr>
          <w:trHeight w:val="570"/>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C0170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Loss given default</w:t>
            </w:r>
          </w:p>
        </w:tc>
        <w:tc>
          <w:tcPr>
            <w:tcW w:w="574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percentage (reported as a decimal</w:t>
            </w:r>
            <w:ins w:id="704" w:author="Author">
              <w:r w:rsidR="00D873AE" w:rsidRPr="00DF07B0">
                <w:rPr>
                  <w:rFonts w:ascii="Times New Roman" w:hAnsi="Times New Roman" w:cs="Times New Roman"/>
                  <w:sz w:val="20"/>
                  <w:szCs w:val="20"/>
                </w:rPr>
                <w:t>)</w:t>
              </w:r>
            </w:ins>
            <w:del w:id="705" w:author="Author">
              <w:r w:rsidRPr="00DF07B0" w:rsidDel="00D873AE">
                <w:rPr>
                  <w:rFonts w:ascii="Times New Roman" w:hAnsi="Times New Roman" w:cs="Times New Roman"/>
                  <w:sz w:val="20"/>
                  <w:szCs w:val="20"/>
                </w:rPr>
                <w:delText>,</w:delText>
              </w:r>
            </w:del>
            <w:r w:rsidRPr="00DF07B0">
              <w:rPr>
                <w:rFonts w:ascii="Times New Roman" w:hAnsi="Times New Roman" w:cs="Times New Roman"/>
                <w:sz w:val="20"/>
                <w:szCs w:val="20"/>
              </w:rPr>
              <w:t xml:space="preserve"> </w:t>
            </w:r>
            <w:del w:id="706" w:author="Author">
              <w:r w:rsidRPr="00DF07B0" w:rsidDel="00317BF0">
                <w:rPr>
                  <w:rFonts w:ascii="Times New Roman" w:hAnsi="Times New Roman" w:cs="Times New Roman"/>
                  <w:sz w:val="20"/>
                  <w:szCs w:val="20"/>
                </w:rPr>
                <w:delText xml:space="preserve">e.g. 5% shall be reported as 0,05) </w:delText>
              </w:r>
            </w:del>
            <w:r w:rsidRPr="00DF07B0">
              <w:rPr>
                <w:rFonts w:ascii="Times New Roman" w:hAnsi="Times New Roman" w:cs="Times New Roman"/>
                <w:sz w:val="20"/>
                <w:szCs w:val="20"/>
              </w:rPr>
              <w:t>of the invested amount that will not be recovered following default, if applicable, for CIC categories 5 (Structured notes) and 6 (Collateralised securities).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If information is not defined in the contract this item shall not be reported. This item is not applicable for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credit structured product.</w:t>
            </w:r>
          </w:p>
        </w:tc>
      </w:tr>
      <w:tr w:rsidR="0095672C" w:rsidRPr="00DF07B0" w:rsidTr="00950116">
        <w:trPr>
          <w:trHeight w:val="570"/>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C0180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Attachment point</w:t>
            </w:r>
          </w:p>
        </w:tc>
        <w:tc>
          <w:tcPr>
            <w:tcW w:w="574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contractually defined loss percentage (reported as a decimal) above which the losses affect the structured product, if applicable, for CIC categories 5 (Structured notes) and 6 (Collateralised securities). This item is not applicable for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credit structured product.</w:t>
            </w:r>
          </w:p>
        </w:tc>
      </w:tr>
      <w:tr w:rsidR="0095672C" w:rsidRPr="00DF07B0" w:rsidTr="00950116">
        <w:trPr>
          <w:trHeight w:val="570"/>
        </w:trPr>
        <w:tc>
          <w:tcPr>
            <w:tcW w:w="135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C0190</w:t>
            </w:r>
          </w:p>
        </w:tc>
        <w:tc>
          <w:tcPr>
            <w:tcW w:w="214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Detachment point</w:t>
            </w:r>
          </w:p>
        </w:tc>
        <w:tc>
          <w:tcPr>
            <w:tcW w:w="574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contractually defined loss percentage (reported as a decimal) above which the losses seize to affect the structured product, if applicable, for CIC categories 5 (Structured notes) and 6 (Collateralised securities). This item is not applicable for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credit structured product.</w:t>
            </w:r>
          </w:p>
        </w:tc>
      </w:tr>
    </w:tbl>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 xml:space="preserve">S.08.01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Open derivatives</w:t>
      </w:r>
    </w:p>
    <w:p w:rsidR="0095672C" w:rsidRPr="00DF07B0" w:rsidRDefault="0095672C">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quarterly and annual submission of information for individual entities.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 xml:space="preserve">The derivatives categories referred to in this template are the ones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 of this Regulation and </w:t>
      </w:r>
      <w:r w:rsidRPr="00DF07B0">
        <w:rPr>
          <w:rFonts w:ascii="Times New Roman" w:hAnsi="Times New Roman" w:cs="Times New Roman"/>
          <w:sz w:val="20"/>
          <w:szCs w:val="20"/>
        </w:rPr>
        <w:t xml:space="preserve">references to CIC codes refer to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V</w:t>
      </w:r>
      <w:r w:rsidR="001B67DD" w:rsidRPr="00DF07B0">
        <w:rPr>
          <w:rFonts w:ascii="Times New Roman" w:hAnsi="Times New Roman" w:cs="Times New Roman"/>
          <w:sz w:val="20"/>
          <w:szCs w:val="20"/>
        </w:rPr>
        <w:t>I</w:t>
      </w:r>
      <w:r w:rsidRPr="00DF07B0">
        <w:rPr>
          <w:rFonts w:ascii="Times New Roman" w:hAnsi="Times New Roman" w:cs="Times New Roman"/>
          <w:sz w:val="20"/>
          <w:szCs w:val="20"/>
        </w:rPr>
        <w:t xml:space="preserve"> – CIC table of this Regulation. This template contains an item</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by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item list of derivatives held directly by the undertaking (i.e. not on a look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through basis), classifiable as asset categories A to F. </w:t>
      </w:r>
    </w:p>
    <w:p w:rsidR="0095672C" w:rsidRPr="00DF07B0" w:rsidRDefault="002A63BE" w:rsidP="00950116">
      <w:pPr>
        <w:jc w:val="both"/>
        <w:rPr>
          <w:rFonts w:ascii="Times New Roman" w:hAnsi="Times New Roman" w:cs="Times New Roman"/>
          <w:sz w:val="20"/>
          <w:szCs w:val="20"/>
        </w:rPr>
      </w:pPr>
      <w:r w:rsidRPr="00DF07B0">
        <w:rPr>
          <w:rFonts w:ascii="Times New Roman" w:hAnsi="Times New Roman" w:cs="Times New Roman"/>
          <w:sz w:val="20"/>
          <w:szCs w:val="20"/>
        </w:rPr>
        <w:t>Derivatives are considered assets if their Solvency II value is positive or zero. They are considered liabilities if their Solvency II value is negative. Both derivatives considered as assets or considered as liabilities shall be included.</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Information shall include all derivatives contracts that existed during the reporting period and were not closed prior to the reporting reference date.</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 xml:space="preserve">If there are frequent trades on the same derivative, resulting in multiple open positions, the derivative can be reported on an aggregated or net basis, as long as all the relevant characteristics are common and following the specific instruction for each relevant item. </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Items shall be reported with positive values unless otherwise stated in the respective instructions.</w:t>
      </w:r>
    </w:p>
    <w:p w:rsidR="0095672C" w:rsidRPr="00DF07B0" w:rsidRDefault="0095672C" w:rsidP="00950116">
      <w:pPr>
        <w:spacing w:after="120"/>
        <w:jc w:val="both"/>
        <w:rPr>
          <w:rFonts w:ascii="Times New Roman" w:hAnsi="Times New Roman" w:cs="Times New Roman"/>
          <w:bCs/>
          <w:sz w:val="20"/>
          <w:szCs w:val="20"/>
        </w:rPr>
      </w:pPr>
      <w:r w:rsidRPr="00DF07B0">
        <w:rPr>
          <w:rFonts w:ascii="Times New Roman" w:hAnsi="Times New Roman" w:cs="Times New Roman"/>
          <w:bCs/>
          <w:sz w:val="20"/>
          <w:szCs w:val="20"/>
        </w:rPr>
        <w:t>A derivative is a financial instrument or other contract with all three of the following characteristics:</w:t>
      </w:r>
    </w:p>
    <w:p w:rsidR="0095672C" w:rsidRPr="00DF07B0" w:rsidRDefault="0095672C" w:rsidP="00803166">
      <w:pPr>
        <w:pStyle w:val="ListParagraph"/>
        <w:numPr>
          <w:ilvl w:val="0"/>
          <w:numId w:val="13"/>
        </w:numPr>
        <w:spacing w:after="200" w:line="276" w:lineRule="auto"/>
        <w:rPr>
          <w:bCs/>
          <w:sz w:val="20"/>
          <w:lang w:val="en-GB"/>
        </w:rPr>
      </w:pPr>
      <w:r w:rsidRPr="00DF07B0">
        <w:rPr>
          <w:bCs/>
          <w:sz w:val="20"/>
          <w:lang w:val="en-GB"/>
        </w:rPr>
        <w:t>Its value changes in response to the change in a specified interest rate, financial instrument price, commodity price, foreign exchange rate, index of prices or rates, credit rating or credit index, or other variable, provided in the case of a non</w:t>
      </w:r>
      <w:r w:rsidR="0072092D" w:rsidRPr="00DF07B0">
        <w:rPr>
          <w:bCs/>
          <w:sz w:val="20"/>
          <w:lang w:val="en-GB"/>
        </w:rPr>
        <w:t>–</w:t>
      </w:r>
      <w:r w:rsidRPr="00DF07B0">
        <w:rPr>
          <w:bCs/>
          <w:sz w:val="20"/>
          <w:lang w:val="en-GB"/>
        </w:rPr>
        <w:t>financial variable that the variable is not specific to a party to the contract (sometimes called the ‘underlying’).</w:t>
      </w:r>
    </w:p>
    <w:p w:rsidR="0095672C" w:rsidRPr="00DF07B0" w:rsidRDefault="0095672C" w:rsidP="00803166">
      <w:pPr>
        <w:pStyle w:val="ListParagraph"/>
        <w:numPr>
          <w:ilvl w:val="0"/>
          <w:numId w:val="13"/>
        </w:numPr>
        <w:spacing w:after="200" w:line="276" w:lineRule="auto"/>
        <w:rPr>
          <w:bCs/>
          <w:sz w:val="20"/>
          <w:lang w:val="en-GB"/>
        </w:rPr>
      </w:pPr>
      <w:r w:rsidRPr="00DF07B0">
        <w:rPr>
          <w:bCs/>
          <w:sz w:val="20"/>
          <w:lang w:val="en-GB"/>
        </w:rPr>
        <w:t>It requires no initial net investment or an initial net investment that is smaller than would be required for other types of contracts that would be expected to have a similar response to changes in market factors.</w:t>
      </w:r>
    </w:p>
    <w:p w:rsidR="0095672C" w:rsidRPr="00DF07B0" w:rsidRDefault="0095672C" w:rsidP="00803166">
      <w:pPr>
        <w:pStyle w:val="ListParagraph"/>
        <w:numPr>
          <w:ilvl w:val="0"/>
          <w:numId w:val="13"/>
        </w:numPr>
        <w:spacing w:after="200" w:line="276" w:lineRule="auto"/>
        <w:rPr>
          <w:bCs/>
          <w:sz w:val="20"/>
          <w:lang w:val="en-GB"/>
        </w:rPr>
      </w:pPr>
      <w:r w:rsidRPr="00DF07B0">
        <w:rPr>
          <w:bCs/>
          <w:sz w:val="20"/>
          <w:lang w:val="en-GB"/>
        </w:rPr>
        <w:lastRenderedPageBreak/>
        <w:t>It is settled at a future date.</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comprises two tables: Information on positions held and Information on derivatives.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On the table Information on positions held, each derivative shall be reported separately in as many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as needed in order to properly fill in all items requested in that table. If for the same derivative two values can be attributed to one variable, then this derivative needs to be reported in more than one line.</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 xml:space="preserve">In particular, </w:t>
      </w:r>
      <w:r w:rsidRPr="00DF07B0">
        <w:rPr>
          <w:rFonts w:ascii="Times New Roman" w:hAnsi="Times New Roman" w:cs="Times New Roman"/>
          <w:sz w:val="20"/>
          <w:szCs w:val="20"/>
        </w:rPr>
        <w:t xml:space="preserve">for derivatives that have more than a pair of currencies, it shall be split into the pair components and reported in different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On the table Information on derivative, each derivative shall be reported separately, with one </w:t>
      </w:r>
      <w:r w:rsidR="00053D9E" w:rsidRPr="00DF07B0">
        <w:rPr>
          <w:rFonts w:ascii="Times New Roman" w:hAnsi="Times New Roman" w:cs="Times New Roman"/>
          <w:sz w:val="20"/>
          <w:szCs w:val="20"/>
        </w:rPr>
        <w:t xml:space="preserve">row </w:t>
      </w:r>
      <w:r w:rsidRPr="00DF07B0">
        <w:rPr>
          <w:rFonts w:ascii="Times New Roman" w:hAnsi="Times New Roman" w:cs="Times New Roman"/>
          <w:sz w:val="20"/>
          <w:szCs w:val="20"/>
        </w:rPr>
        <w:t>for each derivative, filling in all variables requested in that table.</w:t>
      </w:r>
    </w:p>
    <w:p w:rsidR="0095672C" w:rsidRPr="00DF07B0" w:rsidRDefault="0095672C" w:rsidP="00950116">
      <w:pPr>
        <w:spacing w:after="120"/>
        <w:jc w:val="both"/>
        <w:rPr>
          <w:rFonts w:ascii="Times New Roman" w:hAnsi="Times New Roman" w:cs="Times New Roman"/>
          <w:sz w:val="20"/>
          <w:szCs w:val="20"/>
        </w:rPr>
      </w:pPr>
      <w:r w:rsidRPr="00DF07B0">
        <w:rPr>
          <w:rFonts w:ascii="Times New Roman" w:hAnsi="Times New Roman" w:cs="Times New Roman"/>
          <w:sz w:val="20"/>
          <w:szCs w:val="20"/>
        </w:rPr>
        <w:t>The information regarding the External rating (C0290) and Nominated ECAI (C0300) may be limited (not reported) in the following circumstances:</w:t>
      </w:r>
    </w:p>
    <w:p w:rsidR="0095672C" w:rsidRPr="00DF07B0" w:rsidRDefault="0095672C" w:rsidP="00803166">
      <w:pPr>
        <w:pStyle w:val="ListParagraph"/>
        <w:numPr>
          <w:ilvl w:val="0"/>
          <w:numId w:val="12"/>
        </w:numPr>
        <w:spacing w:before="120" w:after="120"/>
        <w:ind w:left="714" w:hanging="357"/>
        <w:rPr>
          <w:sz w:val="20"/>
          <w:lang w:val="en-GB"/>
        </w:rPr>
      </w:pPr>
      <w:r w:rsidRPr="00DF07B0">
        <w:rPr>
          <w:sz w:val="20"/>
          <w:lang w:val="en-GB"/>
        </w:rPr>
        <w:t xml:space="preserve">through a decision of the national supervisory authority under </w:t>
      </w:r>
      <w:r w:rsidR="00DB7C64" w:rsidRPr="00DF07B0">
        <w:rPr>
          <w:sz w:val="20"/>
          <w:lang w:val="en-GB"/>
        </w:rPr>
        <w:t>A</w:t>
      </w:r>
      <w:r w:rsidRPr="00DF07B0">
        <w:rPr>
          <w:sz w:val="20"/>
          <w:lang w:val="en-GB"/>
        </w:rPr>
        <w:t xml:space="preserve">rticle 35 (6) and (7) of the Directive 2009/138/EC; or </w:t>
      </w:r>
    </w:p>
    <w:p w:rsidR="0095672C" w:rsidRPr="00DF07B0" w:rsidRDefault="0095672C" w:rsidP="00803166">
      <w:pPr>
        <w:pStyle w:val="ListParagraph"/>
        <w:numPr>
          <w:ilvl w:val="0"/>
          <w:numId w:val="12"/>
        </w:numPr>
        <w:spacing w:before="240" w:after="240"/>
        <w:rPr>
          <w:sz w:val="20"/>
          <w:lang w:val="en-GB"/>
        </w:rPr>
      </w:pPr>
      <w:r w:rsidRPr="00DF07B0">
        <w:rPr>
          <w:sz w:val="20"/>
          <w:lang w:val="en-GB"/>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Style w:val="TableGrid"/>
        <w:tblW w:w="9322" w:type="dxa"/>
        <w:tblLayout w:type="fixed"/>
        <w:tblLook w:val="04A0" w:firstRow="1" w:lastRow="0" w:firstColumn="1" w:lastColumn="0" w:noHBand="0" w:noVBand="1"/>
      </w:tblPr>
      <w:tblGrid>
        <w:gridCol w:w="1223"/>
        <w:gridCol w:w="2403"/>
        <w:gridCol w:w="5696"/>
      </w:tblGrid>
      <w:tr w:rsidR="0095672C" w:rsidRPr="00DF07B0" w:rsidTr="00950116">
        <w:trPr>
          <w:trHeight w:val="458"/>
        </w:trPr>
        <w:tc>
          <w:tcPr>
            <w:tcW w:w="3626" w:type="dxa"/>
            <w:gridSpan w:val="2"/>
            <w:tcBorders>
              <w:top w:val="single" w:sz="4" w:space="0" w:color="auto"/>
              <w:left w:val="single" w:sz="4" w:space="0" w:color="auto"/>
              <w:bottom w:val="single" w:sz="4" w:space="0" w:color="auto"/>
              <w:right w:val="nil"/>
            </w:tcBorders>
            <w:vAlign w:val="center"/>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b/>
                <w:sz w:val="20"/>
                <w:szCs w:val="20"/>
              </w:rPr>
              <w:t>Information on positions held</w:t>
            </w:r>
          </w:p>
        </w:tc>
        <w:tc>
          <w:tcPr>
            <w:tcW w:w="5696" w:type="dxa"/>
            <w:tcBorders>
              <w:top w:val="single" w:sz="4" w:space="0" w:color="auto"/>
              <w:left w:val="nil"/>
              <w:bottom w:val="single" w:sz="4" w:space="0" w:color="auto"/>
              <w:right w:val="single" w:sz="4" w:space="0" w:color="auto"/>
            </w:tcBorders>
            <w:vAlign w:val="center"/>
          </w:tcPr>
          <w:p w:rsidR="0095672C" w:rsidRPr="00DF07B0" w:rsidRDefault="0095672C" w:rsidP="00950116">
            <w:pPr>
              <w:rPr>
                <w:rFonts w:ascii="Times New Roman" w:hAnsi="Times New Roman" w:cs="Times New Roman"/>
                <w:sz w:val="20"/>
                <w:szCs w:val="20"/>
              </w:rPr>
            </w:pPr>
          </w:p>
        </w:tc>
      </w:tr>
      <w:tr w:rsidR="0095672C" w:rsidRPr="00DF07B0" w:rsidTr="00950116">
        <w:trPr>
          <w:trHeight w:val="367"/>
        </w:trPr>
        <w:tc>
          <w:tcPr>
            <w:tcW w:w="1223" w:type="dxa"/>
            <w:tcBorders>
              <w:bottom w:val="single" w:sz="4" w:space="0" w:color="auto"/>
            </w:tcBorders>
            <w:noWrap/>
            <w:hideMark/>
          </w:tcPr>
          <w:p w:rsidR="0095672C" w:rsidRPr="00DF07B0" w:rsidRDefault="0095672C" w:rsidP="00950116">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696" w:type="dxa"/>
            <w:tcBorders>
              <w:bottom w:val="single" w:sz="4" w:space="0" w:color="auto"/>
            </w:tcBorders>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1454"/>
        </w:trPr>
        <w:tc>
          <w:tcPr>
            <w:tcW w:w="1223" w:type="dxa"/>
            <w:tcBorders>
              <w:top w:val="single" w:sz="4" w:space="0" w:color="auto"/>
            </w:tcBorders>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C0040</w:t>
            </w:r>
          </w:p>
        </w:tc>
        <w:tc>
          <w:tcPr>
            <w:tcW w:w="2403" w:type="dxa"/>
            <w:tcBorders>
              <w:top w:val="single" w:sz="4" w:space="0" w:color="auto"/>
            </w:tcBorders>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Derivative ID Code</w:t>
            </w:r>
          </w:p>
        </w:tc>
        <w:tc>
          <w:tcPr>
            <w:tcW w:w="5696" w:type="dxa"/>
            <w:tcBorders>
              <w:top w:val="single" w:sz="4" w:space="0" w:color="auto"/>
            </w:tcBorders>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Derivative ID code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and must be consistent over time</w:t>
            </w:r>
          </w:p>
        </w:tc>
      </w:tr>
      <w:tr w:rsidR="0095672C" w:rsidRPr="00DF07B0" w:rsidTr="00950116">
        <w:trPr>
          <w:trHeight w:val="142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C0050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Derivative ID Code type</w:t>
            </w:r>
          </w:p>
        </w:tc>
        <w:tc>
          <w:tcPr>
            <w:tcW w:w="5696"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Type of ID Code used for the “Derivative ID Code” item. 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ISO/6166 for ISIN</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t>
            </w:r>
          </w:p>
        </w:tc>
      </w:tr>
      <w:tr w:rsidR="0095672C" w:rsidRPr="00DF07B0" w:rsidTr="00950116">
        <w:trPr>
          <w:trHeight w:val="3231"/>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C0060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Portfolio</w:t>
            </w:r>
          </w:p>
        </w:tc>
        <w:tc>
          <w:tcPr>
            <w:tcW w:w="5696"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shareholder's funds, general (no split) and ring fenced funds.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Ring fenced funds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internal fund  </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Shareholders' funds</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w:t>
            </w:r>
            <w:r w:rsidRPr="00DF07B0" w:rsidDel="00EC73F8">
              <w:rPr>
                <w:rFonts w:ascii="Times New Roman" w:hAnsi="Times New Roman" w:cs="Times New Roman"/>
                <w:sz w:val="20"/>
                <w:szCs w:val="20"/>
              </w:rPr>
              <w:t xml:space="preserve"> </w:t>
            </w:r>
            <w:r w:rsidRPr="00DF07B0">
              <w:rPr>
                <w:rFonts w:ascii="Times New Roman" w:hAnsi="Times New Roman" w:cs="Times New Roman"/>
                <w:sz w:val="20"/>
                <w:szCs w:val="20"/>
              </w:rPr>
              <w:br/>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split is not mandatory, except for identifying ring fenced funds, but shall be reported if the undertaking uses it internally. When an undertaking does not apply a split “general” shall be used.</w:t>
            </w:r>
          </w:p>
        </w:tc>
      </w:tr>
      <w:tr w:rsidR="0095672C" w:rsidRPr="00DF07B0" w:rsidTr="00950116">
        <w:trPr>
          <w:trHeight w:val="1590"/>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C0070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Fund number</w:t>
            </w:r>
          </w:p>
        </w:tc>
        <w:tc>
          <w:tcPr>
            <w:tcW w:w="5696" w:type="dxa"/>
            <w:hideMark/>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rPr>
              <w:t>Applicable to derivatives held in ring fenced funds or other internal funds (defined according to national markets).</w:t>
            </w:r>
          </w:p>
          <w:p w:rsidR="0095672C" w:rsidRPr="00DF07B0" w:rsidRDefault="0095672C" w:rsidP="00950116">
            <w:pPr>
              <w:rPr>
                <w:rFonts w:ascii="Times New Roman" w:hAnsi="Times New Roman" w:cs="Times New Roman"/>
                <w:sz w:val="20"/>
                <w:szCs w:val="20"/>
                <w:lang w:val="en-US"/>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Number which is attributed by the undertaking, corresponding to the unique number assigned to each fund. This number has to be consistent over time and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 to identify the funds in other templates. </w:t>
            </w:r>
            <w:r w:rsidRPr="00DF07B0">
              <w:rPr>
                <w:rFonts w:ascii="Times New Roman" w:hAnsi="Times New Roman" w:cs="Times New Roman"/>
                <w:sz w:val="20"/>
                <w:szCs w:val="20"/>
                <w:lang w:val="en-US" w:eastAsia="fr-FR"/>
              </w:rPr>
              <w:t>It shall not be re</w:t>
            </w:r>
            <w:r w:rsidR="0072092D" w:rsidRPr="00DF07B0">
              <w:rPr>
                <w:rFonts w:ascii="Times New Roman" w:hAnsi="Times New Roman" w:cs="Times New Roman"/>
                <w:sz w:val="20"/>
                <w:szCs w:val="20"/>
                <w:lang w:val="en-US" w:eastAsia="fr-FR"/>
              </w:rPr>
              <w:t>–</w:t>
            </w:r>
            <w:r w:rsidRPr="00DF07B0">
              <w:rPr>
                <w:rFonts w:ascii="Times New Roman" w:hAnsi="Times New Roman" w:cs="Times New Roman"/>
                <w:sz w:val="20"/>
                <w:szCs w:val="20"/>
                <w:lang w:val="en-US" w:eastAsia="fr-FR"/>
              </w:rPr>
              <w:t xml:space="preserve">used for a different fund. </w:t>
            </w:r>
          </w:p>
        </w:tc>
      </w:tr>
      <w:tr w:rsidR="0095672C" w:rsidRPr="00DF07B0" w:rsidTr="00950116">
        <w:trPr>
          <w:trHeight w:val="1140"/>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C0080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Derivatives held in unit linked and index linked contracts</w:t>
            </w:r>
          </w:p>
        </w:tc>
        <w:tc>
          <w:tcPr>
            <w:tcW w:w="5696" w:type="dxa"/>
            <w:hideMark/>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rPr>
              <w:t>Identify the derivatives that are held by unit linked and index linked contracts. One of the options in the following closed list shall be used:</w:t>
            </w:r>
            <w:r w:rsidRPr="00DF07B0">
              <w:rPr>
                <w:rFonts w:ascii="Times New Roman" w:hAnsi="Times New Roman" w:cs="Times New Roman"/>
                <w:sz w:val="20"/>
                <w:szCs w:val="20"/>
              </w:rPr>
              <w:br/>
            </w:r>
            <w:r w:rsidRPr="00DF07B0">
              <w:rPr>
                <w:rFonts w:ascii="Times New Roman" w:hAnsi="Times New Roman" w:cs="Times New Roman"/>
                <w:sz w:val="20"/>
                <w:szCs w:val="20"/>
                <w:lang w:val="en-US"/>
              </w:rPr>
              <w:t xml:space="preserve">1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Unit</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 or index</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2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Neither unit</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 nor index</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w:t>
            </w:r>
          </w:p>
        </w:tc>
      </w:tr>
      <w:tr w:rsidR="0095672C" w:rsidRPr="00DF07B0" w:rsidTr="00950116">
        <w:trPr>
          <w:trHeight w:val="100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C0090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Instrument underlying the derivative</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 Code of the instrument (asset or liability) underlying the derivative contract. This item is to be provided only for derivatives that have a single or multiple underlying instruments in the undertakings’ portfolio. An index is considered a single instrument and shall be reported. </w:t>
            </w:r>
          </w:p>
          <w:p w:rsidR="0095672C" w:rsidRPr="00DF07B0" w:rsidRDefault="0095672C" w:rsidP="00950116">
            <w:pPr>
              <w:spacing w:after="12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Identification code of the instrument underlying the derivative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and must be consistent over time</w:t>
            </w:r>
          </w:p>
          <w:p w:rsidR="0095672C" w:rsidRPr="00DF07B0" w:rsidRDefault="0072092D" w:rsidP="00950116">
            <w:pPr>
              <w:spacing w:after="120" w:line="276" w:lineRule="auto"/>
              <w:rPr>
                <w:rFonts w:ascii="Times New Roman" w:hAnsi="Times New Roman" w:cs="Times New Roman"/>
                <w:sz w:val="20"/>
                <w:szCs w:val="20"/>
              </w:rPr>
            </w:pPr>
            <w:r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w:t>
            </w:r>
            <w:ins w:id="707" w:author="Author">
              <w:r w:rsidR="00376E95" w:rsidRPr="00DF07B0">
                <w:rPr>
                  <w:rFonts w:ascii="Times New Roman" w:hAnsi="Times New Roman" w:cs="Times New Roman"/>
                  <w:sz w:val="20"/>
                  <w:szCs w:val="20"/>
                </w:rPr>
                <w:t>CAU/</w:t>
              </w:r>
            </w:ins>
            <w:r w:rsidR="0095672C" w:rsidRPr="00DF07B0">
              <w:rPr>
                <w:rFonts w:ascii="Times New Roman" w:hAnsi="Times New Roman" w:cs="Times New Roman"/>
                <w:sz w:val="20"/>
                <w:szCs w:val="20"/>
              </w:rPr>
              <w:t>Multiple assets/liabilities”, if the underlying assets or liabilities are more than one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If the underlying is an index then the code of the index shall be reported.</w:t>
            </w:r>
          </w:p>
        </w:tc>
      </w:tr>
      <w:tr w:rsidR="0095672C" w:rsidRPr="00DF07B0" w:rsidTr="00950116">
        <w:trPr>
          <w:trHeight w:val="1485"/>
        </w:trPr>
        <w:tc>
          <w:tcPr>
            <w:tcW w:w="1223" w:type="dxa"/>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C0100</w:t>
            </w:r>
          </w:p>
        </w:tc>
        <w:tc>
          <w:tcPr>
            <w:tcW w:w="240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Type of code of asset or liability underlying the derivative</w:t>
            </w:r>
          </w:p>
        </w:tc>
        <w:tc>
          <w:tcPr>
            <w:tcW w:w="5696" w:type="dxa"/>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Type of ID Code used for the “Instrument underlying the derivative”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ISO/6166 for ISIN</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w:t>
            </w:r>
            <w:r w:rsidRPr="00DF07B0">
              <w:rPr>
                <w:rFonts w:ascii="Times New Roman" w:hAnsi="Times New Roman" w:cs="Times New Roman"/>
                <w:sz w:val="20"/>
                <w:szCs w:val="20"/>
              </w:rPr>
              <w:lastRenderedPageBreak/>
              <w:t>company's securities)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p w:rsidR="0095672C" w:rsidRPr="00DF07B0" w:rsidRDefault="0095672C" w:rsidP="00950116">
            <w:pPr>
              <w:spacing w:line="276" w:lineRule="auto"/>
              <w:rPr>
                <w:rFonts w:ascii="Times New Roman" w:hAnsi="Times New Roman" w:cs="Times New Roman"/>
                <w:sz w:val="20"/>
                <w:szCs w:val="20"/>
              </w:rPr>
            </w:pP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This item is not reported for derivatives which have as underlying more than one asset or liability. </w:t>
            </w:r>
          </w:p>
        </w:tc>
      </w:tr>
      <w:tr w:rsidR="0095672C" w:rsidRPr="00DF07B0" w:rsidTr="00950116">
        <w:trPr>
          <w:trHeight w:val="416"/>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C0110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Use of derivative</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Describe the use of the derivative (micro / macro hedge, efficient portfolio management).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Micro hedge refers to derivatives covering a single financial instrument (asset or liability), forecasted transaction or other liability.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Macro hedge refers to derivatives covering a set of financial instruments (assets or liabilities), forecasted transactions or other liabilities. </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Efficient portfolio management refers usually to operations where the manager wishes to improve a portfolio’ income by exchanging a (lower)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 pattern by another with a higher value, using a derivative or set of derivatives, without changing the asset’ portfolio composition, having a lower investment amount and less transaction costs. </w:t>
            </w:r>
          </w:p>
          <w:p w:rsidR="0095672C" w:rsidRPr="00DF07B0" w:rsidRDefault="0095672C" w:rsidP="00950116">
            <w:pPr>
              <w:spacing w:line="276" w:lineRule="auto"/>
              <w:rPr>
                <w:rFonts w:ascii="Times New Roman" w:hAnsi="Times New Roman" w:cs="Times New Roman"/>
                <w:sz w:val="20"/>
                <w:szCs w:val="20"/>
              </w:rPr>
            </w:pP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Micro hedge</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Macro hedge</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Matching assets and liabilities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used in the context of matching adjustment portfolios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Efficient portfolio management, other than “Matching assets and liabilities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used in the context of matching adjustment portfolios”</w:t>
            </w:r>
          </w:p>
        </w:tc>
      </w:tr>
      <w:tr w:rsidR="0095672C" w:rsidRPr="00DF07B0" w:rsidTr="00950116">
        <w:trPr>
          <w:trHeight w:val="346"/>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C0120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Delta</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to CIC categories B and C (Call and put options), with reference to the reporting date.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Measures the rate of change of option value with respect to changes in the underlying asset's price.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This shall be reported as a decimal. </w:t>
            </w:r>
          </w:p>
        </w:tc>
      </w:tr>
      <w:tr w:rsidR="0095672C" w:rsidRPr="00DF07B0" w:rsidTr="00950116">
        <w:trPr>
          <w:trHeight w:val="187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C0130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Notional amount of the derivative</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The amount covered or exposed to the derivative.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For futures and options 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The notional amount refers to the amount that is being hedged / </w:t>
            </w:r>
            <w:r w:rsidRPr="00DF07B0">
              <w:rPr>
                <w:rFonts w:ascii="Times New Roman" w:hAnsi="Times New Roman" w:cs="Times New Roman"/>
                <w:sz w:val="20"/>
                <w:szCs w:val="20"/>
              </w:rPr>
              <w:lastRenderedPageBreak/>
              <w:t>invested (when not covering risks). If several trades occur, it shall be the net amount at the reporting date.</w:t>
            </w:r>
          </w:p>
        </w:tc>
      </w:tr>
      <w:tr w:rsidR="0095672C" w:rsidRPr="00DF07B0" w:rsidTr="00950116">
        <w:trPr>
          <w:trHeight w:val="629"/>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C0140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Buyer/Seller</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for futures and options, swaps and credit derivatives contracts</w:t>
            </w:r>
            <w:del w:id="708" w:author="Author">
              <w:r w:rsidRPr="00DF07B0" w:rsidDel="00796C66">
                <w:rPr>
                  <w:rFonts w:ascii="Times New Roman" w:hAnsi="Times New Roman" w:cs="Times New Roman"/>
                  <w:sz w:val="20"/>
                  <w:szCs w:val="20"/>
                </w:rPr>
                <w:delText xml:space="preserve"> (currency, credit and securities swaps)</w:delText>
              </w:r>
            </w:del>
            <w:r w:rsidRPr="00DF07B0">
              <w:rPr>
                <w:rFonts w:ascii="Times New Roman" w:hAnsi="Times New Roman" w:cs="Times New Roman"/>
                <w:sz w:val="20"/>
                <w:szCs w:val="20"/>
              </w:rPr>
              <w:t xml:space="preserve">.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Identify whether the derivative contract was bought or sold.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The buyer and seller position for swaps is defined relatively to the security or notional amount and the swap flows.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 with the exception of Interest Rate Swaps:</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Buyer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Seller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For interest rate swaps one of the options in the following closed list shall be use:</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 Deliver fixed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for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floating </w:t>
            </w:r>
            <w:r w:rsidRPr="00DF07B0">
              <w:rPr>
                <w:rFonts w:ascii="Times New Roman" w:hAnsi="Times New Roman" w:cs="Times New Roman"/>
                <w:sz w:val="20"/>
                <w:szCs w:val="20"/>
              </w:rPr>
              <w:b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FX: Deliver fixed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for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fixed </w:t>
            </w:r>
            <w:r w:rsidRPr="00DF07B0">
              <w:rPr>
                <w:rFonts w:ascii="Times New Roman" w:hAnsi="Times New Roman" w:cs="Times New Roman"/>
                <w:sz w:val="20"/>
                <w:szCs w:val="20"/>
              </w:rPr>
              <w:b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FX: Deliver floating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for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fixed</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 Deliver floating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for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floating</w:t>
            </w:r>
          </w:p>
        </w:tc>
      </w:tr>
      <w:tr w:rsidR="0095672C" w:rsidRPr="00DF07B0" w:rsidTr="00950116">
        <w:trPr>
          <w:trHeight w:val="691"/>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C0150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Premium paid to date</w:t>
            </w:r>
          </w:p>
        </w:tc>
        <w:tc>
          <w:tcPr>
            <w:tcW w:w="5696" w:type="dxa"/>
            <w:hideMark/>
          </w:tcPr>
          <w:p w:rsidR="0095672C" w:rsidRPr="00DF07B0" w:rsidRDefault="0095672C" w:rsidP="00CE4BE9">
            <w:pPr>
              <w:spacing w:after="120" w:line="276" w:lineRule="auto"/>
              <w:rPr>
                <w:rFonts w:ascii="Times New Roman" w:hAnsi="Times New Roman" w:cs="Times New Roman"/>
                <w:sz w:val="20"/>
                <w:szCs w:val="20"/>
              </w:rPr>
            </w:pPr>
            <w:r w:rsidRPr="00DF07B0">
              <w:rPr>
                <w:rFonts w:ascii="Times New Roman" w:hAnsi="Times New Roman" w:cs="Times New Roman"/>
                <w:sz w:val="20"/>
                <w:szCs w:val="20"/>
              </w:rPr>
              <w:t>The payment made (if bought), for options and also up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front and periodical premium amounts paid for swaps, since</w:t>
            </w:r>
            <w:ins w:id="709" w:author="Author">
              <w:r w:rsidR="00913051" w:rsidRPr="00DF07B0">
                <w:rPr>
                  <w:rFonts w:ascii="Times New Roman" w:hAnsi="Times New Roman" w:cs="Times New Roman"/>
                  <w:sz w:val="20"/>
                  <w:szCs w:val="20"/>
                </w:rPr>
                <w:t xml:space="preserve"> the moment the undertaking entered in the derivative</w:t>
              </w:r>
            </w:ins>
            <w:del w:id="710" w:author="Author">
              <w:r w:rsidRPr="00DF07B0" w:rsidDel="00913051">
                <w:rPr>
                  <w:rFonts w:ascii="Times New Roman" w:hAnsi="Times New Roman" w:cs="Times New Roman"/>
                  <w:sz w:val="20"/>
                  <w:szCs w:val="20"/>
                </w:rPr>
                <w:delText xml:space="preserve"> inception</w:delText>
              </w:r>
            </w:del>
            <w:r w:rsidRPr="00DF07B0">
              <w:rPr>
                <w:rFonts w:ascii="Times New Roman" w:hAnsi="Times New Roman" w:cs="Times New Roman"/>
                <w:sz w:val="20"/>
                <w:szCs w:val="20"/>
              </w:rPr>
              <w:t xml:space="preserve">. </w:t>
            </w:r>
          </w:p>
        </w:tc>
      </w:tr>
      <w:tr w:rsidR="0095672C" w:rsidRPr="00DF07B0" w:rsidTr="00950116">
        <w:trPr>
          <w:trHeight w:val="701"/>
        </w:trPr>
        <w:tc>
          <w:tcPr>
            <w:tcW w:w="1223" w:type="dxa"/>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C0160</w:t>
            </w:r>
          </w:p>
        </w:tc>
        <w:tc>
          <w:tcPr>
            <w:tcW w:w="2403"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Premium received to date</w:t>
            </w:r>
          </w:p>
        </w:tc>
        <w:tc>
          <w:tcPr>
            <w:tcW w:w="5696"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payment received (if sold), for options and also up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front and periodical premium amounts received for swaps, since </w:t>
            </w:r>
            <w:ins w:id="711" w:author="Author">
              <w:r w:rsidR="001D354B" w:rsidRPr="00DF07B0">
                <w:rPr>
                  <w:rFonts w:ascii="Times New Roman" w:hAnsi="Times New Roman" w:cs="Times New Roman"/>
                  <w:sz w:val="20"/>
                  <w:szCs w:val="20"/>
                  <w:rPrChange w:id="712" w:author="Author">
                    <w:rPr>
                      <w:rFonts w:ascii="Times New Roman" w:hAnsi="Times New Roman" w:cs="Times New Roman"/>
                      <w:sz w:val="20"/>
                      <w:szCs w:val="20"/>
                      <w:highlight w:val="yellow"/>
                    </w:rPr>
                  </w:rPrChange>
                </w:rPr>
                <w:t>the moment the undertaking entered in the derivative</w:t>
              </w:r>
            </w:ins>
            <w:del w:id="713" w:author="Author">
              <w:r w:rsidRPr="00DF07B0" w:rsidDel="001D354B">
                <w:rPr>
                  <w:rFonts w:ascii="Times New Roman" w:hAnsi="Times New Roman" w:cs="Times New Roman"/>
                  <w:sz w:val="20"/>
                  <w:szCs w:val="20"/>
                </w:rPr>
                <w:delText>inception</w:delText>
              </w:r>
            </w:del>
            <w:r w:rsidRPr="00DF07B0">
              <w:rPr>
                <w:rFonts w:ascii="Times New Roman" w:hAnsi="Times New Roman" w:cs="Times New Roman"/>
                <w:sz w:val="20"/>
                <w:szCs w:val="20"/>
              </w:rPr>
              <w:t>.</w:t>
            </w:r>
          </w:p>
        </w:tc>
      </w:tr>
      <w:tr w:rsidR="0095672C" w:rsidRPr="00DF07B0" w:rsidTr="00950116">
        <w:trPr>
          <w:trHeight w:val="133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C0170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Number of contracts</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Number of similar derivative contracts reported in the line. It shall be the number of contracts entered into. For Over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Counter derivatives, e.g., one swap contract, “1” shall be reported, if ten swaps with the same characteristics, “10” shall be reported.</w:t>
            </w:r>
            <w:r w:rsidRPr="00DF07B0">
              <w:rPr>
                <w:rFonts w:ascii="Times New Roman" w:hAnsi="Times New Roman" w:cs="Times New Roman"/>
                <w:sz w:val="20"/>
                <w:szCs w:val="20"/>
              </w:rPr>
              <w:br/>
              <w:t>The number of contracts shall be the ones outstanding at the reporting date.</w:t>
            </w:r>
          </w:p>
        </w:tc>
      </w:tr>
      <w:tr w:rsidR="0095672C" w:rsidRPr="00DF07B0" w:rsidTr="00950116">
        <w:trPr>
          <w:trHeight w:val="124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C0180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Contract size</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DF07B0">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For futures on bonds, it is the bond nominal amount underlying the contract.</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for futures and options.</w:t>
            </w:r>
          </w:p>
        </w:tc>
      </w:tr>
      <w:tr w:rsidR="0095672C" w:rsidRPr="00DF07B0" w:rsidTr="00950116">
        <w:trPr>
          <w:trHeight w:val="702"/>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C0190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Maximum loss under unwinding event</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Maximum amount of loss if an unwinding event occurs. Applicable to CIC category F.</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Where a credit derivative is 100% collateralised, the maximum loss under an unwinding event is zero.</w:t>
            </w:r>
          </w:p>
        </w:tc>
      </w:tr>
      <w:tr w:rsidR="0095672C" w:rsidRPr="00DF07B0" w:rsidTr="00950116">
        <w:trPr>
          <w:trHeight w:val="960"/>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C0200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Swap outflow amount</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 the cases where the settlement is made on a net basis then only one of the items C0200 and C0210 shall be reported.</w:t>
            </w:r>
          </w:p>
        </w:tc>
      </w:tr>
      <w:tr w:rsidR="0095672C" w:rsidRPr="00DF07B0" w:rsidTr="00950116">
        <w:trPr>
          <w:trHeight w:val="771"/>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C0210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Swap inflow amount</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 the cases where the settlement is made on a net basis then only one of the items C0200 and C0210 shall be reported.</w:t>
            </w:r>
          </w:p>
        </w:tc>
      </w:tr>
      <w:tr w:rsidR="0095672C" w:rsidRPr="00DF07B0" w:rsidTr="00950116">
        <w:trPr>
          <w:trHeight w:val="121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C0220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Initial date</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date when obligations under the contract come into effect. </w:t>
            </w:r>
            <w:r w:rsidRPr="00DF07B0">
              <w:rPr>
                <w:rFonts w:ascii="Times New Roman" w:hAnsi="Times New Roman" w:cs="Times New Roman"/>
                <w:sz w:val="20"/>
                <w:szCs w:val="20"/>
              </w:rPr>
              <w:br/>
              <w:t xml:space="preserve">When various dates occur for the same derivative, report only the one regarding the first trade date of the derivative and only one </w:t>
            </w:r>
            <w:r w:rsidR="00053D9E" w:rsidRPr="00DF07B0">
              <w:rPr>
                <w:rFonts w:ascii="Times New Roman" w:hAnsi="Times New Roman" w:cs="Times New Roman"/>
                <w:sz w:val="20"/>
                <w:szCs w:val="20"/>
              </w:rPr>
              <w:t xml:space="preserve">row </w:t>
            </w:r>
            <w:r w:rsidRPr="00DF07B0">
              <w:rPr>
                <w:rFonts w:ascii="Times New Roman" w:hAnsi="Times New Roman" w:cs="Times New Roman"/>
                <w:sz w:val="20"/>
                <w:szCs w:val="20"/>
              </w:rPr>
              <w:t xml:space="preserve">for each derivative (no different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for each trade) reflecting the total amount invested in that derivative considering the different dates of trade.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 case of novation, the novation date becomes the trade date for that derivative.</w:t>
            </w:r>
          </w:p>
        </w:tc>
      </w:tr>
      <w:tr w:rsidR="0095672C" w:rsidRPr="00DF07B0" w:rsidTr="00950116">
        <w:trPr>
          <w:trHeight w:val="1290"/>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C0230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Duration</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Derivative duration, defined as the residual modified duration, for derivatives for which a duration measure is applicable.</w:t>
            </w:r>
            <w:r w:rsidRPr="00DF07B0">
              <w:rPr>
                <w:rFonts w:ascii="Times New Roman" w:hAnsi="Times New Roman" w:cs="Times New Roman"/>
                <w:sz w:val="20"/>
                <w:szCs w:val="20"/>
              </w:rPr>
              <w:br/>
              <w:t>Calculated as the net duration between in and out flows from the derivative, when applicable.</w:t>
            </w:r>
          </w:p>
        </w:tc>
      </w:tr>
      <w:tr w:rsidR="0095672C" w:rsidRPr="00DF07B0" w:rsidTr="00950116">
        <w:trPr>
          <w:trHeight w:val="780"/>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C0240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Solvency II value</w:t>
            </w:r>
          </w:p>
        </w:tc>
        <w:tc>
          <w:tcPr>
            <w:tcW w:w="5696" w:type="dxa"/>
            <w:hideMark/>
          </w:tcPr>
          <w:p w:rsidR="0095672C" w:rsidRPr="00DF07B0" w:rsidRDefault="0095672C" w:rsidP="00DB7C64">
            <w:pPr>
              <w:rPr>
                <w:rFonts w:ascii="Times New Roman" w:hAnsi="Times New Roman" w:cs="Times New Roman"/>
                <w:sz w:val="20"/>
                <w:szCs w:val="20"/>
              </w:rPr>
            </w:pPr>
            <w:r w:rsidRPr="00DF07B0">
              <w:rPr>
                <w:rFonts w:ascii="Times New Roman" w:hAnsi="Times New Roman" w:cs="Times New Roman"/>
                <w:sz w:val="20"/>
                <w:szCs w:val="20"/>
              </w:rPr>
              <w:t xml:space="preserve">Value of the derivative as of the reporting date calculated as defined by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75 of the Directive 2009/138/EC.  It can be positive, negative or zero.</w:t>
            </w:r>
          </w:p>
        </w:tc>
      </w:tr>
      <w:tr w:rsidR="0095672C" w:rsidRPr="00DF07B0" w:rsidTr="00950116">
        <w:trPr>
          <w:trHeight w:val="1499"/>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C0250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Valuation method</w:t>
            </w:r>
          </w:p>
        </w:tc>
        <w:tc>
          <w:tcPr>
            <w:tcW w:w="5696"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Identify the valuation method used when valuing derivatives. 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quoted market price in active markets for the same assets or liabilities</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quoted market price in active markets for similar assets or liabilities</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alternative valuation methods</w:t>
            </w:r>
          </w:p>
          <w:p w:rsidR="0095672C" w:rsidRPr="00DF07B0" w:rsidRDefault="0095672C" w:rsidP="00DB7C64">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Market valuation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9(4) of Delegated Regulation </w:t>
            </w:r>
            <w:r w:rsidR="000C6BAE" w:rsidRPr="00DF07B0">
              <w:rPr>
                <w:rFonts w:ascii="Times New Roman" w:hAnsi="Times New Roman" w:cs="Times New Roman"/>
                <w:sz w:val="20"/>
                <w:szCs w:val="20"/>
              </w:rPr>
              <w:t xml:space="preserve">(EU) </w:t>
            </w:r>
            <w:r w:rsidRPr="00DF07B0">
              <w:rPr>
                <w:rFonts w:ascii="Times New Roman" w:hAnsi="Times New Roman" w:cs="Times New Roman"/>
                <w:sz w:val="20"/>
                <w:szCs w:val="20"/>
              </w:rPr>
              <w:t>2015/35</w:t>
            </w:r>
          </w:p>
        </w:tc>
      </w:tr>
    </w:tbl>
    <w:p w:rsidR="0095672C" w:rsidRPr="00DF07B0" w:rsidRDefault="0095672C"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223"/>
        <w:gridCol w:w="2403"/>
        <w:gridCol w:w="5696"/>
      </w:tblGrid>
      <w:tr w:rsidR="0095672C" w:rsidRPr="00DF07B0" w:rsidTr="00950116">
        <w:trPr>
          <w:trHeight w:val="327"/>
        </w:trPr>
        <w:tc>
          <w:tcPr>
            <w:tcW w:w="1223" w:type="dxa"/>
          </w:tcPr>
          <w:p w:rsidR="0095672C" w:rsidRPr="00DF07B0" w:rsidRDefault="0095672C" w:rsidP="00950116">
            <w:pPr>
              <w:rPr>
                <w:rFonts w:ascii="Times New Roman" w:hAnsi="Times New Roman" w:cs="Times New Roman"/>
                <w:b/>
                <w:sz w:val="20"/>
                <w:szCs w:val="20"/>
              </w:rPr>
            </w:pPr>
          </w:p>
        </w:tc>
        <w:tc>
          <w:tcPr>
            <w:tcW w:w="2403" w:type="dxa"/>
          </w:tcPr>
          <w:p w:rsidR="0095672C" w:rsidRPr="00DF07B0" w:rsidRDefault="0095672C"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5696" w:type="dxa"/>
          </w:tcPr>
          <w:p w:rsidR="0095672C" w:rsidRPr="00DF07B0" w:rsidRDefault="0095672C"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tc>
      </w:tr>
      <w:tr w:rsidR="0095672C" w:rsidRPr="00DF07B0" w:rsidTr="00950116">
        <w:trPr>
          <w:trHeight w:val="1454"/>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C0040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Derivative ID Code</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Derivative ID code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and must be consistent over time</w:t>
            </w:r>
          </w:p>
        </w:tc>
      </w:tr>
      <w:tr w:rsidR="0095672C" w:rsidRPr="00DF07B0" w:rsidTr="00950116">
        <w:trPr>
          <w:trHeight w:val="142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C0050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Derivative ID Code type</w:t>
            </w:r>
          </w:p>
        </w:tc>
        <w:tc>
          <w:tcPr>
            <w:tcW w:w="5696"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Type of ID Code used for the “Derivative ID Code” item. One of the options in the following closed list shall be used: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ISO/6166 for ISIN</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4 –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t>
            </w:r>
          </w:p>
        </w:tc>
      </w:tr>
      <w:tr w:rsidR="0095672C" w:rsidRPr="00DF07B0" w:rsidTr="00950116">
        <w:trPr>
          <w:trHeight w:val="702"/>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C0260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Counterparty Name</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Name of the counterparty of the derivative. When available, this item corresponds to the entity name in the LEI database. When not available, corresponds to the legal name.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following shall be considered: </w:t>
            </w:r>
          </w:p>
          <w:p w:rsidR="0095672C" w:rsidRPr="00DF07B0" w:rsidRDefault="0095672C" w:rsidP="00803166">
            <w:pPr>
              <w:pStyle w:val="ListParagraph"/>
              <w:numPr>
                <w:ilvl w:val="0"/>
                <w:numId w:val="14"/>
              </w:numPr>
              <w:jc w:val="left"/>
              <w:rPr>
                <w:sz w:val="20"/>
                <w:lang w:val="en-GB"/>
              </w:rPr>
            </w:pPr>
            <w:r w:rsidRPr="00DF07B0">
              <w:rPr>
                <w:sz w:val="20"/>
                <w:lang w:val="en-GB"/>
              </w:rPr>
              <w:t>Name of the exchange market for exchanged traded derivatives; or</w:t>
            </w:r>
          </w:p>
          <w:p w:rsidR="0095672C" w:rsidRPr="00DF07B0" w:rsidRDefault="0095672C" w:rsidP="00803166">
            <w:pPr>
              <w:pStyle w:val="ListParagraph"/>
              <w:numPr>
                <w:ilvl w:val="0"/>
                <w:numId w:val="14"/>
              </w:numPr>
              <w:jc w:val="left"/>
              <w:rPr>
                <w:sz w:val="20"/>
                <w:lang w:val="en-GB"/>
              </w:rPr>
            </w:pPr>
            <w:r w:rsidRPr="00DF07B0">
              <w:rPr>
                <w:sz w:val="20"/>
                <w:lang w:val="en-GB"/>
              </w:rPr>
              <w:t>Name of  Central Counterparty (</w:t>
            </w:r>
            <w:r w:rsidR="004B61AF" w:rsidRPr="00DF07B0">
              <w:rPr>
                <w:sz w:val="20"/>
                <w:lang w:val="en-GB"/>
              </w:rPr>
              <w:t>"</w:t>
            </w:r>
            <w:r w:rsidRPr="00DF07B0">
              <w:rPr>
                <w:sz w:val="20"/>
                <w:lang w:val="en-GB"/>
              </w:rPr>
              <w:t>CCP</w:t>
            </w:r>
            <w:r w:rsidR="004B61AF" w:rsidRPr="00DF07B0">
              <w:rPr>
                <w:sz w:val="20"/>
                <w:lang w:val="en-GB"/>
              </w:rPr>
              <w:t>"</w:t>
            </w:r>
            <w:r w:rsidRPr="00DF07B0">
              <w:rPr>
                <w:sz w:val="20"/>
                <w:lang w:val="en-GB"/>
              </w:rPr>
              <w:t>) for Over</w:t>
            </w:r>
            <w:r w:rsidR="0072092D" w:rsidRPr="00DF07B0">
              <w:rPr>
                <w:sz w:val="20"/>
                <w:lang w:val="en-GB"/>
              </w:rPr>
              <w:t>–</w:t>
            </w:r>
            <w:r w:rsidRPr="00DF07B0">
              <w:rPr>
                <w:sz w:val="20"/>
                <w:lang w:val="en-GB"/>
              </w:rPr>
              <w:t>The</w:t>
            </w:r>
            <w:r w:rsidR="0072092D" w:rsidRPr="00DF07B0">
              <w:rPr>
                <w:sz w:val="20"/>
                <w:lang w:val="en-GB"/>
              </w:rPr>
              <w:t>–</w:t>
            </w:r>
            <w:r w:rsidRPr="00DF07B0">
              <w:rPr>
                <w:sz w:val="20"/>
                <w:lang w:val="en-GB"/>
              </w:rPr>
              <w:t>Counter derivatives where they are cleared through a CCP; or</w:t>
            </w:r>
          </w:p>
          <w:p w:rsidR="0095672C" w:rsidRPr="00DF07B0" w:rsidRDefault="0095672C" w:rsidP="00803166">
            <w:pPr>
              <w:pStyle w:val="ListParagraph"/>
              <w:numPr>
                <w:ilvl w:val="0"/>
                <w:numId w:val="14"/>
              </w:numPr>
              <w:jc w:val="left"/>
              <w:rPr>
                <w:sz w:val="20"/>
                <w:lang w:val="en-GB"/>
              </w:rPr>
            </w:pPr>
            <w:r w:rsidRPr="00DF07B0">
              <w:rPr>
                <w:sz w:val="20"/>
                <w:lang w:val="en-GB"/>
              </w:rPr>
              <w:t>Name of the contractual counterparty for the other Over</w:t>
            </w:r>
            <w:r w:rsidR="0072092D" w:rsidRPr="00DF07B0">
              <w:rPr>
                <w:sz w:val="20"/>
                <w:lang w:val="en-GB"/>
              </w:rPr>
              <w:t>–</w:t>
            </w:r>
            <w:r w:rsidRPr="00DF07B0">
              <w:rPr>
                <w:sz w:val="20"/>
                <w:lang w:val="en-GB"/>
              </w:rPr>
              <w:t>The</w:t>
            </w:r>
            <w:r w:rsidR="0072092D" w:rsidRPr="00DF07B0">
              <w:rPr>
                <w:sz w:val="20"/>
                <w:lang w:val="en-GB"/>
              </w:rPr>
              <w:t>–</w:t>
            </w:r>
            <w:r w:rsidRPr="00DF07B0">
              <w:rPr>
                <w:sz w:val="20"/>
                <w:lang w:val="en-GB"/>
              </w:rPr>
              <w:t xml:space="preserve">Counter derivatives. </w:t>
            </w:r>
          </w:p>
          <w:p w:rsidR="0095672C" w:rsidRPr="00DF07B0" w:rsidRDefault="0095672C" w:rsidP="00950116">
            <w:pPr>
              <w:rPr>
                <w:rFonts w:ascii="Times New Roman" w:hAnsi="Times New Roman" w:cs="Times New Roman"/>
                <w:sz w:val="20"/>
                <w:szCs w:val="20"/>
              </w:rPr>
            </w:pPr>
          </w:p>
        </w:tc>
      </w:tr>
      <w:tr w:rsidR="0095672C" w:rsidRPr="00DF07B0" w:rsidTr="00950116">
        <w:trPr>
          <w:trHeight w:val="151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C0270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Counterparty Code</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to Over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Counter derivatives, regarding contractual counterparties other than an exchange market and Central Counterparty (CCP).</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Identification code of the counterparty using the Legal Entity Identifier (LEI) if available. </w:t>
            </w:r>
            <w:r w:rsidRPr="00DF07B0">
              <w:rPr>
                <w:rFonts w:ascii="Times New Roman" w:hAnsi="Times New Roman" w:cs="Times New Roman"/>
                <w:sz w:val="20"/>
                <w:szCs w:val="20"/>
              </w:rPr>
              <w:br/>
            </w:r>
            <w:r w:rsidRPr="00DF07B0">
              <w:rPr>
                <w:rFonts w:ascii="Times New Roman" w:hAnsi="Times New Roman" w:cs="Times New Roman"/>
                <w:sz w:val="20"/>
                <w:szCs w:val="20"/>
              </w:rPr>
              <w:br/>
              <w:t>If none is available this item shall not be reported</w:t>
            </w:r>
          </w:p>
        </w:tc>
      </w:tr>
      <w:tr w:rsidR="0095672C" w:rsidRPr="00DF07B0" w:rsidTr="00950116">
        <w:trPr>
          <w:trHeight w:val="1550"/>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C0280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counterparty code</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to Over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Counter derivatives.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Identification of the code used for the “Counterparty Code”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LEI </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None</w:t>
            </w:r>
          </w:p>
        </w:tc>
      </w:tr>
      <w:tr w:rsidR="0095672C" w:rsidRPr="00DF07B0" w:rsidTr="00950116">
        <w:trPr>
          <w:trHeight w:val="1140"/>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C0290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External rating</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to Over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Counter derivatives.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rating of the counterparty of the derivative at the reporting reference date </w:t>
            </w:r>
            <w:del w:id="714" w:author="Author">
              <w:r w:rsidRPr="00DF07B0" w:rsidDel="00E01108">
                <w:rPr>
                  <w:rFonts w:ascii="Times New Roman" w:hAnsi="Times New Roman" w:cs="Times New Roman"/>
                  <w:sz w:val="20"/>
                  <w:szCs w:val="20"/>
                </w:rPr>
                <w:delText xml:space="preserve">issued </w:delText>
              </w:r>
            </w:del>
            <w:ins w:id="715" w:author="Author">
              <w:r w:rsidR="00E01108" w:rsidRPr="00DF07B0">
                <w:rPr>
                  <w:rFonts w:ascii="Times New Roman" w:hAnsi="Times New Roman" w:cs="Times New Roman"/>
                  <w:sz w:val="20"/>
                  <w:szCs w:val="20"/>
                </w:rPr>
                <w:t xml:space="preserve">as provided </w:t>
              </w:r>
            </w:ins>
            <w:r w:rsidRPr="00DF07B0">
              <w:rPr>
                <w:rFonts w:ascii="Times New Roman" w:hAnsi="Times New Roman" w:cs="Times New Roman"/>
                <w:sz w:val="20"/>
                <w:szCs w:val="20"/>
              </w:rPr>
              <w:t>by the nominated credit assessment institution (ECAI).</w:t>
            </w:r>
          </w:p>
          <w:p w:rsidR="0095672C" w:rsidRPr="00DF07B0" w:rsidRDefault="0095672C" w:rsidP="00950116">
            <w:pPr>
              <w:rPr>
                <w:ins w:id="716" w:author="Author"/>
                <w:rFonts w:ascii="Times New Roman" w:hAnsi="Times New Roman" w:cs="Times New Roman"/>
                <w:sz w:val="20"/>
                <w:szCs w:val="20"/>
              </w:rPr>
            </w:pPr>
          </w:p>
          <w:p w:rsidR="005B637F" w:rsidRPr="00DF07B0" w:rsidRDefault="005B637F" w:rsidP="00F92E52">
            <w:pPr>
              <w:rPr>
                <w:ins w:id="717" w:author="Author"/>
                <w:rFonts w:ascii="Times New Roman" w:hAnsi="Times New Roman" w:cs="Times New Roman"/>
                <w:sz w:val="20"/>
                <w:szCs w:val="20"/>
              </w:rPr>
            </w:pPr>
            <w:ins w:id="718" w:author="Author">
              <w:r w:rsidRPr="00DF07B0">
                <w:rPr>
                  <w:rFonts w:ascii="Times New Roman" w:hAnsi="Times New Roman" w:cs="Times New Roman"/>
                  <w:sz w:val="20"/>
                  <w:szCs w:val="20"/>
                </w:rPr>
                <w:t>If an issue</w:t>
              </w:r>
              <w:r w:rsidR="00E01108" w:rsidRPr="00DF07B0">
                <w:rPr>
                  <w:rFonts w:ascii="Times New Roman" w:hAnsi="Times New Roman" w:cs="Times New Roman"/>
                  <w:sz w:val="20"/>
                  <w:szCs w:val="20"/>
                </w:rPr>
                <w:t>r</w:t>
              </w:r>
              <w:r w:rsidRPr="00DF07B0">
                <w:rPr>
                  <w:rFonts w:ascii="Times New Roman" w:hAnsi="Times New Roman" w:cs="Times New Roman"/>
                  <w:sz w:val="20"/>
                  <w:szCs w:val="20"/>
                </w:rPr>
                <w:t xml:space="preserve"> rating is not available the item should be left blank</w:t>
              </w:r>
              <w:del w:id="719" w:author="Author">
                <w:r w:rsidRPr="00DF07B0" w:rsidDel="00843636">
                  <w:rPr>
                    <w:rFonts w:ascii="Times New Roman" w:hAnsi="Times New Roman" w:cs="Times New Roman"/>
                    <w:sz w:val="20"/>
                    <w:szCs w:val="20"/>
                  </w:rPr>
                  <w:delText xml:space="preserve"> and the derivative should be identified as “9 – no rating available” in cell C0310 (Credit quality step)</w:delText>
                </w:r>
              </w:del>
              <w:r w:rsidRPr="00DF07B0">
                <w:rPr>
                  <w:rFonts w:ascii="Times New Roman" w:hAnsi="Times New Roman" w:cs="Times New Roman"/>
                  <w:sz w:val="20"/>
                  <w:szCs w:val="20"/>
                </w:rPr>
                <w:t>.</w:t>
              </w:r>
            </w:ins>
          </w:p>
          <w:p w:rsidR="005B637F" w:rsidRPr="00DF07B0" w:rsidRDefault="005B637F" w:rsidP="00F92E52">
            <w:pPr>
              <w:rPr>
                <w:ins w:id="720" w:author="Author"/>
                <w:rFonts w:ascii="Times New Roman" w:hAnsi="Times New Roman" w:cs="Times New Roman"/>
                <w:sz w:val="20"/>
                <w:szCs w:val="20"/>
              </w:rPr>
            </w:pPr>
          </w:p>
          <w:p w:rsidR="0095672C" w:rsidRPr="00DF07B0" w:rsidRDefault="0095672C" w:rsidP="00082D34">
            <w:pPr>
              <w:rPr>
                <w:rFonts w:ascii="Times New Roman" w:hAnsi="Times New Roman" w:cs="Times New Roman"/>
                <w:sz w:val="20"/>
                <w:szCs w:val="20"/>
              </w:rPr>
            </w:pPr>
            <w:r w:rsidRPr="00DF07B0">
              <w:rPr>
                <w:rFonts w:ascii="Times New Roman" w:hAnsi="Times New Roman" w:cs="Times New Roman"/>
                <w:sz w:val="20"/>
                <w:szCs w:val="20"/>
              </w:rPr>
              <w:t>This item is not applicable to derivatives for which undertakings using internal model use internal ratings</w:t>
            </w:r>
            <w:r w:rsidRPr="00DF07B0">
              <w:rPr>
                <w:rFonts w:ascii="Times New Roman" w:hAnsi="Times New Roman" w:cs="Times New Roman"/>
                <w:sz w:val="20"/>
              </w:rPr>
              <w:t>.</w:t>
            </w:r>
            <w:r w:rsidRPr="00DF07B0">
              <w:rPr>
                <w:rStyle w:val="CommentReference"/>
                <w:rFonts w:ascii="Times New Roman" w:hAnsi="Times New Roman"/>
              </w:rPr>
              <w:t xml:space="preserve"> </w:t>
            </w:r>
            <w:r w:rsidRPr="00DF07B0">
              <w:rPr>
                <w:rFonts w:ascii="Times New Roman" w:hAnsi="Times New Roman" w:cs="Times New Roman"/>
                <w:sz w:val="20"/>
                <w:szCs w:val="20"/>
              </w:rPr>
              <w:t>If undertakings using internal model do not use internal rating, this item shall be reported.</w:t>
            </w:r>
          </w:p>
        </w:tc>
      </w:tr>
      <w:tr w:rsidR="0095672C" w:rsidRPr="00DF07B0" w:rsidTr="00950116">
        <w:trPr>
          <w:trHeight w:val="629"/>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C0300</w:t>
            </w:r>
          </w:p>
        </w:tc>
        <w:tc>
          <w:tcPr>
            <w:tcW w:w="2403" w:type="dxa"/>
            <w:hideMark/>
          </w:tcPr>
          <w:p w:rsidR="0095672C" w:rsidRPr="00DF07B0" w:rsidRDefault="0095672C" w:rsidP="00950116">
            <w:pPr>
              <w:ind w:right="149"/>
              <w:rPr>
                <w:rFonts w:ascii="Times New Roman" w:hAnsi="Times New Roman" w:cs="Times New Roman"/>
                <w:sz w:val="20"/>
                <w:szCs w:val="20"/>
              </w:rPr>
            </w:pPr>
            <w:r w:rsidRPr="00DF07B0">
              <w:rPr>
                <w:rFonts w:ascii="Times New Roman" w:hAnsi="Times New Roman" w:cs="Times New Roman"/>
                <w:sz w:val="20"/>
                <w:szCs w:val="20"/>
              </w:rPr>
              <w:t>Nominated ECAI</w:t>
            </w:r>
          </w:p>
        </w:tc>
        <w:tc>
          <w:tcPr>
            <w:tcW w:w="5696" w:type="dxa"/>
            <w:hideMark/>
          </w:tcPr>
          <w:p w:rsidR="00BD366F" w:rsidRPr="00DF07B0" w:rsidRDefault="00BD366F" w:rsidP="00BD366F">
            <w:pPr>
              <w:spacing w:after="200" w:line="276" w:lineRule="auto"/>
              <w:rPr>
                <w:ins w:id="721" w:author="Author"/>
                <w:rFonts w:ascii="Times New Roman" w:hAnsi="Times New Roman" w:cs="Times New Roman"/>
                <w:sz w:val="20"/>
                <w:szCs w:val="20"/>
              </w:rPr>
            </w:pPr>
            <w:ins w:id="722" w:author="Author">
              <w:r w:rsidRPr="00DF07B0">
                <w:rPr>
                  <w:rFonts w:ascii="Times New Roman" w:hAnsi="Times New Roman" w:cs="Times New Roman"/>
                  <w:sz w:val="20"/>
                  <w:szCs w:val="20"/>
                </w:rPr>
                <w:t>Identify the credit assessment institution (ECAI) giving the external rating in C0290, by using the following close</w:t>
              </w:r>
              <w:r w:rsidR="00A6272B" w:rsidRPr="00DF07B0">
                <w:rPr>
                  <w:rFonts w:ascii="Times New Roman" w:hAnsi="Times New Roman" w:cs="Times New Roman"/>
                  <w:sz w:val="20"/>
                  <w:szCs w:val="20"/>
                </w:rPr>
                <w:t>d</w:t>
              </w:r>
              <w:r w:rsidRPr="00DF07B0">
                <w:rPr>
                  <w:rFonts w:ascii="Times New Roman" w:hAnsi="Times New Roman" w:cs="Times New Roman"/>
                  <w:sz w:val="20"/>
                  <w:szCs w:val="20"/>
                </w:rPr>
                <w:t xml:space="preserve">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w:t>
              </w:r>
              <w:del w:id="723" w:author="Author">
                <w:r w:rsidRPr="00DF07B0" w:rsidDel="00DB13CD">
                  <w:rPr>
                    <w:rFonts w:ascii="Times New Roman" w:hAnsi="Times New Roman" w:cs="Times New Roman"/>
                    <w:sz w:val="20"/>
                    <w:szCs w:val="20"/>
                  </w:rPr>
                  <w:delText xml:space="preserve">of new </w:delText>
                </w:r>
              </w:del>
              <w:r w:rsidRPr="00DF07B0">
                <w:rPr>
                  <w:rFonts w:ascii="Times New Roman" w:hAnsi="Times New Roman" w:cs="Times New Roman"/>
                  <w:sz w:val="20"/>
                  <w:szCs w:val="20"/>
                </w:rPr>
                <w:t xml:space="preserve">a new Credit Rating Agency </w:t>
              </w:r>
              <w:del w:id="724" w:author="Author">
                <w:r w:rsidRPr="00DF07B0" w:rsidDel="00DB13CD">
                  <w:rPr>
                    <w:rFonts w:ascii="Times New Roman" w:hAnsi="Times New Roman" w:cs="Times New Roman"/>
                    <w:sz w:val="20"/>
                    <w:szCs w:val="20"/>
                  </w:rPr>
                  <w:delText>use</w:delText>
                </w:r>
              </w:del>
              <w:r w:rsidR="00DB13CD" w:rsidRPr="00DF07B0">
                <w:rPr>
                  <w:rFonts w:ascii="Times New Roman" w:hAnsi="Times New Roman" w:cs="Times New Roman"/>
                  <w:sz w:val="20"/>
                  <w:szCs w:val="20"/>
                </w:rPr>
                <w:t>is</w:t>
              </w:r>
              <w:r w:rsidRPr="00DF07B0">
                <w:rPr>
                  <w:rFonts w:ascii="Times New Roman" w:hAnsi="Times New Roman" w:cs="Times New Roman"/>
                  <w:sz w:val="20"/>
                  <w:szCs w:val="20"/>
                </w:rPr>
                <w:t xml:space="preserve"> </w:t>
              </w:r>
              <w:r w:rsidR="00DB13CD" w:rsidRPr="00DF07B0">
                <w:rPr>
                  <w:rFonts w:ascii="Times New Roman" w:hAnsi="Times New Roman" w:cs="Times New Roman"/>
                  <w:sz w:val="20"/>
                  <w:szCs w:val="20"/>
                </w:rPr>
                <w:t>registered or certified</w:t>
              </w:r>
              <w:del w:id="725" w:author="Author">
                <w:r w:rsidRPr="00DF07B0" w:rsidDel="00DB13CD">
                  <w:rPr>
                    <w:rFonts w:ascii="Times New Roman" w:hAnsi="Times New Roman" w:cs="Times New Roman"/>
                    <w:sz w:val="20"/>
                    <w:szCs w:val="20"/>
                  </w:rPr>
                  <w:delText>authorised</w:delText>
                </w:r>
              </w:del>
              <w:r w:rsidRPr="00DF07B0">
                <w:rPr>
                  <w:rFonts w:ascii="Times New Roman" w:hAnsi="Times New Roman" w:cs="Times New Roman"/>
                  <w:sz w:val="20"/>
                  <w:szCs w:val="20"/>
                </w:rPr>
                <w:t xml:space="preserve"> by ESMA and while the close</w:t>
              </w:r>
              <w:r w:rsidR="00A6272B" w:rsidRPr="00DF07B0">
                <w:rPr>
                  <w:rFonts w:ascii="Times New Roman" w:hAnsi="Times New Roman" w:cs="Times New Roman"/>
                  <w:sz w:val="20"/>
                  <w:szCs w:val="20"/>
                </w:rPr>
                <w:t>d</w:t>
              </w:r>
              <w:r w:rsidRPr="00DF07B0">
                <w:rPr>
                  <w:rFonts w:ascii="Times New Roman" w:hAnsi="Times New Roman" w:cs="Times New Roman"/>
                  <w:sz w:val="20"/>
                  <w:szCs w:val="20"/>
                </w:rPr>
                <w:t xml:space="preserve"> list is not up-dated please report “Other</w:t>
              </w:r>
              <w:r w:rsidR="00DB13CD" w:rsidRPr="00DF07B0">
                <w:rPr>
                  <w:rFonts w:ascii="Times New Roman" w:hAnsi="Times New Roman" w:cs="Times New Roman"/>
                  <w:sz w:val="20"/>
                  <w:szCs w:val="20"/>
                </w:rPr>
                <w:t xml:space="preserve"> nominated ECAI</w:t>
              </w:r>
              <w:r w:rsidRPr="00DF07B0">
                <w:rPr>
                  <w:rFonts w:ascii="Times New Roman" w:hAnsi="Times New Roman" w:cs="Times New Roman"/>
                  <w:sz w:val="20"/>
                  <w:szCs w:val="20"/>
                </w:rPr>
                <w:t>”.</w:t>
              </w:r>
            </w:ins>
          </w:p>
          <w:p w:rsidR="003F6AD4" w:rsidRPr="00DF07B0" w:rsidRDefault="003F6AD4" w:rsidP="003F6AD4">
            <w:pPr>
              <w:spacing w:after="200" w:line="276" w:lineRule="auto"/>
              <w:rPr>
                <w:ins w:id="726" w:author="Author"/>
                <w:rFonts w:ascii="Times New Roman" w:hAnsi="Times New Roman" w:cs="Times New Roman"/>
                <w:sz w:val="20"/>
                <w:szCs w:val="20"/>
              </w:rPr>
            </w:pPr>
            <w:ins w:id="727" w:author="Author">
              <w:r w:rsidRPr="00DF07B0">
                <w:rPr>
                  <w:rFonts w:ascii="Times New Roman" w:hAnsi="Times New Roman" w:cs="Times New Roman"/>
                  <w:sz w:val="20"/>
                  <w:szCs w:val="20"/>
                  <w:rPrChange w:id="728" w:author="Author">
                    <w:rPr>
                      <w:rFonts w:ascii="Times New Roman" w:hAnsi="Times New Roman" w:cs="Times New Roman"/>
                      <w:sz w:val="20"/>
                      <w:szCs w:val="20"/>
                      <w:highlight w:val="yellow"/>
                    </w:rPr>
                  </w:rPrChange>
                </w:rPr>
                <w:t>Applicable at least to CIC categories 1, 2, 5, 6 and 8 (Mortgages and Loans, other than mortgages and loans to natural persons), where available</w:t>
              </w:r>
              <w:r w:rsidRPr="00DF07B0">
                <w:rPr>
                  <w:rFonts w:ascii="Times New Roman" w:hAnsi="Times New Roman" w:cs="Times New Roman"/>
                  <w:sz w:val="20"/>
                  <w:szCs w:val="20"/>
                </w:rPr>
                <w:t>.</w:t>
              </w:r>
            </w:ins>
          </w:p>
          <w:p w:rsidR="00D025AD" w:rsidRPr="00DF07B0" w:rsidRDefault="00D025AD" w:rsidP="00D025AD">
            <w:pPr>
              <w:rPr>
                <w:ins w:id="729" w:author="Author"/>
                <w:rFonts w:ascii="Times New Roman" w:hAnsi="Times New Roman" w:cs="Times New Roman"/>
                <w:sz w:val="20"/>
                <w:szCs w:val="20"/>
              </w:rPr>
            </w:pPr>
            <w:ins w:id="730" w:author="Author">
              <w:r w:rsidRPr="00DF07B0">
                <w:rPr>
                  <w:rFonts w:ascii="Times New Roman" w:hAnsi="Times New Roman" w:cs="Times New Roman"/>
                  <w:sz w:val="20"/>
                  <w:szCs w:val="20"/>
                </w:rPr>
                <w:t>- Euler Hermes Rating GmbH (LEI code: 391200QXGLWHK9VK6V27)</w:t>
              </w:r>
            </w:ins>
          </w:p>
          <w:p w:rsidR="00D025AD" w:rsidRPr="00DF07B0" w:rsidRDefault="00D025AD" w:rsidP="00D025AD">
            <w:pPr>
              <w:rPr>
                <w:ins w:id="731" w:author="Author"/>
                <w:rFonts w:ascii="Times New Roman" w:hAnsi="Times New Roman" w:cs="Times New Roman"/>
                <w:sz w:val="20"/>
                <w:szCs w:val="20"/>
              </w:rPr>
            </w:pPr>
            <w:ins w:id="732" w:author="Author">
              <w:r w:rsidRPr="00DF07B0">
                <w:rPr>
                  <w:rFonts w:ascii="Times New Roman" w:hAnsi="Times New Roman" w:cs="Times New Roman"/>
                  <w:sz w:val="20"/>
                  <w:szCs w:val="20"/>
                </w:rPr>
                <w:t>- Japan Credit Rating Agency Ltd (LEI code: 35380002378CEGMRVW86)</w:t>
              </w:r>
            </w:ins>
          </w:p>
          <w:p w:rsidR="00D025AD" w:rsidRPr="00DF07B0" w:rsidRDefault="00D025AD" w:rsidP="00D025AD">
            <w:pPr>
              <w:rPr>
                <w:ins w:id="733" w:author="Author"/>
                <w:rFonts w:ascii="Times New Roman" w:hAnsi="Times New Roman" w:cs="Times New Roman"/>
                <w:sz w:val="20"/>
                <w:szCs w:val="20"/>
              </w:rPr>
            </w:pPr>
            <w:ins w:id="734" w:author="Author">
              <w:r w:rsidRPr="00DF07B0">
                <w:rPr>
                  <w:rFonts w:ascii="Times New Roman" w:hAnsi="Times New Roman" w:cs="Times New Roman"/>
                  <w:sz w:val="20"/>
                  <w:szCs w:val="20"/>
                </w:rPr>
                <w:t>- BCRA-Credit Rating Agency AD (LEI code: 747800Z0IC3P66HTQ142)</w:t>
              </w:r>
            </w:ins>
          </w:p>
          <w:p w:rsidR="00D025AD" w:rsidRPr="00DF07B0" w:rsidRDefault="00D025AD" w:rsidP="00D025AD">
            <w:pPr>
              <w:rPr>
                <w:ins w:id="735" w:author="Author"/>
                <w:rFonts w:ascii="Times New Roman" w:hAnsi="Times New Roman" w:cs="Times New Roman"/>
                <w:sz w:val="20"/>
                <w:szCs w:val="20"/>
                <w:lang w:val="de-DE"/>
                <w:rPrChange w:id="736" w:author="Author">
                  <w:rPr>
                    <w:ins w:id="737" w:author="Author"/>
                    <w:rFonts w:ascii="Times New Roman" w:hAnsi="Times New Roman" w:cs="Times New Roman"/>
                    <w:sz w:val="20"/>
                    <w:szCs w:val="20"/>
                  </w:rPr>
                </w:rPrChange>
              </w:rPr>
            </w:pPr>
            <w:ins w:id="738" w:author="Author">
              <w:r w:rsidRPr="00DF07B0">
                <w:rPr>
                  <w:rFonts w:ascii="Times New Roman" w:hAnsi="Times New Roman" w:cs="Times New Roman"/>
                  <w:sz w:val="20"/>
                  <w:szCs w:val="20"/>
                  <w:lang w:val="de-DE"/>
                  <w:rPrChange w:id="739" w:author="Author">
                    <w:rPr>
                      <w:rFonts w:ascii="Times New Roman" w:hAnsi="Times New Roman" w:cs="Times New Roman"/>
                      <w:sz w:val="20"/>
                      <w:szCs w:val="20"/>
                    </w:rPr>
                  </w:rPrChange>
                </w:rPr>
                <w:t>- Creditreform Rating AG (LEI code: 391200PHL11KDUTTST66)</w:t>
              </w:r>
            </w:ins>
          </w:p>
          <w:p w:rsidR="00D025AD" w:rsidRPr="00DF07B0" w:rsidRDefault="00D025AD" w:rsidP="00D025AD">
            <w:pPr>
              <w:rPr>
                <w:ins w:id="740" w:author="Author"/>
                <w:rFonts w:ascii="Times New Roman" w:hAnsi="Times New Roman" w:cs="Times New Roman"/>
                <w:sz w:val="20"/>
                <w:szCs w:val="20"/>
              </w:rPr>
            </w:pPr>
            <w:ins w:id="741" w:author="Author">
              <w:r w:rsidRPr="00DF07B0">
                <w:rPr>
                  <w:rFonts w:ascii="Times New Roman" w:hAnsi="Times New Roman" w:cs="Times New Roman"/>
                  <w:sz w:val="20"/>
                  <w:szCs w:val="20"/>
                </w:rPr>
                <w:t>- Scope Ratings AG (previously PSR Rating GmbH) (LEI code: 391200WU1EZUQFHDWE91)</w:t>
              </w:r>
            </w:ins>
          </w:p>
          <w:p w:rsidR="00D025AD" w:rsidRPr="00DF07B0" w:rsidRDefault="00D025AD" w:rsidP="00D025AD">
            <w:pPr>
              <w:rPr>
                <w:ins w:id="742" w:author="Author"/>
                <w:rFonts w:ascii="Times New Roman" w:hAnsi="Times New Roman" w:cs="Times New Roman"/>
                <w:sz w:val="20"/>
                <w:szCs w:val="20"/>
                <w:lang w:val="de-DE"/>
                <w:rPrChange w:id="743" w:author="Author">
                  <w:rPr>
                    <w:ins w:id="744" w:author="Author"/>
                    <w:rFonts w:ascii="Times New Roman" w:hAnsi="Times New Roman" w:cs="Times New Roman"/>
                    <w:sz w:val="20"/>
                    <w:szCs w:val="20"/>
                  </w:rPr>
                </w:rPrChange>
              </w:rPr>
            </w:pPr>
            <w:ins w:id="745" w:author="Author">
              <w:r w:rsidRPr="00DF07B0">
                <w:rPr>
                  <w:rFonts w:ascii="Times New Roman" w:hAnsi="Times New Roman" w:cs="Times New Roman"/>
                  <w:sz w:val="20"/>
                  <w:szCs w:val="20"/>
                  <w:lang w:val="de-DE"/>
                  <w:rPrChange w:id="746" w:author="Author">
                    <w:rPr>
                      <w:rFonts w:ascii="Times New Roman" w:hAnsi="Times New Roman" w:cs="Times New Roman"/>
                      <w:sz w:val="20"/>
                      <w:szCs w:val="20"/>
                    </w:rPr>
                  </w:rPrChange>
                </w:rPr>
                <w:t>- ICAP Group SA (LEI code: 2138008U6LKT8VG2UK85)</w:t>
              </w:r>
            </w:ins>
          </w:p>
          <w:p w:rsidR="00D025AD" w:rsidRPr="00DF07B0" w:rsidRDefault="00D025AD" w:rsidP="00D025AD">
            <w:pPr>
              <w:rPr>
                <w:ins w:id="747" w:author="Author"/>
                <w:rFonts w:ascii="Times New Roman" w:hAnsi="Times New Roman" w:cs="Times New Roman"/>
                <w:sz w:val="20"/>
                <w:szCs w:val="20"/>
                <w:lang w:val="de-DE"/>
                <w:rPrChange w:id="748" w:author="Author">
                  <w:rPr>
                    <w:ins w:id="749" w:author="Author"/>
                    <w:rFonts w:ascii="Times New Roman" w:hAnsi="Times New Roman" w:cs="Times New Roman"/>
                    <w:sz w:val="20"/>
                    <w:szCs w:val="20"/>
                  </w:rPr>
                </w:rPrChange>
              </w:rPr>
            </w:pPr>
            <w:ins w:id="750" w:author="Author">
              <w:r w:rsidRPr="00DF07B0">
                <w:rPr>
                  <w:rFonts w:ascii="Times New Roman" w:hAnsi="Times New Roman" w:cs="Times New Roman"/>
                  <w:sz w:val="20"/>
                  <w:szCs w:val="20"/>
                  <w:lang w:val="de-DE"/>
                  <w:rPrChange w:id="751" w:author="Author">
                    <w:rPr>
                      <w:rFonts w:ascii="Times New Roman" w:hAnsi="Times New Roman" w:cs="Times New Roman"/>
                      <w:sz w:val="20"/>
                      <w:szCs w:val="20"/>
                    </w:rPr>
                  </w:rPrChange>
                </w:rPr>
                <w:t>- GBB-Rating Gesellschaft für Bonitätsbeurteilung GmbH (LEI code: 391200OLWXCTKPADVV72)</w:t>
              </w:r>
            </w:ins>
          </w:p>
          <w:p w:rsidR="00D025AD" w:rsidRPr="00DF07B0" w:rsidRDefault="00D025AD" w:rsidP="00D025AD">
            <w:pPr>
              <w:rPr>
                <w:ins w:id="752" w:author="Author"/>
                <w:rFonts w:ascii="Times New Roman" w:hAnsi="Times New Roman" w:cs="Times New Roman"/>
                <w:sz w:val="20"/>
                <w:szCs w:val="20"/>
                <w:lang w:val="de-DE"/>
                <w:rPrChange w:id="753" w:author="Author">
                  <w:rPr>
                    <w:ins w:id="754" w:author="Author"/>
                    <w:rFonts w:ascii="Times New Roman" w:hAnsi="Times New Roman" w:cs="Times New Roman"/>
                    <w:sz w:val="20"/>
                    <w:szCs w:val="20"/>
                  </w:rPr>
                </w:rPrChange>
              </w:rPr>
            </w:pPr>
            <w:ins w:id="755" w:author="Author">
              <w:r w:rsidRPr="00DF07B0">
                <w:rPr>
                  <w:rFonts w:ascii="Times New Roman" w:hAnsi="Times New Roman" w:cs="Times New Roman"/>
                  <w:sz w:val="20"/>
                  <w:szCs w:val="20"/>
                  <w:lang w:val="de-DE"/>
                  <w:rPrChange w:id="756" w:author="Author">
                    <w:rPr>
                      <w:rFonts w:ascii="Times New Roman" w:hAnsi="Times New Roman" w:cs="Times New Roman"/>
                      <w:sz w:val="20"/>
                      <w:szCs w:val="20"/>
                    </w:rPr>
                  </w:rPrChange>
                </w:rPr>
                <w:t xml:space="preserve">- ASSEKURATA Assekuranz Rating-Agentur GmbH (LEI code: </w:t>
              </w:r>
              <w:r w:rsidRPr="00DF07B0">
                <w:rPr>
                  <w:rFonts w:ascii="Times New Roman" w:hAnsi="Times New Roman" w:cs="Times New Roman"/>
                  <w:sz w:val="20"/>
                  <w:szCs w:val="20"/>
                  <w:lang w:val="de-DE"/>
                  <w:rPrChange w:id="757" w:author="Author">
                    <w:rPr>
                      <w:rFonts w:ascii="Times New Roman" w:hAnsi="Times New Roman" w:cs="Times New Roman"/>
                      <w:sz w:val="20"/>
                      <w:szCs w:val="20"/>
                    </w:rPr>
                  </w:rPrChange>
                </w:rPr>
                <w:lastRenderedPageBreak/>
                <w:t>529900977LETWLJF3295)</w:t>
              </w:r>
            </w:ins>
          </w:p>
          <w:p w:rsidR="00D025AD" w:rsidRPr="00DF07B0" w:rsidRDefault="00D025AD" w:rsidP="00D025AD">
            <w:pPr>
              <w:rPr>
                <w:ins w:id="758" w:author="Author"/>
                <w:rFonts w:ascii="Times New Roman" w:hAnsi="Times New Roman" w:cs="Times New Roman"/>
                <w:sz w:val="20"/>
                <w:szCs w:val="20"/>
              </w:rPr>
            </w:pPr>
            <w:ins w:id="759" w:author="Author">
              <w:r w:rsidRPr="00DF07B0">
                <w:rPr>
                  <w:rFonts w:ascii="Times New Roman" w:hAnsi="Times New Roman" w:cs="Times New Roman"/>
                  <w:sz w:val="20"/>
                  <w:szCs w:val="20"/>
                </w:rPr>
                <w:t xml:space="preserve">- ARC Ratings, S.A. (previously </w:t>
              </w:r>
              <w:proofErr w:type="spellStart"/>
              <w:r w:rsidRPr="00DF07B0">
                <w:rPr>
                  <w:rFonts w:ascii="Times New Roman" w:hAnsi="Times New Roman" w:cs="Times New Roman"/>
                  <w:sz w:val="20"/>
                  <w:szCs w:val="20"/>
                </w:rPr>
                <w:t>Companhia</w:t>
              </w:r>
              <w:proofErr w:type="spellEnd"/>
              <w:r w:rsidRPr="00DF07B0">
                <w:rPr>
                  <w:rFonts w:ascii="Times New Roman" w:hAnsi="Times New Roman" w:cs="Times New Roman"/>
                  <w:sz w:val="20"/>
                  <w:szCs w:val="20"/>
                </w:rPr>
                <w:t xml:space="preserve"> Portuguesa de Rating, S.A) (LEI code: 213800OZNJQMV6UA7D79)</w:t>
              </w:r>
            </w:ins>
          </w:p>
          <w:p w:rsidR="00D025AD" w:rsidRPr="00DF07B0" w:rsidRDefault="00D025AD" w:rsidP="00D025AD">
            <w:pPr>
              <w:rPr>
                <w:ins w:id="760" w:author="Author"/>
                <w:rFonts w:ascii="Times New Roman" w:hAnsi="Times New Roman" w:cs="Times New Roman"/>
                <w:sz w:val="20"/>
                <w:szCs w:val="20"/>
              </w:rPr>
            </w:pPr>
            <w:ins w:id="761" w:author="Author">
              <w:r w:rsidRPr="00DF07B0">
                <w:rPr>
                  <w:rFonts w:ascii="Times New Roman" w:hAnsi="Times New Roman" w:cs="Times New Roman"/>
                  <w:sz w:val="20"/>
                  <w:szCs w:val="20"/>
                </w:rPr>
                <w:t>- AM Best Europe-Rating Services Ltd. (AMBERS) (LEI code: 549300VO8J8E5IQV1T26)</w:t>
              </w:r>
            </w:ins>
          </w:p>
          <w:p w:rsidR="00D025AD" w:rsidRPr="00DF07B0" w:rsidRDefault="00D025AD" w:rsidP="00D025AD">
            <w:pPr>
              <w:rPr>
                <w:ins w:id="762" w:author="Author"/>
                <w:rFonts w:ascii="Times New Roman" w:hAnsi="Times New Roman" w:cs="Times New Roman"/>
                <w:sz w:val="20"/>
                <w:szCs w:val="20"/>
              </w:rPr>
            </w:pPr>
            <w:ins w:id="763" w:author="Author">
              <w:r w:rsidRPr="00DF07B0">
                <w:rPr>
                  <w:rFonts w:ascii="Times New Roman" w:hAnsi="Times New Roman" w:cs="Times New Roman"/>
                  <w:sz w:val="20"/>
                  <w:szCs w:val="20"/>
                </w:rPr>
                <w:t>- DBRS Ratings Limited (LEI code: 5493008CGCDQLGT3EH93)</w:t>
              </w:r>
            </w:ins>
          </w:p>
          <w:p w:rsidR="00D025AD" w:rsidRPr="00DF07B0" w:rsidRDefault="00D025AD" w:rsidP="00D025AD">
            <w:pPr>
              <w:rPr>
                <w:ins w:id="764" w:author="Author"/>
                <w:rFonts w:ascii="Times New Roman" w:hAnsi="Times New Roman" w:cs="Times New Roman"/>
                <w:sz w:val="20"/>
                <w:szCs w:val="20"/>
              </w:rPr>
            </w:pPr>
            <w:ins w:id="765" w:author="Author">
              <w:r w:rsidRPr="00DF07B0">
                <w:rPr>
                  <w:rFonts w:ascii="Times New Roman" w:hAnsi="Times New Roman" w:cs="Times New Roman"/>
                  <w:sz w:val="20"/>
                  <w:szCs w:val="20"/>
                </w:rPr>
                <w:t>- Fitch France S.A.S. (LEI code: 2138009Y4TCZT6QOJO69)</w:t>
              </w:r>
            </w:ins>
          </w:p>
          <w:p w:rsidR="00D025AD" w:rsidRPr="00DF07B0" w:rsidRDefault="00D025AD" w:rsidP="00D025AD">
            <w:pPr>
              <w:rPr>
                <w:ins w:id="766" w:author="Author"/>
                <w:rFonts w:ascii="Times New Roman" w:hAnsi="Times New Roman" w:cs="Times New Roman"/>
                <w:sz w:val="20"/>
                <w:szCs w:val="20"/>
                <w:lang w:val="de-DE"/>
                <w:rPrChange w:id="767" w:author="Author">
                  <w:rPr>
                    <w:ins w:id="768" w:author="Author"/>
                    <w:rFonts w:ascii="Times New Roman" w:hAnsi="Times New Roman" w:cs="Times New Roman"/>
                    <w:sz w:val="20"/>
                    <w:szCs w:val="20"/>
                  </w:rPr>
                </w:rPrChange>
              </w:rPr>
            </w:pPr>
            <w:ins w:id="769" w:author="Author">
              <w:r w:rsidRPr="00DF07B0">
                <w:rPr>
                  <w:rFonts w:ascii="Times New Roman" w:hAnsi="Times New Roman" w:cs="Times New Roman"/>
                  <w:sz w:val="20"/>
                  <w:szCs w:val="20"/>
                  <w:lang w:val="de-DE"/>
                  <w:rPrChange w:id="770" w:author="Author">
                    <w:rPr>
                      <w:rFonts w:ascii="Times New Roman" w:hAnsi="Times New Roman" w:cs="Times New Roman"/>
                      <w:sz w:val="20"/>
                      <w:szCs w:val="20"/>
                    </w:rPr>
                  </w:rPrChange>
                </w:rPr>
                <w:t>- Fitch Deutschland GmbH (LEI code: 213800JEMOT1H45VN340)</w:t>
              </w:r>
            </w:ins>
          </w:p>
          <w:p w:rsidR="00D025AD" w:rsidRPr="00DF07B0" w:rsidRDefault="00D025AD" w:rsidP="00D025AD">
            <w:pPr>
              <w:rPr>
                <w:ins w:id="771" w:author="Author"/>
                <w:rFonts w:ascii="Times New Roman" w:hAnsi="Times New Roman" w:cs="Times New Roman"/>
                <w:sz w:val="20"/>
                <w:szCs w:val="20"/>
                <w:lang w:val="de-DE"/>
                <w:rPrChange w:id="772" w:author="Author">
                  <w:rPr>
                    <w:ins w:id="773" w:author="Author"/>
                    <w:rFonts w:ascii="Times New Roman" w:hAnsi="Times New Roman" w:cs="Times New Roman"/>
                    <w:sz w:val="20"/>
                    <w:szCs w:val="20"/>
                  </w:rPr>
                </w:rPrChange>
              </w:rPr>
            </w:pPr>
            <w:ins w:id="774" w:author="Author">
              <w:r w:rsidRPr="00DF07B0">
                <w:rPr>
                  <w:rFonts w:ascii="Times New Roman" w:hAnsi="Times New Roman" w:cs="Times New Roman"/>
                  <w:sz w:val="20"/>
                  <w:szCs w:val="20"/>
                  <w:lang w:val="de-DE"/>
                  <w:rPrChange w:id="775" w:author="Author">
                    <w:rPr>
                      <w:rFonts w:ascii="Times New Roman" w:hAnsi="Times New Roman" w:cs="Times New Roman"/>
                      <w:sz w:val="20"/>
                      <w:szCs w:val="20"/>
                    </w:rPr>
                  </w:rPrChange>
                </w:rPr>
                <w:t>- Fitch Italia S.p.A. (LEI code: 213800POJ9QSCHL3KR31)</w:t>
              </w:r>
            </w:ins>
          </w:p>
          <w:p w:rsidR="00D025AD" w:rsidRPr="00DF07B0" w:rsidRDefault="00D025AD" w:rsidP="00D025AD">
            <w:pPr>
              <w:rPr>
                <w:ins w:id="776" w:author="Author"/>
                <w:rFonts w:ascii="Times New Roman" w:hAnsi="Times New Roman" w:cs="Times New Roman"/>
                <w:sz w:val="20"/>
                <w:szCs w:val="20"/>
                <w:lang w:val="de-DE"/>
                <w:rPrChange w:id="777" w:author="Author">
                  <w:rPr>
                    <w:ins w:id="778" w:author="Author"/>
                    <w:rFonts w:ascii="Times New Roman" w:hAnsi="Times New Roman" w:cs="Times New Roman"/>
                    <w:sz w:val="20"/>
                    <w:szCs w:val="20"/>
                  </w:rPr>
                </w:rPrChange>
              </w:rPr>
            </w:pPr>
            <w:ins w:id="779" w:author="Author">
              <w:r w:rsidRPr="00DF07B0">
                <w:rPr>
                  <w:rFonts w:ascii="Times New Roman" w:hAnsi="Times New Roman" w:cs="Times New Roman"/>
                  <w:sz w:val="20"/>
                  <w:szCs w:val="20"/>
                  <w:lang w:val="de-DE"/>
                  <w:rPrChange w:id="780" w:author="Author">
                    <w:rPr>
                      <w:rFonts w:ascii="Times New Roman" w:hAnsi="Times New Roman" w:cs="Times New Roman"/>
                      <w:sz w:val="20"/>
                      <w:szCs w:val="20"/>
                    </w:rPr>
                  </w:rPrChange>
                </w:rPr>
                <w:t>- Fitch Polska S.A. (LEI code: 213800RYJTJPW2WD5704)</w:t>
              </w:r>
            </w:ins>
          </w:p>
          <w:p w:rsidR="00D025AD" w:rsidRPr="00DF07B0" w:rsidRDefault="00D025AD" w:rsidP="00D025AD">
            <w:pPr>
              <w:rPr>
                <w:ins w:id="781" w:author="Author"/>
                <w:rFonts w:ascii="Times New Roman" w:hAnsi="Times New Roman" w:cs="Times New Roman"/>
                <w:sz w:val="20"/>
                <w:szCs w:val="20"/>
              </w:rPr>
            </w:pPr>
            <w:ins w:id="782" w:author="Author">
              <w:r w:rsidRPr="00DF07B0">
                <w:rPr>
                  <w:rFonts w:ascii="Times New Roman" w:hAnsi="Times New Roman" w:cs="Times New Roman"/>
                  <w:sz w:val="20"/>
                  <w:szCs w:val="20"/>
                </w:rPr>
                <w:t xml:space="preserve">- Fitch Ratings </w:t>
              </w:r>
              <w:proofErr w:type="spellStart"/>
              <w:r w:rsidRPr="00DF07B0">
                <w:rPr>
                  <w:rFonts w:ascii="Times New Roman" w:hAnsi="Times New Roman" w:cs="Times New Roman"/>
                  <w:sz w:val="20"/>
                  <w:szCs w:val="20"/>
                </w:rPr>
                <w:t>España</w:t>
              </w:r>
              <w:proofErr w:type="spellEnd"/>
              <w:r w:rsidRPr="00DF07B0">
                <w:rPr>
                  <w:rFonts w:ascii="Times New Roman" w:hAnsi="Times New Roman" w:cs="Times New Roman"/>
                  <w:sz w:val="20"/>
                  <w:szCs w:val="20"/>
                </w:rPr>
                <w:t xml:space="preserve"> S.A.U. (LEI code: 213800RENFIIODKETE60)</w:t>
              </w:r>
            </w:ins>
          </w:p>
          <w:p w:rsidR="00D025AD" w:rsidRPr="00DF07B0" w:rsidRDefault="00D025AD" w:rsidP="00D025AD">
            <w:pPr>
              <w:rPr>
                <w:ins w:id="783" w:author="Author"/>
                <w:rFonts w:ascii="Times New Roman" w:hAnsi="Times New Roman" w:cs="Times New Roman"/>
                <w:sz w:val="20"/>
                <w:szCs w:val="20"/>
              </w:rPr>
            </w:pPr>
            <w:ins w:id="784" w:author="Author">
              <w:r w:rsidRPr="00DF07B0">
                <w:rPr>
                  <w:rFonts w:ascii="Times New Roman" w:hAnsi="Times New Roman" w:cs="Times New Roman"/>
                  <w:sz w:val="20"/>
                  <w:szCs w:val="20"/>
                </w:rPr>
                <w:t>- Fitch Ratings Limited (LEI code: 2138009F8YAHVC8W3Q52)</w:t>
              </w:r>
            </w:ins>
          </w:p>
          <w:p w:rsidR="00D025AD" w:rsidRPr="00DF07B0" w:rsidRDefault="00D025AD" w:rsidP="00D025AD">
            <w:pPr>
              <w:rPr>
                <w:ins w:id="785" w:author="Author"/>
                <w:rFonts w:ascii="Times New Roman" w:hAnsi="Times New Roman" w:cs="Times New Roman"/>
                <w:sz w:val="20"/>
                <w:szCs w:val="20"/>
              </w:rPr>
            </w:pPr>
            <w:ins w:id="786" w:author="Author">
              <w:r w:rsidRPr="00DF07B0">
                <w:rPr>
                  <w:rFonts w:ascii="Times New Roman" w:hAnsi="Times New Roman" w:cs="Times New Roman"/>
                  <w:sz w:val="20"/>
                  <w:szCs w:val="20"/>
                </w:rPr>
                <w:t>- Fitch Ratings CIS Limited (LEI code: 213800B7528Q4DIF2G76)</w:t>
              </w:r>
            </w:ins>
          </w:p>
          <w:p w:rsidR="00D025AD" w:rsidRPr="00DF07B0" w:rsidRDefault="00D025AD" w:rsidP="00D025AD">
            <w:pPr>
              <w:rPr>
                <w:ins w:id="787" w:author="Author"/>
                <w:rFonts w:ascii="Times New Roman" w:hAnsi="Times New Roman" w:cs="Times New Roman"/>
                <w:sz w:val="20"/>
                <w:szCs w:val="20"/>
              </w:rPr>
            </w:pPr>
            <w:ins w:id="788" w:author="Author">
              <w:r w:rsidRPr="00DF07B0">
                <w:rPr>
                  <w:rFonts w:ascii="Times New Roman" w:hAnsi="Times New Roman" w:cs="Times New Roman"/>
                  <w:sz w:val="20"/>
                  <w:szCs w:val="20"/>
                </w:rPr>
                <w:t>- Moody’s Investors Service Cyprus Ltd (LEI code: 549300V4LCOYCMNUVR81)</w:t>
              </w:r>
            </w:ins>
          </w:p>
          <w:p w:rsidR="00D025AD" w:rsidRPr="00DF07B0" w:rsidRDefault="00D025AD" w:rsidP="00D025AD">
            <w:pPr>
              <w:rPr>
                <w:ins w:id="789" w:author="Author"/>
                <w:rFonts w:ascii="Times New Roman" w:hAnsi="Times New Roman" w:cs="Times New Roman"/>
                <w:sz w:val="20"/>
                <w:szCs w:val="20"/>
              </w:rPr>
            </w:pPr>
            <w:ins w:id="790" w:author="Author">
              <w:r w:rsidRPr="00DF07B0">
                <w:rPr>
                  <w:rFonts w:ascii="Times New Roman" w:hAnsi="Times New Roman" w:cs="Times New Roman"/>
                  <w:sz w:val="20"/>
                  <w:szCs w:val="20"/>
                </w:rPr>
                <w:t>- Moody’s France S.A.S. (LEI code: 549300EB2XQYRSE54F02)</w:t>
              </w:r>
            </w:ins>
          </w:p>
          <w:p w:rsidR="00D025AD" w:rsidRPr="00DF07B0" w:rsidRDefault="00D025AD" w:rsidP="00D025AD">
            <w:pPr>
              <w:rPr>
                <w:ins w:id="791" w:author="Author"/>
                <w:rFonts w:ascii="Times New Roman" w:hAnsi="Times New Roman" w:cs="Times New Roman"/>
                <w:sz w:val="20"/>
                <w:szCs w:val="20"/>
              </w:rPr>
            </w:pPr>
            <w:ins w:id="792" w:author="Author">
              <w:r w:rsidRPr="00DF07B0">
                <w:rPr>
                  <w:rFonts w:ascii="Times New Roman" w:hAnsi="Times New Roman" w:cs="Times New Roman"/>
                  <w:sz w:val="20"/>
                  <w:szCs w:val="20"/>
                </w:rPr>
                <w:t>- Moody’s Deutschland GmbH (LEI code: 549300M5JMGHVTWYZH47)</w:t>
              </w:r>
            </w:ins>
          </w:p>
          <w:p w:rsidR="00D025AD" w:rsidRPr="00DF07B0" w:rsidRDefault="00D025AD" w:rsidP="00D025AD">
            <w:pPr>
              <w:rPr>
                <w:ins w:id="793" w:author="Author"/>
                <w:rFonts w:ascii="Times New Roman" w:hAnsi="Times New Roman" w:cs="Times New Roman"/>
                <w:sz w:val="20"/>
                <w:szCs w:val="20"/>
              </w:rPr>
            </w:pPr>
            <w:ins w:id="794" w:author="Author">
              <w:r w:rsidRPr="00DF07B0">
                <w:rPr>
                  <w:rFonts w:ascii="Times New Roman" w:hAnsi="Times New Roman" w:cs="Times New Roman"/>
                  <w:sz w:val="20"/>
                  <w:szCs w:val="20"/>
                </w:rPr>
                <w:t xml:space="preserve">- Moody’s Italia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(LEI code: 549300GMXJ4QK70UOU68)</w:t>
              </w:r>
            </w:ins>
          </w:p>
          <w:p w:rsidR="00D025AD" w:rsidRPr="00DF07B0" w:rsidRDefault="00D025AD" w:rsidP="00D025AD">
            <w:pPr>
              <w:rPr>
                <w:ins w:id="795" w:author="Author"/>
                <w:rFonts w:ascii="Times New Roman" w:hAnsi="Times New Roman" w:cs="Times New Roman"/>
                <w:sz w:val="20"/>
                <w:szCs w:val="20"/>
              </w:rPr>
            </w:pPr>
            <w:ins w:id="796" w:author="Author">
              <w:r w:rsidRPr="00DF07B0">
                <w:rPr>
                  <w:rFonts w:ascii="Times New Roman" w:hAnsi="Times New Roman" w:cs="Times New Roman"/>
                  <w:sz w:val="20"/>
                  <w:szCs w:val="20"/>
                </w:rPr>
                <w:t xml:space="preserve">- Moody’s Investors Service </w:t>
              </w:r>
              <w:proofErr w:type="spellStart"/>
              <w:r w:rsidRPr="00DF07B0">
                <w:rPr>
                  <w:rFonts w:ascii="Times New Roman" w:hAnsi="Times New Roman" w:cs="Times New Roman"/>
                  <w:sz w:val="20"/>
                  <w:szCs w:val="20"/>
                </w:rPr>
                <w:t>España</w:t>
              </w:r>
              <w:proofErr w:type="spellEnd"/>
              <w:r w:rsidRPr="00DF07B0">
                <w:rPr>
                  <w:rFonts w:ascii="Times New Roman" w:hAnsi="Times New Roman" w:cs="Times New Roman"/>
                  <w:sz w:val="20"/>
                  <w:szCs w:val="20"/>
                </w:rPr>
                <w:t xml:space="preserve"> S.A. (LEI code: 5493005X59ILY4BGJK90)</w:t>
              </w:r>
            </w:ins>
          </w:p>
          <w:p w:rsidR="00D025AD" w:rsidRPr="00DF07B0" w:rsidRDefault="00D025AD" w:rsidP="00D025AD">
            <w:pPr>
              <w:rPr>
                <w:ins w:id="797" w:author="Author"/>
                <w:rFonts w:ascii="Times New Roman" w:hAnsi="Times New Roman" w:cs="Times New Roman"/>
                <w:sz w:val="20"/>
                <w:szCs w:val="20"/>
              </w:rPr>
            </w:pPr>
            <w:ins w:id="798" w:author="Author">
              <w:r w:rsidRPr="00DF07B0">
                <w:rPr>
                  <w:rFonts w:ascii="Times New Roman" w:hAnsi="Times New Roman" w:cs="Times New Roman"/>
                  <w:sz w:val="20"/>
                  <w:szCs w:val="20"/>
                </w:rPr>
                <w:t>- Moody’s Investors Service Ltd (LEI code: 549300SM89WABHDNJ349)</w:t>
              </w:r>
            </w:ins>
          </w:p>
          <w:p w:rsidR="00724407" w:rsidRPr="00724407" w:rsidRDefault="00724407" w:rsidP="00724407">
            <w:pPr>
              <w:rPr>
                <w:ins w:id="799" w:author="Author"/>
                <w:rFonts w:ascii="Times New Roman" w:hAnsi="Times New Roman" w:cs="Times New Roman"/>
                <w:sz w:val="20"/>
                <w:szCs w:val="20"/>
              </w:rPr>
            </w:pPr>
            <w:ins w:id="800" w:author="Author">
              <w:r w:rsidRPr="00724407">
                <w:rPr>
                  <w:rFonts w:ascii="Times New Roman" w:hAnsi="Times New Roman" w:cs="Times New Roman"/>
                  <w:sz w:val="20"/>
                  <w:szCs w:val="20"/>
                </w:rPr>
                <w:t>- S&amp;P Global Ratings France SAS (LEI code: 54930035REY2YCDSBH09)</w:t>
              </w:r>
            </w:ins>
          </w:p>
          <w:p w:rsidR="00D025AD" w:rsidRPr="00DF07B0" w:rsidDel="00724407" w:rsidRDefault="00724407" w:rsidP="00724407">
            <w:pPr>
              <w:rPr>
                <w:ins w:id="801" w:author="Author"/>
                <w:del w:id="802" w:author="Author"/>
                <w:rFonts w:ascii="Times New Roman" w:hAnsi="Times New Roman" w:cs="Times New Roman"/>
                <w:sz w:val="20"/>
                <w:szCs w:val="20"/>
              </w:rPr>
            </w:pPr>
            <w:ins w:id="803" w:author="Author">
              <w:r w:rsidRPr="00724407">
                <w:rPr>
                  <w:rFonts w:ascii="Times New Roman" w:hAnsi="Times New Roman" w:cs="Times New Roman"/>
                  <w:sz w:val="20"/>
                  <w:szCs w:val="20"/>
                </w:rPr>
                <w:t>- S&amp;P Global Ratings Italy S.R.L. (LEI code: 54930000NMOJ7ZBUQ063)</w:t>
              </w:r>
              <w:del w:id="804" w:author="Author">
                <w:r w:rsidR="00D025AD" w:rsidRPr="00DF07B0" w:rsidDel="00724407">
                  <w:rPr>
                    <w:rFonts w:ascii="Times New Roman" w:hAnsi="Times New Roman" w:cs="Times New Roman"/>
                    <w:sz w:val="20"/>
                    <w:szCs w:val="20"/>
                  </w:rPr>
                  <w:delText>- Standard &amp; Poor’s Credit Market Services France S.A.S. (LEI code: 54930035REY2YCDSBH09)</w:delText>
                </w:r>
              </w:del>
            </w:ins>
          </w:p>
          <w:p w:rsidR="00D025AD" w:rsidRPr="00DF07B0" w:rsidDel="00724407" w:rsidRDefault="00D025AD" w:rsidP="00D025AD">
            <w:pPr>
              <w:rPr>
                <w:ins w:id="805" w:author="Author"/>
                <w:del w:id="806" w:author="Author"/>
                <w:rFonts w:ascii="Times New Roman" w:hAnsi="Times New Roman" w:cs="Times New Roman"/>
                <w:sz w:val="20"/>
                <w:szCs w:val="20"/>
              </w:rPr>
            </w:pPr>
            <w:ins w:id="807" w:author="Author">
              <w:del w:id="808" w:author="Author">
                <w:r w:rsidRPr="00DF07B0" w:rsidDel="00724407">
                  <w:rPr>
                    <w:rFonts w:ascii="Times New Roman" w:hAnsi="Times New Roman" w:cs="Times New Roman"/>
                    <w:sz w:val="20"/>
                    <w:szCs w:val="20"/>
                  </w:rPr>
                  <w:delText>- Standard &amp; Poor’s Credit Market Services Italy S.r.l. (LEI code: 54930000NMOJ7ZBUQ063)</w:delText>
                </w:r>
              </w:del>
            </w:ins>
          </w:p>
          <w:p w:rsidR="00D025AD" w:rsidRPr="00DF07B0" w:rsidRDefault="00D025AD" w:rsidP="00D025AD">
            <w:pPr>
              <w:rPr>
                <w:ins w:id="809" w:author="Author"/>
                <w:rFonts w:ascii="Times New Roman" w:hAnsi="Times New Roman" w:cs="Times New Roman"/>
                <w:sz w:val="20"/>
                <w:szCs w:val="20"/>
              </w:rPr>
            </w:pPr>
            <w:ins w:id="810" w:author="Author">
              <w:r w:rsidRPr="00DF07B0">
                <w:rPr>
                  <w:rFonts w:ascii="Times New Roman" w:hAnsi="Times New Roman" w:cs="Times New Roman"/>
                  <w:sz w:val="20"/>
                  <w:szCs w:val="20"/>
                </w:rPr>
                <w:t>- Standard &amp; Poor’s Credit Market Services Europe Limited (LEI code: 549300363WVTTH0TW460)</w:t>
              </w:r>
            </w:ins>
          </w:p>
          <w:p w:rsidR="00D025AD" w:rsidRPr="00DF07B0" w:rsidRDefault="00D025AD" w:rsidP="00D025AD">
            <w:pPr>
              <w:rPr>
                <w:ins w:id="811" w:author="Author"/>
                <w:rFonts w:ascii="Times New Roman" w:hAnsi="Times New Roman" w:cs="Times New Roman"/>
                <w:sz w:val="20"/>
                <w:szCs w:val="20"/>
              </w:rPr>
            </w:pPr>
            <w:ins w:id="812" w:author="Author">
              <w:r w:rsidRPr="00DF07B0">
                <w:rPr>
                  <w:rFonts w:ascii="Times New Roman" w:hAnsi="Times New Roman" w:cs="Times New Roman"/>
                  <w:sz w:val="20"/>
                  <w:szCs w:val="20"/>
                </w:rPr>
                <w:t xml:space="preserve">- </w:t>
              </w:r>
              <w:r w:rsidR="00E83BD0" w:rsidRPr="00E83BD0">
                <w:rPr>
                  <w:rFonts w:ascii="Times New Roman" w:hAnsi="Times New Roman" w:cs="Times New Roman"/>
                  <w:sz w:val="20"/>
                  <w:szCs w:val="20"/>
                </w:rPr>
                <w:t xml:space="preserve">CRIF Ratings </w:t>
              </w:r>
              <w:proofErr w:type="spellStart"/>
              <w:r w:rsidR="00E83BD0" w:rsidRPr="00E83BD0">
                <w:rPr>
                  <w:rFonts w:ascii="Times New Roman" w:hAnsi="Times New Roman" w:cs="Times New Roman"/>
                  <w:sz w:val="20"/>
                  <w:szCs w:val="20"/>
                </w:rPr>
                <w:t>S.r.l</w:t>
              </w:r>
              <w:proofErr w:type="spellEnd"/>
              <w:r w:rsidR="00E83BD0" w:rsidRPr="00E83BD0">
                <w:rPr>
                  <w:rFonts w:ascii="Times New Roman" w:hAnsi="Times New Roman" w:cs="Times New Roman"/>
                  <w:sz w:val="20"/>
                  <w:szCs w:val="20"/>
                </w:rPr>
                <w:t xml:space="preserve">. (previously </w:t>
              </w:r>
              <w:r w:rsidRPr="00DF07B0">
                <w:rPr>
                  <w:rFonts w:ascii="Times New Roman" w:hAnsi="Times New Roman" w:cs="Times New Roman"/>
                  <w:sz w:val="20"/>
                  <w:szCs w:val="20"/>
                </w:rPr>
                <w:t>CRIF S.p.A.</w:t>
              </w:r>
              <w:r w:rsidR="00E83BD0">
                <w:rPr>
                  <w:rFonts w:ascii="Times New Roman" w:hAnsi="Times New Roman" w:cs="Times New Roman"/>
                  <w:sz w:val="20"/>
                  <w:szCs w:val="20"/>
                </w:rPr>
                <w:t>)</w:t>
              </w:r>
              <w:r w:rsidRPr="00DF07B0">
                <w:rPr>
                  <w:rFonts w:ascii="Times New Roman" w:hAnsi="Times New Roman" w:cs="Times New Roman"/>
                  <w:sz w:val="20"/>
                  <w:szCs w:val="20"/>
                </w:rPr>
                <w:t xml:space="preserve"> (LEI code: </w:t>
              </w:r>
              <w:r w:rsidR="00210ACD" w:rsidRPr="00DF07B0">
                <w:rPr>
                  <w:rFonts w:ascii="Times New Roman" w:hAnsi="Times New Roman" w:cs="Times New Roman"/>
                  <w:sz w:val="20"/>
                  <w:szCs w:val="20"/>
                </w:rPr>
                <w:t>8156001AB6A1D740F237</w:t>
              </w:r>
              <w:del w:id="813" w:author="Author">
                <w:r w:rsidRPr="00DF07B0" w:rsidDel="00210ACD">
                  <w:rPr>
                    <w:rFonts w:ascii="Times New Roman" w:hAnsi="Times New Roman" w:cs="Times New Roman"/>
                    <w:sz w:val="20"/>
                    <w:szCs w:val="20"/>
                  </w:rPr>
                  <w:delText>815600EAE45F55EE5B73</w:delText>
                </w:r>
              </w:del>
              <w:r w:rsidRPr="00DF07B0">
                <w:rPr>
                  <w:rFonts w:ascii="Times New Roman" w:hAnsi="Times New Roman" w:cs="Times New Roman"/>
                  <w:sz w:val="20"/>
                  <w:szCs w:val="20"/>
                </w:rPr>
                <w:t>)</w:t>
              </w:r>
            </w:ins>
          </w:p>
          <w:p w:rsidR="00D025AD" w:rsidRPr="00DF07B0" w:rsidRDefault="00D025AD" w:rsidP="00D025AD">
            <w:pPr>
              <w:rPr>
                <w:ins w:id="814" w:author="Author"/>
                <w:rFonts w:ascii="Times New Roman" w:hAnsi="Times New Roman" w:cs="Times New Roman"/>
                <w:sz w:val="20"/>
                <w:szCs w:val="20"/>
              </w:rPr>
            </w:pPr>
            <w:ins w:id="815" w:author="Author">
              <w:r w:rsidRPr="00DF07B0">
                <w:rPr>
                  <w:rFonts w:ascii="Times New Roman" w:hAnsi="Times New Roman" w:cs="Times New Roman"/>
                  <w:sz w:val="20"/>
                  <w:szCs w:val="20"/>
                </w:rPr>
                <w:t>- Capital Intelligence Ratings Ltd (LEI code: 549300RE88OJP9J24Z18)</w:t>
              </w:r>
            </w:ins>
          </w:p>
          <w:p w:rsidR="00D025AD" w:rsidRPr="00DF07B0" w:rsidRDefault="00D025AD" w:rsidP="00D025AD">
            <w:pPr>
              <w:rPr>
                <w:ins w:id="816" w:author="Author"/>
                <w:rFonts w:ascii="Times New Roman" w:hAnsi="Times New Roman" w:cs="Times New Roman"/>
                <w:sz w:val="20"/>
                <w:szCs w:val="20"/>
              </w:rPr>
            </w:pPr>
            <w:ins w:id="817" w:author="Author">
              <w:r w:rsidRPr="00DF07B0">
                <w:rPr>
                  <w:rFonts w:ascii="Times New Roman" w:hAnsi="Times New Roman" w:cs="Times New Roman"/>
                  <w:sz w:val="20"/>
                  <w:szCs w:val="20"/>
                </w:rPr>
                <w:t xml:space="preserve">- European Rating Agency, </w:t>
              </w:r>
              <w:proofErr w:type="spellStart"/>
              <w:r w:rsidRPr="00DF07B0">
                <w:rPr>
                  <w:rFonts w:ascii="Times New Roman" w:hAnsi="Times New Roman" w:cs="Times New Roman"/>
                  <w:sz w:val="20"/>
                  <w:szCs w:val="20"/>
                </w:rPr>
                <w:t>a.s</w:t>
              </w:r>
              <w:proofErr w:type="spellEnd"/>
              <w:r w:rsidRPr="00DF07B0">
                <w:rPr>
                  <w:rFonts w:ascii="Times New Roman" w:hAnsi="Times New Roman" w:cs="Times New Roman"/>
                  <w:sz w:val="20"/>
                  <w:szCs w:val="20"/>
                </w:rPr>
                <w:t>. (LEI code: 097900BFME0000038276)</w:t>
              </w:r>
            </w:ins>
          </w:p>
          <w:p w:rsidR="00D025AD" w:rsidRPr="00DF07B0" w:rsidRDefault="00D025AD" w:rsidP="00D025AD">
            <w:pPr>
              <w:rPr>
                <w:ins w:id="818" w:author="Author"/>
                <w:rFonts w:ascii="Times New Roman" w:hAnsi="Times New Roman" w:cs="Times New Roman"/>
                <w:sz w:val="20"/>
                <w:szCs w:val="20"/>
              </w:rPr>
            </w:pPr>
            <w:ins w:id="819"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Axesor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conocer</w:t>
              </w:r>
              <w:proofErr w:type="spellEnd"/>
              <w:r w:rsidRPr="00DF07B0">
                <w:rPr>
                  <w:rFonts w:ascii="Times New Roman" w:hAnsi="Times New Roman" w:cs="Times New Roman"/>
                  <w:sz w:val="20"/>
                  <w:szCs w:val="20"/>
                </w:rPr>
                <w:t xml:space="preserve"> para </w:t>
              </w:r>
              <w:proofErr w:type="spellStart"/>
              <w:r w:rsidRPr="00DF07B0">
                <w:rPr>
                  <w:rFonts w:ascii="Times New Roman" w:hAnsi="Times New Roman" w:cs="Times New Roman"/>
                  <w:sz w:val="20"/>
                  <w:szCs w:val="20"/>
                </w:rPr>
                <w:t>decidir</w:t>
              </w:r>
              <w:proofErr w:type="spellEnd"/>
              <w:r w:rsidRPr="00DF07B0">
                <w:rPr>
                  <w:rFonts w:ascii="Times New Roman" w:hAnsi="Times New Roman" w:cs="Times New Roman"/>
                  <w:sz w:val="20"/>
                  <w:szCs w:val="20"/>
                </w:rPr>
                <w:t xml:space="preserve"> SA (LEI code: 95980020140005900000)</w:t>
              </w:r>
            </w:ins>
          </w:p>
          <w:p w:rsidR="00D025AD" w:rsidRPr="00DF07B0" w:rsidRDefault="00D025AD" w:rsidP="00D025AD">
            <w:pPr>
              <w:rPr>
                <w:ins w:id="820" w:author="Author"/>
                <w:rFonts w:ascii="Times New Roman" w:hAnsi="Times New Roman" w:cs="Times New Roman"/>
                <w:sz w:val="20"/>
                <w:szCs w:val="20"/>
              </w:rPr>
            </w:pPr>
            <w:ins w:id="821"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Cerved</w:t>
              </w:r>
              <w:proofErr w:type="spellEnd"/>
              <w:r w:rsidRPr="00DF07B0">
                <w:rPr>
                  <w:rFonts w:ascii="Times New Roman" w:hAnsi="Times New Roman" w:cs="Times New Roman"/>
                  <w:sz w:val="20"/>
                  <w:szCs w:val="20"/>
                </w:rPr>
                <w:t xml:space="preserve"> Rating Agency S.p.A. (previously CERVED Group S.p.A</w:t>
              </w:r>
              <w:proofErr w:type="gramStart"/>
              <w:r w:rsidRPr="00DF07B0">
                <w:rPr>
                  <w:rFonts w:ascii="Times New Roman" w:hAnsi="Times New Roman" w:cs="Times New Roman"/>
                  <w:sz w:val="20"/>
                  <w:szCs w:val="20"/>
                </w:rPr>
                <w:t>. )</w:t>
              </w:r>
              <w:proofErr w:type="gramEnd"/>
              <w:r w:rsidRPr="00DF07B0">
                <w:rPr>
                  <w:rFonts w:ascii="Times New Roman" w:hAnsi="Times New Roman" w:cs="Times New Roman"/>
                  <w:sz w:val="20"/>
                  <w:szCs w:val="20"/>
                </w:rPr>
                <w:t xml:space="preserve"> (LEI code: 8156004AB6C992A99368)</w:t>
              </w:r>
            </w:ins>
          </w:p>
          <w:p w:rsidR="00D025AD" w:rsidRPr="00DF07B0" w:rsidRDefault="00D025AD" w:rsidP="00D025AD">
            <w:pPr>
              <w:rPr>
                <w:ins w:id="822" w:author="Author"/>
                <w:rFonts w:ascii="Times New Roman" w:hAnsi="Times New Roman" w:cs="Times New Roman"/>
                <w:sz w:val="20"/>
                <w:szCs w:val="20"/>
              </w:rPr>
            </w:pPr>
            <w:ins w:id="823" w:author="Author">
              <w:r w:rsidRPr="00DF07B0">
                <w:rPr>
                  <w:rFonts w:ascii="Times New Roman" w:hAnsi="Times New Roman" w:cs="Times New Roman"/>
                  <w:sz w:val="20"/>
                  <w:szCs w:val="20"/>
                </w:rPr>
                <w:t>- Kroll Bond Rating Agency (LEI code: 549300QYZ5CZYXTNZ676)</w:t>
              </w:r>
            </w:ins>
          </w:p>
          <w:p w:rsidR="00D025AD" w:rsidRPr="00DF07B0" w:rsidRDefault="00D025AD" w:rsidP="00D025AD">
            <w:pPr>
              <w:rPr>
                <w:ins w:id="824" w:author="Author"/>
                <w:rFonts w:ascii="Times New Roman" w:hAnsi="Times New Roman" w:cs="Times New Roman"/>
                <w:sz w:val="20"/>
                <w:szCs w:val="20"/>
              </w:rPr>
            </w:pPr>
            <w:ins w:id="825" w:author="Author">
              <w:r w:rsidRPr="00DF07B0">
                <w:rPr>
                  <w:rFonts w:ascii="Times New Roman" w:hAnsi="Times New Roman" w:cs="Times New Roman"/>
                  <w:sz w:val="20"/>
                  <w:szCs w:val="20"/>
                </w:rPr>
                <w:t>- The Economist Intelligence Unit Ltd (LEI code: 213800Q7GRZWF95EWN10)</w:t>
              </w:r>
            </w:ins>
          </w:p>
          <w:p w:rsidR="00D025AD" w:rsidRPr="00DF07B0" w:rsidRDefault="00D025AD" w:rsidP="00D025AD">
            <w:pPr>
              <w:rPr>
                <w:ins w:id="826" w:author="Author"/>
                <w:rFonts w:ascii="Times New Roman" w:hAnsi="Times New Roman" w:cs="Times New Roman"/>
                <w:sz w:val="20"/>
                <w:szCs w:val="20"/>
              </w:rPr>
            </w:pPr>
            <w:ins w:id="827"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Dagong</w:t>
              </w:r>
              <w:proofErr w:type="spellEnd"/>
              <w:r w:rsidRPr="00DF07B0">
                <w:rPr>
                  <w:rFonts w:ascii="Times New Roman" w:hAnsi="Times New Roman" w:cs="Times New Roman"/>
                  <w:sz w:val="20"/>
                  <w:szCs w:val="20"/>
                </w:rPr>
                <w:t xml:space="preserve"> Europe Credit Rating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Dagong</w:t>
              </w:r>
              <w:proofErr w:type="spellEnd"/>
              <w:r w:rsidRPr="00DF07B0">
                <w:rPr>
                  <w:rFonts w:ascii="Times New Roman" w:hAnsi="Times New Roman" w:cs="Times New Roman"/>
                  <w:sz w:val="20"/>
                  <w:szCs w:val="20"/>
                </w:rPr>
                <w:t xml:space="preserve"> Europe) (LEI code: 815600BF4FF53B7C6311)</w:t>
              </w:r>
            </w:ins>
          </w:p>
          <w:p w:rsidR="00D025AD" w:rsidRPr="00DF07B0" w:rsidRDefault="00D025AD" w:rsidP="00D025AD">
            <w:pPr>
              <w:rPr>
                <w:ins w:id="828" w:author="Author"/>
                <w:rFonts w:ascii="Times New Roman" w:hAnsi="Times New Roman" w:cs="Times New Roman"/>
                <w:sz w:val="20"/>
                <w:szCs w:val="20"/>
              </w:rPr>
            </w:pPr>
            <w:ins w:id="829" w:author="Author">
              <w:r w:rsidRPr="00DF07B0">
                <w:rPr>
                  <w:rFonts w:ascii="Times New Roman" w:hAnsi="Times New Roman" w:cs="Times New Roman"/>
                  <w:sz w:val="20"/>
                  <w:szCs w:val="20"/>
                </w:rPr>
                <w:t xml:space="preserve">- Spread Research (LEI code: </w:t>
              </w:r>
              <w:r w:rsidR="00210ACD" w:rsidRPr="00DF07B0">
                <w:rPr>
                  <w:rFonts w:ascii="Times New Roman" w:hAnsi="Times New Roman" w:cs="Times New Roman"/>
                  <w:sz w:val="20"/>
                  <w:szCs w:val="20"/>
                </w:rPr>
                <w:t>969500HB6BVM2UJDOC52</w:t>
              </w:r>
              <w:r w:rsidRPr="00DF07B0">
                <w:rPr>
                  <w:rFonts w:ascii="Times New Roman" w:hAnsi="Times New Roman" w:cs="Times New Roman"/>
                  <w:sz w:val="20"/>
                  <w:szCs w:val="20"/>
                </w:rPr>
                <w:t>)</w:t>
              </w:r>
            </w:ins>
          </w:p>
          <w:p w:rsidR="00D025AD" w:rsidRPr="00DF07B0" w:rsidRDefault="00D025AD" w:rsidP="00D025AD">
            <w:pPr>
              <w:rPr>
                <w:ins w:id="830" w:author="Author"/>
                <w:rFonts w:ascii="Times New Roman" w:hAnsi="Times New Roman" w:cs="Times New Roman"/>
                <w:sz w:val="20"/>
                <w:szCs w:val="20"/>
              </w:rPr>
            </w:pPr>
            <w:ins w:id="831"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EuroRating</w:t>
              </w:r>
              <w:proofErr w:type="spellEnd"/>
              <w:r w:rsidRPr="00DF07B0">
                <w:rPr>
                  <w:rFonts w:ascii="Times New Roman" w:hAnsi="Times New Roman" w:cs="Times New Roman"/>
                  <w:sz w:val="20"/>
                  <w:szCs w:val="20"/>
                </w:rPr>
                <w:t xml:space="preserve"> Sp. z </w:t>
              </w:r>
              <w:proofErr w:type="spellStart"/>
              <w:r w:rsidRPr="00DF07B0">
                <w:rPr>
                  <w:rFonts w:ascii="Times New Roman" w:hAnsi="Times New Roman" w:cs="Times New Roman"/>
                  <w:sz w:val="20"/>
                  <w:szCs w:val="20"/>
                </w:rPr>
                <w:t>o.o</w:t>
              </w:r>
              <w:proofErr w:type="spellEnd"/>
              <w:r w:rsidRPr="00DF07B0">
                <w:rPr>
                  <w:rFonts w:ascii="Times New Roman" w:hAnsi="Times New Roman" w:cs="Times New Roman"/>
                  <w:sz w:val="20"/>
                  <w:szCs w:val="20"/>
                </w:rPr>
                <w:t>. (LEI code: 25940027QWS5GMO74O03)</w:t>
              </w:r>
            </w:ins>
          </w:p>
          <w:p w:rsidR="00D025AD" w:rsidRPr="00DF07B0" w:rsidRDefault="00D025AD" w:rsidP="00D025AD">
            <w:pPr>
              <w:rPr>
                <w:ins w:id="832" w:author="Author"/>
                <w:rFonts w:ascii="Times New Roman" w:hAnsi="Times New Roman" w:cs="Times New Roman"/>
                <w:sz w:val="20"/>
                <w:szCs w:val="20"/>
              </w:rPr>
            </w:pPr>
            <w:ins w:id="833" w:author="Author">
              <w:r w:rsidRPr="00DF07B0">
                <w:rPr>
                  <w:rFonts w:ascii="Times New Roman" w:hAnsi="Times New Roman" w:cs="Times New Roman"/>
                  <w:sz w:val="20"/>
                  <w:szCs w:val="20"/>
                </w:rPr>
                <w:t>- HR Ratings de México, S.A. de C.V. (HR Ratings) (LEI code: 549300IFL3XJKTRHZ480)</w:t>
              </w:r>
            </w:ins>
          </w:p>
          <w:p w:rsidR="00D025AD" w:rsidRPr="00DF07B0" w:rsidRDefault="00D025AD" w:rsidP="00D025AD">
            <w:pPr>
              <w:rPr>
                <w:ins w:id="834" w:author="Author"/>
                <w:rFonts w:ascii="Times New Roman" w:hAnsi="Times New Roman" w:cs="Times New Roman"/>
                <w:sz w:val="20"/>
                <w:szCs w:val="20"/>
              </w:rPr>
            </w:pPr>
            <w:ins w:id="835" w:author="Author">
              <w:r w:rsidRPr="00DF07B0">
                <w:rPr>
                  <w:rFonts w:ascii="Times New Roman" w:hAnsi="Times New Roman" w:cs="Times New Roman"/>
                  <w:sz w:val="20"/>
                  <w:szCs w:val="20"/>
                </w:rPr>
                <w:t>- Moody’s Investors Service EMEA Ltd (LEI code: 54930009NU3JYS1HTT72)</w:t>
              </w:r>
            </w:ins>
          </w:p>
          <w:p w:rsidR="00D025AD" w:rsidRPr="00DF07B0" w:rsidRDefault="00D025AD" w:rsidP="00D025AD">
            <w:pPr>
              <w:rPr>
                <w:ins w:id="836" w:author="Author"/>
                <w:rFonts w:ascii="Times New Roman" w:hAnsi="Times New Roman" w:cs="Times New Roman"/>
                <w:sz w:val="20"/>
                <w:szCs w:val="20"/>
              </w:rPr>
            </w:pPr>
            <w:ins w:id="837" w:author="Author">
              <w:r w:rsidRPr="00DF07B0">
                <w:rPr>
                  <w:rFonts w:ascii="Times New Roman" w:hAnsi="Times New Roman" w:cs="Times New Roman"/>
                  <w:sz w:val="20"/>
                  <w:szCs w:val="20"/>
                </w:rPr>
                <w:t>- Egan-Jones Ratings Co. (EJR) (LEI code: 54930016113PD33V1H31)</w:t>
              </w:r>
            </w:ins>
          </w:p>
          <w:p w:rsidR="00D025AD" w:rsidRPr="00DF07B0" w:rsidRDefault="00D025AD" w:rsidP="00D025AD">
            <w:pPr>
              <w:rPr>
                <w:ins w:id="838" w:author="Author"/>
                <w:rFonts w:ascii="Times New Roman" w:hAnsi="Times New Roman" w:cs="Times New Roman"/>
                <w:sz w:val="20"/>
                <w:szCs w:val="20"/>
              </w:rPr>
            </w:pPr>
            <w:ins w:id="839"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modeFinance</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(LEI code: 815600B85A94A0122614)</w:t>
              </w:r>
            </w:ins>
          </w:p>
          <w:p w:rsidR="00D025AD" w:rsidRPr="00DF07B0" w:rsidRDefault="00D025AD" w:rsidP="00D025AD">
            <w:pPr>
              <w:rPr>
                <w:ins w:id="840" w:author="Author"/>
                <w:rFonts w:ascii="Times New Roman" w:hAnsi="Times New Roman" w:cs="Times New Roman"/>
                <w:sz w:val="20"/>
                <w:szCs w:val="20"/>
              </w:rPr>
            </w:pPr>
            <w:ins w:id="841" w:author="Author">
              <w:r w:rsidRPr="00DF07B0">
                <w:rPr>
                  <w:rFonts w:ascii="Times New Roman" w:hAnsi="Times New Roman" w:cs="Times New Roman"/>
                  <w:sz w:val="20"/>
                  <w:szCs w:val="20"/>
                </w:rPr>
                <w:t xml:space="preserve">- INC Rating Sp. z </w:t>
              </w:r>
              <w:proofErr w:type="spellStart"/>
              <w:r w:rsidRPr="00DF07B0">
                <w:rPr>
                  <w:rFonts w:ascii="Times New Roman" w:hAnsi="Times New Roman" w:cs="Times New Roman"/>
                  <w:sz w:val="20"/>
                  <w:szCs w:val="20"/>
                </w:rPr>
                <w:t>o.o</w:t>
              </w:r>
              <w:proofErr w:type="spellEnd"/>
              <w:r w:rsidRPr="00DF07B0">
                <w:rPr>
                  <w:rFonts w:ascii="Times New Roman" w:hAnsi="Times New Roman" w:cs="Times New Roman"/>
                  <w:sz w:val="20"/>
                  <w:szCs w:val="20"/>
                </w:rPr>
                <w:t xml:space="preserve">. (LEI code: </w:t>
              </w:r>
              <w:r w:rsidR="00210ACD" w:rsidRPr="00DF07B0">
                <w:rPr>
                  <w:rFonts w:ascii="Times New Roman" w:hAnsi="Times New Roman" w:cs="Times New Roman"/>
                  <w:sz w:val="20"/>
                  <w:szCs w:val="20"/>
                </w:rPr>
                <w:t>259400SUBF5EPOGK0983</w:t>
              </w:r>
              <w:r w:rsidRPr="00DF07B0">
                <w:rPr>
                  <w:rFonts w:ascii="Times New Roman" w:hAnsi="Times New Roman" w:cs="Times New Roman"/>
                  <w:sz w:val="20"/>
                  <w:szCs w:val="20"/>
                </w:rPr>
                <w:t>)</w:t>
              </w:r>
            </w:ins>
          </w:p>
          <w:p w:rsidR="00D025AD" w:rsidRPr="00DF07B0" w:rsidRDefault="00D025AD" w:rsidP="00D025AD">
            <w:pPr>
              <w:rPr>
                <w:ins w:id="842" w:author="Author"/>
                <w:rFonts w:ascii="Times New Roman" w:hAnsi="Times New Roman" w:cs="Times New Roman"/>
                <w:sz w:val="20"/>
                <w:szCs w:val="20"/>
              </w:rPr>
            </w:pPr>
            <w:ins w:id="843" w:author="Author">
              <w:r w:rsidRPr="00DF07B0">
                <w:rPr>
                  <w:rFonts w:ascii="Times New Roman" w:hAnsi="Times New Roman" w:cs="Times New Roman"/>
                  <w:sz w:val="20"/>
                  <w:szCs w:val="20"/>
                </w:rPr>
                <w:t>- Rating-</w:t>
              </w:r>
              <w:proofErr w:type="spellStart"/>
              <w:r w:rsidRPr="00DF07B0">
                <w:rPr>
                  <w:rFonts w:ascii="Times New Roman" w:hAnsi="Times New Roman" w:cs="Times New Roman"/>
                  <w:sz w:val="20"/>
                  <w:szCs w:val="20"/>
                </w:rPr>
                <w:t>Agentur</w:t>
              </w:r>
              <w:proofErr w:type="spellEnd"/>
              <w:r w:rsidRPr="00DF07B0">
                <w:rPr>
                  <w:rFonts w:ascii="Times New Roman" w:hAnsi="Times New Roman" w:cs="Times New Roman"/>
                  <w:sz w:val="20"/>
                  <w:szCs w:val="20"/>
                </w:rPr>
                <w:t xml:space="preserve"> Expert RA GmbH (LEI code: </w:t>
              </w:r>
              <w:r w:rsidRPr="00DF07B0">
                <w:rPr>
                  <w:rFonts w:ascii="Times New Roman" w:hAnsi="Times New Roman" w:cs="Times New Roman"/>
                  <w:sz w:val="20"/>
                  <w:szCs w:val="20"/>
                </w:rPr>
                <w:lastRenderedPageBreak/>
                <w:t>213800P3OOBSGWN2UE81)</w:t>
              </w:r>
            </w:ins>
          </w:p>
          <w:p w:rsidR="00BD366F" w:rsidRPr="00DF07B0" w:rsidRDefault="00D025AD" w:rsidP="00D025AD">
            <w:pPr>
              <w:spacing w:after="200" w:line="276" w:lineRule="auto"/>
              <w:rPr>
                <w:ins w:id="844" w:author="Author"/>
                <w:rFonts w:ascii="Times New Roman" w:hAnsi="Times New Roman" w:cs="Times New Roman"/>
                <w:sz w:val="20"/>
                <w:szCs w:val="20"/>
              </w:rPr>
            </w:pPr>
            <w:ins w:id="845" w:author="Author">
              <w:r w:rsidRPr="00DF07B0">
                <w:rPr>
                  <w:rFonts w:ascii="Times New Roman" w:hAnsi="Times New Roman" w:cs="Times New Roman"/>
                  <w:sz w:val="20"/>
                  <w:szCs w:val="20"/>
                </w:rPr>
                <w:t>- Other nominated ECAI</w:t>
              </w:r>
              <w:del w:id="846" w:author="Author">
                <w:r w:rsidR="003F6AD4" w:rsidRPr="00DF07B0" w:rsidDel="00D025AD">
                  <w:rPr>
                    <w:rFonts w:ascii="Times New Roman" w:hAnsi="Times New Roman" w:cs="Times New Roman"/>
                    <w:sz w:val="20"/>
                    <w:szCs w:val="20"/>
                  </w:rPr>
                  <w:delText xml:space="preserve"> </w:delText>
                </w:r>
                <w:r w:rsidR="00BD366F" w:rsidRPr="00DF07B0" w:rsidDel="00D025AD">
                  <w:rPr>
                    <w:rFonts w:ascii="Times New Roman" w:hAnsi="Times New Roman" w:cs="Times New Roman"/>
                    <w:sz w:val="20"/>
                    <w:szCs w:val="20"/>
                  </w:rPr>
                  <w:delText>[list to be added]</w:delText>
                </w:r>
              </w:del>
            </w:ins>
          </w:p>
          <w:p w:rsidR="0095672C" w:rsidRPr="00DF07B0" w:rsidDel="00BD366F" w:rsidRDefault="0095672C" w:rsidP="00950116">
            <w:pPr>
              <w:spacing w:after="200" w:line="276" w:lineRule="auto"/>
              <w:rPr>
                <w:del w:id="847" w:author="Author"/>
                <w:rFonts w:ascii="Times New Roman" w:hAnsi="Times New Roman" w:cs="Times New Roman"/>
                <w:sz w:val="20"/>
                <w:szCs w:val="20"/>
              </w:rPr>
            </w:pPr>
            <w:del w:id="848" w:author="Author">
              <w:r w:rsidRPr="00DF07B0" w:rsidDel="00BD366F">
                <w:rPr>
                  <w:rFonts w:ascii="Times New Roman" w:hAnsi="Times New Roman" w:cs="Times New Roman"/>
                  <w:sz w:val="20"/>
                  <w:szCs w:val="20"/>
                </w:rPr>
                <w:delText xml:space="preserve">Identify the credit assessment institution (ECAI) giving the external rating, by using the </w:delText>
              </w:r>
              <w:r w:rsidRPr="00DF07B0" w:rsidDel="00D65756">
                <w:rPr>
                  <w:rFonts w:ascii="Times New Roman" w:hAnsi="Times New Roman" w:cs="Times New Roman"/>
                  <w:sz w:val="20"/>
                  <w:szCs w:val="20"/>
                </w:rPr>
                <w:delText>name of the ECAI as</w:delText>
              </w:r>
              <w:r w:rsidRPr="00DF07B0" w:rsidDel="00BD366F">
                <w:rPr>
                  <w:rFonts w:ascii="Times New Roman" w:hAnsi="Times New Roman" w:cs="Times New Roman"/>
                  <w:sz w:val="20"/>
                  <w:szCs w:val="20"/>
                </w:rPr>
                <w:delText xml:space="preserve"> published at ESMA website.</w:delText>
              </w:r>
            </w:del>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This item shall be reported when External rating (C0290) is reported. </w:t>
            </w:r>
          </w:p>
        </w:tc>
      </w:tr>
      <w:tr w:rsidR="0095672C" w:rsidRPr="00DF07B0" w:rsidTr="00950116">
        <w:trPr>
          <w:trHeight w:val="960"/>
        </w:trPr>
        <w:tc>
          <w:tcPr>
            <w:tcW w:w="1223" w:type="dxa"/>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C0310</w:t>
            </w:r>
          </w:p>
        </w:tc>
        <w:tc>
          <w:tcPr>
            <w:tcW w:w="2403" w:type="dxa"/>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Credit quality step</w:t>
            </w:r>
          </w:p>
        </w:tc>
        <w:tc>
          <w:tcPr>
            <w:tcW w:w="5696" w:type="dxa"/>
          </w:tcPr>
          <w:p w:rsidR="0095672C" w:rsidRPr="00DF07B0" w:rsidRDefault="0095672C"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Identify the credit quality step attributed to the counterparty of the derivative</w:t>
            </w:r>
            <w:r w:rsidRPr="00DF07B0">
              <w:rPr>
                <w:rFonts w:ascii="Times New Roman" w:hAnsi="Times New Roman" w:cs="Times New Roman"/>
                <w:sz w:val="20"/>
                <w:szCs w:val="20"/>
              </w:rPr>
              <w:t xml:space="preserve">, as defined by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w:t>
            </w:r>
            <w:proofErr w:type="gramStart"/>
            <w:r w:rsidRPr="00DF07B0">
              <w:rPr>
                <w:rFonts w:ascii="Times New Roman" w:hAnsi="Times New Roman" w:cs="Times New Roman"/>
                <w:sz w:val="20"/>
                <w:szCs w:val="20"/>
              </w:rPr>
              <w:t>109a(</w:t>
            </w:r>
            <w:proofErr w:type="gramEnd"/>
            <w:r w:rsidRPr="00DF07B0">
              <w:rPr>
                <w:rFonts w:ascii="Times New Roman" w:hAnsi="Times New Roman" w:cs="Times New Roman"/>
                <w:sz w:val="20"/>
                <w:szCs w:val="20"/>
              </w:rPr>
              <w:t>1) of Directive 2009/138/EC</w:t>
            </w:r>
            <w:r w:rsidRPr="00DF07B0">
              <w:rPr>
                <w:rFonts w:ascii="Times New Roman" w:eastAsia="Times New Roman" w:hAnsi="Times New Roman" w:cs="Times New Roman"/>
                <w:sz w:val="20"/>
                <w:szCs w:val="20"/>
                <w:lang w:eastAsia="en-GB"/>
              </w:rPr>
              <w:t>. The credit quality step shall reflect any readjustments to the credit quality made internally by the undertakings</w:t>
            </w:r>
            <w:r w:rsidRPr="00DF07B0">
              <w:rPr>
                <w:rFonts w:ascii="Times New Roman" w:hAnsi="Times New Roman" w:cs="Times New Roman"/>
                <w:sz w:val="20"/>
                <w:szCs w:val="20"/>
              </w:rPr>
              <w:t xml:space="preserve"> that use the standard formula</w:t>
            </w:r>
            <w:r w:rsidRPr="00DF07B0">
              <w:rPr>
                <w:rFonts w:ascii="Times New Roman" w:eastAsia="Times New Roman" w:hAnsi="Times New Roman" w:cs="Times New Roman"/>
                <w:sz w:val="20"/>
                <w:szCs w:val="20"/>
                <w:lang w:eastAsia="en-GB"/>
              </w:rPr>
              <w:t>.</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to derivatives for which undertakings using internal model use internal ratings. If undertakings using internal model do not use internal rating, this item shall be reported.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0</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1</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2</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3</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4</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5</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6</w:t>
            </w:r>
          </w:p>
          <w:p w:rsidR="0095672C" w:rsidRPr="00DF07B0" w:rsidRDefault="0095672C" w:rsidP="00950116">
            <w:pPr>
              <w:rPr>
                <w:rFonts w:ascii="Times New Roman" w:hAnsi="Times New Roman"/>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 rating available</w:t>
            </w:r>
          </w:p>
        </w:tc>
      </w:tr>
      <w:tr w:rsidR="0095672C" w:rsidRPr="00DF07B0" w:rsidTr="00950116">
        <w:trPr>
          <w:trHeight w:val="960"/>
        </w:trPr>
        <w:tc>
          <w:tcPr>
            <w:tcW w:w="1223" w:type="dxa"/>
          </w:tcPr>
          <w:p w:rsidR="0095672C" w:rsidRPr="00DF07B0" w:rsidRDefault="0095672C">
            <w:pPr>
              <w:pStyle w:val="NoSpacing"/>
              <w:rPr>
                <w:rFonts w:ascii="Times New Roman" w:hAnsi="Times New Roman" w:cs="Times New Roman"/>
                <w:sz w:val="20"/>
                <w:szCs w:val="20"/>
              </w:rPr>
            </w:pPr>
            <w:r w:rsidRPr="00DF07B0">
              <w:rPr>
                <w:rFonts w:ascii="Times New Roman" w:hAnsi="Times New Roman" w:cs="Times New Roman"/>
                <w:sz w:val="20"/>
                <w:szCs w:val="20"/>
              </w:rPr>
              <w:t>C0320</w:t>
            </w:r>
          </w:p>
        </w:tc>
        <w:tc>
          <w:tcPr>
            <w:tcW w:w="2403"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rPr>
              <w:t>Internal rating</w:t>
            </w:r>
          </w:p>
        </w:tc>
        <w:tc>
          <w:tcPr>
            <w:tcW w:w="5696" w:type="dxa"/>
          </w:tcPr>
          <w:p w:rsidR="0095672C" w:rsidRPr="00DF07B0" w:rsidRDefault="0095672C" w:rsidP="00950116">
            <w:pPr>
              <w:rPr>
                <w:rFonts w:ascii="Times New Roman" w:eastAsia="Times New Roman" w:hAnsi="Times New Roman" w:cs="Times New Roman"/>
                <w:sz w:val="20"/>
                <w:szCs w:val="20"/>
                <w:lang w:eastAsia="en-GB"/>
              </w:rPr>
            </w:pPr>
            <w:r w:rsidRPr="00DF07B0">
              <w:rPr>
                <w:rFonts w:ascii="Times New Roman" w:hAnsi="Times New Roman" w:cs="Times New Roman"/>
                <w:sz w:val="20"/>
              </w:rPr>
              <w:t>Internal rating of assets for undertakings using internal model to the extent that the internal ratings are used in their internal modelling. If an internal model undertaking is using solely external ratings this item shall not be reported.</w:t>
            </w:r>
          </w:p>
        </w:tc>
      </w:tr>
      <w:tr w:rsidR="0095672C" w:rsidRPr="00DF07B0" w:rsidTr="00950116">
        <w:trPr>
          <w:trHeight w:val="960"/>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C0330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Counterparty group</w:t>
            </w:r>
          </w:p>
        </w:tc>
        <w:tc>
          <w:tcPr>
            <w:tcW w:w="5696" w:type="dxa"/>
            <w:hideMark/>
          </w:tcPr>
          <w:p w:rsidR="0095672C" w:rsidRPr="00DF07B0" w:rsidRDefault="0095672C" w:rsidP="00950116">
            <w:pPr>
              <w:spacing w:after="200" w:line="276" w:lineRule="auto"/>
              <w:rPr>
                <w:rFonts w:ascii="Times New Roman" w:eastAsia="Times New Roman" w:hAnsi="Times New Roman" w:cs="Times New Roman"/>
                <w:sz w:val="20"/>
                <w:szCs w:val="20"/>
                <w:lang w:eastAsia="en-GB"/>
              </w:rPr>
            </w:pPr>
            <w:bookmarkStart w:id="849" w:name="OLE_LINK1"/>
            <w:bookmarkStart w:id="850" w:name="OLE_LINK2"/>
            <w:r w:rsidRPr="00DF07B0">
              <w:rPr>
                <w:rFonts w:ascii="Times New Roman" w:hAnsi="Times New Roman" w:cs="Times New Roman"/>
                <w:sz w:val="20"/>
                <w:szCs w:val="20"/>
              </w:rPr>
              <w:t>Only applicable to Over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Counter derivatives, regarding contractual counterparties other than an exchange market and Central Counterparty (CCP).</w:t>
            </w:r>
          </w:p>
          <w:bookmarkEnd w:id="849"/>
          <w:bookmarkEnd w:id="850"/>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eastAsia="Times New Roman" w:hAnsi="Times New Roman" w:cs="Times New Roman"/>
                <w:sz w:val="20"/>
                <w:szCs w:val="20"/>
                <w:lang w:eastAsia="en-GB"/>
              </w:rPr>
              <w:t>Name of the ultimate parent entity of counterparty. When available, this item corresponds to the entity name in the LEI database. When not available, corresponds to the legal name.</w:t>
            </w:r>
          </w:p>
        </w:tc>
      </w:tr>
      <w:tr w:rsidR="0095672C" w:rsidRPr="00DF07B0" w:rsidTr="00950116">
        <w:trPr>
          <w:trHeight w:val="1192"/>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C0340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Counterparty group code</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to Over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Counter derivatives, regarding contractual counterparties other than an exchange market and Central Counterparty (CCP).</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Identification code using the Legal Entity Identifier (LEI) if available. </w:t>
            </w:r>
            <w:r w:rsidRPr="00DF07B0">
              <w:rPr>
                <w:rFonts w:ascii="Times New Roman" w:hAnsi="Times New Roman" w:cs="Times New Roman"/>
                <w:sz w:val="20"/>
                <w:szCs w:val="20"/>
              </w:rPr>
              <w:br/>
            </w:r>
            <w:r w:rsidRPr="00DF07B0">
              <w:rPr>
                <w:rFonts w:ascii="Times New Roman" w:hAnsi="Times New Roman" w:cs="Times New Roman"/>
                <w:sz w:val="20"/>
                <w:szCs w:val="20"/>
              </w:rPr>
              <w:br/>
              <w:t>If none is available this item shall not be reported.</w:t>
            </w:r>
          </w:p>
        </w:tc>
      </w:tr>
      <w:tr w:rsidR="0095672C" w:rsidRPr="00DF07B0" w:rsidTr="00950116">
        <w:trPr>
          <w:trHeight w:val="558"/>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C0350</w:t>
            </w:r>
          </w:p>
        </w:tc>
        <w:tc>
          <w:tcPr>
            <w:tcW w:w="240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counterparty group code</w:t>
            </w:r>
          </w:p>
        </w:tc>
        <w:tc>
          <w:tcPr>
            <w:tcW w:w="5696"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Identification of the code used for the “Counterparty group Code”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LEI </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None</w:t>
            </w:r>
          </w:p>
        </w:tc>
      </w:tr>
      <w:tr w:rsidR="0095672C" w:rsidRPr="00DF07B0" w:rsidTr="00950116">
        <w:trPr>
          <w:trHeight w:val="58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C0360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Contract name</w:t>
            </w:r>
          </w:p>
        </w:tc>
        <w:tc>
          <w:tcPr>
            <w:tcW w:w="5696"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Name of the derivative contract.</w:t>
            </w:r>
          </w:p>
        </w:tc>
      </w:tr>
      <w:tr w:rsidR="0095672C" w:rsidRPr="00DF07B0" w:rsidTr="00950116">
        <w:trPr>
          <w:trHeight w:val="1204"/>
        </w:trPr>
        <w:tc>
          <w:tcPr>
            <w:tcW w:w="1223" w:type="dxa"/>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C0370</w:t>
            </w:r>
          </w:p>
        </w:tc>
        <w:tc>
          <w:tcPr>
            <w:tcW w:w="2403" w:type="dxa"/>
            <w:tcBorders>
              <w:top w:val="single" w:sz="4" w:space="0" w:color="auto"/>
              <w:left w:val="single" w:sz="4" w:space="0" w:color="auto"/>
              <w:bottom w:val="single" w:sz="4" w:space="0" w:color="auto"/>
              <w:right w:val="single" w:sz="4" w:space="0" w:color="auto"/>
            </w:tcBorders>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Currency</w:t>
            </w:r>
          </w:p>
        </w:tc>
        <w:tc>
          <w:tcPr>
            <w:tcW w:w="5696" w:type="dxa"/>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the ISO 4217 alphabetic code of the currency of the derivative, i.e., currency of the notional amount of the derivative (e.g.: option having as underlying an amount in USD, currency for which the notional amount is expressed contractually for FX swap, etc.). </w:t>
            </w:r>
          </w:p>
        </w:tc>
      </w:tr>
      <w:tr w:rsidR="0095672C" w:rsidRPr="00DF07B0" w:rsidTr="00950116">
        <w:trPr>
          <w:trHeight w:val="204"/>
        </w:trPr>
        <w:tc>
          <w:tcPr>
            <w:tcW w:w="1223" w:type="dxa"/>
            <w:tcBorders>
              <w:top w:val="single" w:sz="4" w:space="0" w:color="auto"/>
              <w:left w:val="single" w:sz="4" w:space="0" w:color="auto"/>
              <w:bottom w:val="nil"/>
              <w:right w:val="single" w:sz="4" w:space="0" w:color="auto"/>
            </w:tcBorders>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C0380</w:t>
            </w:r>
          </w:p>
        </w:tc>
        <w:tc>
          <w:tcPr>
            <w:tcW w:w="2403" w:type="dxa"/>
            <w:tcBorders>
              <w:top w:val="single" w:sz="4" w:space="0" w:color="auto"/>
              <w:left w:val="single" w:sz="4" w:space="0" w:color="auto"/>
              <w:bottom w:val="nil"/>
              <w:right w:val="single" w:sz="4" w:space="0" w:color="auto"/>
            </w:tcBorders>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CIC</w:t>
            </w:r>
          </w:p>
        </w:tc>
        <w:tc>
          <w:tcPr>
            <w:tcW w:w="5696" w:type="dxa"/>
            <w:tcBorders>
              <w:top w:val="single" w:sz="4" w:space="0" w:color="auto"/>
              <w:left w:val="single" w:sz="4" w:space="0" w:color="auto"/>
              <w:bottom w:val="nil"/>
              <w:right w:val="single" w:sz="4" w:space="0" w:color="auto"/>
            </w:tcBorders>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Complementary Identification Code used to classify assets, as set out in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V</w:t>
            </w:r>
            <w:r w:rsidR="001B67DD" w:rsidRPr="00DF07B0">
              <w:rPr>
                <w:rFonts w:ascii="Times New Roman" w:hAnsi="Times New Roman" w:cs="Times New Roman"/>
                <w:sz w:val="20"/>
                <w:szCs w:val="20"/>
              </w:rPr>
              <w:t>I</w:t>
            </w:r>
            <w:r w:rsidRPr="00DF07B0">
              <w:rPr>
                <w:rFonts w:ascii="Times New Roman" w:hAnsi="Times New Roman" w:cs="Times New Roman"/>
                <w:sz w:val="20"/>
                <w:szCs w:val="20"/>
              </w:rPr>
              <w:t xml:space="preserve"> CIC Table of this Regulation. When classifying derivatives using the CIC table, undertakings shall take into consideration the most representative risk to which the derivative is exposed to.</w:t>
            </w:r>
          </w:p>
        </w:tc>
      </w:tr>
      <w:tr w:rsidR="0095672C" w:rsidRPr="00DF07B0" w:rsidTr="00950116">
        <w:trPr>
          <w:trHeight w:val="208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C0390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Trigger value</w:t>
            </w:r>
          </w:p>
        </w:tc>
        <w:tc>
          <w:tcPr>
            <w:tcW w:w="569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Reference price for futures, strike price for options (for bonds, price shall be a percentage of the </w:t>
            </w:r>
            <w:proofErr w:type="spellStart"/>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currency exchange rate or interest rate for forwards, etc.</w:t>
            </w:r>
            <w:r w:rsidRPr="00DF07B0">
              <w:rPr>
                <w:rFonts w:ascii="Times New Roman" w:hAnsi="Times New Roman" w:cs="Times New Roman"/>
                <w:sz w:val="20"/>
                <w:szCs w:val="20"/>
              </w:rPr>
              <w:br/>
              <w:t xml:space="preserve">Not applicable to CIC D3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Interest rate and currency swaps. For CIC F1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default swaps it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not be completed if not possible.</w:t>
            </w:r>
            <w:r w:rsidRPr="00DF07B0">
              <w:rPr>
                <w:rFonts w:ascii="Times New Roman" w:hAnsi="Times New Roman" w:cs="Times New Roman"/>
                <w:sz w:val="20"/>
                <w:szCs w:val="20"/>
              </w:rPr>
              <w:br/>
              <w:t>In the case of more than one trigger over time, report the next trigger occurring.</w:t>
            </w:r>
            <w:r w:rsidRPr="00DF07B0">
              <w:rPr>
                <w:rFonts w:ascii="Times New Roman" w:hAnsi="Times New Roman" w:cs="Times New Roman"/>
                <w:sz w:val="20"/>
                <w:szCs w:val="20"/>
              </w:rPr>
              <w:br/>
              <w:t>When the derivative has a range of trigger values, report the set separated by comma ‘,’ if the range is not continuous and  report the range separated by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‘if it is continuous.</w:t>
            </w:r>
          </w:p>
        </w:tc>
      </w:tr>
      <w:tr w:rsidR="0095672C" w:rsidRPr="00DF07B0" w:rsidTr="00950116">
        <w:trPr>
          <w:trHeight w:val="271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C0400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Unwind trigger of contract</w:t>
            </w:r>
          </w:p>
        </w:tc>
        <w:tc>
          <w:tcPr>
            <w:tcW w:w="5696"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Bankruptcy of the underlying or reference entity</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Adverse fall in value of the underlying reference asset</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Adverse change in credit rating of the underlying assets or entity</w:t>
            </w:r>
            <w:r w:rsidRPr="00DF07B0">
              <w:rPr>
                <w:rFonts w:ascii="Times New Roman" w:hAnsi="Times New Roman" w:cs="Times New Roman"/>
                <w:sz w:val="20"/>
                <w:szCs w:val="20"/>
              </w:rPr>
              <w:b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Novation, i.e. the act of replacing an obligation under the derivative with a new obligation, or replacing a party of the derivative with a new party</w:t>
            </w:r>
            <w:r w:rsidRPr="00DF07B0">
              <w:rPr>
                <w:rFonts w:ascii="Times New Roman" w:hAnsi="Times New Roman" w:cs="Times New Roman"/>
                <w:sz w:val="20"/>
                <w:szCs w:val="20"/>
              </w:rPr>
              <w:b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Multiple events or a combination of events</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events not covered by the previous options</w:t>
            </w:r>
          </w:p>
          <w:p w:rsidR="0095672C" w:rsidRPr="00DF07B0" w:rsidRDefault="0095672C" w:rsidP="00950116">
            <w:pPr>
              <w:tabs>
                <w:tab w:val="left" w:pos="2246"/>
              </w:tabs>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 unwind trigger</w:t>
            </w:r>
            <w:r w:rsidRPr="00DF07B0">
              <w:rPr>
                <w:rFonts w:ascii="Times New Roman" w:hAnsi="Times New Roman" w:cs="Times New Roman"/>
                <w:sz w:val="20"/>
                <w:szCs w:val="20"/>
              </w:rPr>
              <w:tab/>
            </w:r>
          </w:p>
        </w:tc>
      </w:tr>
      <w:tr w:rsidR="0095672C" w:rsidRPr="00DF07B0" w:rsidTr="00950116">
        <w:trPr>
          <w:trHeight w:val="705"/>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C0410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Swap delivered currency</w:t>
            </w:r>
          </w:p>
        </w:tc>
        <w:tc>
          <w:tcPr>
            <w:tcW w:w="569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 of the swap price (only for currency swaps and currency and interest rate swaps).</w:t>
            </w:r>
          </w:p>
        </w:tc>
      </w:tr>
      <w:tr w:rsidR="0095672C" w:rsidRPr="00DF07B0" w:rsidTr="00950116">
        <w:trPr>
          <w:trHeight w:val="720"/>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C0420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Swap received currency</w:t>
            </w:r>
          </w:p>
        </w:tc>
        <w:tc>
          <w:tcPr>
            <w:tcW w:w="569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 of the swap notional amount (only for currency swaps and currency and interest rate swaps).</w:t>
            </w:r>
          </w:p>
        </w:tc>
      </w:tr>
      <w:tr w:rsidR="0095672C" w:rsidRPr="00DF07B0" w:rsidTr="00950116">
        <w:trPr>
          <w:trHeight w:val="690"/>
        </w:trPr>
        <w:tc>
          <w:tcPr>
            <w:tcW w:w="1223"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C0430</w:t>
            </w:r>
          </w:p>
        </w:tc>
        <w:tc>
          <w:tcPr>
            <w:tcW w:w="240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Maturity date</w:t>
            </w:r>
          </w:p>
        </w:tc>
        <w:tc>
          <w:tcPr>
            <w:tcW w:w="5696"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contractually defined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date of close of the derivative contract, whether at maturity date, expiring date for options (European or American), etc.</w:t>
            </w:r>
          </w:p>
        </w:tc>
      </w:tr>
    </w:tbl>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b/>
          <w:sz w:val="20"/>
        </w:rPr>
      </w:pPr>
    </w:p>
    <w:p w:rsidR="0095672C" w:rsidRPr="00DF07B0" w:rsidRDefault="0095672C">
      <w:pPr>
        <w:rPr>
          <w:rFonts w:ascii="Times New Roman" w:hAnsi="Times New Roman"/>
          <w:b/>
          <w:sz w:val="20"/>
        </w:rPr>
      </w:pPr>
      <w:r w:rsidRPr="00DF07B0">
        <w:rPr>
          <w:rFonts w:ascii="Times New Roman" w:hAnsi="Times New Roman"/>
          <w:b/>
          <w:sz w:val="20"/>
        </w:rPr>
        <w:t xml:space="preserve">S.08.02 </w:t>
      </w:r>
      <w:r w:rsidR="0072092D" w:rsidRPr="00DF07B0">
        <w:rPr>
          <w:rFonts w:ascii="Times New Roman" w:hAnsi="Times New Roman"/>
          <w:b/>
          <w:sz w:val="20"/>
        </w:rPr>
        <w:t>–</w:t>
      </w:r>
      <w:r w:rsidRPr="00DF07B0">
        <w:rPr>
          <w:rFonts w:ascii="Times New Roman" w:hAnsi="Times New Roman"/>
          <w:b/>
          <w:sz w:val="20"/>
        </w:rPr>
        <w:t xml:space="preserve"> Derivatives Transactions </w:t>
      </w:r>
    </w:p>
    <w:p w:rsidR="0095672C" w:rsidRPr="00DF07B0" w:rsidRDefault="0095672C">
      <w:pPr>
        <w:rPr>
          <w:rFonts w:ascii="Times New Roman" w:hAnsi="Times New Roman"/>
          <w:b/>
          <w:sz w:val="20"/>
        </w:rPr>
      </w:pPr>
      <w:r w:rsidRPr="00DF07B0">
        <w:rPr>
          <w:rFonts w:ascii="Times New Roman" w:hAnsi="Times New Roman"/>
          <w:b/>
          <w:sz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quarterly and annual submission of information for individual entities.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 xml:space="preserve">The derivatives categories referred to in this template are the ones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 of this Regulation and </w:t>
      </w:r>
      <w:r w:rsidRPr="00DF07B0">
        <w:rPr>
          <w:rFonts w:ascii="Times New Roman" w:hAnsi="Times New Roman" w:cs="Times New Roman"/>
          <w:sz w:val="20"/>
          <w:szCs w:val="20"/>
        </w:rPr>
        <w:t xml:space="preserve">references to CIC codes refer to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V – CI</w:t>
      </w:r>
      <w:r w:rsidR="00262318" w:rsidRPr="00DF07B0">
        <w:rPr>
          <w:rFonts w:ascii="Times New Roman" w:hAnsi="Times New Roman" w:cs="Times New Roman"/>
          <w:sz w:val="20"/>
          <w:szCs w:val="20"/>
        </w:rPr>
        <w:t>C</w:t>
      </w:r>
      <w:r w:rsidRPr="00DF07B0">
        <w:rPr>
          <w:rFonts w:ascii="Times New Roman" w:hAnsi="Times New Roman" w:cs="Times New Roman"/>
          <w:sz w:val="20"/>
          <w:szCs w:val="20"/>
        </w:rPr>
        <w:t xml:space="preserve"> table of this Regulation.</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lastRenderedPageBreak/>
        <w:t>This template contains an item</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by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item list of </w:t>
      </w:r>
      <w:r w:rsidRPr="00DF07B0">
        <w:rPr>
          <w:rFonts w:ascii="Times New Roman" w:hAnsi="Times New Roman" w:cs="Times New Roman"/>
          <w:bCs/>
          <w:sz w:val="20"/>
          <w:szCs w:val="20"/>
        </w:rPr>
        <w:t>closed derivatives</w:t>
      </w:r>
      <w:r w:rsidRPr="00DF07B0">
        <w:rPr>
          <w:rFonts w:ascii="Times New Roman" w:hAnsi="Times New Roman" w:cs="Times New Roman"/>
          <w:sz w:val="20"/>
          <w:szCs w:val="20"/>
        </w:rPr>
        <w:t xml:space="preserve"> held directly by the undertaking (i.e. not on a look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through basis), classifiable as asset categories A to F. When a contract is still open but has been reduced in size the closed portion shall be reported. </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sz w:val="20"/>
          <w:szCs w:val="20"/>
        </w:rPr>
        <w:t>Derivatives are considered assets if their Solvency II value is positive or zero. They are considered liabilities if their Solvency II value is negative</w:t>
      </w:r>
      <w:del w:id="851" w:author="Author">
        <w:r w:rsidRPr="00DF07B0" w:rsidDel="00E01108">
          <w:rPr>
            <w:rFonts w:ascii="Times New Roman" w:hAnsi="Times New Roman" w:cs="Times New Roman"/>
            <w:sz w:val="20"/>
            <w:szCs w:val="20"/>
          </w:rPr>
          <w:delText xml:space="preserve"> or if they are issued by the undertaking</w:delText>
        </w:r>
      </w:del>
      <w:r w:rsidRPr="00DF07B0">
        <w:rPr>
          <w:rFonts w:ascii="Times New Roman" w:hAnsi="Times New Roman" w:cs="Times New Roman"/>
          <w:sz w:val="20"/>
          <w:szCs w:val="20"/>
        </w:rPr>
        <w:t>.</w:t>
      </w:r>
      <w:r w:rsidRPr="00DF07B0">
        <w:rPr>
          <w:rFonts w:ascii="Times New Roman" w:hAnsi="Times New Roman" w:cs="Times New Roman"/>
          <w:bCs/>
          <w:sz w:val="20"/>
          <w:szCs w:val="20"/>
        </w:rPr>
        <w:t xml:space="preserve"> </w:t>
      </w:r>
      <w:r w:rsidRPr="00DF07B0">
        <w:rPr>
          <w:rFonts w:ascii="Times New Roman" w:hAnsi="Times New Roman" w:cs="Times New Roman"/>
          <w:sz w:val="20"/>
          <w:szCs w:val="20"/>
        </w:rPr>
        <w:t>Both derivatives considered as assets or considered as liabilities shall be included.</w:t>
      </w:r>
    </w:p>
    <w:p w:rsidR="0095672C" w:rsidRPr="00DF07B0" w:rsidRDefault="0095672C" w:rsidP="00950116">
      <w:pPr>
        <w:spacing w:before="240"/>
        <w:jc w:val="both"/>
        <w:rPr>
          <w:rFonts w:ascii="Times New Roman" w:hAnsi="Times New Roman" w:cs="Times New Roman"/>
          <w:bCs/>
          <w:sz w:val="20"/>
          <w:szCs w:val="20"/>
        </w:rPr>
      </w:pPr>
      <w:r w:rsidRPr="00DF07B0">
        <w:rPr>
          <w:rFonts w:ascii="Times New Roman" w:hAnsi="Times New Roman" w:cs="Times New Roman"/>
          <w:bCs/>
          <w:sz w:val="20"/>
          <w:szCs w:val="20"/>
        </w:rPr>
        <w:t xml:space="preserve">Closed derivatives are the ones that were open at some point of the reference period (i.e. last quarter if template is submitted quarterly or last year if template is only submitted annually) but were closed before the end of the reporting </w:t>
      </w:r>
      <w:r w:rsidR="005570BE" w:rsidRPr="00DF07B0">
        <w:rPr>
          <w:rFonts w:ascii="Times New Roman" w:hAnsi="Times New Roman" w:cs="Times New Roman"/>
          <w:bCs/>
          <w:sz w:val="20"/>
          <w:szCs w:val="20"/>
        </w:rPr>
        <w:t>period</w:t>
      </w:r>
      <w:r w:rsidRPr="00DF07B0">
        <w:rPr>
          <w:rFonts w:ascii="Times New Roman" w:hAnsi="Times New Roman" w:cs="Times New Roman"/>
          <w:bCs/>
          <w:sz w:val="20"/>
          <w:szCs w:val="20"/>
        </w:rPr>
        <w:t>.</w:t>
      </w:r>
    </w:p>
    <w:p w:rsidR="0095672C" w:rsidRPr="00DF07B0" w:rsidRDefault="0095672C" w:rsidP="00950116">
      <w:pPr>
        <w:spacing w:before="240"/>
        <w:jc w:val="both"/>
        <w:rPr>
          <w:rFonts w:ascii="Times New Roman" w:hAnsi="Times New Roman" w:cs="Times New Roman"/>
          <w:bCs/>
          <w:sz w:val="20"/>
          <w:szCs w:val="20"/>
        </w:rPr>
      </w:pPr>
      <w:r w:rsidRPr="00DF07B0">
        <w:rPr>
          <w:rFonts w:ascii="Times New Roman" w:hAnsi="Times New Roman" w:cs="Times New Roman"/>
          <w:bCs/>
          <w:sz w:val="20"/>
          <w:szCs w:val="20"/>
        </w:rPr>
        <w:t>If there are frequent trades on the same derivative, the derivative can be reported on an aggregated or net basis (indicating only the first and the last trade dates), as long as all the relevant characteristics are common and following the specific instruction for each relevant item.</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sz w:val="20"/>
          <w:szCs w:val="20"/>
        </w:rPr>
        <w:t>Items shall be reported with positive values unless otherwise stated in the respective instructions.</w:t>
      </w:r>
    </w:p>
    <w:p w:rsidR="0095672C" w:rsidRPr="00DF07B0" w:rsidRDefault="0095672C" w:rsidP="00950116">
      <w:pPr>
        <w:spacing w:after="120"/>
        <w:jc w:val="both"/>
        <w:rPr>
          <w:rFonts w:ascii="Times New Roman" w:hAnsi="Times New Roman" w:cs="Times New Roman"/>
          <w:bCs/>
          <w:sz w:val="20"/>
          <w:szCs w:val="20"/>
        </w:rPr>
      </w:pPr>
      <w:r w:rsidRPr="00DF07B0">
        <w:rPr>
          <w:rFonts w:ascii="Times New Roman" w:hAnsi="Times New Roman" w:cs="Times New Roman"/>
          <w:bCs/>
          <w:sz w:val="20"/>
          <w:szCs w:val="20"/>
        </w:rPr>
        <w:t>A derivative is a financial instrument or other contract with all three of the following characteristics:</w:t>
      </w:r>
    </w:p>
    <w:p w:rsidR="0095672C" w:rsidRPr="00DF07B0" w:rsidRDefault="0095672C" w:rsidP="00803166">
      <w:pPr>
        <w:pStyle w:val="ListParagraph"/>
        <w:numPr>
          <w:ilvl w:val="0"/>
          <w:numId w:val="13"/>
        </w:numPr>
        <w:spacing w:after="200" w:line="276" w:lineRule="auto"/>
        <w:rPr>
          <w:bCs/>
          <w:sz w:val="20"/>
          <w:lang w:val="en-GB"/>
        </w:rPr>
      </w:pPr>
      <w:r w:rsidRPr="00DF07B0">
        <w:rPr>
          <w:bCs/>
          <w:sz w:val="20"/>
          <w:lang w:val="en-GB"/>
        </w:rPr>
        <w:t>Its value changes in response to the change in a specified interest rate, financial instrument price, commodity price, foreign exchange rate, index of prices or rates, credit rating or credit index, or other variable, provided in the case of a non</w:t>
      </w:r>
      <w:r w:rsidR="0072092D" w:rsidRPr="00DF07B0">
        <w:rPr>
          <w:bCs/>
          <w:sz w:val="20"/>
          <w:lang w:val="en-GB"/>
        </w:rPr>
        <w:t>–</w:t>
      </w:r>
      <w:r w:rsidRPr="00DF07B0">
        <w:rPr>
          <w:bCs/>
          <w:sz w:val="20"/>
          <w:lang w:val="en-GB"/>
        </w:rPr>
        <w:t>financial variable that the variable is not specific to a party to the contract (sometimes called the ‘underlying’).</w:t>
      </w:r>
    </w:p>
    <w:p w:rsidR="0095672C" w:rsidRPr="00DF07B0" w:rsidRDefault="0095672C" w:rsidP="00803166">
      <w:pPr>
        <w:pStyle w:val="ListParagraph"/>
        <w:numPr>
          <w:ilvl w:val="0"/>
          <w:numId w:val="13"/>
        </w:numPr>
        <w:spacing w:after="200" w:line="276" w:lineRule="auto"/>
        <w:rPr>
          <w:bCs/>
          <w:sz w:val="20"/>
          <w:lang w:val="en-GB"/>
        </w:rPr>
      </w:pPr>
      <w:r w:rsidRPr="00DF07B0">
        <w:rPr>
          <w:bCs/>
          <w:sz w:val="20"/>
          <w:lang w:val="en-GB"/>
        </w:rPr>
        <w:t>It requires no initial net investment or an initial net investment that is smaller than would be required for other types of contracts that would be expected to have a similar response to changes in market factors.</w:t>
      </w:r>
    </w:p>
    <w:p w:rsidR="0095672C" w:rsidRPr="00DF07B0" w:rsidRDefault="0095672C" w:rsidP="00803166">
      <w:pPr>
        <w:pStyle w:val="ListParagraph"/>
        <w:numPr>
          <w:ilvl w:val="0"/>
          <w:numId w:val="13"/>
        </w:numPr>
        <w:spacing w:after="200" w:line="276" w:lineRule="auto"/>
        <w:rPr>
          <w:bCs/>
          <w:sz w:val="20"/>
          <w:lang w:val="en-GB"/>
        </w:rPr>
      </w:pPr>
      <w:r w:rsidRPr="00DF07B0">
        <w:rPr>
          <w:bCs/>
          <w:sz w:val="20"/>
          <w:lang w:val="en-GB"/>
        </w:rPr>
        <w:t>It is settled at a future date.</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comprises two tables: Information on positions held and Information on derivatives.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On the table Information on positions held, each derivative shall be reported separately in as many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as needed in order to properly fill in all items requested in that table. If for the same derivative two values can be attributed to one variable, then this derivative needs to be reported in more than one line.</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 xml:space="preserve">In particular, </w:t>
      </w:r>
      <w:r w:rsidRPr="00DF07B0">
        <w:rPr>
          <w:rFonts w:ascii="Times New Roman" w:hAnsi="Times New Roman" w:cs="Times New Roman"/>
          <w:sz w:val="20"/>
          <w:szCs w:val="20"/>
        </w:rPr>
        <w:t xml:space="preserve">for derivatives that have more than a pair of currencies, it shall be split into the pair components and reported in different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On the table Information on derivative, each derivative shall be reported separately, with one </w:t>
      </w:r>
      <w:r w:rsidR="00053D9E" w:rsidRPr="00DF07B0">
        <w:rPr>
          <w:rFonts w:ascii="Times New Roman" w:hAnsi="Times New Roman" w:cs="Times New Roman"/>
          <w:sz w:val="20"/>
          <w:szCs w:val="20"/>
        </w:rPr>
        <w:t xml:space="preserve">row </w:t>
      </w:r>
      <w:r w:rsidRPr="00DF07B0">
        <w:rPr>
          <w:rFonts w:ascii="Times New Roman" w:hAnsi="Times New Roman" w:cs="Times New Roman"/>
          <w:sz w:val="20"/>
          <w:szCs w:val="20"/>
        </w:rPr>
        <w:t>for each derivative, filling in all variables requested in that table.</w:t>
      </w:r>
    </w:p>
    <w:tbl>
      <w:tblPr>
        <w:tblStyle w:val="TableGrid"/>
        <w:tblW w:w="9383" w:type="dxa"/>
        <w:tblLook w:val="04A0" w:firstRow="1" w:lastRow="0" w:firstColumn="1" w:lastColumn="0" w:noHBand="0" w:noVBand="1"/>
      </w:tblPr>
      <w:tblGrid>
        <w:gridCol w:w="1194"/>
        <w:gridCol w:w="2388"/>
        <w:gridCol w:w="5801"/>
      </w:tblGrid>
      <w:tr w:rsidR="0095672C" w:rsidRPr="00DF07B0" w:rsidTr="00950116">
        <w:trPr>
          <w:trHeight w:val="423"/>
        </w:trPr>
        <w:tc>
          <w:tcPr>
            <w:tcW w:w="3582" w:type="dxa"/>
            <w:gridSpan w:val="2"/>
            <w:tcBorders>
              <w:top w:val="single" w:sz="4" w:space="0" w:color="auto"/>
              <w:left w:val="single" w:sz="4" w:space="0" w:color="auto"/>
              <w:bottom w:val="single" w:sz="4" w:space="0" w:color="auto"/>
              <w:right w:val="nil"/>
            </w:tcBorders>
          </w:tcPr>
          <w:p w:rsidR="0095672C" w:rsidRPr="00DF07B0" w:rsidRDefault="0095672C" w:rsidP="00950116">
            <w:pPr>
              <w:jc w:val="both"/>
              <w:rPr>
                <w:rFonts w:ascii="Times New Roman" w:hAnsi="Times New Roman" w:cs="Times New Roman"/>
                <w:b/>
                <w:sz w:val="20"/>
                <w:szCs w:val="20"/>
              </w:rPr>
            </w:pPr>
            <w:r w:rsidRPr="00DF07B0">
              <w:rPr>
                <w:rFonts w:ascii="Times New Roman" w:hAnsi="Times New Roman" w:cs="Times New Roman"/>
                <w:b/>
                <w:sz w:val="20"/>
                <w:szCs w:val="20"/>
              </w:rPr>
              <w:t>Information on positions held</w:t>
            </w:r>
          </w:p>
          <w:p w:rsidR="0095672C" w:rsidRPr="00DF07B0" w:rsidRDefault="0095672C" w:rsidP="00950116">
            <w:pPr>
              <w:rPr>
                <w:rFonts w:ascii="Times New Roman" w:hAnsi="Times New Roman" w:cs="Times New Roman"/>
                <w:sz w:val="20"/>
                <w:szCs w:val="20"/>
              </w:rPr>
            </w:pPr>
          </w:p>
        </w:tc>
        <w:tc>
          <w:tcPr>
            <w:tcW w:w="5801" w:type="dxa"/>
            <w:tcBorders>
              <w:top w:val="single" w:sz="4" w:space="0" w:color="auto"/>
              <w:left w:val="nil"/>
              <w:bottom w:val="single" w:sz="4" w:space="0" w:color="auto"/>
              <w:right w:val="single" w:sz="4" w:space="0" w:color="auto"/>
            </w:tcBorders>
          </w:tcPr>
          <w:p w:rsidR="0095672C" w:rsidRPr="00DF07B0" w:rsidRDefault="0095672C" w:rsidP="00950116">
            <w:pPr>
              <w:rPr>
                <w:rFonts w:ascii="Times New Roman" w:hAnsi="Times New Roman" w:cs="Times New Roman"/>
                <w:sz w:val="20"/>
                <w:szCs w:val="20"/>
              </w:rPr>
            </w:pPr>
          </w:p>
        </w:tc>
      </w:tr>
      <w:tr w:rsidR="0095672C" w:rsidRPr="00DF07B0" w:rsidTr="00950116">
        <w:trPr>
          <w:trHeight w:val="204"/>
        </w:trPr>
        <w:tc>
          <w:tcPr>
            <w:tcW w:w="1194" w:type="dxa"/>
            <w:tcBorders>
              <w:bottom w:val="single" w:sz="4" w:space="0" w:color="auto"/>
            </w:tcBorders>
            <w:noWrap/>
            <w:vAlign w:val="center"/>
            <w:hideMark/>
          </w:tcPr>
          <w:p w:rsidR="0095672C" w:rsidRPr="00DF07B0" w:rsidRDefault="0095672C">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
          <w:p w:rsidR="0095672C" w:rsidRPr="00DF07B0" w:rsidRDefault="0095672C">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801" w:type="dxa"/>
            <w:tcBorders>
              <w:bottom w:val="single" w:sz="4" w:space="0" w:color="auto"/>
            </w:tcBorders>
            <w:vAlign w:val="center"/>
            <w:hideMark/>
          </w:tcPr>
          <w:p w:rsidR="0095672C" w:rsidRPr="00DF07B0" w:rsidRDefault="0095672C">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1575"/>
        </w:trPr>
        <w:tc>
          <w:tcPr>
            <w:tcW w:w="1194" w:type="dxa"/>
            <w:tcBorders>
              <w:top w:val="single" w:sz="4" w:space="0" w:color="auto"/>
            </w:tcBorders>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C0040</w:t>
            </w:r>
          </w:p>
        </w:tc>
        <w:tc>
          <w:tcPr>
            <w:tcW w:w="2388" w:type="dxa"/>
            <w:tcBorders>
              <w:top w:val="single" w:sz="4" w:space="0" w:color="auto"/>
            </w:tcBorders>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Derivative ID Code</w:t>
            </w:r>
          </w:p>
        </w:tc>
        <w:tc>
          <w:tcPr>
            <w:tcW w:w="5801" w:type="dxa"/>
            <w:tcBorders>
              <w:top w:val="single" w:sz="4" w:space="0" w:color="auto"/>
            </w:tcBorders>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Derivative ID code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and must be consistent over time</w:t>
            </w:r>
          </w:p>
        </w:tc>
      </w:tr>
      <w:tr w:rsidR="0095672C" w:rsidRPr="00DF07B0" w:rsidTr="00950116">
        <w:trPr>
          <w:trHeight w:val="1485"/>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C0050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Derivative ID Code type</w:t>
            </w:r>
          </w:p>
        </w:tc>
        <w:tc>
          <w:tcPr>
            <w:tcW w:w="5801"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Type of ID Code used for the “Derivative ID Code” item. 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ISO/6166 for ISIN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t>
            </w:r>
          </w:p>
        </w:tc>
      </w:tr>
      <w:tr w:rsidR="0095672C" w:rsidRPr="00DF07B0" w:rsidTr="00950116">
        <w:trPr>
          <w:trHeight w:val="3056"/>
        </w:trPr>
        <w:tc>
          <w:tcPr>
            <w:tcW w:w="1194" w:type="dxa"/>
            <w:hideMark/>
          </w:tcPr>
          <w:p w:rsidR="0095672C" w:rsidRPr="00DF07B0" w:rsidRDefault="0095672C" w:rsidP="00950116">
            <w:pPr>
              <w:pStyle w:val="NoSpacing"/>
              <w:rPr>
                <w:rFonts w:ascii="Times New Roman" w:hAnsi="Times New Roman"/>
              </w:rPr>
            </w:pPr>
            <w:r w:rsidRPr="00DF07B0">
              <w:rPr>
                <w:rFonts w:ascii="Times New Roman" w:hAnsi="Times New Roman" w:cs="Times New Roman"/>
                <w:sz w:val="20"/>
                <w:szCs w:val="20"/>
              </w:rPr>
              <w:t>C0060</w:t>
            </w:r>
          </w:p>
        </w:tc>
        <w:tc>
          <w:tcPr>
            <w:tcW w:w="238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Portfolio</w:t>
            </w:r>
          </w:p>
        </w:tc>
        <w:tc>
          <w:tcPr>
            <w:tcW w:w="580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shareholder's funds, general (no split) and ring fenced funds.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Ring fenced funds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internal fund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Shareholders' funds</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w:t>
            </w:r>
            <w:r w:rsidRPr="00DF07B0" w:rsidDel="00EC73F8">
              <w:rPr>
                <w:rFonts w:ascii="Times New Roman" w:hAnsi="Times New Roman" w:cs="Times New Roman"/>
                <w:sz w:val="20"/>
                <w:szCs w:val="20"/>
              </w:rPr>
              <w:t xml:space="preserve"> </w:t>
            </w:r>
          </w:p>
          <w:p w:rsidR="0095672C" w:rsidRPr="00DF07B0" w:rsidRDefault="0095672C" w:rsidP="00950116">
            <w:pPr>
              <w:rPr>
                <w:rFonts w:ascii="Times New Roman" w:hAnsi="Times New Roman" w:cs="Times New Roman"/>
                <w:sz w:val="20"/>
                <w:szCs w:val="20"/>
              </w:rPr>
            </w:pP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The split is not mandatory, except for identifying ring fenced funds, but shall be reported if the undertaking uses it internally. When an undertaking does not apply a split “general” shall be used. </w:t>
            </w:r>
          </w:p>
        </w:tc>
      </w:tr>
      <w:tr w:rsidR="0095672C" w:rsidRPr="00DF07B0" w:rsidTr="00950116">
        <w:trPr>
          <w:trHeight w:val="1515"/>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C0070</w:t>
            </w:r>
          </w:p>
        </w:tc>
        <w:tc>
          <w:tcPr>
            <w:tcW w:w="238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Fund number</w:t>
            </w:r>
          </w:p>
        </w:tc>
        <w:tc>
          <w:tcPr>
            <w:tcW w:w="5801" w:type="dxa"/>
            <w:hideMark/>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rPr>
              <w:t>Applicable to derivatives held in ring fenced funds or other internal funds (defined according to national markets).</w:t>
            </w:r>
          </w:p>
          <w:p w:rsidR="0095672C" w:rsidRPr="00DF07B0" w:rsidRDefault="0095672C" w:rsidP="00950116">
            <w:pPr>
              <w:rPr>
                <w:rFonts w:ascii="Times New Roman" w:hAnsi="Times New Roman" w:cs="Times New Roman"/>
                <w:sz w:val="20"/>
                <w:szCs w:val="20"/>
                <w:lang w:val="en-US"/>
              </w:rPr>
            </w:pP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Number which is attributed by the undertaking, corresponding to the unique number assigned to each fund. This number has to be consistent over time and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 to identify the funds in other templates. </w:t>
            </w:r>
            <w:r w:rsidRPr="00DF07B0">
              <w:rPr>
                <w:rFonts w:ascii="Times New Roman" w:hAnsi="Times New Roman" w:cs="Times New Roman"/>
                <w:sz w:val="20"/>
                <w:szCs w:val="20"/>
                <w:lang w:val="en-US" w:eastAsia="fr-FR"/>
              </w:rPr>
              <w:t>It shall not be re</w:t>
            </w:r>
            <w:r w:rsidR="0072092D" w:rsidRPr="00DF07B0">
              <w:rPr>
                <w:rFonts w:ascii="Times New Roman" w:hAnsi="Times New Roman" w:cs="Times New Roman"/>
                <w:sz w:val="20"/>
                <w:szCs w:val="20"/>
                <w:lang w:val="en-US" w:eastAsia="fr-FR"/>
              </w:rPr>
              <w:t>–</w:t>
            </w:r>
            <w:r w:rsidRPr="00DF07B0">
              <w:rPr>
                <w:rFonts w:ascii="Times New Roman" w:hAnsi="Times New Roman" w:cs="Times New Roman"/>
                <w:sz w:val="20"/>
                <w:szCs w:val="20"/>
                <w:lang w:val="en-US" w:eastAsia="fr-FR"/>
              </w:rPr>
              <w:t xml:space="preserve">used for a different fund. </w:t>
            </w:r>
          </w:p>
        </w:tc>
      </w:tr>
      <w:tr w:rsidR="0095672C" w:rsidRPr="00DF07B0" w:rsidTr="00950116">
        <w:trPr>
          <w:trHeight w:val="1054"/>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C0080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Derivatives held in unit linked and index linked contracts </w:t>
            </w:r>
          </w:p>
        </w:tc>
        <w:tc>
          <w:tcPr>
            <w:tcW w:w="5801" w:type="dxa"/>
            <w:hideMark/>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rPr>
              <w:t>Identify the derivatives that are held by unit linked and index linked contracts. One of the options in the following closed list shall be used:</w:t>
            </w:r>
            <w:r w:rsidRPr="00DF07B0">
              <w:rPr>
                <w:rFonts w:ascii="Times New Roman" w:hAnsi="Times New Roman" w:cs="Times New Roman"/>
                <w:sz w:val="20"/>
                <w:szCs w:val="20"/>
              </w:rPr>
              <w:br/>
            </w:r>
            <w:r w:rsidRPr="00DF07B0">
              <w:rPr>
                <w:rFonts w:ascii="Times New Roman" w:hAnsi="Times New Roman" w:cs="Times New Roman"/>
                <w:sz w:val="20"/>
                <w:szCs w:val="20"/>
                <w:lang w:val="en-US"/>
              </w:rPr>
              <w:t>1</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Unit</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 or index</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2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Neither unit</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 nor index</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w:t>
            </w:r>
          </w:p>
        </w:tc>
      </w:tr>
      <w:tr w:rsidR="0095672C" w:rsidRPr="00DF07B0" w:rsidTr="00950116">
        <w:trPr>
          <w:trHeight w:val="509"/>
        </w:trPr>
        <w:tc>
          <w:tcPr>
            <w:tcW w:w="1194" w:type="dxa"/>
            <w:vMerge w:val="restart"/>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C0090</w:t>
            </w:r>
          </w:p>
        </w:tc>
        <w:tc>
          <w:tcPr>
            <w:tcW w:w="2388" w:type="dxa"/>
            <w:vMerge w:val="restart"/>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Instrument underlying the derivative</w:t>
            </w:r>
          </w:p>
        </w:tc>
        <w:tc>
          <w:tcPr>
            <w:tcW w:w="5801" w:type="dxa"/>
            <w:vMerge w:val="restart"/>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 Code of the instrument (asset or liability) underlying the derivative contract. This item is to be provided only for derivatives that have a single or multiple underlying instruments in the undertakings’ portfolio. An index is considered a single instrument and shall be reported. </w:t>
            </w:r>
          </w:p>
          <w:p w:rsidR="0095672C" w:rsidRPr="00DF07B0" w:rsidRDefault="0095672C" w:rsidP="00950116">
            <w:pPr>
              <w:spacing w:before="120" w:after="12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Identification code of the instrument underlying the derivative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recognized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w:t>
            </w:r>
            <w:r w:rsidRPr="00DF07B0">
              <w:rPr>
                <w:rFonts w:ascii="Times New Roman" w:hAnsi="Times New Roman" w:cs="Times New Roman"/>
                <w:sz w:val="20"/>
                <w:szCs w:val="20"/>
              </w:rPr>
              <w:lastRenderedPageBreak/>
              <w:t>not available, and must be consistent over time</w:t>
            </w:r>
          </w:p>
          <w:p w:rsidR="0095672C" w:rsidRPr="00DF07B0" w:rsidRDefault="0072092D" w:rsidP="00950116">
            <w:pPr>
              <w:spacing w:before="120" w:after="120" w:line="276" w:lineRule="auto"/>
              <w:rPr>
                <w:rFonts w:ascii="Times New Roman" w:hAnsi="Times New Roman" w:cs="Times New Roman"/>
                <w:sz w:val="20"/>
                <w:szCs w:val="20"/>
              </w:rPr>
            </w:pPr>
            <w:r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w:t>
            </w:r>
            <w:ins w:id="852" w:author="Author">
              <w:r w:rsidR="00743A62" w:rsidRPr="00DF07B0">
                <w:rPr>
                  <w:rFonts w:ascii="Times New Roman" w:hAnsi="Times New Roman" w:cs="Times New Roman"/>
                  <w:sz w:val="20"/>
                  <w:szCs w:val="20"/>
                </w:rPr>
                <w:t>CAU/</w:t>
              </w:r>
            </w:ins>
            <w:r w:rsidR="0095672C" w:rsidRPr="00DF07B0">
              <w:rPr>
                <w:rFonts w:ascii="Times New Roman" w:hAnsi="Times New Roman" w:cs="Times New Roman"/>
                <w:sz w:val="20"/>
                <w:szCs w:val="20"/>
              </w:rPr>
              <w:t>Multiple assets/liabilities”, if the underlying assets or liabilities are more than one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If the underlying is an index then the code of the index shall be reported.</w:t>
            </w:r>
          </w:p>
        </w:tc>
      </w:tr>
      <w:tr w:rsidR="0095672C" w:rsidRPr="00DF07B0" w:rsidTr="00950116">
        <w:trPr>
          <w:trHeight w:val="509"/>
        </w:trPr>
        <w:tc>
          <w:tcPr>
            <w:tcW w:w="1194" w:type="dxa"/>
            <w:vMerge/>
            <w:hideMark/>
          </w:tcPr>
          <w:p w:rsidR="0095672C" w:rsidRPr="00DF07B0" w:rsidRDefault="0095672C" w:rsidP="00950116">
            <w:pPr>
              <w:pStyle w:val="NoSpacing"/>
              <w:rPr>
                <w:rFonts w:ascii="Times New Roman" w:hAnsi="Times New Roman" w:cs="Times New Roman"/>
                <w:sz w:val="20"/>
                <w:szCs w:val="20"/>
              </w:rPr>
            </w:pPr>
          </w:p>
        </w:tc>
        <w:tc>
          <w:tcPr>
            <w:tcW w:w="2388" w:type="dxa"/>
            <w:vMerge/>
            <w:hideMark/>
          </w:tcPr>
          <w:p w:rsidR="0095672C" w:rsidRPr="00DF07B0" w:rsidRDefault="0095672C" w:rsidP="00950116">
            <w:pPr>
              <w:spacing w:after="200" w:line="276" w:lineRule="auto"/>
              <w:rPr>
                <w:rFonts w:ascii="Times New Roman" w:hAnsi="Times New Roman" w:cs="Times New Roman"/>
                <w:sz w:val="20"/>
                <w:szCs w:val="20"/>
              </w:rPr>
            </w:pPr>
          </w:p>
        </w:tc>
        <w:tc>
          <w:tcPr>
            <w:tcW w:w="5801" w:type="dxa"/>
            <w:vMerge/>
            <w:hideMark/>
          </w:tcPr>
          <w:p w:rsidR="0095672C" w:rsidRPr="00DF07B0" w:rsidRDefault="0095672C" w:rsidP="00950116">
            <w:pPr>
              <w:spacing w:after="200" w:line="276" w:lineRule="auto"/>
              <w:rPr>
                <w:rFonts w:ascii="Times New Roman" w:hAnsi="Times New Roman" w:cs="Times New Roman"/>
                <w:sz w:val="20"/>
                <w:szCs w:val="20"/>
              </w:rPr>
            </w:pPr>
          </w:p>
        </w:tc>
      </w:tr>
      <w:tr w:rsidR="0095672C" w:rsidRPr="00DF07B0" w:rsidTr="00950116">
        <w:trPr>
          <w:trHeight w:val="2280"/>
        </w:trPr>
        <w:tc>
          <w:tcPr>
            <w:tcW w:w="1194" w:type="dxa"/>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C0100</w:t>
            </w:r>
          </w:p>
        </w:tc>
        <w:tc>
          <w:tcPr>
            <w:tcW w:w="238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Type of code of asset or liability underlying the derivative</w:t>
            </w:r>
          </w:p>
        </w:tc>
        <w:tc>
          <w:tcPr>
            <w:tcW w:w="580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Type of ID Code used for the “Instrument underlying the derivative”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ISO/6166 for ISIN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4 –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item is not reported for derivatives which have as underlying more than one asset or liability.</w:t>
            </w:r>
          </w:p>
        </w:tc>
      </w:tr>
      <w:tr w:rsidR="0095672C" w:rsidRPr="00DF07B0" w:rsidTr="00950116">
        <w:trPr>
          <w:trHeight w:val="913"/>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C0110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Use of derivative</w:t>
            </w:r>
          </w:p>
        </w:tc>
        <w:tc>
          <w:tcPr>
            <w:tcW w:w="580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Describe the use of the derivative (micro / macro hedge, efficient portfolio management).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Micro hedge refers to derivatives covering a single financial instrument (asset or liability), forecasted transaction or other liability.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Macro hedge refers to derivatives covering a set of financial instruments (assets or liabilities), forecasted transactions or other liabilities.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Efficient portfolio management refers usually to operations where the manager wishes to improve a portfolio’ income by exchanging a (lower)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 pattern by another with a higher value, using a derivative or set of derivatives, without changing the asset’ portfolio composition, having a lower investment amount and less transaction costs. </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Micro hedge</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Macro hedge</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Matching assets and liabilities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used in the context of matching adjustment portfolios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Efficient portfolio management, other than “Matching assets and liabilities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used in the context of matching adjustment portfolios”</w:t>
            </w:r>
          </w:p>
        </w:tc>
      </w:tr>
      <w:tr w:rsidR="0095672C" w:rsidRPr="00DF07B0" w:rsidTr="00950116">
        <w:trPr>
          <w:trHeight w:val="1860"/>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C0120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Notional amount of the derivative</w:t>
            </w:r>
          </w:p>
        </w:tc>
        <w:tc>
          <w:tcPr>
            <w:tcW w:w="580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The amount covered or exposed to the derivative.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For futures and options corresponds to contract size multiplied by the trigger value and by the number of contracts reported in that line. For swaps and forwards it corresponds to the contract amount of the contracts reported in that line.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notional amount refers to the amount that is being hedged / invested (when not covering risks). If several trades occur, it shall be the net amount at the reporting date.</w:t>
            </w:r>
          </w:p>
        </w:tc>
      </w:tr>
      <w:tr w:rsidR="0095672C" w:rsidRPr="00DF07B0" w:rsidTr="00950116">
        <w:trPr>
          <w:trHeight w:val="3464"/>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C0130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Buyer/Seller</w:t>
            </w:r>
          </w:p>
        </w:tc>
        <w:tc>
          <w:tcPr>
            <w:tcW w:w="580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Only for futures and options, swaps and credit derivatives contracts (currency, credit and securities swaps).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Identify whether the derivative contract was bought or sold.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The buyer and seller position for swaps is defined relatively to the security or notional amount and the swap flows.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 with the exception of Interest Rate Swaps:</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Buyer </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Seller</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For interest rate swaps one of the options in the following closed list shall be use:</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 Deliver fixed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for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floating </w:t>
            </w:r>
            <w:r w:rsidRPr="00DF07B0">
              <w:rPr>
                <w:rFonts w:ascii="Times New Roman" w:hAnsi="Times New Roman" w:cs="Times New Roman"/>
                <w:sz w:val="20"/>
                <w:szCs w:val="20"/>
              </w:rPr>
              <w:b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FX: Deliver fixed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for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fixed </w:t>
            </w:r>
            <w:r w:rsidRPr="00DF07B0">
              <w:rPr>
                <w:rFonts w:ascii="Times New Roman" w:hAnsi="Times New Roman" w:cs="Times New Roman"/>
                <w:sz w:val="20"/>
                <w:szCs w:val="20"/>
              </w:rPr>
              <w:b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FX: Deliver floating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for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fixed</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 Deliver floating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for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floating</w:t>
            </w:r>
          </w:p>
        </w:tc>
      </w:tr>
      <w:tr w:rsidR="0095672C" w:rsidRPr="00DF07B0" w:rsidTr="00950116">
        <w:trPr>
          <w:trHeight w:val="737"/>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C0140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Premium paid to date</w:t>
            </w:r>
          </w:p>
        </w:tc>
        <w:tc>
          <w:tcPr>
            <w:tcW w:w="580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payment made (if bought), for options and also up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front and periodical premium amounts paid for swaps, since </w:t>
            </w:r>
            <w:ins w:id="853" w:author="Author">
              <w:r w:rsidR="003F6AD4" w:rsidRPr="00DF07B0">
                <w:rPr>
                  <w:rFonts w:ascii="Times New Roman" w:hAnsi="Times New Roman" w:cs="Times New Roman"/>
                  <w:sz w:val="20"/>
                  <w:szCs w:val="20"/>
                  <w:rPrChange w:id="854" w:author="Author">
                    <w:rPr>
                      <w:rFonts w:ascii="Times New Roman" w:hAnsi="Times New Roman" w:cs="Times New Roman"/>
                      <w:sz w:val="20"/>
                      <w:szCs w:val="20"/>
                      <w:highlight w:val="yellow"/>
                    </w:rPr>
                  </w:rPrChange>
                </w:rPr>
                <w:t>the moment the undertaking entered in the derivative</w:t>
              </w:r>
            </w:ins>
            <w:del w:id="855" w:author="Author">
              <w:r w:rsidRPr="00DF07B0" w:rsidDel="003F6AD4">
                <w:rPr>
                  <w:rFonts w:ascii="Times New Roman" w:hAnsi="Times New Roman" w:cs="Times New Roman"/>
                  <w:sz w:val="20"/>
                  <w:szCs w:val="20"/>
                </w:rPr>
                <w:delText>inception</w:delText>
              </w:r>
            </w:del>
            <w:r w:rsidRPr="00DF07B0">
              <w:rPr>
                <w:rFonts w:ascii="Times New Roman" w:hAnsi="Times New Roman" w:cs="Times New Roman"/>
                <w:sz w:val="20"/>
                <w:szCs w:val="20"/>
              </w:rPr>
              <w:t xml:space="preserve">. </w:t>
            </w:r>
          </w:p>
        </w:tc>
      </w:tr>
      <w:tr w:rsidR="0095672C" w:rsidRPr="00DF07B0" w:rsidTr="00950116">
        <w:trPr>
          <w:trHeight w:val="705"/>
        </w:trPr>
        <w:tc>
          <w:tcPr>
            <w:tcW w:w="1194" w:type="dxa"/>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C0150</w:t>
            </w:r>
          </w:p>
        </w:tc>
        <w:tc>
          <w:tcPr>
            <w:tcW w:w="238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Premium received to date</w:t>
            </w:r>
          </w:p>
        </w:tc>
        <w:tc>
          <w:tcPr>
            <w:tcW w:w="5801"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payment received (if sold), for options and also up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front and periodical premium amounts received for swaps, since </w:t>
            </w:r>
            <w:ins w:id="856" w:author="Author">
              <w:r w:rsidR="003F6AD4" w:rsidRPr="00DF07B0">
                <w:rPr>
                  <w:rFonts w:ascii="Times New Roman" w:hAnsi="Times New Roman" w:cs="Times New Roman"/>
                  <w:sz w:val="20"/>
                  <w:szCs w:val="20"/>
                  <w:rPrChange w:id="857" w:author="Author">
                    <w:rPr>
                      <w:rFonts w:ascii="Times New Roman" w:hAnsi="Times New Roman" w:cs="Times New Roman"/>
                      <w:sz w:val="20"/>
                      <w:szCs w:val="20"/>
                      <w:highlight w:val="yellow"/>
                    </w:rPr>
                  </w:rPrChange>
                </w:rPr>
                <w:t>the moment the undertaking entered in the derivative</w:t>
              </w:r>
            </w:ins>
            <w:del w:id="858" w:author="Author">
              <w:r w:rsidRPr="00DF07B0" w:rsidDel="003F6AD4">
                <w:rPr>
                  <w:rFonts w:ascii="Times New Roman" w:hAnsi="Times New Roman" w:cs="Times New Roman"/>
                  <w:sz w:val="20"/>
                  <w:szCs w:val="20"/>
                </w:rPr>
                <w:delText>inception</w:delText>
              </w:r>
            </w:del>
            <w:r w:rsidRPr="00DF07B0">
              <w:rPr>
                <w:rFonts w:ascii="Times New Roman" w:hAnsi="Times New Roman" w:cs="Times New Roman"/>
                <w:sz w:val="20"/>
                <w:szCs w:val="20"/>
              </w:rPr>
              <w:t>.</w:t>
            </w:r>
          </w:p>
        </w:tc>
      </w:tr>
      <w:tr w:rsidR="0095672C" w:rsidRPr="00DF07B0" w:rsidTr="00950116">
        <w:trPr>
          <w:trHeight w:val="487"/>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C0160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Profit and loss to date</w:t>
            </w:r>
          </w:p>
        </w:tc>
        <w:tc>
          <w:tcPr>
            <w:tcW w:w="580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Amount of profit and loss arising from the derivative since </w:t>
            </w:r>
            <w:ins w:id="859" w:author="Author">
              <w:r w:rsidR="003F6AD4" w:rsidRPr="00DF07B0">
                <w:rPr>
                  <w:rFonts w:ascii="Times New Roman" w:hAnsi="Times New Roman" w:cs="Times New Roman"/>
                  <w:sz w:val="20"/>
                  <w:szCs w:val="20"/>
                  <w:rPrChange w:id="860" w:author="Author">
                    <w:rPr>
                      <w:rFonts w:ascii="Times New Roman" w:hAnsi="Times New Roman" w:cs="Times New Roman"/>
                      <w:sz w:val="20"/>
                      <w:szCs w:val="20"/>
                      <w:highlight w:val="yellow"/>
                    </w:rPr>
                  </w:rPrChange>
                </w:rPr>
                <w:t>the moment the undertaking entered in the derivative</w:t>
              </w:r>
            </w:ins>
            <w:del w:id="861" w:author="Author">
              <w:r w:rsidRPr="00DF07B0" w:rsidDel="003F6AD4">
                <w:rPr>
                  <w:rFonts w:ascii="Times New Roman" w:hAnsi="Times New Roman" w:cs="Times New Roman"/>
                  <w:sz w:val="20"/>
                  <w:szCs w:val="20"/>
                </w:rPr>
                <w:delText>inception</w:delText>
              </w:r>
            </w:del>
            <w:r w:rsidRPr="00DF07B0">
              <w:rPr>
                <w:rFonts w:ascii="Times New Roman" w:hAnsi="Times New Roman" w:cs="Times New Roman"/>
                <w:sz w:val="20"/>
                <w:szCs w:val="20"/>
              </w:rPr>
              <w:t>, realised at the closing/maturing date. Corresponds to the difference between the value (price) at sale date and the value (price) at acquisition date.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This amount could be positive (profit) or negative (loss). </w:t>
            </w:r>
          </w:p>
        </w:tc>
      </w:tr>
      <w:tr w:rsidR="0095672C" w:rsidRPr="00DF07B0" w:rsidTr="00950116">
        <w:trPr>
          <w:trHeight w:val="1410"/>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C0170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Number of contracts</w:t>
            </w:r>
          </w:p>
        </w:tc>
        <w:tc>
          <w:tcPr>
            <w:tcW w:w="580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Number of similar derivative contracts reported in the line. For Over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Counter derivatives, e.g., one swap contract, 1 shall be reported, if ten swaps with the same characteristics, 10 shall be reported.</w:t>
            </w:r>
            <w:r w:rsidRPr="00DF07B0">
              <w:rPr>
                <w:rFonts w:ascii="Times New Roman" w:hAnsi="Times New Roman" w:cs="Times New Roman"/>
                <w:sz w:val="20"/>
                <w:szCs w:val="20"/>
              </w:rPr>
              <w:br/>
              <w:t>The number of contracts shall be the ones entered into and that were closed at the reporting date.</w:t>
            </w:r>
          </w:p>
        </w:tc>
      </w:tr>
      <w:tr w:rsidR="0095672C" w:rsidRPr="00DF07B0" w:rsidTr="00950116">
        <w:trPr>
          <w:trHeight w:val="1140"/>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C0180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Contract size</w:t>
            </w:r>
          </w:p>
        </w:tc>
        <w:tc>
          <w:tcPr>
            <w:tcW w:w="580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DF07B0">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For futures on bonds, it is the bond nominal amount underlying the contract.</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for futures and options.</w:t>
            </w:r>
          </w:p>
        </w:tc>
      </w:tr>
      <w:tr w:rsidR="0095672C" w:rsidRPr="00DF07B0" w:rsidTr="00950116">
        <w:trPr>
          <w:trHeight w:val="570"/>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C0190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Maximum loss under unwinding event</w:t>
            </w:r>
          </w:p>
        </w:tc>
        <w:tc>
          <w:tcPr>
            <w:tcW w:w="580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Maximum amount of loss if an unwinding event occurs. Applicable to CIC category F.</w:t>
            </w:r>
          </w:p>
        </w:tc>
      </w:tr>
      <w:tr w:rsidR="0095672C" w:rsidRPr="00DF07B0" w:rsidTr="00950116">
        <w:trPr>
          <w:trHeight w:val="855"/>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C0200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Swap outflow amount</w:t>
            </w:r>
          </w:p>
        </w:tc>
        <w:tc>
          <w:tcPr>
            <w:tcW w:w="580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 the cases where the settlement is made on a net basis then only one of the items C0200 and C0210 shall be reported.</w:t>
            </w:r>
          </w:p>
        </w:tc>
      </w:tr>
      <w:tr w:rsidR="0095672C" w:rsidRPr="00DF07B0" w:rsidTr="00950116">
        <w:trPr>
          <w:trHeight w:val="855"/>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C0210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Swap inflow amount</w:t>
            </w:r>
          </w:p>
        </w:tc>
        <w:tc>
          <w:tcPr>
            <w:tcW w:w="580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 the cases where the settlement is made on a net basis then only one of the items C0200 and C0210 shall be reported.</w:t>
            </w:r>
          </w:p>
        </w:tc>
      </w:tr>
      <w:tr w:rsidR="0095672C" w:rsidRPr="00DF07B0" w:rsidTr="00950116">
        <w:trPr>
          <w:trHeight w:val="346"/>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C0220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Initial date</w:t>
            </w:r>
          </w:p>
        </w:tc>
        <w:tc>
          <w:tcPr>
            <w:tcW w:w="580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date when obligations under the contract come into effect. </w:t>
            </w:r>
            <w:r w:rsidRPr="00DF07B0">
              <w:rPr>
                <w:rFonts w:ascii="Times New Roman" w:hAnsi="Times New Roman" w:cs="Times New Roman"/>
                <w:sz w:val="20"/>
                <w:szCs w:val="20"/>
              </w:rPr>
              <w:br/>
              <w:t xml:space="preserve">When various trades occur for the same derivative, report only the one regarding the first trade date of the derivative and only one </w:t>
            </w:r>
            <w:r w:rsidR="00053D9E" w:rsidRPr="00DF07B0">
              <w:rPr>
                <w:rFonts w:ascii="Times New Roman" w:hAnsi="Times New Roman" w:cs="Times New Roman"/>
                <w:sz w:val="20"/>
                <w:szCs w:val="20"/>
              </w:rPr>
              <w:t xml:space="preserve">row </w:t>
            </w:r>
            <w:r w:rsidRPr="00DF07B0">
              <w:rPr>
                <w:rFonts w:ascii="Times New Roman" w:hAnsi="Times New Roman" w:cs="Times New Roman"/>
                <w:sz w:val="20"/>
                <w:szCs w:val="20"/>
              </w:rPr>
              <w:t xml:space="preserve">for each derivative (no different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for each trade) reflecting the total amount invested in that derivative considering the different dates of trade.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 case of novation, the novation date becomes the trade date for that derivative.</w:t>
            </w:r>
          </w:p>
        </w:tc>
      </w:tr>
      <w:tr w:rsidR="0095672C" w:rsidRPr="00DF07B0" w:rsidTr="00950116">
        <w:trPr>
          <w:trHeight w:val="570"/>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C0230</w:t>
            </w:r>
          </w:p>
        </w:tc>
        <w:tc>
          <w:tcPr>
            <w:tcW w:w="238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Solvency II value</w:t>
            </w:r>
          </w:p>
        </w:tc>
        <w:tc>
          <w:tcPr>
            <w:tcW w:w="5801" w:type="dxa"/>
            <w:hideMark/>
          </w:tcPr>
          <w:p w:rsidR="0095672C" w:rsidRPr="00DF07B0" w:rsidRDefault="002A63BE" w:rsidP="00DB7C64">
            <w:pPr>
              <w:rPr>
                <w:rFonts w:ascii="Times New Roman" w:hAnsi="Times New Roman" w:cs="Times New Roman"/>
                <w:sz w:val="20"/>
                <w:szCs w:val="20"/>
              </w:rPr>
            </w:pPr>
            <w:r w:rsidRPr="00DF07B0">
              <w:rPr>
                <w:rFonts w:ascii="Times New Roman" w:hAnsi="Times New Roman" w:cs="Times New Roman"/>
                <w:sz w:val="20"/>
                <w:szCs w:val="20"/>
              </w:rPr>
              <w:t>Value of the derivative calculated as defined by article 75 of the Directive 2009/138/EC at the trade (closing or sale) or maturity trade date. It can be positive, negative or zero.</w:t>
            </w:r>
          </w:p>
        </w:tc>
      </w:tr>
    </w:tbl>
    <w:p w:rsidR="0095672C" w:rsidRPr="00DF07B0" w:rsidRDefault="0095672C"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194"/>
        <w:gridCol w:w="2320"/>
        <w:gridCol w:w="5808"/>
      </w:tblGrid>
      <w:tr w:rsidR="0095672C" w:rsidRPr="00DF07B0" w:rsidTr="00950116">
        <w:trPr>
          <w:trHeight w:val="327"/>
        </w:trPr>
        <w:tc>
          <w:tcPr>
            <w:tcW w:w="1194" w:type="dxa"/>
          </w:tcPr>
          <w:p w:rsidR="0095672C" w:rsidRPr="00DF07B0" w:rsidRDefault="0095672C" w:rsidP="00950116">
            <w:pPr>
              <w:rPr>
                <w:rFonts w:ascii="Times New Roman" w:hAnsi="Times New Roman" w:cs="Times New Roman"/>
                <w:b/>
                <w:sz w:val="20"/>
                <w:szCs w:val="20"/>
              </w:rPr>
            </w:pPr>
          </w:p>
        </w:tc>
        <w:tc>
          <w:tcPr>
            <w:tcW w:w="2320" w:type="dxa"/>
          </w:tcPr>
          <w:p w:rsidR="0095672C" w:rsidRPr="00DF07B0" w:rsidRDefault="0095672C"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5808" w:type="dxa"/>
          </w:tcPr>
          <w:p w:rsidR="0095672C" w:rsidRPr="00DF07B0" w:rsidRDefault="0095672C"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tc>
      </w:tr>
      <w:tr w:rsidR="0095672C" w:rsidRPr="00DF07B0" w:rsidTr="00950116">
        <w:trPr>
          <w:trHeight w:val="1575"/>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C0040</w:t>
            </w:r>
          </w:p>
        </w:tc>
        <w:tc>
          <w:tcPr>
            <w:tcW w:w="2320"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Derivative ID Code</w:t>
            </w:r>
          </w:p>
        </w:tc>
        <w:tc>
          <w:tcPr>
            <w:tcW w:w="580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Derivative ID code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and must be consistent over time</w:t>
            </w:r>
          </w:p>
        </w:tc>
      </w:tr>
      <w:tr w:rsidR="0095672C" w:rsidRPr="00DF07B0" w:rsidTr="00950116">
        <w:trPr>
          <w:trHeight w:val="1485"/>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C0050</w:t>
            </w:r>
          </w:p>
        </w:tc>
        <w:tc>
          <w:tcPr>
            <w:tcW w:w="2320"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Derivative ID Code type</w:t>
            </w:r>
          </w:p>
        </w:tc>
        <w:tc>
          <w:tcPr>
            <w:tcW w:w="5808"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Type of ID Code used for the “Derivative ID Code” item. 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ISO/6166 for ISIN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4 –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t>
            </w:r>
          </w:p>
        </w:tc>
      </w:tr>
      <w:tr w:rsidR="0095672C" w:rsidRPr="00DF07B0" w:rsidTr="00950116">
        <w:trPr>
          <w:trHeight w:val="660"/>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C0240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Counterparty Name</w:t>
            </w:r>
          </w:p>
        </w:tc>
        <w:tc>
          <w:tcPr>
            <w:tcW w:w="5808"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Name of the counterparty of the derivative. When available, corresponds to the entity name in the LEI database. When not available, corresponds to the legal name.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following shall be considered: </w:t>
            </w:r>
          </w:p>
          <w:p w:rsidR="0095672C" w:rsidRPr="00DF07B0" w:rsidRDefault="0095672C" w:rsidP="00803166">
            <w:pPr>
              <w:pStyle w:val="ListParagraph"/>
              <w:numPr>
                <w:ilvl w:val="0"/>
                <w:numId w:val="15"/>
              </w:numPr>
              <w:jc w:val="left"/>
              <w:rPr>
                <w:sz w:val="20"/>
                <w:lang w:val="en-GB"/>
              </w:rPr>
            </w:pPr>
            <w:r w:rsidRPr="00DF07B0">
              <w:rPr>
                <w:sz w:val="20"/>
                <w:lang w:val="en-GB"/>
              </w:rPr>
              <w:t>Name of the exchange market for exchanged traded derivatives; or</w:t>
            </w:r>
          </w:p>
          <w:p w:rsidR="0095672C" w:rsidRPr="00DF07B0" w:rsidRDefault="0095672C" w:rsidP="00803166">
            <w:pPr>
              <w:pStyle w:val="ListParagraph"/>
              <w:numPr>
                <w:ilvl w:val="0"/>
                <w:numId w:val="15"/>
              </w:numPr>
              <w:jc w:val="left"/>
              <w:rPr>
                <w:sz w:val="20"/>
                <w:lang w:val="en-GB"/>
              </w:rPr>
            </w:pPr>
            <w:r w:rsidRPr="00DF07B0">
              <w:rPr>
                <w:sz w:val="20"/>
                <w:lang w:val="en-GB"/>
              </w:rPr>
              <w:t>Name of  Central Counterparty (CCP) for Over</w:t>
            </w:r>
            <w:r w:rsidR="0072092D" w:rsidRPr="00DF07B0">
              <w:rPr>
                <w:sz w:val="20"/>
                <w:lang w:val="en-GB"/>
              </w:rPr>
              <w:t>–</w:t>
            </w:r>
            <w:r w:rsidRPr="00DF07B0">
              <w:rPr>
                <w:sz w:val="20"/>
                <w:lang w:val="en-GB"/>
              </w:rPr>
              <w:t>The</w:t>
            </w:r>
            <w:r w:rsidR="0072092D" w:rsidRPr="00DF07B0">
              <w:rPr>
                <w:sz w:val="20"/>
                <w:lang w:val="en-GB"/>
              </w:rPr>
              <w:t>–</w:t>
            </w:r>
            <w:r w:rsidRPr="00DF07B0">
              <w:rPr>
                <w:sz w:val="20"/>
                <w:lang w:val="en-GB"/>
              </w:rPr>
              <w:t>Counter derivatives where they are cleared through a CCP; or</w:t>
            </w:r>
          </w:p>
          <w:p w:rsidR="0095672C" w:rsidRPr="00DF07B0" w:rsidRDefault="0095672C" w:rsidP="00950116">
            <w:pPr>
              <w:pStyle w:val="ListParagraph"/>
              <w:spacing w:after="120"/>
              <w:rPr>
                <w:sz w:val="20"/>
                <w:lang w:val="en-GB"/>
              </w:rPr>
            </w:pPr>
            <w:r w:rsidRPr="00DF07B0">
              <w:rPr>
                <w:sz w:val="20"/>
                <w:lang w:val="en-GB"/>
              </w:rPr>
              <w:t>Name of the contractual counterparty for the other Over</w:t>
            </w:r>
            <w:r w:rsidR="0072092D" w:rsidRPr="00DF07B0">
              <w:rPr>
                <w:sz w:val="20"/>
                <w:lang w:val="en-GB"/>
              </w:rPr>
              <w:t>–</w:t>
            </w:r>
            <w:r w:rsidRPr="00DF07B0">
              <w:rPr>
                <w:sz w:val="20"/>
                <w:lang w:val="en-GB"/>
              </w:rPr>
              <w:t>The</w:t>
            </w:r>
            <w:r w:rsidR="0072092D" w:rsidRPr="00DF07B0">
              <w:rPr>
                <w:sz w:val="20"/>
                <w:lang w:val="en-GB"/>
              </w:rPr>
              <w:t>–</w:t>
            </w:r>
            <w:r w:rsidRPr="00DF07B0">
              <w:rPr>
                <w:sz w:val="20"/>
                <w:lang w:val="en-GB"/>
              </w:rPr>
              <w:t xml:space="preserve">Counter derivatives. </w:t>
            </w:r>
          </w:p>
        </w:tc>
      </w:tr>
      <w:tr w:rsidR="0095672C" w:rsidRPr="00DF07B0" w:rsidTr="00950116">
        <w:trPr>
          <w:trHeight w:val="1515"/>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C0250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Counterparty Code</w:t>
            </w:r>
          </w:p>
        </w:tc>
        <w:tc>
          <w:tcPr>
            <w:tcW w:w="580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to Over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Counter derivatives, regarding contractual counterparties other than an exchange market and Central Counterparty (CCP).</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Identification code using the Legal Entity Identifier (LEI) if available. </w:t>
            </w:r>
            <w:r w:rsidRPr="00DF07B0">
              <w:rPr>
                <w:rFonts w:ascii="Times New Roman" w:hAnsi="Times New Roman" w:cs="Times New Roman"/>
                <w:sz w:val="20"/>
                <w:szCs w:val="20"/>
              </w:rPr>
              <w:br/>
            </w:r>
            <w:r w:rsidRPr="00DF07B0">
              <w:rPr>
                <w:rFonts w:ascii="Times New Roman" w:hAnsi="Times New Roman" w:cs="Times New Roman"/>
                <w:sz w:val="20"/>
                <w:szCs w:val="20"/>
              </w:rPr>
              <w:br/>
              <w:t>If none is available this item shall not be reported.</w:t>
            </w:r>
          </w:p>
        </w:tc>
      </w:tr>
      <w:tr w:rsidR="0095672C" w:rsidRPr="00DF07B0" w:rsidTr="00950116">
        <w:trPr>
          <w:trHeight w:val="204"/>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C0260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counterparty code</w:t>
            </w:r>
          </w:p>
        </w:tc>
        <w:tc>
          <w:tcPr>
            <w:tcW w:w="580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to Over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Counter derivatives.</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Identification of the code used for the “Counterparty Code”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LEI </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None</w:t>
            </w:r>
          </w:p>
        </w:tc>
      </w:tr>
      <w:tr w:rsidR="0095672C" w:rsidRPr="00DF07B0" w:rsidTr="00950116">
        <w:trPr>
          <w:trHeight w:val="346"/>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C0270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Counterparty group</w:t>
            </w:r>
          </w:p>
        </w:tc>
        <w:tc>
          <w:tcPr>
            <w:tcW w:w="580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to Over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Counter derivatives, regarding contractual counterparties other than an exchange market and Central </w:t>
            </w:r>
            <w:r w:rsidRPr="00DF07B0">
              <w:rPr>
                <w:rFonts w:ascii="Times New Roman" w:hAnsi="Times New Roman" w:cs="Times New Roman"/>
                <w:sz w:val="20"/>
                <w:szCs w:val="20"/>
              </w:rPr>
              <w:lastRenderedPageBreak/>
              <w:t>Counterparty (CCP).</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Name of the ultimate parent entity of counterparty. When available, this item corresponds to the entity name in the LEI database. When not available, corresponds to the legal name.</w:t>
            </w:r>
          </w:p>
        </w:tc>
      </w:tr>
      <w:tr w:rsidR="0095672C" w:rsidRPr="00DF07B0" w:rsidTr="00950116">
        <w:trPr>
          <w:trHeight w:val="1266"/>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C0280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Counterparty group code</w:t>
            </w:r>
          </w:p>
        </w:tc>
        <w:tc>
          <w:tcPr>
            <w:tcW w:w="580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to Over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Counter derivatives, regarding contractual counterparties other than an exchange market and Central Counterparty (CCP).</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Identification code using the Legal Entity Identifier (LEI) if available.</w:t>
            </w:r>
            <w:r w:rsidRPr="00DF07B0">
              <w:rPr>
                <w:rFonts w:ascii="Times New Roman" w:hAnsi="Times New Roman" w:cs="Times New Roman"/>
                <w:sz w:val="20"/>
                <w:szCs w:val="20"/>
              </w:rPr>
              <w:br/>
            </w:r>
            <w:r w:rsidRPr="00DF07B0">
              <w:rPr>
                <w:rFonts w:ascii="Times New Roman" w:hAnsi="Times New Roman" w:cs="Times New Roman"/>
                <w:sz w:val="20"/>
                <w:szCs w:val="20"/>
              </w:rPr>
              <w:br/>
              <w:t>If none is available this item shall not be reported.</w:t>
            </w:r>
          </w:p>
        </w:tc>
      </w:tr>
      <w:tr w:rsidR="0095672C" w:rsidRPr="00DF07B0" w:rsidTr="00950116">
        <w:trPr>
          <w:trHeight w:val="855"/>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C0290</w:t>
            </w:r>
          </w:p>
        </w:tc>
        <w:tc>
          <w:tcPr>
            <w:tcW w:w="2320"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counterparty group code</w:t>
            </w:r>
          </w:p>
        </w:tc>
        <w:tc>
          <w:tcPr>
            <w:tcW w:w="580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Identification of the code used for the “Counterparty group Code”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LEI </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None</w:t>
            </w:r>
          </w:p>
        </w:tc>
      </w:tr>
      <w:tr w:rsidR="0095672C" w:rsidRPr="00DF07B0" w:rsidTr="00950116">
        <w:trPr>
          <w:trHeight w:val="300"/>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C0300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Contract name</w:t>
            </w:r>
          </w:p>
        </w:tc>
        <w:tc>
          <w:tcPr>
            <w:tcW w:w="580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Name of the derivative contract.</w:t>
            </w:r>
          </w:p>
        </w:tc>
      </w:tr>
      <w:tr w:rsidR="0095672C" w:rsidRPr="00DF07B0" w:rsidTr="00950116">
        <w:trPr>
          <w:trHeight w:val="1196"/>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C0310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Currency</w:t>
            </w:r>
          </w:p>
        </w:tc>
        <w:tc>
          <w:tcPr>
            <w:tcW w:w="5808"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95672C" w:rsidRPr="00DF07B0" w:rsidTr="00950116">
        <w:trPr>
          <w:trHeight w:val="1140"/>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C0320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CIC</w:t>
            </w:r>
          </w:p>
        </w:tc>
        <w:tc>
          <w:tcPr>
            <w:tcW w:w="5808"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Complementary Identification Code used to classify assets, as set out in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V</w:t>
            </w:r>
            <w:r w:rsidR="001B67DD" w:rsidRPr="00DF07B0">
              <w:rPr>
                <w:rFonts w:ascii="Times New Roman" w:hAnsi="Times New Roman" w:cs="Times New Roman"/>
                <w:sz w:val="20"/>
                <w:szCs w:val="20"/>
              </w:rPr>
              <w:t>I</w:t>
            </w:r>
            <w:r w:rsidRPr="00DF07B0">
              <w:rPr>
                <w:rFonts w:ascii="Times New Roman" w:hAnsi="Times New Roman" w:cs="Times New Roman"/>
                <w:sz w:val="20"/>
                <w:szCs w:val="20"/>
              </w:rPr>
              <w:t xml:space="preserve"> CIC table of this Regulation. When classifying derivatives using the CIC table, undertakings shall take into consideration the most representative risk to which the derivative is exposed to.</w:t>
            </w:r>
          </w:p>
        </w:tc>
      </w:tr>
      <w:tr w:rsidR="0095672C" w:rsidRPr="00DF07B0" w:rsidTr="00950116">
        <w:trPr>
          <w:trHeight w:val="2124"/>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C0330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Trigger value</w:t>
            </w:r>
          </w:p>
        </w:tc>
        <w:tc>
          <w:tcPr>
            <w:tcW w:w="580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Reference price for futures, strike price for options (for bonds price shall be a percentage of the </w:t>
            </w:r>
            <w:proofErr w:type="spellStart"/>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currency exchange rate or interest rate for forwards, etc.</w:t>
            </w:r>
            <w:r w:rsidRPr="00DF07B0">
              <w:rPr>
                <w:rFonts w:ascii="Times New Roman" w:hAnsi="Times New Roman" w:cs="Times New Roman"/>
                <w:sz w:val="20"/>
                <w:szCs w:val="20"/>
              </w:rPr>
              <w:br/>
              <w:t xml:space="preserve">Not applicable to CIC D3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Interest rate and currency swaps.</w:t>
            </w:r>
            <w:r w:rsidRPr="00DF07B0">
              <w:rPr>
                <w:rFonts w:ascii="Times New Roman" w:hAnsi="Times New Roman" w:cs="Times New Roman"/>
                <w:sz w:val="20"/>
                <w:szCs w:val="20"/>
              </w:rPr>
              <w:br/>
              <w:t xml:space="preserve">For CIC F1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default swaps it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not be completed if not possible.</w:t>
            </w:r>
          </w:p>
          <w:p w:rsidR="003D361D" w:rsidRPr="00DF07B0" w:rsidRDefault="0095672C" w:rsidP="00A261B3">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 the case of more than one trigger over time, report the next trigger occurring.</w:t>
            </w:r>
            <w:r w:rsidRPr="00DF07B0">
              <w:rPr>
                <w:rFonts w:ascii="Times New Roman" w:hAnsi="Times New Roman" w:cs="Times New Roman"/>
                <w:sz w:val="20"/>
                <w:szCs w:val="20"/>
              </w:rPr>
              <w:br/>
              <w:t xml:space="preserve">When the derivative has a range of trigger values, </w:t>
            </w:r>
            <w:r w:rsidR="003D361D" w:rsidRPr="00DF07B0">
              <w:rPr>
                <w:rFonts w:ascii="Times New Roman" w:hAnsi="Times New Roman" w:cs="Times New Roman"/>
                <w:sz w:val="20"/>
                <w:szCs w:val="20"/>
              </w:rPr>
              <w:t xml:space="preserve">report the set separated by comma ‘,’ </w:t>
            </w:r>
            <w:r w:rsidRPr="00DF07B0">
              <w:rPr>
                <w:rFonts w:ascii="Times New Roman" w:hAnsi="Times New Roman" w:cs="Times New Roman"/>
                <w:sz w:val="20"/>
                <w:szCs w:val="20"/>
              </w:rPr>
              <w:t xml:space="preserve">if the range is not continuous </w:t>
            </w:r>
            <w:r w:rsidR="003D361D" w:rsidRPr="00DF07B0">
              <w:rPr>
                <w:rFonts w:ascii="Times New Roman" w:hAnsi="Times New Roman" w:cs="Times New Roman"/>
                <w:sz w:val="20"/>
                <w:szCs w:val="20"/>
              </w:rPr>
              <w:t xml:space="preserve">and </w:t>
            </w:r>
            <w:r w:rsidRPr="00DF07B0">
              <w:rPr>
                <w:rFonts w:ascii="Times New Roman" w:hAnsi="Times New Roman" w:cs="Times New Roman"/>
                <w:sz w:val="20"/>
                <w:szCs w:val="20"/>
              </w:rPr>
              <w:t xml:space="preserve">report the </w:t>
            </w:r>
            <w:r w:rsidR="003D361D" w:rsidRPr="00DF07B0">
              <w:rPr>
                <w:rFonts w:ascii="Times New Roman" w:hAnsi="Times New Roman" w:cs="Times New Roman"/>
                <w:sz w:val="20"/>
                <w:szCs w:val="20"/>
              </w:rPr>
              <w:t>range</w:t>
            </w:r>
            <w:r w:rsidRPr="00DF07B0">
              <w:rPr>
                <w:rFonts w:ascii="Times New Roman" w:hAnsi="Times New Roman" w:cs="Times New Roman"/>
                <w:sz w:val="20"/>
                <w:szCs w:val="20"/>
              </w:rPr>
              <w:t xml:space="preserve"> separated by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w:t>
            </w:r>
            <w:r w:rsidR="00A261B3" w:rsidRPr="00DF07B0">
              <w:rPr>
                <w:rFonts w:ascii="Times New Roman" w:hAnsi="Times New Roman" w:cs="Times New Roman"/>
                <w:sz w:val="20"/>
                <w:szCs w:val="20"/>
              </w:rPr>
              <w:t xml:space="preserve"> if it is continuous.</w:t>
            </w:r>
          </w:p>
        </w:tc>
      </w:tr>
      <w:tr w:rsidR="0095672C" w:rsidRPr="00DF07B0" w:rsidTr="00950116">
        <w:trPr>
          <w:trHeight w:val="3206"/>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C0340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Unwind trigger of contract</w:t>
            </w:r>
          </w:p>
        </w:tc>
        <w:tc>
          <w:tcPr>
            <w:tcW w:w="5808"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Bankruptcy of the underlying or reference entity</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Adverse fall in value of the underlying reference asset</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Adverse change in credit rating of the underlying assets or entity</w:t>
            </w:r>
            <w:r w:rsidRPr="00DF07B0">
              <w:rPr>
                <w:rFonts w:ascii="Times New Roman" w:hAnsi="Times New Roman" w:cs="Times New Roman"/>
                <w:sz w:val="20"/>
                <w:szCs w:val="20"/>
              </w:rPr>
              <w:b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Novation, i.e. the act of replacing an obligation under the derivative with a new obligation, or replacing a party of the derivative with a new party</w:t>
            </w:r>
            <w:r w:rsidRPr="00DF07B0">
              <w:rPr>
                <w:rFonts w:ascii="Times New Roman" w:hAnsi="Times New Roman" w:cs="Times New Roman"/>
                <w:sz w:val="20"/>
                <w:szCs w:val="20"/>
              </w:rPr>
              <w:b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Multiple events or a combination of events</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events not covered by the previous options</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 unwind trigger</w:t>
            </w:r>
          </w:p>
        </w:tc>
      </w:tr>
      <w:tr w:rsidR="0095672C" w:rsidRPr="00DF07B0" w:rsidTr="00950116">
        <w:trPr>
          <w:trHeight w:val="570"/>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C0350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Swap delivered currency</w:t>
            </w:r>
          </w:p>
        </w:tc>
        <w:tc>
          <w:tcPr>
            <w:tcW w:w="580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 of the swap price (only for currency swaps and currency and interest rate swaps).</w:t>
            </w:r>
          </w:p>
        </w:tc>
      </w:tr>
      <w:tr w:rsidR="0095672C" w:rsidRPr="00DF07B0" w:rsidTr="00950116">
        <w:trPr>
          <w:trHeight w:val="570"/>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C0360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Swap received currency</w:t>
            </w:r>
          </w:p>
        </w:tc>
        <w:tc>
          <w:tcPr>
            <w:tcW w:w="580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 of the swap notional amount (only for currency swaps and currency and interest rate swaps).</w:t>
            </w:r>
          </w:p>
        </w:tc>
      </w:tr>
      <w:tr w:rsidR="0095672C" w:rsidRPr="00DF07B0" w:rsidTr="00950116">
        <w:trPr>
          <w:trHeight w:val="274"/>
        </w:trPr>
        <w:tc>
          <w:tcPr>
            <w:tcW w:w="11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C0370</w:t>
            </w:r>
          </w:p>
        </w:tc>
        <w:tc>
          <w:tcPr>
            <w:tcW w:w="2320"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Maturity date</w:t>
            </w:r>
          </w:p>
        </w:tc>
        <w:tc>
          <w:tcPr>
            <w:tcW w:w="580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contractually defined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date of close of the derivative contract, whether at maturity date, expiring date for options (European or American), etc.</w:t>
            </w:r>
          </w:p>
        </w:tc>
      </w:tr>
    </w:tbl>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b/>
          <w:bCs/>
          <w:sz w:val="20"/>
          <w:szCs w:val="20"/>
        </w:rPr>
      </w:pPr>
    </w:p>
    <w:p w:rsidR="0095672C" w:rsidRPr="00DF07B0" w:rsidRDefault="0095672C">
      <w:pPr>
        <w:rPr>
          <w:rFonts w:ascii="Times New Roman" w:hAnsi="Times New Roman" w:cs="Times New Roman"/>
          <w:b/>
          <w:bCs/>
          <w:sz w:val="20"/>
          <w:szCs w:val="20"/>
        </w:rPr>
      </w:pPr>
      <w:r w:rsidRPr="00DF07B0">
        <w:rPr>
          <w:rFonts w:ascii="Times New Roman" w:hAnsi="Times New Roman" w:cs="Times New Roman"/>
          <w:b/>
          <w:bCs/>
          <w:sz w:val="20"/>
          <w:szCs w:val="20"/>
        </w:rPr>
        <w:t xml:space="preserve">S.09.01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Information on gains / income and losses in the period </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bCs/>
          <w:sz w:val="20"/>
          <w:szCs w:val="20"/>
        </w:rPr>
        <w:t>This template contains information on gains/income and losses by asset category (including derivatives). i.e., no item</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by</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 xml:space="preserve">item reporting is required. The asset categories considered in this template are the ones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w:t>
      </w:r>
    </w:p>
    <w:p w:rsidR="0095672C" w:rsidRPr="00DF07B0" w:rsidRDefault="0095672C" w:rsidP="00950116">
      <w:pPr>
        <w:jc w:val="both"/>
        <w:rPr>
          <w:rFonts w:ascii="Times New Roman" w:hAnsi="Times New Roman" w:cs="Times New Roman"/>
          <w:b/>
          <w:bCs/>
          <w:sz w:val="20"/>
          <w:szCs w:val="20"/>
        </w:rPr>
      </w:pPr>
      <w:r w:rsidRPr="00DF07B0">
        <w:rPr>
          <w:rFonts w:ascii="Times New Roman" w:hAnsi="Times New Roman" w:cs="Times New Roman"/>
          <w:sz w:val="20"/>
          <w:szCs w:val="20"/>
        </w:rPr>
        <w:t xml:space="preserve">Items shall be reported with positive values unless otherwise stated in the respective instructions. </w:t>
      </w:r>
    </w:p>
    <w:tbl>
      <w:tblPr>
        <w:tblStyle w:val="TableGrid"/>
        <w:tblW w:w="0" w:type="auto"/>
        <w:tblLook w:val="04A0" w:firstRow="1" w:lastRow="0" w:firstColumn="1" w:lastColumn="0" w:noHBand="0" w:noVBand="1"/>
      </w:tblPr>
      <w:tblGrid>
        <w:gridCol w:w="1094"/>
        <w:gridCol w:w="2200"/>
        <w:gridCol w:w="5948"/>
      </w:tblGrid>
      <w:tr w:rsidR="0095672C" w:rsidRPr="00DF07B0" w:rsidTr="00950116">
        <w:trPr>
          <w:trHeight w:val="285"/>
        </w:trPr>
        <w:tc>
          <w:tcPr>
            <w:tcW w:w="1094" w:type="dxa"/>
            <w:noWrap/>
            <w:hideMark/>
          </w:tcPr>
          <w:p w:rsidR="0095672C" w:rsidRPr="00DF07B0" w:rsidRDefault="0095672C" w:rsidP="00950116">
            <w:pPr>
              <w:spacing w:after="200" w:line="276" w:lineRule="auto"/>
              <w:jc w:val="center"/>
              <w:rPr>
                <w:rFonts w:ascii="Times New Roman" w:hAnsi="Times New Roman" w:cs="Times New Roman"/>
                <w:color w:val="FF0000"/>
                <w:sz w:val="20"/>
                <w:szCs w:val="20"/>
              </w:rPr>
            </w:pPr>
          </w:p>
        </w:tc>
        <w:tc>
          <w:tcPr>
            <w:tcW w:w="2200" w:type="dxa"/>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948" w:type="dxa"/>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690"/>
        </w:trPr>
        <w:tc>
          <w:tcPr>
            <w:tcW w:w="1094" w:type="dxa"/>
            <w:hideMark/>
          </w:tcPr>
          <w:p w:rsidR="0095672C" w:rsidRPr="00DF07B0" w:rsidRDefault="0095672C" w:rsidP="00950116">
            <w:pPr>
              <w:pStyle w:val="NoSpacing"/>
              <w:rPr>
                <w:rFonts w:ascii="Times New Roman" w:hAnsi="Times New Roman"/>
              </w:rPr>
            </w:pPr>
            <w:r w:rsidRPr="00DF07B0">
              <w:rPr>
                <w:rFonts w:ascii="Times New Roman" w:hAnsi="Times New Roman" w:cs="Times New Roman"/>
                <w:sz w:val="20"/>
                <w:szCs w:val="20"/>
              </w:rPr>
              <w:t>C0040</w:t>
            </w:r>
          </w:p>
        </w:tc>
        <w:tc>
          <w:tcPr>
            <w:tcW w:w="220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Asset category</w:t>
            </w:r>
          </w:p>
        </w:tc>
        <w:tc>
          <w:tcPr>
            <w:tcW w:w="5948" w:type="dxa"/>
            <w:hideMark/>
          </w:tcPr>
          <w:p w:rsidR="0095672C" w:rsidRPr="00DF07B0" w:rsidRDefault="0095672C" w:rsidP="003E7C29">
            <w:pPr>
              <w:rPr>
                <w:rFonts w:ascii="Times New Roman" w:hAnsi="Times New Roman" w:cs="Times New Roman"/>
                <w:sz w:val="20"/>
                <w:szCs w:val="20"/>
              </w:rPr>
            </w:pPr>
            <w:r w:rsidRPr="00DF07B0">
              <w:rPr>
                <w:rFonts w:ascii="Times New Roman" w:hAnsi="Times New Roman" w:cs="Times New Roman"/>
                <w:sz w:val="20"/>
                <w:szCs w:val="20"/>
              </w:rPr>
              <w:t>Identify the asset categories present in the portfolio.</w:t>
            </w:r>
            <w:r w:rsidRPr="00DF07B0">
              <w:rPr>
                <w:rFonts w:ascii="Times New Roman" w:hAnsi="Times New Roman" w:cs="Times New Roman"/>
                <w:sz w:val="20"/>
                <w:szCs w:val="20"/>
              </w:rPr>
              <w:br/>
              <w:t xml:space="preserve">Use the categories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w:t>
            </w:r>
            <w:r w:rsidR="003E7C29" w:rsidRPr="00DF07B0">
              <w:rPr>
                <w:rFonts w:ascii="Times New Roman" w:hAnsi="Times New Roman" w:cs="Times New Roman"/>
                <w:bCs/>
                <w:sz w:val="20"/>
                <w:szCs w:val="20"/>
              </w:rPr>
              <w:t xml:space="preserve">IV </w:t>
            </w:r>
            <w:r w:rsidRPr="00DF07B0">
              <w:rPr>
                <w:rFonts w:ascii="Times New Roman" w:hAnsi="Times New Roman" w:cs="Times New Roman"/>
                <w:bCs/>
                <w:sz w:val="20"/>
                <w:szCs w:val="20"/>
              </w:rPr>
              <w:t>– Assets Categories</w:t>
            </w:r>
            <w:r w:rsidRPr="00DF07B0">
              <w:rPr>
                <w:rFonts w:ascii="Times New Roman" w:hAnsi="Times New Roman" w:cs="Times New Roman"/>
                <w:sz w:val="20"/>
                <w:szCs w:val="20"/>
              </w:rPr>
              <w:t xml:space="preserve">. </w:t>
            </w:r>
          </w:p>
        </w:tc>
      </w:tr>
      <w:tr w:rsidR="0095672C" w:rsidRPr="00DF07B0" w:rsidTr="00950116">
        <w:trPr>
          <w:trHeight w:val="3135"/>
        </w:trPr>
        <w:tc>
          <w:tcPr>
            <w:tcW w:w="10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lastRenderedPageBreak/>
              <w:t>C0050</w:t>
            </w:r>
          </w:p>
        </w:tc>
        <w:tc>
          <w:tcPr>
            <w:tcW w:w="220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Portfolio</w:t>
            </w:r>
          </w:p>
        </w:tc>
        <w:tc>
          <w:tcPr>
            <w:tcW w:w="5948" w:type="dxa"/>
            <w:hideMark/>
          </w:tcPr>
          <w:p w:rsidR="0095672C" w:rsidRPr="00DF07B0" w:rsidRDefault="0095672C" w:rsidP="00390330">
            <w:pPr>
              <w:rPr>
                <w:rFonts w:ascii="Times New Roman" w:hAnsi="Times New Roman" w:cs="Times New Roman"/>
                <w:sz w:val="20"/>
                <w:szCs w:val="20"/>
              </w:rPr>
            </w:pPr>
            <w:r w:rsidRPr="00DF07B0">
              <w:rPr>
                <w:rFonts w:ascii="Times New Roman" w:hAnsi="Times New Roman" w:cs="Times New Roman"/>
                <w:sz w:val="20"/>
                <w:szCs w:val="20"/>
              </w:rPr>
              <w:t>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shareholder's funds</w:t>
            </w:r>
            <w:r w:rsidR="00E6041B" w:rsidRPr="00DF07B0">
              <w:rPr>
                <w:rFonts w:ascii="Times New Roman" w:hAnsi="Times New Roman"/>
                <w:sz w:val="20"/>
              </w:rPr>
              <w:t>, other internal funds,</w:t>
            </w:r>
            <w:r w:rsidR="00E6041B" w:rsidRPr="00DF07B0">
              <w:rPr>
                <w:rFonts w:ascii="Times New Roman" w:hAnsi="Times New Roman" w:cs="Times New Roman"/>
                <w:sz w:val="24"/>
                <w:szCs w:val="24"/>
                <w:lang w:eastAsia="en-GB"/>
              </w:rPr>
              <w:t xml:space="preserve"> </w:t>
            </w:r>
            <w:r w:rsidRPr="00DF07B0">
              <w:rPr>
                <w:rFonts w:ascii="Times New Roman" w:hAnsi="Times New Roman" w:cs="Times New Roman"/>
                <w:sz w:val="20"/>
                <w:szCs w:val="20"/>
              </w:rPr>
              <w:t>general (no split) and ring fenced funds.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Ring fenced funds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internal funds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Shareholders' funds</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w:t>
            </w:r>
            <w:r w:rsidRPr="00DF07B0">
              <w:rPr>
                <w:rFonts w:ascii="Times New Roman" w:hAnsi="Times New Roman" w:cs="Times New Roman"/>
                <w:sz w:val="20"/>
                <w:szCs w:val="20"/>
              </w:rPr>
              <w:br/>
            </w:r>
            <w:r w:rsidRPr="00DF07B0">
              <w:rPr>
                <w:rFonts w:ascii="Times New Roman" w:hAnsi="Times New Roman" w:cs="Times New Roman"/>
                <w:sz w:val="20"/>
                <w:szCs w:val="20"/>
              </w:rPr>
              <w:br/>
              <w:t xml:space="preserve">The split is not mandatory, except for identifying ring fenced funds, but shall be reported if the undertaking uses it internally. When an undertaking does not apply a split “general” must be used. </w:t>
            </w:r>
          </w:p>
        </w:tc>
      </w:tr>
      <w:tr w:rsidR="0095672C" w:rsidRPr="00DF07B0" w:rsidTr="00950116">
        <w:trPr>
          <w:trHeight w:val="1140"/>
        </w:trPr>
        <w:tc>
          <w:tcPr>
            <w:tcW w:w="10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C0060</w:t>
            </w:r>
          </w:p>
        </w:tc>
        <w:tc>
          <w:tcPr>
            <w:tcW w:w="220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Asset held in unit linked and index linked contracts</w:t>
            </w:r>
          </w:p>
        </w:tc>
        <w:tc>
          <w:tcPr>
            <w:tcW w:w="5948" w:type="dxa"/>
            <w:hideMark/>
          </w:tcPr>
          <w:p w:rsidR="0095672C" w:rsidRPr="00DF07B0" w:rsidRDefault="0095672C" w:rsidP="00950116">
            <w:pPr>
              <w:spacing w:line="276" w:lineRule="auto"/>
              <w:rPr>
                <w:rFonts w:ascii="Times New Roman" w:hAnsi="Times New Roman" w:cs="Times New Roman"/>
                <w:sz w:val="20"/>
                <w:szCs w:val="20"/>
                <w:lang w:val="en-US"/>
              </w:rPr>
            </w:pPr>
            <w:r w:rsidRPr="00DF07B0">
              <w:rPr>
                <w:rFonts w:ascii="Times New Roman" w:hAnsi="Times New Roman" w:cs="Times New Roman"/>
                <w:sz w:val="20"/>
                <w:szCs w:val="20"/>
              </w:rPr>
              <w:t>Identify the assets that are held by unit linked and index linked contracts. One of the options in the following closed list shall be used:</w:t>
            </w:r>
            <w:r w:rsidRPr="00DF07B0">
              <w:rPr>
                <w:rFonts w:ascii="Times New Roman" w:hAnsi="Times New Roman" w:cs="Times New Roman"/>
                <w:sz w:val="20"/>
                <w:szCs w:val="20"/>
              </w:rPr>
              <w:br/>
            </w:r>
            <w:r w:rsidRPr="00DF07B0">
              <w:rPr>
                <w:rFonts w:ascii="Times New Roman" w:hAnsi="Times New Roman" w:cs="Times New Roman"/>
                <w:sz w:val="20"/>
                <w:szCs w:val="20"/>
                <w:lang w:val="en-US"/>
              </w:rPr>
              <w:t>1</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Unit</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 or index</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2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Neither unit</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 nor index</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w:t>
            </w:r>
          </w:p>
        </w:tc>
      </w:tr>
      <w:tr w:rsidR="0095672C" w:rsidRPr="00DF07B0" w:rsidTr="00950116">
        <w:trPr>
          <w:trHeight w:val="855"/>
        </w:trPr>
        <w:tc>
          <w:tcPr>
            <w:tcW w:w="10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C0070</w:t>
            </w:r>
          </w:p>
        </w:tc>
        <w:tc>
          <w:tcPr>
            <w:tcW w:w="220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Dividends</w:t>
            </w:r>
          </w:p>
        </w:tc>
        <w:tc>
          <w:tcPr>
            <w:tcW w:w="5948"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dividends earned over the reporting period, i.e. dividends received less the right to receive a dividend already recognised at the beginning of the reporting period, plus the right to receive a dividend recognised at the end of the reporting period. Applicable to dividend paying assets such as equity, preferred securities and collective investment undertakings.</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Includes also dividends received from assets that have been sold or matured.</w:t>
            </w:r>
          </w:p>
          <w:p w:rsidR="0095672C" w:rsidRPr="00DF07B0" w:rsidRDefault="0095672C" w:rsidP="00950116">
            <w:pPr>
              <w:rPr>
                <w:rFonts w:ascii="Times New Roman" w:hAnsi="Times New Roman" w:cs="Times New Roman"/>
                <w:sz w:val="20"/>
                <w:szCs w:val="20"/>
              </w:rPr>
            </w:pPr>
          </w:p>
        </w:tc>
      </w:tr>
      <w:tr w:rsidR="0095672C" w:rsidRPr="00DF07B0" w:rsidTr="00950116">
        <w:trPr>
          <w:trHeight w:val="488"/>
        </w:trPr>
        <w:tc>
          <w:tcPr>
            <w:tcW w:w="10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C0080</w:t>
            </w:r>
          </w:p>
        </w:tc>
        <w:tc>
          <w:tcPr>
            <w:tcW w:w="220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Interest</w:t>
            </w:r>
          </w:p>
        </w:tc>
        <w:tc>
          <w:tcPr>
            <w:tcW w:w="5948"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Amount of interest earned, i.e. interest received less accrued interest at the start of the period plus accrued interest at the end of the reporting period.</w:t>
            </w:r>
          </w:p>
          <w:p w:rsidR="0095672C" w:rsidRPr="00DF07B0" w:rsidRDefault="0095672C" w:rsidP="00950116">
            <w:pPr>
              <w:rPr>
                <w:rFonts w:ascii="Times New Roman" w:hAnsi="Times New Roman" w:cs="Times New Roman"/>
                <w:sz w:val="20"/>
                <w:szCs w:val="20"/>
              </w:rPr>
            </w:pP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Includes interest received when the asset is sold/ matured or when the coupon is received.</w:t>
            </w:r>
          </w:p>
          <w:p w:rsidR="0095672C" w:rsidRPr="00DF07B0" w:rsidRDefault="0095672C" w:rsidP="00950116">
            <w:pPr>
              <w:spacing w:line="276" w:lineRule="auto"/>
              <w:rPr>
                <w:rFonts w:ascii="Times New Roman" w:hAnsi="Times New Roman" w:cs="Times New Roman"/>
                <w:sz w:val="20"/>
                <w:szCs w:val="20"/>
              </w:rPr>
            </w:pP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Applicable to coupon and interest paying assets such as bonds, loans and deposits. </w:t>
            </w:r>
          </w:p>
        </w:tc>
      </w:tr>
      <w:tr w:rsidR="0095672C" w:rsidRPr="00DF07B0" w:rsidTr="00950116">
        <w:trPr>
          <w:trHeight w:val="660"/>
        </w:trPr>
        <w:tc>
          <w:tcPr>
            <w:tcW w:w="10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C0090</w:t>
            </w:r>
          </w:p>
        </w:tc>
        <w:tc>
          <w:tcPr>
            <w:tcW w:w="220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Rent</w:t>
            </w:r>
          </w:p>
        </w:tc>
        <w:tc>
          <w:tcPr>
            <w:tcW w:w="5948"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rent earned i.e. rent received less accrued rent at the start of the period plus accrued rent at the end of the reporting period. Includes also rents received when the asset is sold or matured. </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Only applicable to properties, regardless of the function.</w:t>
            </w:r>
          </w:p>
        </w:tc>
      </w:tr>
      <w:tr w:rsidR="0095672C" w:rsidRPr="00DF07B0" w:rsidTr="00950116">
        <w:trPr>
          <w:trHeight w:val="1657"/>
        </w:trPr>
        <w:tc>
          <w:tcPr>
            <w:tcW w:w="10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C0100</w:t>
            </w:r>
          </w:p>
        </w:tc>
        <w:tc>
          <w:tcPr>
            <w:tcW w:w="2200"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Net gains and losses</w:t>
            </w:r>
          </w:p>
        </w:tc>
        <w:tc>
          <w:tcPr>
            <w:tcW w:w="5948"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Net gains and losses resulting from assets sold or matured during the reporting period. </w:t>
            </w:r>
            <w:r w:rsidRPr="00DF07B0">
              <w:rPr>
                <w:rFonts w:ascii="Times New Roman" w:hAnsi="Times New Roman" w:cs="Times New Roman"/>
                <w:sz w:val="20"/>
                <w:szCs w:val="20"/>
              </w:rPr>
              <w:br/>
              <w:t xml:space="preserve">The gains and losses are calculated as the difference between selling or maturity value and the value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75 of Directive 2009/138/EC at the end of the prior reporting year (or, in case of assets acquired during the reporting period, the acquisition value).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net value can be positive, negative or zero.</w:t>
            </w:r>
          </w:p>
          <w:p w:rsidR="00477FE1" w:rsidRPr="00DF07B0" w:rsidRDefault="00477FE1">
            <w:pPr>
              <w:rPr>
                <w:rFonts w:ascii="Times New Roman" w:hAnsi="Times New Roman" w:cs="Times New Roman"/>
                <w:sz w:val="20"/>
                <w:szCs w:val="20"/>
              </w:rPr>
            </w:pPr>
            <w:r w:rsidRPr="00DF07B0">
              <w:rPr>
                <w:rFonts w:ascii="Times New Roman" w:hAnsi="Times New Roman" w:cs="Times New Roman"/>
                <w:sz w:val="20"/>
                <w:szCs w:val="20"/>
              </w:rPr>
              <w:t>This calculation should be performed without interest</w:t>
            </w:r>
            <w:del w:id="862" w:author="Author">
              <w:r w:rsidRPr="00DF07B0" w:rsidDel="002F78C5">
                <w:rPr>
                  <w:rFonts w:ascii="Times New Roman" w:hAnsi="Times New Roman" w:cs="Times New Roman"/>
                  <w:sz w:val="20"/>
                  <w:szCs w:val="20"/>
                </w:rPr>
                <w:delText>s</w:delText>
              </w:r>
            </w:del>
            <w:r w:rsidRPr="00DF07B0">
              <w:rPr>
                <w:rFonts w:ascii="Times New Roman" w:hAnsi="Times New Roman" w:cs="Times New Roman"/>
                <w:sz w:val="20"/>
                <w:szCs w:val="20"/>
              </w:rPr>
              <w:t xml:space="preserve"> accrued.</w:t>
            </w:r>
          </w:p>
        </w:tc>
      </w:tr>
      <w:tr w:rsidR="0095672C" w:rsidRPr="00DF07B0" w:rsidTr="00950116">
        <w:trPr>
          <w:trHeight w:val="1657"/>
        </w:trPr>
        <w:tc>
          <w:tcPr>
            <w:tcW w:w="1094"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szCs w:val="20"/>
              </w:rPr>
              <w:t>C0110</w:t>
            </w:r>
          </w:p>
        </w:tc>
        <w:tc>
          <w:tcPr>
            <w:tcW w:w="2200"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Unrealised gains and losses</w:t>
            </w:r>
          </w:p>
        </w:tc>
        <w:tc>
          <w:tcPr>
            <w:tcW w:w="5948" w:type="dxa"/>
            <w:hideMark/>
          </w:tcPr>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Unrealised gains and losses resulting from assets not sold nor matured during the reporting period.</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The unrealised gains and losses are calculated as the difference between the value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75 of Directive 2009/138/EC at the end of the reporting year end and the value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75 of Directive 2009/138/EC at the end of the prior reporting year (or, in case of assets acquired during the reporting period, the acquisition value).</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The net value can be positive, negative or zero.</w:t>
            </w:r>
          </w:p>
          <w:p w:rsidR="00477FE1" w:rsidRPr="00DF07B0" w:rsidRDefault="00477FE1">
            <w:pPr>
              <w:jc w:val="both"/>
              <w:rPr>
                <w:rFonts w:ascii="Times New Roman" w:hAnsi="Times New Roman" w:cs="Times New Roman"/>
                <w:sz w:val="20"/>
                <w:szCs w:val="20"/>
              </w:rPr>
            </w:pPr>
            <w:r w:rsidRPr="00DF07B0">
              <w:rPr>
                <w:rFonts w:ascii="Times New Roman" w:hAnsi="Times New Roman" w:cs="Times New Roman"/>
                <w:sz w:val="20"/>
                <w:szCs w:val="20"/>
              </w:rPr>
              <w:t>This calculation should be performed without interest</w:t>
            </w:r>
            <w:del w:id="863" w:author="Author">
              <w:r w:rsidRPr="00DF07B0" w:rsidDel="002F78C5">
                <w:rPr>
                  <w:rFonts w:ascii="Times New Roman" w:hAnsi="Times New Roman" w:cs="Times New Roman"/>
                  <w:sz w:val="20"/>
                  <w:szCs w:val="20"/>
                </w:rPr>
                <w:delText>s</w:delText>
              </w:r>
            </w:del>
            <w:r w:rsidRPr="00DF07B0">
              <w:rPr>
                <w:rFonts w:ascii="Times New Roman" w:hAnsi="Times New Roman" w:cs="Times New Roman"/>
                <w:sz w:val="20"/>
                <w:szCs w:val="20"/>
              </w:rPr>
              <w:t xml:space="preserve"> accrued.</w:t>
            </w:r>
          </w:p>
        </w:tc>
      </w:tr>
    </w:tbl>
    <w:p w:rsidR="0095672C" w:rsidRPr="00DF07B0" w:rsidRDefault="0095672C">
      <w:pPr>
        <w:rPr>
          <w:rFonts w:ascii="Times New Roman" w:hAnsi="Times New Roman"/>
          <w:b/>
          <w:sz w:val="20"/>
        </w:rPr>
      </w:pPr>
    </w:p>
    <w:p w:rsidR="003E7263" w:rsidRPr="00DF07B0" w:rsidRDefault="003E7263">
      <w:pPr>
        <w:rPr>
          <w:rFonts w:ascii="Times New Roman" w:hAnsi="Times New Roman"/>
          <w:b/>
          <w:sz w:val="20"/>
        </w:rPr>
      </w:pPr>
    </w:p>
    <w:p w:rsidR="0095672C" w:rsidRPr="00DF07B0" w:rsidRDefault="0095672C">
      <w:pPr>
        <w:rPr>
          <w:rFonts w:ascii="Times New Roman" w:hAnsi="Times New Roman" w:cs="Times New Roman"/>
          <w:b/>
          <w:bCs/>
          <w:sz w:val="20"/>
          <w:szCs w:val="20"/>
        </w:rPr>
      </w:pPr>
      <w:r w:rsidRPr="00DF07B0">
        <w:rPr>
          <w:rFonts w:ascii="Times New Roman" w:hAnsi="Times New Roman" w:cs="Times New Roman"/>
          <w:b/>
          <w:bCs/>
          <w:sz w:val="20"/>
          <w:szCs w:val="20"/>
        </w:rPr>
        <w:t xml:space="preserve">S.10.01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Securities lending and repos</w:t>
      </w:r>
    </w:p>
    <w:p w:rsidR="0095672C" w:rsidRPr="00DF07B0" w:rsidRDefault="0095672C">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bCs/>
          <w:sz w:val="20"/>
          <w:szCs w:val="20"/>
        </w:rPr>
        <w:t xml:space="preserve">This template contains </w:t>
      </w:r>
      <w:r w:rsidRPr="00DF07B0">
        <w:rPr>
          <w:rFonts w:ascii="Times New Roman" w:hAnsi="Times New Roman" w:cs="Times New Roman"/>
          <w:sz w:val="20"/>
          <w:szCs w:val="20"/>
        </w:rPr>
        <w:t>an item</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by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item list of </w:t>
      </w:r>
      <w:r w:rsidRPr="00DF07B0">
        <w:rPr>
          <w:rFonts w:ascii="Times New Roman" w:hAnsi="Times New Roman" w:cs="Times New Roman"/>
          <w:bCs/>
          <w:sz w:val="20"/>
          <w:szCs w:val="20"/>
        </w:rPr>
        <w:t xml:space="preserve">securities lending transactions and repurchase agreements (buyer and seller) contracts, </w:t>
      </w:r>
      <w:r w:rsidRPr="00DF07B0">
        <w:rPr>
          <w:rFonts w:ascii="Times New Roman" w:hAnsi="Times New Roman" w:cs="Times New Roman"/>
          <w:sz w:val="20"/>
          <w:szCs w:val="20"/>
        </w:rPr>
        <w:t>held directly by the undertaking (i.e. not on a look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through basis)</w:t>
      </w:r>
      <w:r w:rsidRPr="00DF07B0">
        <w:rPr>
          <w:rFonts w:ascii="Times New Roman" w:hAnsi="Times New Roman" w:cs="Times New Roman"/>
          <w:bCs/>
          <w:sz w:val="20"/>
          <w:szCs w:val="20"/>
        </w:rPr>
        <w:t xml:space="preserve">, which include also the liquidity swaps referred to in </w:t>
      </w:r>
      <w:r w:rsidR="00DB7C64" w:rsidRPr="00DF07B0">
        <w:rPr>
          <w:rFonts w:ascii="Times New Roman" w:hAnsi="Times New Roman" w:cs="Times New Roman"/>
          <w:bCs/>
          <w:sz w:val="20"/>
          <w:szCs w:val="20"/>
        </w:rPr>
        <w:t>A</w:t>
      </w:r>
      <w:r w:rsidRPr="00DF07B0">
        <w:rPr>
          <w:rFonts w:ascii="Times New Roman" w:hAnsi="Times New Roman" w:cs="Times New Roman"/>
          <w:bCs/>
          <w:sz w:val="20"/>
          <w:szCs w:val="20"/>
        </w:rPr>
        <w:t xml:space="preserve">rticle 309 (2)(f) of </w:t>
      </w:r>
      <w:r w:rsidRPr="00DF07B0">
        <w:rPr>
          <w:rFonts w:ascii="Times New Roman" w:eastAsia="Times New Roman" w:hAnsi="Times New Roman" w:cs="Times New Roman"/>
          <w:sz w:val="20"/>
          <w:szCs w:val="20"/>
          <w:lang w:eastAsia="es-ES"/>
        </w:rPr>
        <w:t>the Delegated Regulation (EU) 2015/35</w:t>
      </w:r>
      <w:r w:rsidRPr="00DF07B0">
        <w:rPr>
          <w:rFonts w:ascii="Times New Roman" w:hAnsi="Times New Roman" w:cs="Times New Roman"/>
          <w:bCs/>
          <w:sz w:val="20"/>
          <w:szCs w:val="20"/>
        </w:rPr>
        <w:t>.</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bCs/>
          <w:sz w:val="20"/>
          <w:szCs w:val="20"/>
        </w:rPr>
        <w:t>It shall be reported only when the value of the underlying securities on and off balance sheet involved in  lending or repurchase agreements, with maturity date falling after the reporting reference date represent more than 5% of the total investments as reported in C0010/R0070 and C0010/R0220 of template S.02.01.</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All contracts that are on the balance sheet or off balance sheet shall be reported. The information shall include all contracts in the reporting period regardless of whether they were open or closed at the reporting date. For contracts which are part of a roll</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over strategy, where they substantially are the same transaction, only open positions shall be reported.</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Items shall be reported with positive values unless otherwise stated in the respective instructions.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 xml:space="preserve">The asset categories referred to in this template are the ones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 of this Regulation and </w:t>
      </w:r>
      <w:r w:rsidRPr="00DF07B0">
        <w:rPr>
          <w:rFonts w:ascii="Times New Roman" w:hAnsi="Times New Roman" w:cs="Times New Roman"/>
          <w:sz w:val="20"/>
          <w:szCs w:val="20"/>
        </w:rPr>
        <w:t xml:space="preserve">references to CIC codes refer to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V</w:t>
      </w:r>
      <w:r w:rsidR="001B67DD" w:rsidRPr="00DF07B0">
        <w:rPr>
          <w:rFonts w:ascii="Times New Roman" w:hAnsi="Times New Roman" w:cs="Times New Roman"/>
          <w:sz w:val="20"/>
          <w:szCs w:val="20"/>
        </w:rPr>
        <w:t>I</w:t>
      </w:r>
      <w:r w:rsidRPr="00DF07B0">
        <w:rPr>
          <w:rFonts w:ascii="Times New Roman" w:hAnsi="Times New Roman" w:cs="Times New Roman"/>
          <w:sz w:val="20"/>
          <w:szCs w:val="20"/>
        </w:rPr>
        <w:t xml:space="preserve"> – CIC table of this Regulation.</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bCs/>
          <w:sz w:val="20"/>
          <w:szCs w:val="20"/>
        </w:rPr>
        <w:t xml:space="preserve">Each repo and securities lending contract shall be reported in as many </w:t>
      </w:r>
      <w:r w:rsidR="00214026" w:rsidRPr="00DF07B0">
        <w:rPr>
          <w:rFonts w:ascii="Times New Roman" w:hAnsi="Times New Roman" w:cs="Times New Roman"/>
          <w:bCs/>
          <w:sz w:val="20"/>
          <w:szCs w:val="20"/>
        </w:rPr>
        <w:t>rows</w:t>
      </w:r>
      <w:r w:rsidRPr="00DF07B0">
        <w:rPr>
          <w:rFonts w:ascii="Times New Roman" w:hAnsi="Times New Roman" w:cs="Times New Roman"/>
          <w:bCs/>
          <w:sz w:val="20"/>
          <w:szCs w:val="20"/>
        </w:rPr>
        <w:t xml:space="preserve"> as needed to provide the information requested. If for one item one option fits one part of the instrument being reported and a different option fits the other part then the contract needs to be unbundled unless is stated otherwise in the instructions. </w:t>
      </w:r>
    </w:p>
    <w:tbl>
      <w:tblPr>
        <w:tblStyle w:val="TableGrid"/>
        <w:tblW w:w="0" w:type="auto"/>
        <w:tblLook w:val="04A0" w:firstRow="1" w:lastRow="0" w:firstColumn="1" w:lastColumn="0" w:noHBand="0" w:noVBand="1"/>
      </w:tblPr>
      <w:tblGrid>
        <w:gridCol w:w="1242"/>
        <w:gridCol w:w="2191"/>
        <w:gridCol w:w="5809"/>
      </w:tblGrid>
      <w:tr w:rsidR="0095672C" w:rsidRPr="00DF07B0" w:rsidTr="00950116">
        <w:trPr>
          <w:trHeight w:val="285"/>
        </w:trPr>
        <w:tc>
          <w:tcPr>
            <w:tcW w:w="1242" w:type="dxa"/>
            <w:noWrap/>
            <w:hideMark/>
          </w:tcPr>
          <w:p w:rsidR="0095672C" w:rsidRPr="00DF07B0" w:rsidRDefault="0095672C" w:rsidP="00950116">
            <w:pPr>
              <w:spacing w:after="200" w:line="276" w:lineRule="auto"/>
              <w:jc w:val="center"/>
              <w:rPr>
                <w:rFonts w:ascii="Times New Roman" w:hAnsi="Times New Roman" w:cs="Times New Roman"/>
                <w:color w:val="FF0000"/>
                <w:sz w:val="20"/>
                <w:szCs w:val="20"/>
              </w:rPr>
            </w:pPr>
          </w:p>
        </w:tc>
        <w:tc>
          <w:tcPr>
            <w:tcW w:w="2191" w:type="dxa"/>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809" w:type="dxa"/>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3420"/>
        </w:trPr>
        <w:tc>
          <w:tcPr>
            <w:tcW w:w="1242" w:type="dxa"/>
            <w:hideMark/>
          </w:tcPr>
          <w:p w:rsidR="0095672C" w:rsidRPr="00DF07B0" w:rsidRDefault="0095672C" w:rsidP="00950116">
            <w:pPr>
              <w:pStyle w:val="NoSpacing"/>
              <w:rPr>
                <w:rFonts w:ascii="Times New Roman" w:hAnsi="Times New Roman"/>
              </w:rPr>
            </w:pPr>
            <w:r w:rsidRPr="00DF07B0">
              <w:rPr>
                <w:rFonts w:ascii="Times New Roman" w:hAnsi="Times New Roman" w:cs="Times New Roman"/>
                <w:sz w:val="20"/>
              </w:rPr>
              <w:t>C0040</w:t>
            </w:r>
          </w:p>
        </w:tc>
        <w:tc>
          <w:tcPr>
            <w:tcW w:w="21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Portfolio</w:t>
            </w:r>
          </w:p>
        </w:tc>
        <w:tc>
          <w:tcPr>
            <w:tcW w:w="58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Distinction between life,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shareholder's funds, general (no split) and ring fenced funds.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Ring fenced funds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internal fund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Shareholders' funds</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w:t>
            </w:r>
            <w:r w:rsidRPr="00DF07B0">
              <w:rPr>
                <w:rFonts w:ascii="Times New Roman" w:hAnsi="Times New Roman" w:cs="Times New Roman"/>
                <w:sz w:val="20"/>
                <w:szCs w:val="20"/>
              </w:rPr>
              <w:br/>
            </w:r>
            <w:r w:rsidRPr="00DF07B0">
              <w:rPr>
                <w:rFonts w:ascii="Times New Roman" w:hAnsi="Times New Roman" w:cs="Times New Roman"/>
                <w:sz w:val="20"/>
                <w:szCs w:val="20"/>
              </w:rPr>
              <w:br/>
              <w:t xml:space="preserve">The split is not mandatory, except for identifying ring fenced funds, but shall be reported if the undertaking uses it internally. When an undertaking does not apply a split “general” must be used. </w:t>
            </w:r>
            <w:r w:rsidRPr="00DF07B0">
              <w:rPr>
                <w:rFonts w:ascii="Times New Roman" w:hAnsi="Times New Roman" w:cs="Times New Roman"/>
                <w:sz w:val="20"/>
                <w:szCs w:val="20"/>
              </w:rPr>
              <w:br/>
              <w:t>For assets held off</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balance sheet this item shall not be reported.</w:t>
            </w:r>
          </w:p>
        </w:tc>
      </w:tr>
      <w:tr w:rsidR="0095672C" w:rsidRPr="00DF07B0" w:rsidTr="00950116">
        <w:trPr>
          <w:trHeight w:val="1530"/>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lastRenderedPageBreak/>
              <w:t>C0050</w:t>
            </w:r>
          </w:p>
        </w:tc>
        <w:tc>
          <w:tcPr>
            <w:tcW w:w="21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Fund number</w:t>
            </w:r>
          </w:p>
        </w:tc>
        <w:tc>
          <w:tcPr>
            <w:tcW w:w="58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Applicable to assets held in ring fenced funds or other internal funds (defined according to national markets). </w:t>
            </w:r>
          </w:p>
          <w:p w:rsidR="0095672C" w:rsidRPr="00DF07B0" w:rsidRDefault="0095672C" w:rsidP="00950116">
            <w:pPr>
              <w:rPr>
                <w:rFonts w:ascii="Times New Roman" w:hAnsi="Times New Roman" w:cs="Times New Roman"/>
                <w:sz w:val="20"/>
                <w:szCs w:val="20"/>
                <w:lang w:val="en-US"/>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Number which is attributed by the undertaking, corresponding to the unique number assigned to each fund. This number has to be consistent over time and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 to identify the funds in other templates. </w:t>
            </w:r>
            <w:r w:rsidRPr="00DF07B0">
              <w:rPr>
                <w:rFonts w:ascii="Times New Roman" w:hAnsi="Times New Roman" w:cs="Times New Roman"/>
                <w:sz w:val="20"/>
                <w:szCs w:val="20"/>
                <w:lang w:val="en-US" w:eastAsia="fr-FR"/>
              </w:rPr>
              <w:t>It shall not be re</w:t>
            </w:r>
            <w:r w:rsidR="0072092D" w:rsidRPr="00DF07B0">
              <w:rPr>
                <w:rFonts w:ascii="Times New Roman" w:hAnsi="Times New Roman" w:cs="Times New Roman"/>
                <w:sz w:val="20"/>
                <w:szCs w:val="20"/>
                <w:lang w:val="en-US" w:eastAsia="fr-FR"/>
              </w:rPr>
              <w:t>–</w:t>
            </w:r>
            <w:r w:rsidRPr="00DF07B0">
              <w:rPr>
                <w:rFonts w:ascii="Times New Roman" w:hAnsi="Times New Roman" w:cs="Times New Roman"/>
                <w:sz w:val="20"/>
                <w:szCs w:val="20"/>
                <w:lang w:val="en-US" w:eastAsia="fr-FR"/>
              </w:rPr>
              <w:t xml:space="preserve">used for a different fund. </w:t>
            </w:r>
          </w:p>
        </w:tc>
      </w:tr>
      <w:tr w:rsidR="0095672C" w:rsidRPr="00DF07B0" w:rsidTr="00950116">
        <w:trPr>
          <w:trHeight w:val="1140"/>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C0060</w:t>
            </w:r>
          </w:p>
        </w:tc>
        <w:tc>
          <w:tcPr>
            <w:tcW w:w="21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category</w:t>
            </w:r>
          </w:p>
        </w:tc>
        <w:tc>
          <w:tcPr>
            <w:tcW w:w="58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the asset category of the underlying asset lent/provided as part </w:t>
            </w:r>
            <w:proofErr w:type="gramStart"/>
            <w:r w:rsidRPr="00DF07B0">
              <w:rPr>
                <w:rFonts w:ascii="Times New Roman" w:hAnsi="Times New Roman" w:cs="Times New Roman"/>
                <w:sz w:val="20"/>
                <w:szCs w:val="20"/>
              </w:rPr>
              <w:t>of a securities</w:t>
            </w:r>
            <w:proofErr w:type="gramEnd"/>
            <w:r w:rsidRPr="00DF07B0">
              <w:rPr>
                <w:rFonts w:ascii="Times New Roman" w:hAnsi="Times New Roman" w:cs="Times New Roman"/>
                <w:sz w:val="20"/>
                <w:szCs w:val="20"/>
              </w:rPr>
              <w:t xml:space="preserve"> lending transactions or repurchase agreements.</w:t>
            </w:r>
            <w:r w:rsidRPr="00DF07B0">
              <w:rPr>
                <w:rFonts w:ascii="Times New Roman" w:hAnsi="Times New Roman" w:cs="Times New Roman"/>
                <w:sz w:val="20"/>
                <w:szCs w:val="20"/>
              </w:rPr>
              <w:br/>
              <w:t xml:space="preserve">Use the categories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 of this Regulation</w:t>
            </w:r>
            <w:r w:rsidRPr="00DF07B0">
              <w:rPr>
                <w:rFonts w:ascii="Times New Roman" w:hAnsi="Times New Roman" w:cs="Times New Roman"/>
                <w:sz w:val="20"/>
                <w:szCs w:val="20"/>
              </w:rPr>
              <w:t xml:space="preserve">. </w:t>
            </w:r>
          </w:p>
        </w:tc>
      </w:tr>
      <w:tr w:rsidR="0095672C" w:rsidRPr="00DF07B0" w:rsidTr="00950116">
        <w:trPr>
          <w:trHeight w:val="465"/>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C0070</w:t>
            </w:r>
          </w:p>
        </w:tc>
        <w:tc>
          <w:tcPr>
            <w:tcW w:w="21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Counterparty Name</w:t>
            </w:r>
          </w:p>
        </w:tc>
        <w:tc>
          <w:tcPr>
            <w:tcW w:w="5809"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Name of the counterparty of the contract. </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When available, this item corresponds to the entity name in the LEI database. When not available, corresponds to the legal name.</w:t>
            </w:r>
          </w:p>
        </w:tc>
      </w:tr>
      <w:tr w:rsidR="0095672C" w:rsidRPr="00DF07B0" w:rsidTr="00950116">
        <w:trPr>
          <w:trHeight w:val="465"/>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C0080</w:t>
            </w:r>
          </w:p>
        </w:tc>
        <w:tc>
          <w:tcPr>
            <w:tcW w:w="21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Counterparty code</w:t>
            </w:r>
          </w:p>
        </w:tc>
        <w:tc>
          <w:tcPr>
            <w:tcW w:w="58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code of the counterparty using the Legal Entity Identifier (LEI) if available. </w:t>
            </w:r>
            <w:r w:rsidRPr="00DF07B0">
              <w:rPr>
                <w:rFonts w:ascii="Times New Roman" w:hAnsi="Times New Roman" w:cs="Times New Roman"/>
                <w:sz w:val="20"/>
                <w:szCs w:val="20"/>
              </w:rPr>
              <w:br/>
            </w:r>
            <w:r w:rsidRPr="00DF07B0">
              <w:rPr>
                <w:rFonts w:ascii="Times New Roman" w:hAnsi="Times New Roman" w:cs="Times New Roman"/>
                <w:sz w:val="20"/>
                <w:szCs w:val="20"/>
              </w:rPr>
              <w:br/>
              <w:t>If none is available, this item shall not be reported.</w:t>
            </w:r>
          </w:p>
        </w:tc>
      </w:tr>
      <w:tr w:rsidR="0095672C" w:rsidRPr="00DF07B0" w:rsidTr="00950116">
        <w:trPr>
          <w:trHeight w:val="465"/>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C0090</w:t>
            </w:r>
          </w:p>
        </w:tc>
        <w:tc>
          <w:tcPr>
            <w:tcW w:w="21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counterparty code</w:t>
            </w:r>
          </w:p>
        </w:tc>
        <w:tc>
          <w:tcPr>
            <w:tcW w:w="5809" w:type="dxa"/>
            <w:hideMark/>
          </w:tcPr>
          <w:p w:rsidR="0095672C" w:rsidRPr="00DF07B0" w:rsidRDefault="0095672C" w:rsidP="00950116">
            <w:pPr>
              <w:spacing w:after="120"/>
              <w:rPr>
                <w:rFonts w:ascii="Times New Roman" w:hAnsi="Times New Roman" w:cs="Times New Roman"/>
                <w:sz w:val="20"/>
                <w:szCs w:val="20"/>
              </w:rPr>
            </w:pPr>
            <w:r w:rsidRPr="00DF07B0">
              <w:rPr>
                <w:rFonts w:ascii="Times New Roman" w:hAnsi="Times New Roman" w:cs="Times New Roman"/>
                <w:sz w:val="20"/>
                <w:szCs w:val="20"/>
              </w:rPr>
              <w:t>Identification of the code used for the “Counterparty Code”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LEI </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None</w:t>
            </w:r>
          </w:p>
        </w:tc>
      </w:tr>
      <w:tr w:rsidR="0095672C" w:rsidRPr="00DF07B0" w:rsidTr="00950116">
        <w:trPr>
          <w:trHeight w:val="1005"/>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C0100</w:t>
            </w:r>
          </w:p>
        </w:tc>
        <w:tc>
          <w:tcPr>
            <w:tcW w:w="21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Counterparty asset category</w:t>
            </w:r>
          </w:p>
        </w:tc>
        <w:tc>
          <w:tcPr>
            <w:tcW w:w="5809"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Identify the most significant asset category borrowed/received as part </w:t>
            </w:r>
            <w:proofErr w:type="gramStart"/>
            <w:r w:rsidRPr="00DF07B0">
              <w:rPr>
                <w:rFonts w:ascii="Times New Roman" w:hAnsi="Times New Roman" w:cs="Times New Roman"/>
                <w:sz w:val="20"/>
                <w:szCs w:val="20"/>
              </w:rPr>
              <w:t>of a securities</w:t>
            </w:r>
            <w:proofErr w:type="gramEnd"/>
            <w:r w:rsidRPr="00DF07B0">
              <w:rPr>
                <w:rFonts w:ascii="Times New Roman" w:hAnsi="Times New Roman" w:cs="Times New Roman"/>
                <w:sz w:val="20"/>
                <w:szCs w:val="20"/>
              </w:rPr>
              <w:t xml:space="preserve"> lending transactions or repurchase agreements.</w:t>
            </w:r>
            <w:r w:rsidRPr="00DF07B0">
              <w:rPr>
                <w:rFonts w:ascii="Times New Roman" w:hAnsi="Times New Roman" w:cs="Times New Roman"/>
                <w:sz w:val="20"/>
                <w:szCs w:val="20"/>
              </w:rPr>
              <w:br/>
              <w:t xml:space="preserve">Use the asset categories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 of this Regulation</w:t>
            </w:r>
            <w:r w:rsidRPr="00DF07B0">
              <w:rPr>
                <w:rFonts w:ascii="Times New Roman" w:hAnsi="Times New Roman" w:cs="Times New Roman"/>
                <w:sz w:val="20"/>
                <w:szCs w:val="20"/>
              </w:rPr>
              <w:t xml:space="preserve">. </w:t>
            </w:r>
          </w:p>
        </w:tc>
      </w:tr>
      <w:tr w:rsidR="0095672C" w:rsidRPr="00DF07B0" w:rsidTr="00950116">
        <w:trPr>
          <w:trHeight w:val="1140"/>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C0110</w:t>
            </w:r>
          </w:p>
        </w:tc>
        <w:tc>
          <w:tcPr>
            <w:tcW w:w="21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held in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contracts</w:t>
            </w:r>
          </w:p>
        </w:tc>
        <w:tc>
          <w:tcPr>
            <w:tcW w:w="5809" w:type="dxa"/>
            <w:hideMark/>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rPr>
              <w:t>Identify if the underlying asset identified in C0060 is held by unit linked and index linked contracts. One of the options in the following closed list shall be used:</w:t>
            </w:r>
            <w:r w:rsidRPr="00DF07B0">
              <w:rPr>
                <w:rFonts w:ascii="Times New Roman" w:hAnsi="Times New Roman" w:cs="Times New Roman"/>
                <w:sz w:val="20"/>
                <w:szCs w:val="20"/>
              </w:rPr>
              <w:br/>
            </w:r>
            <w:r w:rsidRPr="00DF07B0">
              <w:rPr>
                <w:rFonts w:ascii="Times New Roman" w:hAnsi="Times New Roman" w:cs="Times New Roman"/>
                <w:sz w:val="20"/>
                <w:szCs w:val="20"/>
                <w:lang w:val="en-US"/>
              </w:rPr>
              <w:t xml:space="preserve">1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Unit</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 or index</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2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Neither unit</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 nor index</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linked</w:t>
            </w:r>
          </w:p>
        </w:tc>
      </w:tr>
      <w:tr w:rsidR="0095672C" w:rsidRPr="00DF07B0" w:rsidTr="00950116">
        <w:trPr>
          <w:trHeight w:val="1856"/>
        </w:trPr>
        <w:tc>
          <w:tcPr>
            <w:tcW w:w="1242" w:type="dxa"/>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C0120</w:t>
            </w:r>
          </w:p>
        </w:tc>
        <w:tc>
          <w:tcPr>
            <w:tcW w:w="2191" w:type="dxa"/>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Position in the contract</w:t>
            </w:r>
          </w:p>
        </w:tc>
        <w:tc>
          <w:tcPr>
            <w:tcW w:w="5809" w:type="dxa"/>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Identify whether the undertaking is a buyer or seller in the repo or a lender or borrower in the securities lending.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Buyer in a repo</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Seller in a repo</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Lender in a securities lending  </w:t>
            </w:r>
          </w:p>
          <w:p w:rsidR="0095672C" w:rsidRPr="00DF07B0" w:rsidRDefault="0095672C" w:rsidP="00950116">
            <w:pPr>
              <w:spacing w:after="120" w:line="276" w:lineRule="auto"/>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Borrower in a securities lending</w:t>
            </w:r>
          </w:p>
        </w:tc>
      </w:tr>
      <w:tr w:rsidR="0095672C" w:rsidRPr="00DF07B0" w:rsidTr="00950116">
        <w:trPr>
          <w:trHeight w:val="1968"/>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C0130</w:t>
            </w:r>
          </w:p>
        </w:tc>
        <w:tc>
          <w:tcPr>
            <w:tcW w:w="21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Near leg amount</w:t>
            </w:r>
          </w:p>
        </w:tc>
        <w:tc>
          <w:tcPr>
            <w:tcW w:w="5809"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Represents the following amounts: </w:t>
            </w:r>
          </w:p>
          <w:p w:rsidR="0095672C" w:rsidRPr="00DF07B0" w:rsidRDefault="0095672C" w:rsidP="00803166">
            <w:pPr>
              <w:pStyle w:val="ListParagraph"/>
              <w:numPr>
                <w:ilvl w:val="0"/>
                <w:numId w:val="16"/>
              </w:numPr>
              <w:jc w:val="left"/>
              <w:rPr>
                <w:sz w:val="20"/>
                <w:lang w:val="en-GB"/>
              </w:rPr>
            </w:pPr>
            <w:r w:rsidRPr="00DF07B0">
              <w:rPr>
                <w:sz w:val="20"/>
                <w:lang w:val="en-GB"/>
              </w:rPr>
              <w:t>Buyer in a repo: amount received at the contract inception</w:t>
            </w:r>
          </w:p>
          <w:p w:rsidR="0095672C" w:rsidRPr="00DF07B0" w:rsidRDefault="0095672C" w:rsidP="00803166">
            <w:pPr>
              <w:pStyle w:val="ListParagraph"/>
              <w:numPr>
                <w:ilvl w:val="0"/>
                <w:numId w:val="16"/>
              </w:numPr>
              <w:jc w:val="left"/>
              <w:rPr>
                <w:sz w:val="20"/>
                <w:lang w:val="en-GB"/>
              </w:rPr>
            </w:pPr>
            <w:r w:rsidRPr="00DF07B0">
              <w:rPr>
                <w:sz w:val="20"/>
                <w:lang w:val="en-GB"/>
              </w:rPr>
              <w:t>Seller in a repo: amount ceded at the contract inception</w:t>
            </w:r>
          </w:p>
          <w:p w:rsidR="0095672C" w:rsidRPr="00DF07B0" w:rsidRDefault="0095672C" w:rsidP="00803166">
            <w:pPr>
              <w:pStyle w:val="ListParagraph"/>
              <w:numPr>
                <w:ilvl w:val="0"/>
                <w:numId w:val="16"/>
              </w:numPr>
              <w:jc w:val="left"/>
              <w:rPr>
                <w:sz w:val="20"/>
                <w:lang w:val="en-GB"/>
              </w:rPr>
            </w:pPr>
            <w:r w:rsidRPr="00DF07B0">
              <w:rPr>
                <w:sz w:val="20"/>
                <w:lang w:val="en-GB"/>
              </w:rPr>
              <w:t>Lender in a securities lending:  amount received as guarantee at the contract inception</w:t>
            </w:r>
          </w:p>
          <w:p w:rsidR="0095672C" w:rsidRPr="00DF07B0" w:rsidRDefault="0095672C" w:rsidP="00803166">
            <w:pPr>
              <w:pStyle w:val="ListParagraph"/>
              <w:numPr>
                <w:ilvl w:val="0"/>
                <w:numId w:val="16"/>
              </w:numPr>
              <w:jc w:val="left"/>
              <w:rPr>
                <w:sz w:val="20"/>
                <w:lang w:val="en-GB"/>
              </w:rPr>
            </w:pPr>
            <w:r w:rsidRPr="00DF07B0">
              <w:rPr>
                <w:sz w:val="20"/>
                <w:lang w:val="en-GB"/>
              </w:rPr>
              <w:t>Borrower in a securities lending: amount or market value of the securities received at the contract inception</w:t>
            </w:r>
          </w:p>
        </w:tc>
      </w:tr>
      <w:tr w:rsidR="0095672C" w:rsidRPr="00DF07B0" w:rsidTr="00950116">
        <w:trPr>
          <w:trHeight w:val="204"/>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C0140</w:t>
            </w:r>
          </w:p>
        </w:tc>
        <w:tc>
          <w:tcPr>
            <w:tcW w:w="21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Far leg amount</w:t>
            </w:r>
          </w:p>
        </w:tc>
        <w:tc>
          <w:tcPr>
            <w:tcW w:w="5809"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This item is only applicable for repos and represents the following amounts: </w:t>
            </w:r>
          </w:p>
          <w:p w:rsidR="0095672C" w:rsidRPr="00DF07B0" w:rsidRDefault="0095672C" w:rsidP="00803166">
            <w:pPr>
              <w:pStyle w:val="ListParagraph"/>
              <w:numPr>
                <w:ilvl w:val="0"/>
                <w:numId w:val="16"/>
              </w:numPr>
              <w:spacing w:line="276" w:lineRule="auto"/>
              <w:jc w:val="left"/>
              <w:rPr>
                <w:sz w:val="20"/>
                <w:lang w:val="en-GB"/>
              </w:rPr>
            </w:pPr>
            <w:r w:rsidRPr="00DF07B0">
              <w:rPr>
                <w:sz w:val="20"/>
                <w:lang w:val="en-GB"/>
              </w:rPr>
              <w:t>Buyer in a repo: amount ceded at the contract maturity</w:t>
            </w:r>
          </w:p>
          <w:p w:rsidR="0095672C" w:rsidRPr="00DF07B0" w:rsidRDefault="0095672C" w:rsidP="00803166">
            <w:pPr>
              <w:pStyle w:val="ListParagraph"/>
              <w:numPr>
                <w:ilvl w:val="0"/>
                <w:numId w:val="16"/>
              </w:numPr>
              <w:jc w:val="left"/>
              <w:rPr>
                <w:sz w:val="20"/>
                <w:lang w:val="en-GB"/>
              </w:rPr>
            </w:pPr>
            <w:r w:rsidRPr="00DF07B0">
              <w:rPr>
                <w:sz w:val="20"/>
                <w:lang w:val="en-GB"/>
              </w:rPr>
              <w:t>Seller in a repo: amount received at the contract maturity</w:t>
            </w:r>
          </w:p>
        </w:tc>
      </w:tr>
      <w:tr w:rsidR="0095672C" w:rsidRPr="00DF07B0" w:rsidTr="00950116">
        <w:trPr>
          <w:trHeight w:val="645"/>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lastRenderedPageBreak/>
              <w:t>C0150</w:t>
            </w:r>
          </w:p>
        </w:tc>
        <w:tc>
          <w:tcPr>
            <w:tcW w:w="21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Start date</w:t>
            </w:r>
          </w:p>
        </w:tc>
        <w:tc>
          <w:tcPr>
            <w:tcW w:w="5809"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contract start date. The contract start date refers to the date when obligations under the contract come into effect.</w:t>
            </w:r>
          </w:p>
        </w:tc>
      </w:tr>
      <w:tr w:rsidR="0095672C" w:rsidRPr="00DF07B0" w:rsidTr="00950116">
        <w:trPr>
          <w:trHeight w:val="1995"/>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C0160</w:t>
            </w:r>
          </w:p>
        </w:tc>
        <w:tc>
          <w:tcPr>
            <w:tcW w:w="21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Maturity date</w:t>
            </w:r>
          </w:p>
        </w:tc>
        <w:tc>
          <w:tcPr>
            <w:tcW w:w="5809"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contract closing date. Even if the contract is on an open call basis, there is usually a date when the contract expires. In these cases this date must be reported, if no call occurs before.</w:t>
            </w:r>
            <w:r w:rsidRPr="00DF07B0">
              <w:rPr>
                <w:rFonts w:ascii="Times New Roman" w:hAnsi="Times New Roman" w:cs="Times New Roman"/>
                <w:sz w:val="20"/>
                <w:szCs w:val="20"/>
              </w:rPr>
              <w:br/>
              <w:t>An agreement is considered closed when it has matured, a call occurs or the agreement is cancelled.</w:t>
            </w:r>
            <w:r w:rsidRPr="00DF07B0">
              <w:rPr>
                <w:rFonts w:ascii="Times New Roman" w:hAnsi="Times New Roman" w:cs="Times New Roman"/>
                <w:sz w:val="20"/>
                <w:szCs w:val="20"/>
              </w:rPr>
              <w:br/>
              <w:t>For contracts with no defined maturity date report “9999</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12</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31”.</w:t>
            </w:r>
          </w:p>
        </w:tc>
      </w:tr>
      <w:tr w:rsidR="0095672C" w:rsidRPr="00DF07B0" w:rsidTr="00950116">
        <w:trPr>
          <w:trHeight w:val="720"/>
        </w:trPr>
        <w:tc>
          <w:tcPr>
            <w:tcW w:w="1242"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C0170</w:t>
            </w:r>
          </w:p>
        </w:tc>
        <w:tc>
          <w:tcPr>
            <w:tcW w:w="21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Solvency II Value</w:t>
            </w:r>
          </w:p>
        </w:tc>
        <w:tc>
          <w:tcPr>
            <w:tcW w:w="5809"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only applicable for contracts that are still open at the reporting date.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Value of the repo or securities lending contract, following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75 of Directive 2009/138/EC rules for valuation of contracts.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value can be positive, negative or zero.</w:t>
            </w:r>
          </w:p>
        </w:tc>
      </w:tr>
    </w:tbl>
    <w:p w:rsidR="0095672C" w:rsidRPr="00DF07B0" w:rsidRDefault="0095672C">
      <w:pPr>
        <w:rPr>
          <w:rFonts w:ascii="Times New Roman" w:hAnsi="Times New Roman"/>
          <w:b/>
          <w:sz w:val="20"/>
        </w:rPr>
      </w:pPr>
    </w:p>
    <w:p w:rsidR="003E7263" w:rsidRPr="00DF07B0" w:rsidRDefault="003E7263">
      <w:pPr>
        <w:rPr>
          <w:rFonts w:ascii="Times New Roman" w:hAnsi="Times New Roman" w:cs="Times New Roman"/>
          <w:b/>
          <w:bCs/>
          <w:sz w:val="20"/>
          <w:szCs w:val="20"/>
        </w:rPr>
      </w:pPr>
    </w:p>
    <w:p w:rsidR="0095672C" w:rsidRPr="00DF07B0" w:rsidRDefault="0095672C">
      <w:pPr>
        <w:rPr>
          <w:rFonts w:ascii="Times New Roman" w:hAnsi="Times New Roman" w:cs="Times New Roman"/>
          <w:b/>
          <w:bCs/>
          <w:sz w:val="20"/>
          <w:szCs w:val="20"/>
        </w:rPr>
      </w:pPr>
      <w:r w:rsidRPr="00DF07B0">
        <w:rPr>
          <w:rFonts w:ascii="Times New Roman" w:hAnsi="Times New Roman" w:cs="Times New Roman"/>
          <w:b/>
          <w:bCs/>
          <w:sz w:val="20"/>
          <w:szCs w:val="20"/>
        </w:rPr>
        <w:t xml:space="preserve">S.11.01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Assets held as collateral</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sz w:val="20"/>
          <w:szCs w:val="20"/>
        </w:rPr>
        <w:t>This template contains an item</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by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item list of </w:t>
      </w:r>
      <w:r w:rsidRPr="00DF07B0">
        <w:rPr>
          <w:rFonts w:ascii="Times New Roman" w:hAnsi="Times New Roman" w:cs="Times New Roman"/>
          <w:bCs/>
          <w:sz w:val="20"/>
          <w:szCs w:val="20"/>
        </w:rPr>
        <w:t>off</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balance sheet assets held as collateral</w:t>
      </w:r>
      <w:r w:rsidRPr="00DF07B0">
        <w:rPr>
          <w:rFonts w:ascii="Times New Roman" w:hAnsi="Times New Roman" w:cs="Times New Roman"/>
          <w:sz w:val="20"/>
          <w:szCs w:val="20"/>
        </w:rPr>
        <w:t xml:space="preserve"> </w:t>
      </w:r>
      <w:r w:rsidRPr="00DF07B0">
        <w:rPr>
          <w:rFonts w:ascii="Times New Roman" w:hAnsi="Times New Roman" w:cs="Times New Roman"/>
          <w:bCs/>
          <w:sz w:val="20"/>
          <w:szCs w:val="20"/>
        </w:rPr>
        <w:t>for covering balance sheet assets</w:t>
      </w:r>
      <w:r w:rsidRPr="00DF07B0">
        <w:rPr>
          <w:rFonts w:ascii="Times New Roman" w:hAnsi="Times New Roman" w:cs="Times New Roman"/>
          <w:sz w:val="20"/>
          <w:szCs w:val="20"/>
        </w:rPr>
        <w:t xml:space="preserve"> held directly by the undertaking (i.e. not on a look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through basis)</w:t>
      </w:r>
      <w:r w:rsidRPr="00DF07B0">
        <w:rPr>
          <w:rFonts w:ascii="Times New Roman" w:hAnsi="Times New Roman" w:cs="Times New Roman"/>
          <w:bCs/>
          <w:sz w:val="20"/>
          <w:szCs w:val="20"/>
        </w:rPr>
        <w:t xml:space="preserve">. </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bCs/>
          <w:sz w:val="20"/>
          <w:szCs w:val="20"/>
        </w:rPr>
        <w:t xml:space="preserve">It consists of detailed information from the perspective of the assets held as collateral and not from the perspective of the collateral arrangement. </w:t>
      </w:r>
    </w:p>
    <w:p w:rsidR="0095672C" w:rsidRPr="00DF07B0" w:rsidRDefault="0095672C" w:rsidP="00950116">
      <w:pPr>
        <w:jc w:val="both"/>
        <w:rPr>
          <w:rFonts w:ascii="Times New Roman" w:hAnsi="Times New Roman" w:cs="Times New Roman"/>
          <w:bCs/>
          <w:sz w:val="20"/>
          <w:szCs w:val="20"/>
        </w:rPr>
      </w:pPr>
      <w:r w:rsidRPr="00DF07B0">
        <w:rPr>
          <w:rFonts w:ascii="Times New Roman" w:hAnsi="Times New Roman" w:cs="Times New Roman"/>
          <w:bCs/>
          <w:sz w:val="20"/>
          <w:szCs w:val="20"/>
        </w:rPr>
        <w:t xml:space="preserve">If there is a pool of collaterals or </w:t>
      </w:r>
      <w:proofErr w:type="gramStart"/>
      <w:r w:rsidRPr="00DF07B0">
        <w:rPr>
          <w:rFonts w:ascii="Times New Roman" w:hAnsi="Times New Roman" w:cs="Times New Roman"/>
          <w:bCs/>
          <w:sz w:val="20"/>
          <w:szCs w:val="20"/>
        </w:rPr>
        <w:t>a collateral</w:t>
      </w:r>
      <w:proofErr w:type="gramEnd"/>
      <w:r w:rsidRPr="00DF07B0">
        <w:rPr>
          <w:rFonts w:ascii="Times New Roman" w:hAnsi="Times New Roman" w:cs="Times New Roman"/>
          <w:bCs/>
          <w:sz w:val="20"/>
          <w:szCs w:val="20"/>
        </w:rPr>
        <w:t xml:space="preserve"> arrangement comprising multiple assets, as many </w:t>
      </w:r>
      <w:r w:rsidR="00214026" w:rsidRPr="00DF07B0">
        <w:rPr>
          <w:rFonts w:ascii="Times New Roman" w:hAnsi="Times New Roman" w:cs="Times New Roman"/>
          <w:bCs/>
          <w:sz w:val="20"/>
          <w:szCs w:val="20"/>
        </w:rPr>
        <w:t>rows</w:t>
      </w:r>
      <w:r w:rsidRPr="00DF07B0">
        <w:rPr>
          <w:rFonts w:ascii="Times New Roman" w:hAnsi="Times New Roman" w:cs="Times New Roman"/>
          <w:bCs/>
          <w:sz w:val="20"/>
          <w:szCs w:val="20"/>
        </w:rPr>
        <w:t xml:space="preserve"> as the assets in the pool or arrangement shall be reported.</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comprises two tables: Information on positions held and Information on assets.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On the table Information on positions held, each asset held as collateral shall be reported separately in as many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as needed in order to properly fill in all variables requested in that table. If for the same asset two values can be attributed to one variable, then this asset needs to be reported in more than one line.</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On the table Information on assets, each asset held as collateral shall be reported separately, with one </w:t>
      </w:r>
      <w:r w:rsidR="00053D9E" w:rsidRPr="00DF07B0">
        <w:rPr>
          <w:rFonts w:ascii="Times New Roman" w:hAnsi="Times New Roman" w:cs="Times New Roman"/>
          <w:sz w:val="20"/>
          <w:szCs w:val="20"/>
        </w:rPr>
        <w:t xml:space="preserve">row </w:t>
      </w:r>
      <w:r w:rsidRPr="00DF07B0">
        <w:rPr>
          <w:rFonts w:ascii="Times New Roman" w:hAnsi="Times New Roman" w:cs="Times New Roman"/>
          <w:sz w:val="20"/>
          <w:szCs w:val="20"/>
        </w:rPr>
        <w:t>for each asset, filling in all variables requested in that table.</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All items except items “</w:t>
      </w:r>
      <w:r w:rsidRPr="00DF07B0">
        <w:rPr>
          <w:rFonts w:ascii="Times New Roman" w:hAnsi="Times New Roman" w:cs="Times New Roman"/>
          <w:sz w:val="20"/>
          <w:szCs w:val="20"/>
        </w:rPr>
        <w:t xml:space="preserve">Type of asset for which the collateral is held” (C0140), “Name of the counterparty pledging the collateral” (C0060) and “Name of the group of the counterparty pledging the collateral” (C0070) </w:t>
      </w:r>
      <w:r w:rsidRPr="00DF07B0">
        <w:rPr>
          <w:rFonts w:ascii="Times New Roman" w:hAnsi="Times New Roman" w:cs="Times New Roman"/>
          <w:bCs/>
          <w:sz w:val="20"/>
          <w:szCs w:val="20"/>
        </w:rPr>
        <w:t>relate to information on the assets held as collateral. Item C0140</w:t>
      </w:r>
      <w:r w:rsidRPr="00DF07B0">
        <w:rPr>
          <w:rFonts w:ascii="Times New Roman" w:hAnsi="Times New Roman" w:cs="Times New Roman"/>
          <w:sz w:val="20"/>
          <w:szCs w:val="20"/>
        </w:rPr>
        <w:t xml:space="preserve"> relates to the asset on the balance sheet for which the collateral is held while items </w:t>
      </w:r>
      <w:r w:rsidRPr="00DF07B0">
        <w:rPr>
          <w:rFonts w:ascii="Times New Roman" w:hAnsi="Times New Roman" w:cs="Times New Roman"/>
          <w:bCs/>
          <w:sz w:val="20"/>
          <w:szCs w:val="20"/>
        </w:rPr>
        <w:t>C0060 and C0070</w:t>
      </w:r>
      <w:r w:rsidRPr="00DF07B0">
        <w:rPr>
          <w:rFonts w:ascii="Times New Roman" w:hAnsi="Times New Roman" w:cs="Times New Roman"/>
          <w:sz w:val="20"/>
          <w:szCs w:val="20"/>
        </w:rPr>
        <w:t xml:space="preserve"> relate to the counterparty pledging the collateral.</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bCs/>
          <w:sz w:val="20"/>
          <w:szCs w:val="20"/>
        </w:rPr>
        <w:t xml:space="preserve">The asset categories referred to in this template are the ones defined in </w:t>
      </w:r>
      <w:r w:rsidR="000D2E4C" w:rsidRPr="00DF07B0">
        <w:rPr>
          <w:rFonts w:ascii="Times New Roman" w:hAnsi="Times New Roman" w:cs="Times New Roman"/>
          <w:bCs/>
          <w:sz w:val="20"/>
          <w:szCs w:val="20"/>
        </w:rPr>
        <w:t>Annex</w:t>
      </w:r>
      <w:r w:rsidRPr="00DF07B0">
        <w:rPr>
          <w:rFonts w:ascii="Times New Roman" w:hAnsi="Times New Roman" w:cs="Times New Roman"/>
          <w:bCs/>
          <w:sz w:val="20"/>
          <w:szCs w:val="20"/>
        </w:rPr>
        <w:t xml:space="preserve"> IV – Assets Categories of this Regulation and </w:t>
      </w:r>
      <w:r w:rsidRPr="00DF07B0">
        <w:rPr>
          <w:rFonts w:ascii="Times New Roman" w:hAnsi="Times New Roman" w:cs="Times New Roman"/>
          <w:sz w:val="20"/>
          <w:szCs w:val="20"/>
        </w:rPr>
        <w:t xml:space="preserve">references to CIC codes refer to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V</w:t>
      </w:r>
      <w:r w:rsidR="001B67DD" w:rsidRPr="00DF07B0">
        <w:rPr>
          <w:rFonts w:ascii="Times New Roman" w:hAnsi="Times New Roman" w:cs="Times New Roman"/>
          <w:sz w:val="20"/>
          <w:szCs w:val="20"/>
        </w:rPr>
        <w:t>I</w:t>
      </w:r>
      <w:r w:rsidRPr="00DF07B0">
        <w:rPr>
          <w:rFonts w:ascii="Times New Roman" w:hAnsi="Times New Roman" w:cs="Times New Roman"/>
          <w:sz w:val="20"/>
          <w:szCs w:val="20"/>
        </w:rPr>
        <w:t xml:space="preserve"> – CIC table of this Regulation.</w:t>
      </w:r>
    </w:p>
    <w:p w:rsidR="0095672C" w:rsidRPr="00DF07B0" w:rsidRDefault="0095672C" w:rsidP="00950116">
      <w:pPr>
        <w:jc w:val="both"/>
        <w:rPr>
          <w:rFonts w:ascii="Times New Roman" w:hAnsi="Times New Roman" w:cs="Times New Roman"/>
          <w:b/>
          <w:sz w:val="20"/>
          <w:szCs w:val="20"/>
        </w:rPr>
      </w:pPr>
      <w:r w:rsidRPr="00DF07B0">
        <w:rPr>
          <w:rFonts w:ascii="Times New Roman" w:hAnsi="Times New Roman" w:cs="Times New Roman"/>
          <w:b/>
          <w:sz w:val="20"/>
          <w:szCs w:val="20"/>
        </w:rPr>
        <w:t>Information on positions held</w:t>
      </w:r>
    </w:p>
    <w:tbl>
      <w:tblPr>
        <w:tblStyle w:val="TableGrid"/>
        <w:tblW w:w="9322" w:type="dxa"/>
        <w:tblLook w:val="04A0" w:firstRow="1" w:lastRow="0" w:firstColumn="1" w:lastColumn="0" w:noHBand="0" w:noVBand="1"/>
      </w:tblPr>
      <w:tblGrid>
        <w:gridCol w:w="1378"/>
        <w:gridCol w:w="1891"/>
        <w:gridCol w:w="6053"/>
      </w:tblGrid>
      <w:tr w:rsidR="0095672C" w:rsidRPr="00DF07B0" w:rsidTr="00950116">
        <w:trPr>
          <w:trHeight w:val="300"/>
        </w:trPr>
        <w:tc>
          <w:tcPr>
            <w:tcW w:w="1378" w:type="dxa"/>
            <w:noWrap/>
            <w:hideMark/>
          </w:tcPr>
          <w:p w:rsidR="0095672C" w:rsidRPr="00DF07B0" w:rsidRDefault="0095672C" w:rsidP="00950116">
            <w:pPr>
              <w:spacing w:after="200" w:line="276" w:lineRule="auto"/>
              <w:jc w:val="center"/>
              <w:rPr>
                <w:rFonts w:ascii="Times New Roman" w:hAnsi="Times New Roman" w:cs="Times New Roman"/>
                <w:sz w:val="20"/>
                <w:szCs w:val="20"/>
              </w:rPr>
            </w:pPr>
          </w:p>
        </w:tc>
        <w:tc>
          <w:tcPr>
            <w:tcW w:w="1891" w:type="dxa"/>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6053" w:type="dxa"/>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1530"/>
        </w:trPr>
        <w:tc>
          <w:tcPr>
            <w:tcW w:w="1378" w:type="dxa"/>
            <w:hideMark/>
          </w:tcPr>
          <w:p w:rsidR="0095672C" w:rsidRPr="00DF07B0" w:rsidRDefault="0095672C" w:rsidP="00950116">
            <w:pPr>
              <w:pStyle w:val="NoSpacing"/>
              <w:rPr>
                <w:rFonts w:ascii="Times New Roman" w:hAnsi="Times New Roman"/>
              </w:rPr>
            </w:pPr>
            <w:r w:rsidRPr="00DF07B0">
              <w:rPr>
                <w:rFonts w:ascii="Times New Roman" w:hAnsi="Times New Roman" w:cs="Times New Roman"/>
                <w:sz w:val="20"/>
              </w:rPr>
              <w:t>C0040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ID Code</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Asset ID code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and must be consistent over time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rPr>
              <w:t>code+EUR</w:t>
            </w:r>
            <w:proofErr w:type="spellEnd"/>
            <w:r w:rsidRPr="00DF07B0">
              <w:rPr>
                <w:rFonts w:ascii="Times New Roman" w:hAnsi="Times New Roman" w:cs="Times New Roman"/>
                <w:sz w:val="20"/>
                <w:szCs w:val="20"/>
              </w:rPr>
              <w:t>”</w:t>
            </w:r>
          </w:p>
        </w:tc>
      </w:tr>
      <w:tr w:rsidR="0095672C" w:rsidRPr="00DF07B0" w:rsidTr="00950116">
        <w:trPr>
          <w:trHeight w:val="1500"/>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C0050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6053"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ISO/6166 for ISIN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line="276" w:lineRule="auto"/>
              <w:rPr>
                <w:rFonts w:ascii="Times New Roman" w:hAnsi="Times New Roman" w:cs="Times New Roman"/>
                <w:sz w:val="20"/>
                <w:szCs w:val="20"/>
                <w:lang w:val="fr-FR"/>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r w:rsidRPr="00DF07B0">
              <w:rPr>
                <w:rFonts w:ascii="Times New Roman" w:hAnsi="Times New Roman" w:cs="Times New Roman"/>
                <w:sz w:val="20"/>
                <w:szCs w:val="20"/>
                <w:lang w:val="fr-FR"/>
              </w:rPr>
              <w:t xml:space="preserve"> </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w:t>
            </w:r>
            <w:r w:rsidR="002A63BE" w:rsidRPr="00DF07B0">
              <w:rPr>
                <w:rFonts w:ascii="Times New Roman" w:hAnsi="Times New Roman" w:cs="Times New Roman"/>
                <w:sz w:val="20"/>
                <w:szCs w:val="20"/>
              </w:rPr>
              <w:t>9</w:t>
            </w:r>
            <w:r w:rsidRPr="00DF07B0">
              <w:rPr>
                <w:rFonts w:ascii="Times New Roman" w:hAnsi="Times New Roman" w:cs="Times New Roman"/>
                <w:sz w:val="20"/>
                <w:szCs w:val="20"/>
              </w:rPr>
              <w:t xml:space="preserve"> and the option of the original Asset ID Code, as in the following example for which the code reported was ISIN code</w:t>
            </w:r>
            <w:r w:rsidR="002A63BE" w:rsidRPr="00DF07B0">
              <w:rPr>
                <w:rFonts w:ascii="Times New Roman" w:hAnsi="Times New Roman" w:cs="Times New Roman"/>
                <w:sz w:val="20"/>
                <w:szCs w:val="20"/>
              </w:rPr>
              <w:t xml:space="preserve"> </w:t>
            </w:r>
            <w:r w:rsidRPr="00DF07B0">
              <w:rPr>
                <w:rFonts w:ascii="Times New Roman" w:hAnsi="Times New Roman" w:cs="Times New Roman"/>
                <w:sz w:val="20"/>
                <w:szCs w:val="20"/>
              </w:rPr>
              <w:t>+</w:t>
            </w:r>
            <w:r w:rsidR="002A63BE" w:rsidRPr="00DF07B0">
              <w:rPr>
                <w:rFonts w:ascii="Times New Roman" w:hAnsi="Times New Roman" w:cs="Times New Roman"/>
                <w:sz w:val="20"/>
                <w:szCs w:val="20"/>
              </w:rPr>
              <w:t xml:space="preserve"> </w:t>
            </w:r>
            <w:r w:rsidRPr="00DF07B0">
              <w:rPr>
                <w:rFonts w:ascii="Times New Roman" w:hAnsi="Times New Roman" w:cs="Times New Roman"/>
                <w:sz w:val="20"/>
                <w:szCs w:val="20"/>
              </w:rPr>
              <w:t>currency: “9</w:t>
            </w:r>
            <w:r w:rsidR="002A63BE" w:rsidRPr="00DF07B0">
              <w:rPr>
                <w:rFonts w:ascii="Times New Roman" w:hAnsi="Times New Roman" w:cs="Times New Roman"/>
                <w:sz w:val="20"/>
                <w:szCs w:val="20"/>
              </w:rPr>
              <w:t>9</w:t>
            </w:r>
            <w:r w:rsidRPr="00DF07B0">
              <w:rPr>
                <w:rFonts w:ascii="Times New Roman" w:hAnsi="Times New Roman" w:cs="Times New Roman"/>
                <w:sz w:val="20"/>
                <w:szCs w:val="20"/>
              </w:rPr>
              <w:t>/1”.</w:t>
            </w:r>
          </w:p>
        </w:tc>
      </w:tr>
      <w:tr w:rsidR="0095672C" w:rsidRPr="00DF07B0" w:rsidTr="00950116">
        <w:trPr>
          <w:trHeight w:val="1806"/>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C0060</w:t>
            </w:r>
          </w:p>
        </w:tc>
        <w:tc>
          <w:tcPr>
            <w:tcW w:w="18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Name of the counterparty pledging the collateral</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name of the counterpart that is pledging the collateral. When available, this item corresponds to the entity name in the LEI database. When this is not available corresponds to the legal name.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When the assets on the balance sheet for which the collateral is held are loans on policies, “Policyholder” shall be reported.</w:t>
            </w:r>
            <w:r w:rsidRPr="00DF07B0" w:rsidDel="00BC7A1D">
              <w:rPr>
                <w:rFonts w:ascii="Times New Roman" w:hAnsi="Times New Roman" w:cs="Times New Roman"/>
                <w:sz w:val="20"/>
                <w:szCs w:val="20"/>
              </w:rPr>
              <w:t xml:space="preserve"> </w:t>
            </w:r>
          </w:p>
        </w:tc>
      </w:tr>
      <w:tr w:rsidR="0095672C" w:rsidRPr="00DF07B0" w:rsidTr="00950116">
        <w:trPr>
          <w:trHeight w:val="855"/>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C0070</w:t>
            </w:r>
          </w:p>
        </w:tc>
        <w:tc>
          <w:tcPr>
            <w:tcW w:w="18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Name of the group of the counterparty pledging the collateral</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economic group of the counterpart pledging the collateral. When available, this item corresponds to the entity name in the LEI database. When this is not available corresponds to the legal name.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when the assets on the balance sheet for which the collateral is held are loans on policies.</w:t>
            </w:r>
          </w:p>
        </w:tc>
      </w:tr>
      <w:tr w:rsidR="0095672C" w:rsidRPr="00DF07B0" w:rsidTr="00950116">
        <w:trPr>
          <w:trHeight w:val="464"/>
        </w:trPr>
        <w:tc>
          <w:tcPr>
            <w:tcW w:w="1378" w:type="dxa"/>
            <w:vMerge w:val="restart"/>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C0080</w:t>
            </w:r>
          </w:p>
        </w:tc>
        <w:tc>
          <w:tcPr>
            <w:tcW w:w="1891" w:type="dxa"/>
            <w:vMerge w:val="restart"/>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Country of custody</w:t>
            </w:r>
          </w:p>
        </w:tc>
        <w:tc>
          <w:tcPr>
            <w:tcW w:w="6053" w:type="dxa"/>
            <w:vMerge w:val="restart"/>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ISO 3166</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2 code of the country where undertaking assets are held in custody. For identifying international custodians, such as </w:t>
            </w:r>
            <w:proofErr w:type="spellStart"/>
            <w:r w:rsidRPr="00DF07B0">
              <w:rPr>
                <w:rFonts w:ascii="Times New Roman" w:hAnsi="Times New Roman" w:cs="Times New Roman"/>
                <w:sz w:val="20"/>
                <w:szCs w:val="20"/>
              </w:rPr>
              <w:lastRenderedPageBreak/>
              <w:t>Euroclear</w:t>
            </w:r>
            <w:proofErr w:type="spellEnd"/>
            <w:r w:rsidRPr="00DF07B0">
              <w:rPr>
                <w:rFonts w:ascii="Times New Roman" w:hAnsi="Times New Roman" w:cs="Times New Roman"/>
                <w:sz w:val="20"/>
                <w:szCs w:val="20"/>
              </w:rPr>
              <w:t>, the country of custody will be the one where the custody service was contractually defined.</w:t>
            </w:r>
          </w:p>
          <w:p w:rsidR="0095672C" w:rsidRPr="00DF07B0" w:rsidRDefault="0095672C" w:rsidP="00950116">
            <w:pPr>
              <w:tabs>
                <w:tab w:val="left" w:pos="1039"/>
              </w:tabs>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In case of the same asset being held in custody in more than one country, each asset shall be reported separately in as many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as needed in order to properly identify all countries of custody.</w:t>
            </w:r>
          </w:p>
          <w:p w:rsidR="0095672C" w:rsidRPr="00DF07B0" w:rsidRDefault="0095672C" w:rsidP="00950116">
            <w:pPr>
              <w:tabs>
                <w:tab w:val="left" w:pos="1039"/>
              </w:tabs>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item is not applicable for CIC category 8 – Mortgages and Loans (for mortgages and loans to natural persons, as those assets are not required to be individualised), CIC 71, CIC 75 and for CIC 95 – Plant and equipment (for own use) for the same reason.</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Regarding CIC Category 9, excluding CIC 95 – Plant and equipment (for own use), the issuer country is assessed by the address of the property.</w:t>
            </w:r>
          </w:p>
        </w:tc>
      </w:tr>
      <w:tr w:rsidR="0095672C" w:rsidRPr="00DF07B0" w:rsidTr="00950116">
        <w:trPr>
          <w:trHeight w:val="1035"/>
        </w:trPr>
        <w:tc>
          <w:tcPr>
            <w:tcW w:w="1378" w:type="dxa"/>
            <w:vMerge/>
            <w:hideMark/>
          </w:tcPr>
          <w:p w:rsidR="0095672C" w:rsidRPr="00DF07B0" w:rsidRDefault="0095672C" w:rsidP="00950116">
            <w:pPr>
              <w:spacing w:after="200" w:line="276" w:lineRule="auto"/>
              <w:rPr>
                <w:rFonts w:ascii="Times New Roman" w:hAnsi="Times New Roman" w:cs="Times New Roman"/>
                <w:sz w:val="20"/>
                <w:szCs w:val="20"/>
              </w:rPr>
            </w:pPr>
          </w:p>
        </w:tc>
        <w:tc>
          <w:tcPr>
            <w:tcW w:w="1891" w:type="dxa"/>
            <w:vMerge/>
            <w:hideMark/>
          </w:tcPr>
          <w:p w:rsidR="0095672C" w:rsidRPr="00DF07B0" w:rsidRDefault="0095672C" w:rsidP="00950116">
            <w:pPr>
              <w:spacing w:after="200" w:line="276" w:lineRule="auto"/>
              <w:rPr>
                <w:rFonts w:ascii="Times New Roman" w:hAnsi="Times New Roman" w:cs="Times New Roman"/>
                <w:sz w:val="20"/>
                <w:szCs w:val="20"/>
              </w:rPr>
            </w:pPr>
          </w:p>
        </w:tc>
        <w:tc>
          <w:tcPr>
            <w:tcW w:w="6053" w:type="dxa"/>
            <w:vMerge/>
            <w:hideMark/>
          </w:tcPr>
          <w:p w:rsidR="0095672C" w:rsidRPr="00DF07B0" w:rsidRDefault="0095672C" w:rsidP="00950116">
            <w:pPr>
              <w:spacing w:after="200" w:line="276" w:lineRule="auto"/>
              <w:rPr>
                <w:rFonts w:ascii="Times New Roman" w:hAnsi="Times New Roman" w:cs="Times New Roman"/>
                <w:sz w:val="20"/>
                <w:szCs w:val="20"/>
              </w:rPr>
            </w:pPr>
          </w:p>
        </w:tc>
      </w:tr>
      <w:tr w:rsidR="0095672C" w:rsidRPr="00DF07B0" w:rsidTr="00950116">
        <w:trPr>
          <w:trHeight w:val="890"/>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lastRenderedPageBreak/>
              <w:t>C0090</w:t>
            </w:r>
          </w:p>
        </w:tc>
        <w:tc>
          <w:tcPr>
            <w:tcW w:w="18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Quantity</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Number of assets, for all assets if relevant.</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shall not be reported if item Par amount (C0100)</w:t>
            </w:r>
            <w:r w:rsidRPr="00DF07B0" w:rsidDel="00B13507">
              <w:rPr>
                <w:rFonts w:ascii="Times New Roman" w:hAnsi="Times New Roman" w:cs="Times New Roman"/>
                <w:sz w:val="20"/>
                <w:szCs w:val="20"/>
              </w:rPr>
              <w:t xml:space="preserve"> </w:t>
            </w:r>
            <w:r w:rsidRPr="00DF07B0">
              <w:rPr>
                <w:rFonts w:ascii="Times New Roman" w:hAnsi="Times New Roman" w:cs="Times New Roman"/>
                <w:sz w:val="20"/>
                <w:szCs w:val="20"/>
              </w:rPr>
              <w:t>is reported.</w:t>
            </w:r>
          </w:p>
        </w:tc>
      </w:tr>
      <w:tr w:rsidR="0095672C" w:rsidRPr="00DF07B0" w:rsidTr="00950116">
        <w:trPr>
          <w:trHeight w:val="1005"/>
        </w:trPr>
        <w:tc>
          <w:tcPr>
            <w:tcW w:w="1378" w:type="dxa"/>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C0100</w:t>
            </w:r>
          </w:p>
        </w:tc>
        <w:tc>
          <w:tcPr>
            <w:tcW w:w="1891"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Par amount</w:t>
            </w:r>
          </w:p>
        </w:tc>
        <w:tc>
          <w:tcPr>
            <w:tcW w:w="6053" w:type="dxa"/>
          </w:tcPr>
          <w:p w:rsidR="0095672C" w:rsidRPr="00DF07B0" w:rsidRDefault="00741991"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w:t>
            </w:r>
            <w:r w:rsidR="0095672C" w:rsidRPr="00DF07B0">
              <w:rPr>
                <w:rFonts w:ascii="Times New Roman" w:hAnsi="Times New Roman" w:cs="Times New Roman"/>
                <w:sz w:val="20"/>
                <w:szCs w:val="20"/>
              </w:rPr>
              <w:t>mount outstanding measured at par amount, for all assets where this item is relevant, and at nominal amount for CIC = 72, 73, 74, 75</w:t>
            </w:r>
            <w:r w:rsidR="00477FE1" w:rsidRPr="00DF07B0">
              <w:rPr>
                <w:rFonts w:ascii="Times New Roman" w:hAnsi="Times New Roman" w:cs="Times New Roman"/>
                <w:sz w:val="20"/>
                <w:szCs w:val="20"/>
              </w:rPr>
              <w:t>,</w:t>
            </w:r>
            <w:r w:rsidR="0095672C" w:rsidRPr="00DF07B0">
              <w:rPr>
                <w:rFonts w:ascii="Times New Roman" w:hAnsi="Times New Roman" w:cs="Times New Roman"/>
                <w:sz w:val="20"/>
                <w:szCs w:val="20"/>
              </w:rPr>
              <w:t xml:space="preserve"> 79 </w:t>
            </w:r>
            <w:r w:rsidR="00477FE1" w:rsidRPr="00DF07B0">
              <w:rPr>
                <w:rFonts w:ascii="Times New Roman" w:hAnsi="Times New Roman" w:cs="Times New Roman"/>
                <w:sz w:val="20"/>
                <w:szCs w:val="20"/>
              </w:rPr>
              <w:t>and 8</w:t>
            </w:r>
            <w:r w:rsidR="0095672C" w:rsidRPr="00DF07B0">
              <w:rPr>
                <w:rFonts w:ascii="Times New Roman" w:hAnsi="Times New Roman" w:cs="Times New Roman"/>
                <w:sz w:val="20"/>
                <w:szCs w:val="20"/>
              </w:rPr>
              <w:t>.</w:t>
            </w:r>
            <w:r w:rsidR="00477FE1" w:rsidRPr="00DF07B0">
              <w:rPr>
                <w:rFonts w:ascii="Times New Roman" w:hAnsi="Times New Roman" w:cs="Times New Roman"/>
                <w:sz w:val="20"/>
                <w:szCs w:val="20"/>
              </w:rPr>
              <w:t xml:space="preserve"> This item is not applicable for CIC category 71 and 9.</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shall not be reported if item Quantity</w:t>
            </w:r>
            <w:r w:rsidRPr="00DF07B0" w:rsidDel="00B13507">
              <w:rPr>
                <w:rFonts w:ascii="Times New Roman" w:hAnsi="Times New Roman" w:cs="Times New Roman"/>
                <w:sz w:val="20"/>
                <w:szCs w:val="20"/>
              </w:rPr>
              <w:t xml:space="preserve"> </w:t>
            </w:r>
            <w:r w:rsidRPr="00DF07B0">
              <w:rPr>
                <w:rFonts w:ascii="Times New Roman" w:hAnsi="Times New Roman" w:cs="Times New Roman"/>
                <w:sz w:val="20"/>
                <w:szCs w:val="20"/>
              </w:rPr>
              <w:t>(C0090) is reported.</w:t>
            </w:r>
          </w:p>
        </w:tc>
      </w:tr>
      <w:tr w:rsidR="0095672C" w:rsidRPr="00DF07B0" w:rsidTr="00950116">
        <w:trPr>
          <w:trHeight w:val="2122"/>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C0110</w:t>
            </w:r>
          </w:p>
        </w:tc>
        <w:tc>
          <w:tcPr>
            <w:tcW w:w="18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Valuation method</w:t>
            </w:r>
          </w:p>
        </w:tc>
        <w:tc>
          <w:tcPr>
            <w:tcW w:w="6053"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Identify the valuation method used when valuing assets.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quoted market price in active markets for the same assets</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quoted market price in active markets for similar assets</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alternative valuation methods: </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adjusted equity methods (applicable for the valuation of participations)</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IFRS equity methods (applicable for the valuation of participations</w:t>
            </w:r>
          </w:p>
          <w:p w:rsidR="0095672C" w:rsidRPr="00DF07B0" w:rsidRDefault="0095672C" w:rsidP="00DB7C64">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Market valuation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9(4) of Delegated Regulation </w:t>
            </w:r>
            <w:r w:rsidR="000C6BAE" w:rsidRPr="00DF07B0">
              <w:rPr>
                <w:rFonts w:ascii="Times New Roman" w:hAnsi="Times New Roman" w:cs="Times New Roman"/>
                <w:sz w:val="20"/>
                <w:szCs w:val="20"/>
              </w:rPr>
              <w:t xml:space="preserve">(EU) </w:t>
            </w:r>
            <w:r w:rsidRPr="00DF07B0">
              <w:rPr>
                <w:rFonts w:ascii="Times New Roman" w:hAnsi="Times New Roman" w:cs="Times New Roman"/>
                <w:sz w:val="20"/>
                <w:szCs w:val="20"/>
              </w:rPr>
              <w:t>2015/35</w:t>
            </w:r>
          </w:p>
        </w:tc>
      </w:tr>
      <w:tr w:rsidR="0095672C" w:rsidRPr="00DF07B0" w:rsidTr="00950116">
        <w:trPr>
          <w:trHeight w:val="1050"/>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C0120</w:t>
            </w:r>
          </w:p>
        </w:tc>
        <w:tc>
          <w:tcPr>
            <w:tcW w:w="18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amount</w:t>
            </w:r>
          </w:p>
        </w:tc>
        <w:tc>
          <w:tcPr>
            <w:tcW w:w="6053" w:type="dxa"/>
            <w:hideMark/>
          </w:tcPr>
          <w:p w:rsidR="00477FE1" w:rsidRPr="00DF07B0" w:rsidRDefault="00477FE1" w:rsidP="00477FE1">
            <w:pPr>
              <w:rPr>
                <w:rFonts w:ascii="Times New Roman" w:hAnsi="Times New Roman" w:cs="Times New Roman"/>
                <w:sz w:val="20"/>
                <w:szCs w:val="20"/>
              </w:rPr>
            </w:pPr>
            <w:r w:rsidRPr="00DF07B0">
              <w:rPr>
                <w:rFonts w:ascii="Times New Roman" w:hAnsi="Times New Roman" w:cs="Times New Roman"/>
                <w:sz w:val="20"/>
                <w:szCs w:val="20"/>
              </w:rPr>
              <w:t>Value calculated as defined by article 75 of the Directive 2009/138/EC, which corresponds to:</w:t>
            </w:r>
          </w:p>
          <w:p w:rsidR="00477FE1" w:rsidRPr="00DF07B0" w:rsidRDefault="00477FE1" w:rsidP="00477FE1">
            <w:pPr>
              <w:rPr>
                <w:rFonts w:ascii="Times New Roman" w:hAnsi="Times New Roman" w:cs="Times New Roman"/>
                <w:sz w:val="20"/>
                <w:szCs w:val="20"/>
              </w:rPr>
            </w:pPr>
            <w:r w:rsidRPr="00DF07B0">
              <w:rPr>
                <w:rFonts w:ascii="Times New Roman" w:hAnsi="Times New Roman" w:cs="Times New Roman"/>
                <w:sz w:val="20"/>
                <w:szCs w:val="20"/>
              </w:rPr>
              <w:t>- the multiplication of “</w:t>
            </w:r>
            <w:proofErr w:type="spellStart"/>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xml:space="preserve">” (principal amount outstanding measured at par amount or nominal amount) by “Unit percentage of </w:t>
            </w:r>
            <w:proofErr w:type="spellStart"/>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xml:space="preserve"> Solvency II price” plus “Accrued interest”, for assets where the first two items are relevant;</w:t>
            </w:r>
          </w:p>
          <w:p w:rsidR="00477FE1" w:rsidRPr="00DF07B0" w:rsidRDefault="00477FE1" w:rsidP="00477FE1">
            <w:pPr>
              <w:rPr>
                <w:rFonts w:ascii="Times New Roman" w:hAnsi="Times New Roman" w:cs="Times New Roman"/>
                <w:sz w:val="20"/>
                <w:szCs w:val="20"/>
              </w:rPr>
            </w:pPr>
            <w:r w:rsidRPr="00DF07B0">
              <w:rPr>
                <w:rFonts w:ascii="Times New Roman" w:hAnsi="Times New Roman" w:cs="Times New Roman"/>
                <w:sz w:val="20"/>
                <w:szCs w:val="20"/>
              </w:rPr>
              <w:t>- the multiplication of “Quantity” by “Unit Solvency II price”, for assets where these two items are relevant;</w:t>
            </w:r>
          </w:p>
          <w:p w:rsidR="0095672C" w:rsidRPr="00DF07B0" w:rsidRDefault="00477FE1" w:rsidP="000C3462">
            <w:r w:rsidRPr="00DF07B0">
              <w:rPr>
                <w:rFonts w:ascii="Times New Roman" w:hAnsi="Times New Roman" w:cs="Times New Roman"/>
                <w:sz w:val="20"/>
                <w:szCs w:val="20"/>
              </w:rPr>
              <w:t>- Solvency II value of the asset for assets classifiable under asset categories 71 and 9.</w:t>
            </w:r>
          </w:p>
        </w:tc>
      </w:tr>
      <w:tr w:rsidR="0095672C" w:rsidRPr="00DF07B0" w:rsidTr="00950116">
        <w:trPr>
          <w:trHeight w:val="690"/>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C0130</w:t>
            </w:r>
          </w:p>
        </w:tc>
        <w:tc>
          <w:tcPr>
            <w:tcW w:w="18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Accrued interest</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Quantify the amount of accrued interest after the last coupon date for interest bearing securities. Note that this value is also part of item Total amount.</w:t>
            </w:r>
          </w:p>
        </w:tc>
      </w:tr>
      <w:tr w:rsidR="0095672C" w:rsidRPr="00DF07B0" w:rsidTr="00950116">
        <w:trPr>
          <w:trHeight w:val="675"/>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C0140</w:t>
            </w:r>
          </w:p>
        </w:tc>
        <w:tc>
          <w:tcPr>
            <w:tcW w:w="18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asset for which the collateral is held</w:t>
            </w:r>
          </w:p>
        </w:tc>
        <w:tc>
          <w:tcPr>
            <w:tcW w:w="6053"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Identify the type of asset for which the collateral is held.</w:t>
            </w:r>
            <w:r w:rsidRPr="00DF07B0">
              <w:rPr>
                <w:rFonts w:ascii="Times New Roman" w:hAnsi="Times New Roman" w:cs="Times New Roman"/>
                <w:sz w:val="20"/>
                <w:szCs w:val="20"/>
              </w:rPr>
              <w:br/>
              <w:t>One of the options in the following closed list shall be used:</w:t>
            </w:r>
          </w:p>
          <w:p w:rsidR="0095672C" w:rsidRPr="00DF07B0" w:rsidRDefault="0095672C" w:rsidP="00950116">
            <w:pPr>
              <w:pStyle w:val="CommentText"/>
              <w:rPr>
                <w:rFonts w:ascii="Times New Roman" w:eastAsia="Times New Roman" w:hAnsi="Times New Roman" w:cs="Times New Roman"/>
                <w:color w:val="000000"/>
                <w:lang w:val="en-US" w:eastAsia="pt-PT"/>
              </w:rPr>
            </w:pPr>
            <w:r w:rsidRPr="00DF07B0">
              <w:rPr>
                <w:rFonts w:ascii="Times New Roman" w:eastAsia="Times New Roman" w:hAnsi="Times New Roman" w:cs="Times New Roman"/>
                <w:color w:val="000000"/>
                <w:lang w:val="en-US" w:eastAsia="pt-PT"/>
              </w:rPr>
              <w:t xml:space="preserve">1 </w:t>
            </w:r>
            <w:r w:rsidR="0072092D" w:rsidRPr="00DF07B0">
              <w:rPr>
                <w:rFonts w:ascii="Times New Roman" w:eastAsia="Times New Roman" w:hAnsi="Times New Roman" w:cs="Times New Roman"/>
                <w:color w:val="000000"/>
                <w:lang w:val="en-US" w:eastAsia="pt-PT"/>
              </w:rPr>
              <w:t>–</w:t>
            </w:r>
            <w:r w:rsidRPr="00DF07B0">
              <w:rPr>
                <w:rFonts w:ascii="Times New Roman" w:eastAsia="Times New Roman" w:hAnsi="Times New Roman" w:cs="Times New Roman"/>
                <w:color w:val="000000"/>
                <w:lang w:val="en-US" w:eastAsia="pt-PT"/>
              </w:rPr>
              <w:t xml:space="preserve"> Government bonds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2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Corporate bonds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3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Equities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4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Collective Investment Undertakings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5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Structured notes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6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w:t>
            </w:r>
            <w:proofErr w:type="spellStart"/>
            <w:r w:rsidRPr="00DF07B0">
              <w:rPr>
                <w:rFonts w:ascii="Times New Roman" w:eastAsia="Times New Roman" w:hAnsi="Times New Roman" w:cs="Times New Roman"/>
                <w:color w:val="000000"/>
                <w:sz w:val="20"/>
                <w:szCs w:val="20"/>
                <w:lang w:val="en-US" w:eastAsia="pt-PT"/>
              </w:rPr>
              <w:t>Collateralised</w:t>
            </w:r>
            <w:proofErr w:type="spellEnd"/>
            <w:r w:rsidRPr="00DF07B0">
              <w:rPr>
                <w:rFonts w:ascii="Times New Roman" w:eastAsia="Times New Roman" w:hAnsi="Times New Roman" w:cs="Times New Roman"/>
                <w:color w:val="000000"/>
                <w:sz w:val="20"/>
                <w:szCs w:val="20"/>
                <w:lang w:val="en-US" w:eastAsia="pt-PT"/>
              </w:rPr>
              <w:t xml:space="preserve"> securities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lastRenderedPageBreak/>
              <w:t xml:space="preserve">7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Cash and deposits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8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Mortgages and loans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9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Properties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0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Other investments (including receivables)</w:t>
            </w:r>
          </w:p>
          <w:p w:rsidR="0095672C" w:rsidRPr="00DF07B0" w:rsidRDefault="0095672C" w:rsidP="00950116">
            <w:pPr>
              <w:rPr>
                <w:rFonts w:ascii="Times New Roman" w:eastAsia="Times New Roman" w:hAnsi="Times New Roman" w:cs="Times New Roman"/>
                <w:color w:val="000000"/>
                <w:sz w:val="20"/>
                <w:szCs w:val="20"/>
                <w:lang w:val="en-US" w:eastAsia="pt-PT"/>
              </w:rPr>
            </w:pPr>
            <w:r w:rsidRPr="00DF07B0">
              <w:rPr>
                <w:rFonts w:ascii="Times New Roman" w:eastAsia="Times New Roman" w:hAnsi="Times New Roman" w:cs="Times New Roman"/>
                <w:color w:val="000000"/>
                <w:sz w:val="20"/>
                <w:szCs w:val="20"/>
                <w:lang w:val="en-US" w:eastAsia="pt-PT"/>
              </w:rPr>
              <w:t xml:space="preserve">X </w:t>
            </w:r>
            <w:r w:rsidR="0072092D" w:rsidRPr="00DF07B0">
              <w:rPr>
                <w:rFonts w:ascii="Times New Roman" w:eastAsia="Times New Roman" w:hAnsi="Times New Roman" w:cs="Times New Roman"/>
                <w:color w:val="000000"/>
                <w:sz w:val="20"/>
                <w:szCs w:val="20"/>
                <w:lang w:val="en-US" w:eastAsia="pt-PT"/>
              </w:rPr>
              <w:t>–</w:t>
            </w:r>
            <w:r w:rsidRPr="00DF07B0">
              <w:rPr>
                <w:rFonts w:ascii="Times New Roman" w:eastAsia="Times New Roman" w:hAnsi="Times New Roman" w:cs="Times New Roman"/>
                <w:color w:val="000000"/>
                <w:sz w:val="20"/>
                <w:szCs w:val="20"/>
                <w:lang w:val="en-US" w:eastAsia="pt-PT"/>
              </w:rPr>
              <w:t xml:space="preserve"> Derivatives</w:t>
            </w:r>
          </w:p>
          <w:p w:rsidR="0095672C" w:rsidRPr="00DF07B0" w:rsidRDefault="0095672C" w:rsidP="00950116">
            <w:pPr>
              <w:pStyle w:val="CommentText"/>
              <w:rPr>
                <w:rFonts w:ascii="Times New Roman" w:hAnsi="Times New Roman" w:cs="Times New Roman"/>
              </w:rPr>
            </w:pPr>
          </w:p>
        </w:tc>
      </w:tr>
    </w:tbl>
    <w:p w:rsidR="0095672C" w:rsidRPr="00DF07B0" w:rsidRDefault="0095672C"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lastRenderedPageBreak/>
        <w:t>Information on assets</w:t>
      </w:r>
    </w:p>
    <w:tbl>
      <w:tblPr>
        <w:tblStyle w:val="TableGrid"/>
        <w:tblW w:w="9322" w:type="dxa"/>
        <w:tblLook w:val="04A0" w:firstRow="1" w:lastRow="0" w:firstColumn="1" w:lastColumn="0" w:noHBand="0" w:noVBand="1"/>
      </w:tblPr>
      <w:tblGrid>
        <w:gridCol w:w="1378"/>
        <w:gridCol w:w="1891"/>
        <w:gridCol w:w="6053"/>
      </w:tblGrid>
      <w:tr w:rsidR="0095672C" w:rsidRPr="00DF07B0" w:rsidTr="00950116">
        <w:trPr>
          <w:trHeight w:val="300"/>
        </w:trPr>
        <w:tc>
          <w:tcPr>
            <w:tcW w:w="1378" w:type="dxa"/>
            <w:noWrap/>
            <w:hideMark/>
          </w:tcPr>
          <w:p w:rsidR="0095672C" w:rsidRPr="00DF07B0" w:rsidRDefault="0095672C" w:rsidP="00950116">
            <w:pPr>
              <w:spacing w:after="200" w:line="276" w:lineRule="auto"/>
              <w:jc w:val="center"/>
              <w:rPr>
                <w:rFonts w:ascii="Times New Roman" w:hAnsi="Times New Roman" w:cs="Times New Roman"/>
                <w:sz w:val="20"/>
                <w:szCs w:val="20"/>
              </w:rPr>
            </w:pPr>
          </w:p>
        </w:tc>
        <w:tc>
          <w:tcPr>
            <w:tcW w:w="1891" w:type="dxa"/>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6053" w:type="dxa"/>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1530"/>
        </w:trPr>
        <w:tc>
          <w:tcPr>
            <w:tcW w:w="1378" w:type="dxa"/>
            <w:hideMark/>
          </w:tcPr>
          <w:p w:rsidR="0095672C" w:rsidRPr="00DF07B0" w:rsidRDefault="0095672C" w:rsidP="00950116">
            <w:pPr>
              <w:pStyle w:val="NoSpacing"/>
              <w:rPr>
                <w:rFonts w:ascii="Times New Roman" w:hAnsi="Times New Roman"/>
              </w:rPr>
            </w:pPr>
            <w:r w:rsidRPr="00DF07B0">
              <w:rPr>
                <w:rFonts w:ascii="Times New Roman" w:hAnsi="Times New Roman" w:cs="Times New Roman"/>
                <w:sz w:val="20"/>
              </w:rPr>
              <w:t>C0040</w:t>
            </w:r>
          </w:p>
        </w:tc>
        <w:tc>
          <w:tcPr>
            <w:tcW w:w="18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ID Code</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Asset ID code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and must be consistent over time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rPr>
              <w:t>code+EUR</w:t>
            </w:r>
            <w:proofErr w:type="spellEnd"/>
            <w:r w:rsidRPr="00DF07B0">
              <w:rPr>
                <w:rFonts w:ascii="Times New Roman" w:hAnsi="Times New Roman" w:cs="Times New Roman"/>
                <w:sz w:val="20"/>
                <w:szCs w:val="20"/>
              </w:rPr>
              <w:t>”</w:t>
            </w:r>
          </w:p>
        </w:tc>
      </w:tr>
      <w:tr w:rsidR="0095672C" w:rsidRPr="00DF07B0" w:rsidTr="00950116">
        <w:trPr>
          <w:trHeight w:val="1500"/>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C0050</w:t>
            </w:r>
          </w:p>
        </w:tc>
        <w:tc>
          <w:tcPr>
            <w:tcW w:w="189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6053"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ISO/6166 for ISIN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4 –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95672C" w:rsidRPr="00DF07B0" w:rsidRDefault="0095672C"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w:t>
            </w:r>
            <w:proofErr w:type="spellStart"/>
            <w:r w:rsidRPr="00DF07B0">
              <w:rPr>
                <w:rFonts w:ascii="Times New Roman" w:hAnsi="Times New Roman" w:cs="Times New Roman"/>
                <w:sz w:val="20"/>
                <w:szCs w:val="20"/>
              </w:rPr>
              <w:t>code+currency</w:t>
            </w:r>
            <w:proofErr w:type="spellEnd"/>
            <w:r w:rsidRPr="00DF07B0">
              <w:rPr>
                <w:rFonts w:ascii="Times New Roman" w:hAnsi="Times New Roman" w:cs="Times New Roman"/>
                <w:sz w:val="20"/>
                <w:szCs w:val="20"/>
              </w:rPr>
              <w:t>: “9/1”.</w:t>
            </w:r>
          </w:p>
        </w:tc>
      </w:tr>
      <w:tr w:rsidR="0095672C" w:rsidRPr="00DF07B0" w:rsidTr="00950116">
        <w:trPr>
          <w:trHeight w:val="2475"/>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lastRenderedPageBreak/>
              <w:t>C0150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Item Title</w:t>
            </w:r>
          </w:p>
        </w:tc>
        <w:tc>
          <w:tcPr>
            <w:tcW w:w="60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10"/>
              </w:numPr>
              <w:spacing w:line="276" w:lineRule="auto"/>
              <w:ind w:left="714" w:hanging="357"/>
              <w:jc w:val="left"/>
              <w:rPr>
                <w:sz w:val="20"/>
                <w:lang w:val="en-GB"/>
              </w:rPr>
            </w:pPr>
            <w:r w:rsidRPr="00DF07B0">
              <w:rPr>
                <w:sz w:val="20"/>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w:t>
            </w:r>
            <w:r w:rsidR="0072092D" w:rsidRPr="00DF07B0">
              <w:rPr>
                <w:sz w:val="20"/>
                <w:lang w:val="en-GB"/>
              </w:rPr>
              <w:t>–</w:t>
            </w:r>
            <w:r w:rsidRPr="00DF07B0">
              <w:rPr>
                <w:sz w:val="20"/>
                <w:lang w:val="en-GB"/>
              </w:rPr>
              <w:t>by</w:t>
            </w:r>
            <w:r w:rsidR="0072092D" w:rsidRPr="00DF07B0">
              <w:rPr>
                <w:sz w:val="20"/>
                <w:lang w:val="en-GB"/>
              </w:rPr>
              <w:t>–</w:t>
            </w:r>
            <w:r w:rsidRPr="00DF07B0">
              <w:rPr>
                <w:sz w:val="20"/>
                <w:lang w:val="en-GB"/>
              </w:rPr>
              <w:t xml:space="preserve">line. </w:t>
            </w:r>
          </w:p>
          <w:p w:rsidR="0095672C" w:rsidRPr="00DF07B0" w:rsidRDefault="0095672C" w:rsidP="00803166">
            <w:pPr>
              <w:pStyle w:val="ListParagraph"/>
              <w:numPr>
                <w:ilvl w:val="0"/>
                <w:numId w:val="10"/>
              </w:numPr>
              <w:spacing w:line="276" w:lineRule="auto"/>
              <w:ind w:left="714" w:hanging="357"/>
              <w:jc w:val="left"/>
              <w:rPr>
                <w:sz w:val="20"/>
                <w:lang w:val="en-GB"/>
              </w:rPr>
            </w:pPr>
            <w:r w:rsidRPr="00DF07B0">
              <w:rPr>
                <w:sz w:val="20"/>
                <w:lang w:val="en-GB"/>
              </w:rPr>
              <w:t>This item is not applicable for CIC 95 – Plant and equipment (for own use) as those assets are not required to be individualised, CIC 71 and CIC 75</w:t>
            </w:r>
          </w:p>
          <w:p w:rsidR="0095672C" w:rsidRPr="00DF07B0" w:rsidRDefault="0095672C" w:rsidP="00803166">
            <w:pPr>
              <w:pStyle w:val="ListParagraph"/>
              <w:numPr>
                <w:ilvl w:val="0"/>
                <w:numId w:val="10"/>
              </w:numPr>
              <w:ind w:left="714" w:hanging="357"/>
              <w:jc w:val="left"/>
              <w:rPr>
                <w:sz w:val="20"/>
                <w:lang w:val="en-GB"/>
              </w:rPr>
            </w:pPr>
            <w:r w:rsidRPr="00DF07B0">
              <w:rPr>
                <w:sz w:val="20"/>
                <w:lang w:val="en-GB"/>
              </w:rPr>
              <w:t>When the collateral comprises insurance policies (regarding loans collateralised by insurance policies) those policies don't need to be individualised and this item is not applicable.</w:t>
            </w:r>
          </w:p>
        </w:tc>
      </w:tr>
      <w:tr w:rsidR="0095672C" w:rsidRPr="00DF07B0" w:rsidTr="00950116">
        <w:trPr>
          <w:trHeight w:val="1620"/>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C0160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Name</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Name of the issuer, defined as the entity that issues assets to investors, representing part of its capital, part of its debt, derivatives, etc.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When available, this item corresponds to the entity name in the LEI database. When not available, corresponds to the legal name.</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Regarding CIC category 4 – Collective Investments Undertakings, the issuer name is the name of the fund manager;</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Regarding CIC category 7 – Cash and deposits (excluding CIC 71 and CIC 75), the issuer name is the name of the depositary entity</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w:t>
            </w:r>
          </w:p>
          <w:p w:rsidR="0095672C" w:rsidRPr="00DF07B0" w:rsidRDefault="0095672C" w:rsidP="00803166">
            <w:pPr>
              <w:pStyle w:val="ListParagraph"/>
              <w:numPr>
                <w:ilvl w:val="0"/>
                <w:numId w:val="9"/>
              </w:numPr>
              <w:spacing w:after="200" w:line="276" w:lineRule="auto"/>
              <w:jc w:val="left"/>
              <w:rPr>
                <w:sz w:val="20"/>
                <w:lang w:val="en-GB"/>
              </w:rPr>
            </w:pPr>
            <w:r w:rsidRPr="00DF07B0">
              <w:rPr>
                <w:sz w:val="20"/>
                <w:lang w:val="en-GB"/>
              </w:rPr>
              <w:t>Regarding CIC 8 – Mortgages and Loans, other than mortgage and loans to natural persons the information shall relate to the borrower;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item is not applicable for CIC 71, CIC 75 and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CIC category 9 – Property.</w:t>
            </w:r>
          </w:p>
        </w:tc>
      </w:tr>
      <w:tr w:rsidR="0095672C" w:rsidRPr="00DF07B0" w:rsidTr="00950116">
        <w:trPr>
          <w:trHeight w:val="1605"/>
        </w:trPr>
        <w:tc>
          <w:tcPr>
            <w:tcW w:w="1378"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C0170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Code</w:t>
            </w:r>
          </w:p>
        </w:tc>
        <w:tc>
          <w:tcPr>
            <w:tcW w:w="6053" w:type="dxa"/>
            <w:hideMark/>
          </w:tcPr>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Identification code of the issuer code using the Legal Entity Identifier (LEI) if available.</w:t>
            </w:r>
            <w:r w:rsidRPr="00DF07B0">
              <w:rPr>
                <w:rFonts w:ascii="Times New Roman" w:hAnsi="Times New Roman" w:cs="Times New Roman"/>
                <w:sz w:val="20"/>
                <w:szCs w:val="20"/>
              </w:rPr>
              <w:br/>
            </w:r>
            <w:r w:rsidRPr="00DF07B0">
              <w:rPr>
                <w:rFonts w:ascii="Times New Roman" w:hAnsi="Times New Roman" w:cs="Times New Roman"/>
                <w:sz w:val="20"/>
                <w:szCs w:val="20"/>
              </w:rPr>
              <w:br/>
              <w:t>The following shall be considered:</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4 – Collective Investments Undertakings, the issuer code is the code of the fund manager;</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7 – Cash and deposits (excluding CIC 71 and CIC 75), the issuer code is the code of the depositary entity</w:t>
            </w:r>
          </w:p>
          <w:p w:rsidR="0095672C" w:rsidRPr="00DF07B0" w:rsidRDefault="0095672C" w:rsidP="00803166">
            <w:pPr>
              <w:pStyle w:val="ListParagraph"/>
              <w:numPr>
                <w:ilvl w:val="0"/>
                <w:numId w:val="9"/>
              </w:numPr>
              <w:jc w:val="left"/>
              <w:rPr>
                <w:sz w:val="20"/>
                <w:lang w:val="en-GB"/>
              </w:rPr>
            </w:pPr>
            <w:r w:rsidRPr="00DF07B0">
              <w:rPr>
                <w:sz w:val="20"/>
                <w:lang w:val="en-GB"/>
              </w:rPr>
              <w:t>Regarding CIC 8 – Mortgages and Loans, other than mortgage and loans to natural persons the information shall relate to the borrower;</w:t>
            </w:r>
          </w:p>
          <w:p w:rsidR="0095672C" w:rsidRPr="00DF07B0" w:rsidRDefault="0095672C" w:rsidP="00803166">
            <w:pPr>
              <w:pStyle w:val="ListParagraph"/>
              <w:numPr>
                <w:ilvl w:val="0"/>
                <w:numId w:val="9"/>
              </w:numPr>
              <w:jc w:val="left"/>
              <w:rPr>
                <w:sz w:val="20"/>
                <w:lang w:val="en-GB"/>
              </w:rPr>
            </w:pPr>
            <w:r w:rsidRPr="00DF07B0">
              <w:rPr>
                <w:sz w:val="20"/>
                <w:lang w:val="en-GB"/>
              </w:rPr>
              <w:t xml:space="preserve">This item is not applicable for CIC 71, CIC 75 and CIC category 9 – Property;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to CIC category 8 – Mortgages and Loans, when relating to mortgage and loans to natural persons.</w:t>
            </w:r>
          </w:p>
        </w:tc>
      </w:tr>
      <w:tr w:rsidR="0095672C" w:rsidRPr="00DF07B0" w:rsidTr="00950116">
        <w:trPr>
          <w:trHeight w:val="975"/>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lastRenderedPageBreak/>
              <w:t>C0180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issuer code</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Identification of the code used for the “Issuer Code”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LEI </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to CIC category 8 – Mortgages and Loans, when relating to mortgage and loans to natural persons.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This item is not applicable for CIC 71, CIC </w:t>
            </w:r>
            <w:proofErr w:type="gramStart"/>
            <w:r w:rsidRPr="00DF07B0">
              <w:rPr>
                <w:rFonts w:ascii="Times New Roman" w:hAnsi="Times New Roman" w:cs="Times New Roman"/>
                <w:sz w:val="20"/>
                <w:szCs w:val="20"/>
              </w:rPr>
              <w:t>75  and</w:t>
            </w:r>
            <w:proofErr w:type="gramEnd"/>
            <w:r w:rsidRPr="00DF07B0">
              <w:rPr>
                <w:rFonts w:ascii="Times New Roman" w:hAnsi="Times New Roman" w:cs="Times New Roman"/>
                <w:sz w:val="20"/>
                <w:szCs w:val="20"/>
              </w:rPr>
              <w:t xml:space="preserve"> CIC category 9 – Property.</w:t>
            </w:r>
          </w:p>
        </w:tc>
      </w:tr>
      <w:tr w:rsidR="0095672C" w:rsidRPr="00DF07B0" w:rsidTr="00950116">
        <w:trPr>
          <w:trHeight w:val="3039"/>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C0190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Sector</w:t>
            </w:r>
          </w:p>
        </w:tc>
        <w:tc>
          <w:tcPr>
            <w:tcW w:w="60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economic sector of issuer based on the latest version of NACE code (as published in an EC Regulation). The letter reference of the NACE code identifying the Section shall be used as a minimum for identifying sectors (e.g. ‘A’ or ‘A111’ would be acceptable) except for the NACE relating to Financial and Insurance activities, for which the letter identifying the Section followed by the 4 digits code for the class shall be used (e.g. ‘K6411’).</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4 – Collective Investments Undertakings, the issuer sector is the sector of the fund manager;</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7 – Cash and deposits (excluding CIC 71 and CIC 75), the issuer sector is the sector of the depositary entity</w:t>
            </w:r>
          </w:p>
          <w:p w:rsidR="0095672C" w:rsidRPr="00DF07B0" w:rsidRDefault="0095672C" w:rsidP="00803166">
            <w:pPr>
              <w:pStyle w:val="ListParagraph"/>
              <w:numPr>
                <w:ilvl w:val="0"/>
                <w:numId w:val="9"/>
              </w:numPr>
              <w:jc w:val="left"/>
              <w:rPr>
                <w:sz w:val="20"/>
                <w:lang w:val="en-GB"/>
              </w:rPr>
            </w:pPr>
            <w:r w:rsidRPr="00DF07B0">
              <w:rPr>
                <w:sz w:val="20"/>
                <w:lang w:val="en-GB"/>
              </w:rPr>
              <w:t>Regarding CIC 8 – Mortgages and Loans, other than mortgage and loans to natural persons the information shall relate to the borrower;</w:t>
            </w:r>
          </w:p>
          <w:p w:rsidR="0095672C" w:rsidRPr="00DF07B0" w:rsidRDefault="0095672C" w:rsidP="00803166">
            <w:pPr>
              <w:pStyle w:val="ListParagraph"/>
              <w:numPr>
                <w:ilvl w:val="0"/>
                <w:numId w:val="9"/>
              </w:numPr>
              <w:jc w:val="left"/>
              <w:rPr>
                <w:sz w:val="20"/>
                <w:lang w:val="en-GB"/>
              </w:rPr>
            </w:pPr>
            <w:r w:rsidRPr="00DF07B0">
              <w:rPr>
                <w:sz w:val="20"/>
                <w:lang w:val="en-GB"/>
              </w:rPr>
              <w:t xml:space="preserve">This item is not applicable for CIC 71, CIC 75 and CIC category 9 – Property; </w:t>
            </w:r>
          </w:p>
          <w:p w:rsidR="0095672C" w:rsidRPr="00DF07B0" w:rsidRDefault="0095672C" w:rsidP="00803166">
            <w:pPr>
              <w:pStyle w:val="ListParagraph"/>
              <w:numPr>
                <w:ilvl w:val="0"/>
                <w:numId w:val="9"/>
              </w:numPr>
              <w:jc w:val="left"/>
              <w:rPr>
                <w:lang w:val="en-GB"/>
              </w:rPr>
            </w:pPr>
            <w:r w:rsidRPr="00DF07B0">
              <w:rPr>
                <w:sz w:val="20"/>
                <w:lang w:val="en-GB"/>
              </w:rPr>
              <w:t>This item is not applicable to CIC category 8 – Mortgages and Loans, when relating to mortgage and loans to natural persons.</w:t>
            </w:r>
          </w:p>
        </w:tc>
      </w:tr>
      <w:tr w:rsidR="0095672C" w:rsidRPr="00DF07B0" w:rsidTr="00950116">
        <w:trPr>
          <w:trHeight w:val="1560"/>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C0200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Group Name</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Name of issuer’s ultimate parent entity.</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When available, this item corresponds to the entity name in the LEI database. When not available, corresponds to the legal name.</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4 – Collective Investments Undertakings, the group relation relates to the fund manager;</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7 – Cash and deposits (excluding CIC 71 and CIC 75), the group relation relates to the depositary entity</w:t>
            </w:r>
          </w:p>
          <w:p w:rsidR="0095672C" w:rsidRPr="00DF07B0" w:rsidRDefault="0095672C" w:rsidP="00803166">
            <w:pPr>
              <w:pStyle w:val="ListParagraph"/>
              <w:numPr>
                <w:ilvl w:val="0"/>
                <w:numId w:val="9"/>
              </w:numPr>
              <w:jc w:val="left"/>
              <w:rPr>
                <w:sz w:val="20"/>
                <w:lang w:val="en-GB"/>
              </w:rPr>
            </w:pPr>
            <w:r w:rsidRPr="00DF07B0">
              <w:rPr>
                <w:sz w:val="20"/>
                <w:lang w:val="en-GB"/>
              </w:rPr>
              <w:t>Regarding CIC 8 – Mortgages and Loans, other than mortgage and loans to natural persons the group relation relates to the borrower;</w:t>
            </w:r>
          </w:p>
          <w:p w:rsidR="0095672C" w:rsidRPr="00DF07B0" w:rsidRDefault="0095672C" w:rsidP="00803166">
            <w:pPr>
              <w:pStyle w:val="ListParagraph"/>
              <w:numPr>
                <w:ilvl w:val="0"/>
                <w:numId w:val="9"/>
              </w:numPr>
              <w:jc w:val="left"/>
              <w:rPr>
                <w:sz w:val="20"/>
                <w:lang w:val="en-GB"/>
              </w:rPr>
            </w:pPr>
            <w:r w:rsidRPr="00DF07B0">
              <w:rPr>
                <w:sz w:val="20"/>
                <w:lang w:val="en-GB"/>
              </w:rPr>
              <w:t>This item is not applicable for CIC category 8 – Mortgages and Loans (for mortgages and loans to natural persons)</w:t>
            </w:r>
          </w:p>
          <w:p w:rsidR="0095672C" w:rsidRPr="00DF07B0" w:rsidRDefault="0095672C" w:rsidP="00803166">
            <w:pPr>
              <w:pStyle w:val="ListParagraph"/>
              <w:numPr>
                <w:ilvl w:val="0"/>
                <w:numId w:val="9"/>
              </w:numPr>
              <w:jc w:val="left"/>
              <w:rPr>
                <w:sz w:val="20"/>
                <w:lang w:val="en-GB"/>
              </w:rPr>
            </w:pPr>
            <w:r w:rsidRPr="00DF07B0">
              <w:rPr>
                <w:sz w:val="20"/>
                <w:lang w:val="en-GB"/>
              </w:rPr>
              <w:t xml:space="preserve">This item is not applicable for CIC 71, CIC 75 and CIC category 9 – Property. </w:t>
            </w:r>
          </w:p>
        </w:tc>
      </w:tr>
      <w:tr w:rsidR="0095672C" w:rsidRPr="00DF07B0" w:rsidTr="00950116">
        <w:trPr>
          <w:trHeight w:val="488"/>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C0210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Group Code</w:t>
            </w:r>
          </w:p>
        </w:tc>
        <w:tc>
          <w:tcPr>
            <w:tcW w:w="6053"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Issuer group identification code using the Legal Entity Identifier (LEI) if available. </w:t>
            </w:r>
            <w:r w:rsidRPr="00DF07B0">
              <w:rPr>
                <w:rFonts w:ascii="Times New Roman" w:hAnsi="Times New Roman" w:cs="Times New Roman"/>
                <w:sz w:val="20"/>
                <w:szCs w:val="20"/>
              </w:rPr>
              <w:br/>
            </w:r>
            <w:r w:rsidRPr="00DF07B0">
              <w:rPr>
                <w:rFonts w:ascii="Times New Roman" w:hAnsi="Times New Roman" w:cs="Times New Roman"/>
                <w:sz w:val="20"/>
                <w:szCs w:val="20"/>
              </w:rPr>
              <w:br/>
              <w:t>If none is available this item shall not be reported.</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9"/>
              </w:numPr>
              <w:jc w:val="left"/>
              <w:rPr>
                <w:sz w:val="20"/>
                <w:lang w:val="en-GB"/>
              </w:rPr>
            </w:pPr>
            <w:r w:rsidRPr="00DF07B0">
              <w:rPr>
                <w:sz w:val="20"/>
                <w:lang w:val="en-GB"/>
              </w:rPr>
              <w:t xml:space="preserve">Regarding CIC category 4 – Collective Investments </w:t>
            </w:r>
            <w:r w:rsidRPr="00DF07B0">
              <w:rPr>
                <w:sz w:val="20"/>
                <w:lang w:val="en-GB"/>
              </w:rPr>
              <w:lastRenderedPageBreak/>
              <w:t>Undertakings, the group relation relates to the fund manager;</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7 – Cash and deposits (excluding CIC 71 and CIC 75), the group relation relates to the depositary entity</w:t>
            </w:r>
          </w:p>
          <w:p w:rsidR="0095672C" w:rsidRPr="00DF07B0" w:rsidRDefault="0095672C" w:rsidP="00803166">
            <w:pPr>
              <w:pStyle w:val="ListParagraph"/>
              <w:numPr>
                <w:ilvl w:val="0"/>
                <w:numId w:val="9"/>
              </w:numPr>
              <w:jc w:val="left"/>
              <w:rPr>
                <w:sz w:val="20"/>
                <w:lang w:val="en-GB"/>
              </w:rPr>
            </w:pPr>
            <w:r w:rsidRPr="00DF07B0">
              <w:rPr>
                <w:sz w:val="20"/>
                <w:lang w:val="en-GB"/>
              </w:rPr>
              <w:t>Regarding CIC 8 – Mortgages and Loans, other than mortgage and loans to natural persons the group relation relates to the borrower;</w:t>
            </w:r>
          </w:p>
          <w:p w:rsidR="0095672C" w:rsidRPr="00DF07B0" w:rsidRDefault="0095672C" w:rsidP="00803166">
            <w:pPr>
              <w:pStyle w:val="ListParagraph"/>
              <w:numPr>
                <w:ilvl w:val="0"/>
                <w:numId w:val="9"/>
              </w:numPr>
              <w:jc w:val="left"/>
              <w:rPr>
                <w:sz w:val="20"/>
                <w:lang w:val="en-GB"/>
              </w:rPr>
            </w:pPr>
            <w:r w:rsidRPr="00DF07B0">
              <w:rPr>
                <w:sz w:val="20"/>
                <w:lang w:val="en-GB"/>
              </w:rPr>
              <w:t>This item is not applicable for CIC category 8 – Mortgages and Loans (for mortgages and loans to natural persons)</w:t>
            </w:r>
          </w:p>
          <w:p w:rsidR="0095672C" w:rsidRPr="00DF07B0" w:rsidRDefault="0095672C" w:rsidP="00950116">
            <w:pPr>
              <w:spacing w:after="200" w:line="276" w:lineRule="auto"/>
              <w:rPr>
                <w:rFonts w:ascii="Times New Roman" w:hAnsi="Times New Roman" w:cs="Times New Roman"/>
                <w:sz w:val="20"/>
                <w:szCs w:val="20"/>
              </w:rPr>
            </w:pP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for CIC 71, CIC 75 and CIC category 9 – Property.</w:t>
            </w:r>
          </w:p>
        </w:tc>
      </w:tr>
      <w:tr w:rsidR="0095672C" w:rsidRPr="00DF07B0" w:rsidTr="00950116">
        <w:trPr>
          <w:trHeight w:val="1080"/>
        </w:trPr>
        <w:tc>
          <w:tcPr>
            <w:tcW w:w="1378"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lastRenderedPageBreak/>
              <w:t>C0220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issuer group code</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Identification of the code used for the “Issuer Group Code” item. One of the options in the following closed list shall be used:</w:t>
            </w:r>
            <w:r w:rsidRPr="00DF07B0">
              <w:rPr>
                <w:rFonts w:ascii="Times New Roman" w:hAnsi="Times New Roman" w:cs="Times New Roman"/>
                <w:sz w:val="20"/>
                <w:szCs w:val="20"/>
              </w:rPr>
              <w:b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LEI </w:t>
            </w:r>
            <w:r w:rsidRPr="00DF07B0">
              <w:rPr>
                <w:rFonts w:ascii="Times New Roman" w:hAnsi="Times New Roman" w:cs="Times New Roman"/>
                <w:sz w:val="20"/>
                <w:szCs w:val="20"/>
              </w:rPr>
              <w:br/>
              <w:t>9 – None</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to CIC category 8 – Mortgages and Loans, when relating to mortgage and loans to natural persons.</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for CIC 71, CIC 75 and CIC category 9 – Property.</w:t>
            </w:r>
          </w:p>
        </w:tc>
      </w:tr>
      <w:tr w:rsidR="0095672C" w:rsidRPr="00DF07B0" w:rsidTr="00950116">
        <w:trPr>
          <w:trHeight w:val="1833"/>
        </w:trPr>
        <w:tc>
          <w:tcPr>
            <w:tcW w:w="1378"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C0230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Issuer Country</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ISO 3166</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2 code of the country of localisation of the issuer.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localisation of the issuer is assessed by the address of the entity issuing the asset.</w:t>
            </w:r>
          </w:p>
          <w:p w:rsidR="0095672C" w:rsidRPr="00DF07B0" w:rsidRDefault="0095672C"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4 – Collective Investments Undertakings, the issuer country is the country is relative to the fund manager;</w:t>
            </w:r>
          </w:p>
          <w:p w:rsidR="0095672C" w:rsidRPr="00DF07B0" w:rsidRDefault="0095672C" w:rsidP="00803166">
            <w:pPr>
              <w:pStyle w:val="ListParagraph"/>
              <w:numPr>
                <w:ilvl w:val="0"/>
                <w:numId w:val="9"/>
              </w:numPr>
              <w:jc w:val="left"/>
              <w:rPr>
                <w:sz w:val="20"/>
                <w:lang w:val="en-GB"/>
              </w:rPr>
            </w:pPr>
            <w:r w:rsidRPr="00DF07B0">
              <w:rPr>
                <w:sz w:val="20"/>
                <w:lang w:val="en-GB"/>
              </w:rPr>
              <w:t>Regarding CIC category 7 – Cash and deposits (excluding CIC 71 and CIC 75), the issuer country is the country of the depositary entity</w:t>
            </w:r>
          </w:p>
          <w:p w:rsidR="0095672C" w:rsidRPr="00DF07B0" w:rsidRDefault="0095672C" w:rsidP="00803166">
            <w:pPr>
              <w:pStyle w:val="ListParagraph"/>
              <w:numPr>
                <w:ilvl w:val="0"/>
                <w:numId w:val="9"/>
              </w:numPr>
              <w:jc w:val="left"/>
              <w:rPr>
                <w:sz w:val="20"/>
                <w:lang w:val="en-GB"/>
              </w:rPr>
            </w:pPr>
            <w:r w:rsidRPr="00DF07B0">
              <w:rPr>
                <w:sz w:val="20"/>
                <w:lang w:val="en-GB"/>
              </w:rPr>
              <w:t>Regarding CIC 8 – Mortgages and Loans, other than mortgage and loans to natural persons the information shall relate to the borrower;</w:t>
            </w:r>
          </w:p>
          <w:p w:rsidR="0095672C" w:rsidRPr="00DF07B0" w:rsidRDefault="0095672C" w:rsidP="00803166">
            <w:pPr>
              <w:pStyle w:val="ListParagraph"/>
              <w:numPr>
                <w:ilvl w:val="0"/>
                <w:numId w:val="9"/>
              </w:numPr>
              <w:jc w:val="left"/>
              <w:rPr>
                <w:sz w:val="20"/>
                <w:lang w:val="en-GB"/>
              </w:rPr>
            </w:pPr>
            <w:r w:rsidRPr="00DF07B0">
              <w:rPr>
                <w:sz w:val="20"/>
                <w:lang w:val="en-GB"/>
              </w:rPr>
              <w:t xml:space="preserve">This item is not applicable for CIC 71, CIC 75 and CIC category 9 – Property;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item is not applicable to CIC category 8 – Mortgages and Loans, when relating to mortgage and loans to natural persons.</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One of the options shall be used: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3166</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2 code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XA: Supranational issuers</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EU: European Union Institutions</w:t>
            </w:r>
          </w:p>
        </w:tc>
      </w:tr>
      <w:tr w:rsidR="0095672C" w:rsidRPr="00DF07B0" w:rsidTr="00950116">
        <w:trPr>
          <w:trHeight w:val="435"/>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C0240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Currency</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Identify the ISO 4217 alphabetic code of the currency of the issue.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following shall be considered:</w:t>
            </w:r>
          </w:p>
          <w:p w:rsidR="0095672C" w:rsidRPr="00DF07B0" w:rsidRDefault="0095672C" w:rsidP="00803166">
            <w:pPr>
              <w:pStyle w:val="ListParagraph"/>
              <w:numPr>
                <w:ilvl w:val="0"/>
                <w:numId w:val="9"/>
              </w:numPr>
              <w:contextualSpacing w:val="0"/>
              <w:jc w:val="left"/>
              <w:rPr>
                <w:sz w:val="20"/>
                <w:lang w:val="en-GB"/>
              </w:rPr>
            </w:pPr>
            <w:r w:rsidRPr="00DF07B0">
              <w:rPr>
                <w:sz w:val="20"/>
                <w:lang w:val="en-GB"/>
              </w:rPr>
              <w:t>This item is not applicable for CIC category 8 – Mortgages and Loans (for mortgages and loans to natural persons, as those assets are not required to be individualised), CIC 75 and for CIC 95 – Plant and equipment (for own use) for the same reason.</w:t>
            </w:r>
          </w:p>
          <w:p w:rsidR="0095672C" w:rsidRPr="00DF07B0" w:rsidRDefault="0095672C" w:rsidP="00803166">
            <w:pPr>
              <w:pStyle w:val="ListParagraph"/>
              <w:numPr>
                <w:ilvl w:val="0"/>
                <w:numId w:val="9"/>
              </w:numPr>
              <w:jc w:val="left"/>
              <w:rPr>
                <w:sz w:val="20"/>
                <w:lang w:val="en-GB"/>
              </w:rPr>
            </w:pPr>
            <w:r w:rsidRPr="00DF07B0">
              <w:rPr>
                <w:sz w:val="20"/>
                <w:lang w:val="en-GB"/>
              </w:rPr>
              <w:t xml:space="preserve">Regarding CIC Category 9, excluding CIC 95 – Plant and equipment (for own use), the currency corresponds to the </w:t>
            </w:r>
            <w:r w:rsidRPr="00DF07B0">
              <w:rPr>
                <w:sz w:val="20"/>
                <w:lang w:val="en-GB"/>
              </w:rPr>
              <w:lastRenderedPageBreak/>
              <w:t>currency in which the investment was made.</w:t>
            </w:r>
          </w:p>
        </w:tc>
      </w:tr>
      <w:tr w:rsidR="0095672C" w:rsidRPr="00DF07B0" w:rsidTr="00950116">
        <w:trPr>
          <w:trHeight w:val="1125"/>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lastRenderedPageBreak/>
              <w:t>C0250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CIC</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Complementary Identification Code used to classify assets, as set out in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V</w:t>
            </w:r>
            <w:r w:rsidR="001B67DD" w:rsidRPr="00DF07B0">
              <w:rPr>
                <w:rFonts w:ascii="Times New Roman" w:hAnsi="Times New Roman" w:cs="Times New Roman"/>
                <w:sz w:val="20"/>
                <w:szCs w:val="20"/>
              </w:rPr>
              <w:t>I</w:t>
            </w:r>
            <w:r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CIC table of this Regulation. When classifying an asset using the CIC table, undertakings shall take into consideration the most representative risk to which the asset is exposed to.</w:t>
            </w:r>
          </w:p>
        </w:tc>
      </w:tr>
      <w:tr w:rsidR="0095672C" w:rsidRPr="00DF07B0" w:rsidTr="00950116">
        <w:trPr>
          <w:trHeight w:val="1005"/>
        </w:trPr>
        <w:tc>
          <w:tcPr>
            <w:tcW w:w="1378" w:type="dxa"/>
            <w:hideMark/>
          </w:tcPr>
          <w:p w:rsidR="0095672C" w:rsidRPr="00DF07B0" w:rsidRDefault="0095672C" w:rsidP="00950116">
            <w:pPr>
              <w:pStyle w:val="NoSpacing"/>
              <w:rPr>
                <w:rFonts w:ascii="Times New Roman" w:hAnsi="Times New Roman" w:cs="Times New Roman"/>
                <w:sz w:val="20"/>
              </w:rPr>
            </w:pPr>
            <w:r w:rsidRPr="00DF07B0">
              <w:rPr>
                <w:rFonts w:ascii="Times New Roman" w:hAnsi="Times New Roman" w:cs="Times New Roman"/>
                <w:sz w:val="20"/>
              </w:rPr>
              <w:t>C0260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Unit price</w:t>
            </w:r>
          </w:p>
        </w:tc>
        <w:tc>
          <w:tcPr>
            <w:tcW w:w="6053" w:type="dxa"/>
            <w:hideMark/>
          </w:tcPr>
          <w:p w:rsidR="0095672C" w:rsidRPr="00DF07B0" w:rsidRDefault="00306742"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Unit price </w:t>
            </w:r>
            <w:proofErr w:type="gramStart"/>
            <w:r w:rsidRPr="00DF07B0">
              <w:rPr>
                <w:rFonts w:ascii="Times New Roman" w:hAnsi="Times New Roman" w:cs="Times New Roman"/>
                <w:sz w:val="20"/>
                <w:szCs w:val="20"/>
              </w:rPr>
              <w:t xml:space="preserve">of </w:t>
            </w:r>
            <w:r w:rsidR="0095672C" w:rsidRPr="00DF07B0">
              <w:rPr>
                <w:rFonts w:ascii="Times New Roman" w:hAnsi="Times New Roman" w:cs="Times New Roman"/>
                <w:sz w:val="20"/>
                <w:szCs w:val="20"/>
              </w:rPr>
              <w:t xml:space="preserve"> the</w:t>
            </w:r>
            <w:proofErr w:type="gramEnd"/>
            <w:r w:rsidR="0095672C" w:rsidRPr="00DF07B0">
              <w:rPr>
                <w:rFonts w:ascii="Times New Roman" w:hAnsi="Times New Roman" w:cs="Times New Roman"/>
                <w:sz w:val="20"/>
                <w:szCs w:val="20"/>
              </w:rPr>
              <w:t xml:space="preserve"> asset, if relevant.</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This item shall not be reported if item Unit percentage of </w:t>
            </w:r>
            <w:proofErr w:type="spellStart"/>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xml:space="preserve"> Solvency II price (C0270)</w:t>
            </w:r>
            <w:r w:rsidRPr="00DF07B0" w:rsidDel="00B13507">
              <w:rPr>
                <w:rFonts w:ascii="Times New Roman" w:hAnsi="Times New Roman" w:cs="Times New Roman"/>
                <w:sz w:val="20"/>
                <w:szCs w:val="20"/>
              </w:rPr>
              <w:t xml:space="preserve"> </w:t>
            </w:r>
            <w:r w:rsidRPr="00DF07B0">
              <w:rPr>
                <w:rFonts w:ascii="Times New Roman" w:hAnsi="Times New Roman" w:cs="Times New Roman"/>
                <w:sz w:val="20"/>
                <w:szCs w:val="20"/>
              </w:rPr>
              <w:t>is reported.</w:t>
            </w:r>
          </w:p>
        </w:tc>
      </w:tr>
      <w:tr w:rsidR="0095672C" w:rsidRPr="00DF07B0" w:rsidTr="00300445">
        <w:trPr>
          <w:trHeight w:val="346"/>
        </w:trPr>
        <w:tc>
          <w:tcPr>
            <w:tcW w:w="1378" w:type="dxa"/>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C0270</w:t>
            </w:r>
          </w:p>
        </w:tc>
        <w:tc>
          <w:tcPr>
            <w:tcW w:w="1891" w:type="dxa"/>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Unit percentage of </w:t>
            </w:r>
            <w:proofErr w:type="spellStart"/>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xml:space="preserve"> Solvency II price</w:t>
            </w:r>
          </w:p>
        </w:tc>
        <w:tc>
          <w:tcPr>
            <w:tcW w:w="6053"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Amount in percentage of par value, clean price without accrued interest, for the asset, if relevant.</w:t>
            </w:r>
          </w:p>
          <w:p w:rsidR="00477FE1" w:rsidRPr="00DF07B0" w:rsidRDefault="00477FE1" w:rsidP="00477FE1">
            <w:pPr>
              <w:rPr>
                <w:rFonts w:ascii="Times New Roman" w:hAnsi="Times New Roman" w:cs="Times New Roman"/>
                <w:sz w:val="20"/>
                <w:szCs w:val="20"/>
              </w:rPr>
            </w:pPr>
            <w:r w:rsidRPr="00DF07B0">
              <w:rPr>
                <w:rFonts w:ascii="Times New Roman" w:hAnsi="Times New Roman" w:cs="Times New Roman"/>
                <w:sz w:val="20"/>
                <w:szCs w:val="20"/>
              </w:rPr>
              <w:t xml:space="preserve">This item shall be reported </w:t>
            </w:r>
            <w:proofErr w:type="gramStart"/>
            <w:r w:rsidRPr="00DF07B0">
              <w:rPr>
                <w:rFonts w:ascii="Times New Roman" w:hAnsi="Times New Roman" w:cs="Times New Roman"/>
                <w:sz w:val="20"/>
                <w:szCs w:val="20"/>
              </w:rPr>
              <w:t>if a "</w:t>
            </w:r>
            <w:proofErr w:type="spellStart"/>
            <w:proofErr w:type="gramEnd"/>
            <w:r w:rsidRPr="00DF07B0">
              <w:rPr>
                <w:rFonts w:ascii="Times New Roman" w:hAnsi="Times New Roman" w:cs="Times New Roman"/>
                <w:sz w:val="20"/>
                <w:szCs w:val="20"/>
              </w:rPr>
              <w:t>par amount</w:t>
            </w:r>
            <w:proofErr w:type="spellEnd"/>
            <w:r w:rsidRPr="00DF07B0">
              <w:rPr>
                <w:rFonts w:ascii="Times New Roman" w:hAnsi="Times New Roman" w:cs="Times New Roman"/>
                <w:sz w:val="20"/>
                <w:szCs w:val="20"/>
              </w:rPr>
              <w:t>" information (C0100) has been provided in the first part of the template ("Information on positions held") except for CIC category 71 and 9.</w:t>
            </w:r>
          </w:p>
          <w:p w:rsidR="0095672C" w:rsidRPr="00DF07B0" w:rsidRDefault="00477FE1" w:rsidP="00477FE1">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shall not be reported if item Unit Solvency II price (C0260) is reported.</w:t>
            </w:r>
          </w:p>
        </w:tc>
      </w:tr>
      <w:tr w:rsidR="0095672C" w:rsidRPr="00DF07B0" w:rsidTr="00950116">
        <w:trPr>
          <w:trHeight w:val="1530"/>
        </w:trPr>
        <w:tc>
          <w:tcPr>
            <w:tcW w:w="1378" w:type="dxa"/>
            <w:hideMark/>
          </w:tcPr>
          <w:p w:rsidR="0095672C" w:rsidRPr="00DF07B0" w:rsidRDefault="0095672C" w:rsidP="00950116">
            <w:pPr>
              <w:pStyle w:val="NoSpacing"/>
              <w:rPr>
                <w:rFonts w:ascii="Times New Roman" w:hAnsi="Times New Roman" w:cs="Times New Roman"/>
                <w:sz w:val="20"/>
                <w:szCs w:val="20"/>
              </w:rPr>
            </w:pPr>
            <w:r w:rsidRPr="00DF07B0">
              <w:rPr>
                <w:rFonts w:ascii="Times New Roman" w:hAnsi="Times New Roman" w:cs="Times New Roman"/>
                <w:sz w:val="20"/>
              </w:rPr>
              <w:t>C0280</w:t>
            </w:r>
          </w:p>
        </w:tc>
        <w:tc>
          <w:tcPr>
            <w:tcW w:w="189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Maturity date</w:t>
            </w:r>
          </w:p>
        </w:tc>
        <w:tc>
          <w:tcPr>
            <w:tcW w:w="6053"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Only applicable for CIC categories 1, 2, 5, 6 and 8, and CIC 74 and CIC 79.</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maturity date.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Corresponds always to the maturity date, even for callable securities. The following shall be considered:</w:t>
            </w:r>
          </w:p>
          <w:p w:rsidR="0095672C" w:rsidRPr="00DF07B0" w:rsidRDefault="0095672C" w:rsidP="00803166">
            <w:pPr>
              <w:pStyle w:val="ListParagraph"/>
              <w:numPr>
                <w:ilvl w:val="0"/>
                <w:numId w:val="8"/>
              </w:numPr>
              <w:jc w:val="left"/>
              <w:rPr>
                <w:sz w:val="20"/>
              </w:rPr>
            </w:pPr>
            <w:r w:rsidRPr="00DF07B0">
              <w:rPr>
                <w:sz w:val="20"/>
              </w:rPr>
              <w:t xml:space="preserve">For </w:t>
            </w:r>
            <w:proofErr w:type="spellStart"/>
            <w:r w:rsidRPr="00DF07B0">
              <w:rPr>
                <w:sz w:val="20"/>
              </w:rPr>
              <w:t>perpetual</w:t>
            </w:r>
            <w:proofErr w:type="spellEnd"/>
            <w:r w:rsidRPr="00DF07B0">
              <w:rPr>
                <w:sz w:val="20"/>
              </w:rPr>
              <w:t xml:space="preserve"> </w:t>
            </w:r>
            <w:proofErr w:type="spellStart"/>
            <w:r w:rsidRPr="00DF07B0">
              <w:rPr>
                <w:sz w:val="20"/>
              </w:rPr>
              <w:t>securities</w:t>
            </w:r>
            <w:proofErr w:type="spellEnd"/>
            <w:r w:rsidRPr="00DF07B0">
              <w:rPr>
                <w:sz w:val="20"/>
              </w:rPr>
              <w:t xml:space="preserve"> use “9999</w:t>
            </w:r>
            <w:r w:rsidR="0072092D" w:rsidRPr="00DF07B0">
              <w:rPr>
                <w:sz w:val="20"/>
              </w:rPr>
              <w:t>–</w:t>
            </w:r>
            <w:r w:rsidRPr="00DF07B0">
              <w:rPr>
                <w:sz w:val="20"/>
              </w:rPr>
              <w:t>12</w:t>
            </w:r>
            <w:r w:rsidR="0072092D" w:rsidRPr="00DF07B0">
              <w:rPr>
                <w:sz w:val="20"/>
              </w:rPr>
              <w:t>–</w:t>
            </w:r>
            <w:r w:rsidRPr="00DF07B0">
              <w:rPr>
                <w:sz w:val="20"/>
              </w:rPr>
              <w:t>31”</w:t>
            </w:r>
          </w:p>
          <w:p w:rsidR="0095672C" w:rsidRPr="00DF07B0" w:rsidRDefault="0095672C" w:rsidP="00803166">
            <w:pPr>
              <w:pStyle w:val="ListParagraph"/>
              <w:numPr>
                <w:ilvl w:val="0"/>
                <w:numId w:val="8"/>
              </w:numPr>
              <w:spacing w:after="120"/>
              <w:ind w:left="357" w:hanging="357"/>
              <w:jc w:val="left"/>
              <w:rPr>
                <w:sz w:val="20"/>
                <w:lang w:val="en-GB"/>
              </w:rPr>
            </w:pPr>
            <w:r w:rsidRPr="00DF07B0">
              <w:rPr>
                <w:sz w:val="20"/>
                <w:lang w:val="en-GB"/>
              </w:rPr>
              <w:t>For CIC category 8, regarding loans and mortgages to individuals, the weighted (based on the loan amount) remaining maturity is to be reported.</w:t>
            </w:r>
          </w:p>
        </w:tc>
      </w:tr>
    </w:tbl>
    <w:p w:rsidR="0095672C" w:rsidRPr="00DF07B0" w:rsidRDefault="0095672C">
      <w:pPr>
        <w:rPr>
          <w:rFonts w:ascii="Times New Roman" w:hAnsi="Times New Roman" w:cs="Times New Roman"/>
          <w:sz w:val="20"/>
          <w:szCs w:val="20"/>
        </w:rPr>
      </w:pPr>
    </w:p>
    <w:tbl>
      <w:tblPr>
        <w:tblW w:w="9302" w:type="dxa"/>
        <w:tblInd w:w="65" w:type="dxa"/>
        <w:tblCellMar>
          <w:left w:w="70" w:type="dxa"/>
          <w:right w:w="70" w:type="dxa"/>
        </w:tblCellMar>
        <w:tblLook w:val="04A0" w:firstRow="1" w:lastRow="0" w:firstColumn="1" w:lastColumn="0" w:noHBand="0" w:noVBand="1"/>
      </w:tblPr>
      <w:tblGrid>
        <w:gridCol w:w="2352"/>
        <w:gridCol w:w="2898"/>
        <w:gridCol w:w="4052"/>
        <w:tblGridChange w:id="864">
          <w:tblGrid>
            <w:gridCol w:w="2352"/>
            <w:gridCol w:w="2898"/>
            <w:gridCol w:w="4052"/>
          </w:tblGrid>
        </w:tblGridChange>
      </w:tblGrid>
      <w:tr w:rsidR="0095672C" w:rsidRPr="00DF07B0" w:rsidTr="00950116">
        <w:trPr>
          <w:trHeight w:val="300"/>
        </w:trPr>
        <w:tc>
          <w:tcPr>
            <w:tcW w:w="9302" w:type="dxa"/>
            <w:gridSpan w:val="3"/>
            <w:tcBorders>
              <w:top w:val="nil"/>
              <w:left w:val="nil"/>
              <w:bottom w:val="nil"/>
              <w:right w:val="nil"/>
            </w:tcBorders>
            <w:shd w:val="clear" w:color="000000" w:fill="FFFFFF"/>
            <w:noWrap/>
          </w:tcPr>
          <w:p w:rsidR="0095672C" w:rsidRPr="00DF07B0" w:rsidRDefault="0095672C" w:rsidP="00950116">
            <w:pPr>
              <w:rPr>
                <w:rFonts w:ascii="Times New Roman" w:hAnsi="Times New Roman" w:cs="Times New Roman"/>
                <w:b/>
                <w:sz w:val="20"/>
                <w:lang w:val="en-US"/>
              </w:rPr>
            </w:pPr>
          </w:p>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 xml:space="preserve">S.12.01 </w:t>
            </w:r>
            <w:r w:rsidR="0072092D" w:rsidRPr="00DF07B0">
              <w:rPr>
                <w:rFonts w:ascii="Times New Roman" w:hAnsi="Times New Roman" w:cs="Times New Roman"/>
                <w:b/>
                <w:sz w:val="20"/>
                <w:lang w:val="en-US"/>
              </w:rPr>
              <w:t>–</w:t>
            </w:r>
            <w:r w:rsidRPr="00DF07B0">
              <w:rPr>
                <w:rFonts w:ascii="Times New Roman" w:hAnsi="Times New Roman" w:cs="Times New Roman"/>
                <w:b/>
                <w:sz w:val="20"/>
                <w:lang w:val="en-US"/>
              </w:rPr>
              <w:t xml:space="preserve"> Life and Health SLT Technical Provisions</w:t>
            </w:r>
          </w:p>
          <w:p w:rsidR="0095672C" w:rsidRPr="00DF07B0" w:rsidRDefault="0095672C" w:rsidP="00950116">
            <w:pPr>
              <w:rPr>
                <w:rFonts w:ascii="Times New Roman" w:hAnsi="Times New Roman" w:cs="Times New Roman"/>
                <w:b/>
                <w:bCs/>
                <w:sz w:val="20"/>
                <w:lang w:val="en-US"/>
              </w:rPr>
            </w:pPr>
            <w:r w:rsidRPr="00DF07B0">
              <w:rPr>
                <w:rFonts w:ascii="Times New Roman" w:hAnsi="Times New Roman" w:cs="Times New Roman"/>
                <w:b/>
                <w:bCs/>
                <w:sz w:val="20"/>
                <w:lang w:val="en-US"/>
              </w:rPr>
              <w:t>General comments:</w:t>
            </w:r>
          </w:p>
          <w:p w:rsidR="0095672C" w:rsidRPr="00DF07B0" w:rsidRDefault="000D2E4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This </w:t>
            </w:r>
            <w:r w:rsidR="001062B8" w:rsidRPr="00DF07B0">
              <w:rPr>
                <w:rFonts w:ascii="Times New Roman" w:hAnsi="Times New Roman" w:cs="Times New Roman"/>
                <w:sz w:val="20"/>
                <w:lang w:val="en-US"/>
              </w:rPr>
              <w:t>section</w:t>
            </w:r>
            <w:r w:rsidR="0095672C" w:rsidRPr="00DF07B0">
              <w:rPr>
                <w:rFonts w:ascii="Times New Roman" w:hAnsi="Times New Roman" w:cs="Times New Roman"/>
                <w:sz w:val="20"/>
                <w:lang w:val="en-US"/>
              </w:rPr>
              <w:t xml:space="preserve"> relates to quarterly and annual submission of information for individual entities</w:t>
            </w:r>
            <w:r w:rsidR="0095672C" w:rsidRPr="00DF07B0">
              <w:rPr>
                <w:rFonts w:ascii="Times New Roman" w:hAnsi="Times New Roman" w:cs="Times New Roman"/>
                <w:sz w:val="20"/>
              </w:rPr>
              <w:t>, ring fenced</w:t>
            </w:r>
            <w:r w:rsidR="0072092D" w:rsidRPr="00DF07B0">
              <w:rPr>
                <w:rFonts w:ascii="Times New Roman" w:hAnsi="Times New Roman" w:cs="Times New Roman"/>
                <w:sz w:val="20"/>
              </w:rPr>
              <w:t>–</w:t>
            </w:r>
            <w:r w:rsidR="0095672C" w:rsidRPr="00DF07B0">
              <w:rPr>
                <w:rFonts w:ascii="Times New Roman" w:hAnsi="Times New Roman" w:cs="Times New Roman"/>
                <w:sz w:val="20"/>
              </w:rPr>
              <w:t>funds, matching adjustment portfolios and remaining part</w:t>
            </w:r>
            <w:r w:rsidR="0095672C" w:rsidRPr="00DF07B0">
              <w:rPr>
                <w:rFonts w:ascii="Times New Roman" w:hAnsi="Times New Roman" w:cs="Times New Roman"/>
                <w:sz w:val="20"/>
                <w:lang w:val="en-US"/>
              </w:rPr>
              <w:t>.</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Undertakings may apply appropriate approximations in the calculation of the technical provisions as referred to in Article 21 of Delegated Regulation (EU) 2015/35. In addition,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 xml:space="preserve">rticle 59 of the Delegated Regulation (EU) 2015/35 may be applied to calculate the risk margin during the financial year. </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Line of </w:t>
            </w:r>
            <w:r w:rsidR="0019116F" w:rsidRPr="00DF07B0">
              <w:rPr>
                <w:rFonts w:ascii="Times New Roman" w:hAnsi="Times New Roman" w:cs="Times New Roman"/>
                <w:sz w:val="20"/>
                <w:lang w:val="en-US"/>
              </w:rPr>
              <w:t>b</w:t>
            </w:r>
            <w:r w:rsidRPr="00DF07B0">
              <w:rPr>
                <w:rFonts w:ascii="Times New Roman" w:hAnsi="Times New Roman" w:cs="Times New Roman"/>
                <w:sz w:val="20"/>
                <w:lang w:val="en-US"/>
              </w:rPr>
              <w:t xml:space="preserve">usiness for life obligations: The </w:t>
            </w:r>
            <w:r w:rsidR="0019116F" w:rsidRPr="00DF07B0">
              <w:rPr>
                <w:rFonts w:ascii="Times New Roman" w:hAnsi="Times New Roman" w:cs="Times New Roman"/>
                <w:sz w:val="20"/>
                <w:lang w:val="en-US"/>
              </w:rPr>
              <w:t>lines of business</w:t>
            </w:r>
            <w:r w:rsidRPr="00DF07B0">
              <w:rPr>
                <w:rFonts w:ascii="Times New Roman" w:hAnsi="Times New Roman" w:cs="Times New Roman"/>
                <w:sz w:val="20"/>
                <w:lang w:val="en-US"/>
              </w:rPr>
              <w:t xml:space="preserve">, referred to in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 xml:space="preserve">rticle 80 of the Directive 2009/138/EC, as defined in </w:t>
            </w:r>
            <w:r w:rsidR="000D2E4C" w:rsidRPr="00DF07B0">
              <w:rPr>
                <w:rFonts w:ascii="Times New Roman" w:hAnsi="Times New Roman" w:cs="Times New Roman"/>
                <w:sz w:val="20"/>
                <w:lang w:val="en-US"/>
              </w:rPr>
              <w:t>Annex</w:t>
            </w:r>
            <w:r w:rsidRPr="00DF07B0">
              <w:rPr>
                <w:rFonts w:ascii="Times New Roman" w:hAnsi="Times New Roman" w:cs="Times New Roman"/>
                <w:sz w:val="20"/>
                <w:lang w:val="en-US"/>
              </w:rPr>
              <w:t xml:space="preserve"> I </w:t>
            </w:r>
            <w:r w:rsidR="0019116F" w:rsidRPr="00DF07B0">
              <w:rPr>
                <w:rFonts w:ascii="Times New Roman" w:hAnsi="Times New Roman" w:cs="Times New Roman"/>
                <w:sz w:val="20"/>
                <w:lang w:val="en-US"/>
              </w:rPr>
              <w:t>to</w:t>
            </w:r>
            <w:r w:rsidRPr="00DF07B0">
              <w:rPr>
                <w:rFonts w:ascii="Times New Roman" w:hAnsi="Times New Roman" w:cs="Times New Roman"/>
                <w:sz w:val="20"/>
                <w:lang w:val="en-US"/>
              </w:rPr>
              <w:t xml:space="preserve"> Delegated Regulation </w:t>
            </w:r>
            <w:r w:rsidR="000C6BAE" w:rsidRPr="00DF07B0">
              <w:rPr>
                <w:rFonts w:ascii="Times New Roman" w:hAnsi="Times New Roman" w:cs="Times New Roman"/>
                <w:sz w:val="20"/>
                <w:lang w:val="en-US"/>
              </w:rPr>
              <w:t xml:space="preserve">(EU) </w:t>
            </w:r>
            <w:r w:rsidRPr="00DF07B0">
              <w:rPr>
                <w:rFonts w:ascii="Times New Roman" w:hAnsi="Times New Roman" w:cs="Times New Roman"/>
                <w:sz w:val="20"/>
                <w:lang w:val="en-US"/>
              </w:rPr>
              <w:t xml:space="preserve">2015/35. The segmentation shall reflect the nature of the risks underlying the contract (substance), rather than the legal form of the contract (form). By default, where an insurance or reinsurance contract covers risks across the </w:t>
            </w:r>
            <w:r w:rsidR="0019116F" w:rsidRPr="00DF07B0">
              <w:rPr>
                <w:rFonts w:ascii="Times New Roman" w:hAnsi="Times New Roman" w:cs="Times New Roman"/>
                <w:sz w:val="20"/>
                <w:lang w:val="en-US"/>
              </w:rPr>
              <w:t>lines of business</w:t>
            </w:r>
            <w:r w:rsidRPr="00DF07B0">
              <w:rPr>
                <w:rFonts w:ascii="Times New Roman" w:hAnsi="Times New Roman" w:cs="Times New Roman"/>
                <w:sz w:val="20"/>
                <w:lang w:val="en-US"/>
              </w:rPr>
              <w:t xml:space="preserve"> undertakings shall, where possible, unbundled the obligations into the appropriate </w:t>
            </w:r>
            <w:r w:rsidR="0019116F" w:rsidRPr="00DF07B0">
              <w:rPr>
                <w:rFonts w:ascii="Times New Roman" w:hAnsi="Times New Roman" w:cs="Times New Roman"/>
                <w:sz w:val="20"/>
                <w:lang w:val="en-US"/>
              </w:rPr>
              <w:t>lines of business</w:t>
            </w:r>
            <w:r w:rsidRPr="00DF07B0">
              <w:rPr>
                <w:rFonts w:ascii="Times New Roman" w:hAnsi="Times New Roman" w:cs="Times New Roman"/>
                <w:sz w:val="20"/>
                <w:lang w:val="en-US"/>
              </w:rPr>
              <w:t xml:space="preserve">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rticle 55 of Delegated Regulation (EU) 2015/35).</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Lines of business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insurance”, “Other life insurance” and “Health insurance” are split between “Contracts without options and guarantees” and “Contracts with options or guarantees”. For this </w:t>
            </w:r>
            <w:r w:rsidRPr="00DF07B0">
              <w:rPr>
                <w:rFonts w:ascii="Times New Roman" w:hAnsi="Times New Roman" w:cs="Times New Roman"/>
                <w:sz w:val="20"/>
                <w:lang w:val="en-US"/>
              </w:rPr>
              <w:lastRenderedPageBreak/>
              <w:t xml:space="preserve">split the following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be considered:</w:t>
            </w:r>
          </w:p>
          <w:p w:rsidR="0095672C" w:rsidRPr="00DF07B0" w:rsidRDefault="0095672C" w:rsidP="00803166">
            <w:pPr>
              <w:pStyle w:val="ListParagraph"/>
              <w:numPr>
                <w:ilvl w:val="0"/>
                <w:numId w:val="17"/>
              </w:numPr>
              <w:rPr>
                <w:sz w:val="20"/>
                <w:lang w:val="en-US"/>
              </w:rPr>
            </w:pPr>
            <w:r w:rsidRPr="00DF07B0">
              <w:rPr>
                <w:sz w:val="20"/>
                <w:lang w:val="en-US"/>
              </w:rPr>
              <w:t xml:space="preserve">“Contracts without options and guarantees” </w:t>
            </w:r>
            <w:r w:rsidR="00CD22EA" w:rsidRPr="00DF07B0">
              <w:rPr>
                <w:sz w:val="20"/>
                <w:lang w:val="en-US"/>
              </w:rPr>
              <w:t>shall</w:t>
            </w:r>
            <w:r w:rsidRPr="00DF07B0">
              <w:rPr>
                <w:sz w:val="20"/>
                <w:lang w:val="en-US"/>
              </w:rPr>
              <w:t xml:space="preserve"> include the amounts related to contracts without any financial guarantees or contractual options, meaning that the technical provision calculation does not reflect the amount of any financial guarantees or contractual options. Contracts with non</w:t>
            </w:r>
            <w:r w:rsidR="0072092D" w:rsidRPr="00DF07B0">
              <w:rPr>
                <w:sz w:val="20"/>
                <w:lang w:val="en-US"/>
              </w:rPr>
              <w:t>–</w:t>
            </w:r>
            <w:r w:rsidRPr="00DF07B0">
              <w:rPr>
                <w:sz w:val="20"/>
                <w:lang w:val="en-US"/>
              </w:rPr>
              <w:t xml:space="preserve">material contractual options or financial guarantees that are not reflected in the technical provisions calculation </w:t>
            </w:r>
            <w:r w:rsidR="00CD22EA" w:rsidRPr="00DF07B0">
              <w:rPr>
                <w:sz w:val="20"/>
                <w:lang w:val="en-US"/>
              </w:rPr>
              <w:t>shall</w:t>
            </w:r>
            <w:r w:rsidRPr="00DF07B0">
              <w:rPr>
                <w:sz w:val="20"/>
                <w:lang w:val="en-US"/>
              </w:rPr>
              <w:t xml:space="preserve"> also be reported in this column;</w:t>
            </w:r>
          </w:p>
          <w:p w:rsidR="0095672C" w:rsidRPr="00DF07B0" w:rsidRDefault="0095672C" w:rsidP="00803166">
            <w:pPr>
              <w:pStyle w:val="ListParagraph"/>
              <w:numPr>
                <w:ilvl w:val="0"/>
                <w:numId w:val="17"/>
              </w:numPr>
              <w:rPr>
                <w:sz w:val="20"/>
                <w:lang w:val="en-US"/>
              </w:rPr>
            </w:pPr>
            <w:r w:rsidRPr="00DF07B0">
              <w:rPr>
                <w:sz w:val="20"/>
                <w:lang w:val="en-US"/>
              </w:rPr>
              <w:t xml:space="preserve">“Contracts with options or guarantees” </w:t>
            </w:r>
            <w:r w:rsidR="00CD22EA" w:rsidRPr="00DF07B0">
              <w:rPr>
                <w:sz w:val="20"/>
                <w:lang w:val="en-US"/>
              </w:rPr>
              <w:t>shall</w:t>
            </w:r>
            <w:r w:rsidRPr="00DF07B0">
              <w:rPr>
                <w:sz w:val="20"/>
                <w:lang w:val="en-US"/>
              </w:rPr>
              <w:t xml:space="preserve"> include contracts that have either financial guarantees, contractual options, or both as far as the technical provision calculation reflect the existence of those financial guarantees or contractual options.</w:t>
            </w:r>
          </w:p>
          <w:p w:rsidR="0095672C" w:rsidRPr="00DF07B0" w:rsidRDefault="0095672C" w:rsidP="00950116">
            <w:pPr>
              <w:jc w:val="both"/>
              <w:rPr>
                <w:rFonts w:ascii="Times New Roman" w:hAnsi="Times New Roman" w:cs="Times New Roman"/>
                <w:sz w:val="20"/>
                <w:lang w:val="en-US"/>
              </w:rPr>
            </w:pP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The information reported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be gross of reinsurance as information on Recoverables from reinsurance/SPV and Finite reinsurance is requested in specific rows.</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The information to be reported between R0010 and R0100 shall be after the volatility adjustment, the matching adjustment and the transitional </w:t>
            </w:r>
            <w:r w:rsidR="00045F07" w:rsidRPr="00DF07B0">
              <w:rPr>
                <w:rFonts w:ascii="Times New Roman" w:hAnsi="Times New Roman" w:cs="Times New Roman"/>
                <w:sz w:val="20"/>
                <w:szCs w:val="20"/>
              </w:rPr>
              <w:t>adjustment to the relevant risk-free interest rate term structure</w:t>
            </w:r>
            <w:r w:rsidR="00045F07" w:rsidRPr="00DF07B0">
              <w:rPr>
                <w:rFonts w:ascii="Times New Roman" w:hAnsi="Times New Roman" w:cs="Times New Roman"/>
                <w:sz w:val="20"/>
                <w:lang w:val="en-US"/>
              </w:rPr>
              <w:t xml:space="preserve"> </w:t>
            </w:r>
            <w:r w:rsidRPr="00DF07B0">
              <w:rPr>
                <w:rFonts w:ascii="Times New Roman" w:hAnsi="Times New Roman" w:cs="Times New Roman"/>
                <w:sz w:val="20"/>
                <w:lang w:val="en-US"/>
              </w:rPr>
              <w:t xml:space="preserve">if applied but shall not include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technical provisions. The amount of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technical provisions is requested separately between rows R0110 and R0130. </w:t>
            </w:r>
          </w:p>
          <w:p w:rsidR="0095672C" w:rsidRPr="00DF07B0" w:rsidRDefault="0095672C" w:rsidP="00950116">
            <w:pPr>
              <w:jc w:val="both"/>
              <w:rPr>
                <w:rFonts w:ascii="Times New Roman" w:hAnsi="Times New Roman" w:cs="Times New Roman"/>
                <w:i/>
                <w:sz w:val="20"/>
                <w:lang w:val="en-US"/>
              </w:rPr>
            </w:pPr>
            <w:r w:rsidRPr="00DF07B0">
              <w:rPr>
                <w:rFonts w:ascii="Times New Roman" w:hAnsi="Times New Roman" w:cs="Times New Roman"/>
                <w:b/>
                <w:sz w:val="20"/>
                <w:lang w:val="en-US"/>
              </w:rPr>
              <w:t xml:space="preserve"> </w:t>
            </w:r>
          </w:p>
        </w:tc>
      </w:tr>
      <w:tr w:rsidR="0095672C" w:rsidRPr="00DF07B0" w:rsidTr="00950116">
        <w:trPr>
          <w:trHeight w:val="335"/>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jc w:val="center"/>
              <w:rPr>
                <w:rFonts w:ascii="Times New Roman" w:hAnsi="Times New Roman" w:cs="Times New Roman"/>
                <w:b/>
                <w:sz w:val="20"/>
              </w:rPr>
            </w:pPr>
          </w:p>
        </w:tc>
        <w:tc>
          <w:tcPr>
            <w:tcW w:w="2898"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jc w:val="center"/>
              <w:rPr>
                <w:rFonts w:ascii="Times New Roman" w:hAnsi="Times New Roman" w:cs="Times New Roman"/>
                <w:b/>
                <w:sz w:val="20"/>
                <w:lang w:val="en-US"/>
              </w:rPr>
            </w:pPr>
            <w:r w:rsidRPr="00DF07B0">
              <w:rPr>
                <w:rFonts w:ascii="Times New Roman" w:hAnsi="Times New Roman" w:cs="Times New Roman"/>
                <w:b/>
                <w:sz w:val="20"/>
                <w:lang w:val="en-US"/>
              </w:rPr>
              <w:t>ITEM</w:t>
            </w:r>
          </w:p>
        </w:tc>
        <w:tc>
          <w:tcPr>
            <w:tcW w:w="4052"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jc w:val="center"/>
              <w:rPr>
                <w:rFonts w:ascii="Times New Roman" w:hAnsi="Times New Roman" w:cs="Times New Roman"/>
                <w:b/>
                <w:sz w:val="20"/>
                <w:lang w:val="en-US"/>
              </w:rPr>
            </w:pPr>
            <w:r w:rsidRPr="00DF07B0">
              <w:rPr>
                <w:rFonts w:ascii="Times New Roman" w:hAnsi="Times New Roman" w:cs="Times New Roman"/>
                <w:b/>
                <w:sz w:val="20"/>
                <w:lang w:val="en-US"/>
              </w:rPr>
              <w:t>INSTRUCTIONS</w:t>
            </w:r>
          </w:p>
        </w:tc>
      </w:tr>
      <w:tr w:rsidR="0095672C" w:rsidRPr="00DF07B0" w:rsidTr="00950116">
        <w:trPr>
          <w:trHeight w:val="872"/>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Z0020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Ring Fenced Fund/Matching adjustment portfolio or remaining part</w:t>
            </w:r>
          </w:p>
        </w:tc>
        <w:tc>
          <w:tcPr>
            <w:tcW w:w="4052"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eastAsia="es-ES"/>
              </w:rPr>
            </w:pPr>
            <w:r w:rsidRPr="00DF07B0">
              <w:rPr>
                <w:rFonts w:ascii="Times New Roman" w:hAnsi="Times New Roman" w:cs="Times New Roman"/>
                <w:sz w:val="20"/>
                <w:lang w:eastAsia="es-ES"/>
              </w:rPr>
              <w:t>Identifies whether the reported figures are with regard to a RFF, matching adjustment portfolio or to the remaining part. One of the options in the following closed list shall be used:</w:t>
            </w:r>
            <w:r w:rsidRPr="00DF07B0">
              <w:rPr>
                <w:rFonts w:ascii="Times New Roman" w:hAnsi="Times New Roman" w:cs="Times New Roman"/>
                <w:sz w:val="20"/>
                <w:lang w:eastAsia="es-ES"/>
              </w:rPr>
              <w:br/>
              <w:t>1 – RFF/MAP</w:t>
            </w:r>
            <w:r w:rsidRPr="00DF07B0" w:rsidDel="00C11F0B">
              <w:rPr>
                <w:rFonts w:ascii="Times New Roman" w:hAnsi="Times New Roman" w:cs="Times New Roman"/>
                <w:sz w:val="20"/>
                <w:lang w:eastAsia="es-ES"/>
              </w:rPr>
              <w:t xml:space="preserve"> </w:t>
            </w:r>
            <w:r w:rsidRPr="00DF07B0">
              <w:rPr>
                <w:rFonts w:ascii="Times New Roman" w:hAnsi="Times New Roman" w:cs="Times New Roman"/>
                <w:sz w:val="20"/>
                <w:lang w:eastAsia="es-ES"/>
              </w:rPr>
              <w:br/>
              <w:t>2 – Remaining part</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559"/>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Z0030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Fund/Portfolio number</w:t>
            </w:r>
          </w:p>
          <w:p w:rsidR="0095672C" w:rsidRPr="00DF07B0" w:rsidRDefault="0095672C" w:rsidP="00950116">
            <w:pPr>
              <w:rPr>
                <w:rFonts w:ascii="Times New Roman" w:hAnsi="Times New Roman" w:cs="Times New Roman"/>
                <w:sz w:val="20"/>
                <w:lang w:val="en-US"/>
              </w:rPr>
            </w:pPr>
          </w:p>
          <w:p w:rsidR="0095672C" w:rsidRPr="00DF07B0" w:rsidRDefault="0095672C" w:rsidP="00950116">
            <w:pPr>
              <w:jc w:val="center"/>
              <w:rPr>
                <w:rFonts w:ascii="Times New Roman" w:hAnsi="Times New Roman" w:cs="Times New Roman"/>
                <w:sz w:val="20"/>
                <w:lang w:val="en-US"/>
              </w:rPr>
            </w:pPr>
          </w:p>
        </w:tc>
        <w:tc>
          <w:tcPr>
            <w:tcW w:w="4052"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eastAsia="es-ES"/>
              </w:rPr>
            </w:pPr>
            <w:r w:rsidRPr="00DF07B0">
              <w:rPr>
                <w:rFonts w:ascii="Times New Roman" w:hAnsi="Times New Roman" w:cs="Times New Roman"/>
                <w:sz w:val="20"/>
                <w:lang w:eastAsia="es-ES"/>
              </w:rPr>
              <w:t xml:space="preserve">Identification number for a ring fenced fund or matching adjustment portfolio. This number is attributed by the undertaking and must be consistent over time and with the fund/portfolio number reported in other templates. </w:t>
            </w:r>
          </w:p>
          <w:p w:rsidR="0095672C" w:rsidRPr="00DF07B0" w:rsidDel="00780DB8" w:rsidRDefault="0095672C" w:rsidP="00950116">
            <w:pPr>
              <w:rPr>
                <w:del w:id="865" w:author="Author"/>
                <w:rFonts w:ascii="Times New Roman" w:hAnsi="Times New Roman" w:cs="Times New Roman"/>
                <w:sz w:val="20"/>
                <w:lang w:eastAsia="es-ES"/>
              </w:rPr>
            </w:pPr>
          </w:p>
          <w:p w:rsidR="0095672C" w:rsidRPr="00DF07B0" w:rsidRDefault="001E334D" w:rsidP="00950116">
            <w:pPr>
              <w:rPr>
                <w:rFonts w:ascii="Times New Roman" w:hAnsi="Times New Roman" w:cs="Times New Roman"/>
                <w:sz w:val="20"/>
                <w:lang w:val="en-US"/>
              </w:rPr>
            </w:pPr>
            <w:del w:id="866" w:author="Author">
              <w:r w:rsidRPr="00DF07B0" w:rsidDel="00780DB8">
                <w:rPr>
                  <w:rFonts w:ascii="Times New Roman" w:hAnsi="Times New Roman" w:cs="Times New Roman"/>
                  <w:sz w:val="20"/>
                  <w:lang w:eastAsia="es-ES"/>
                </w:rPr>
                <w:delText>W</w:delText>
              </w:r>
              <w:r w:rsidR="0095672C" w:rsidRPr="00DF07B0" w:rsidDel="00780DB8">
                <w:rPr>
                  <w:rFonts w:ascii="Times New Roman" w:hAnsi="Times New Roman" w:cs="Times New Roman"/>
                  <w:sz w:val="20"/>
                  <w:lang w:eastAsia="es-ES"/>
                </w:rPr>
                <w:delText xml:space="preserve">hen item Z0020 = </w:delText>
              </w:r>
              <w:r w:rsidRPr="00DF07B0" w:rsidDel="00780DB8">
                <w:rPr>
                  <w:rFonts w:ascii="Times New Roman" w:hAnsi="Times New Roman" w:cs="Times New Roman"/>
                  <w:sz w:val="20"/>
                  <w:lang w:eastAsia="es-ES"/>
                </w:rPr>
                <w:delText>2, then report “0”.</w:delText>
              </w:r>
            </w:del>
            <w:r w:rsidR="0095672C" w:rsidRPr="00DF07B0">
              <w:rPr>
                <w:rFonts w:ascii="Times New Roman" w:hAnsi="Times New Roman" w:cs="Times New Roman"/>
                <w:sz w:val="20"/>
                <w:lang w:eastAsia="es-ES"/>
              </w:rPr>
              <w:t xml:space="preserve"> </w:t>
            </w:r>
          </w:p>
        </w:tc>
      </w:tr>
      <w:tr w:rsidR="0095672C" w:rsidRPr="00DF07B0" w:rsidTr="00950116">
        <w:trPr>
          <w:trHeight w:val="283"/>
        </w:trPr>
        <w:tc>
          <w:tcPr>
            <w:tcW w:w="5250" w:type="dxa"/>
            <w:gridSpan w:val="2"/>
            <w:tcBorders>
              <w:top w:val="single" w:sz="4" w:space="0" w:color="auto"/>
              <w:bottom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b/>
                <w:i/>
                <w:sz w:val="20"/>
                <w:lang w:val="en-US"/>
              </w:rPr>
              <w:t>Technical provisions calculated as a whole</w:t>
            </w:r>
          </w:p>
        </w:tc>
        <w:tc>
          <w:tcPr>
            <w:tcW w:w="4052" w:type="dxa"/>
            <w:tcBorders>
              <w:top w:val="single" w:sz="4" w:space="0" w:color="auto"/>
              <w:bottom w:val="single" w:sz="4" w:space="0" w:color="auto"/>
            </w:tcBorders>
            <w:shd w:val="clear" w:color="000000" w:fill="FFFFFF"/>
          </w:tcPr>
          <w:p w:rsidR="0095672C" w:rsidRPr="00DF07B0" w:rsidRDefault="0095672C">
            <w:pPr>
              <w:rPr>
                <w:rFonts w:ascii="Times New Roman" w:hAnsi="Times New Roman" w:cs="Times New Roman"/>
                <w:sz w:val="20"/>
                <w:lang w:val="en-US"/>
              </w:rPr>
            </w:pPr>
          </w:p>
        </w:tc>
      </w:tr>
      <w:tr w:rsidR="0095672C" w:rsidRPr="00DF07B0" w:rsidTr="00950116">
        <w:trPr>
          <w:trHeight w:val="760"/>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C0030, C0060, C0090, C0100, C0160, C0190, C0200/R0010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calculated as a whole </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Amount of Technical provisions calculated as a whole per each </w:t>
            </w:r>
            <w:r w:rsidR="00525199"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w:t>
            </w:r>
          </w:p>
        </w:tc>
      </w:tr>
      <w:tr w:rsidR="0095672C" w:rsidRPr="00DF07B0" w:rsidTr="00950116">
        <w:trPr>
          <w:trHeight w:val="836"/>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C0150/R0010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Technical provisions calculated as a whole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Total amount of technical provisions calculated as a whole for Life other than health insurance, including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r>
      <w:tr w:rsidR="0095672C" w:rsidRPr="00DF07B0" w:rsidTr="00950116">
        <w:trPr>
          <w:trHeight w:val="849"/>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C0210/R0010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calculated as a whole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amount of technical provisions calculated as a whole for Health similar to life insurance.</w:t>
            </w:r>
          </w:p>
          <w:p w:rsidR="0095672C" w:rsidRPr="00DF07B0" w:rsidRDefault="0095672C" w:rsidP="00950116">
            <w:pPr>
              <w:rPr>
                <w:rFonts w:ascii="Times New Roman" w:hAnsi="Times New Roman" w:cs="Times New Roman"/>
                <w:sz w:val="20"/>
              </w:rPr>
            </w:pPr>
          </w:p>
        </w:tc>
      </w:tr>
      <w:tr w:rsidR="0095672C" w:rsidRPr="00DF07B0" w:rsidTr="00950116">
        <w:trPr>
          <w:trHeight w:val="1329"/>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C0030, C0060, C0090, C0100 to C0140, C0160, C0190, C0200/R0020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Total Recoverables from reinsurance/SPV and Finite Re after the adjustment for expected losses due to counterparty default associated to TP </w:t>
            </w:r>
            <w:r w:rsidR="00CB0E43"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as a whole</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525199">
            <w:pPr>
              <w:rPr>
                <w:rFonts w:ascii="Times New Roman" w:hAnsi="Times New Roman" w:cs="Times New Roman"/>
                <w:sz w:val="20"/>
                <w:lang w:val="en-US"/>
              </w:rPr>
            </w:pPr>
            <w:r w:rsidRPr="00DF07B0">
              <w:rPr>
                <w:rFonts w:ascii="Times New Roman" w:hAnsi="Times New Roman" w:cs="Times New Roman"/>
                <w:sz w:val="20"/>
                <w:lang w:val="en-US"/>
              </w:rPr>
              <w:t xml:space="preserve">Amount of recoverables from reinsurance/SPV and </w:t>
            </w:r>
            <w:r w:rsidR="00D16095" w:rsidRPr="00DF07B0">
              <w:rPr>
                <w:rFonts w:ascii="Times New Roman" w:hAnsi="Times New Roman" w:cs="Times New Roman"/>
                <w:sz w:val="20"/>
                <w:lang w:val="en-US"/>
              </w:rPr>
              <w:t>finite reinsurance ("</w:t>
            </w:r>
            <w:r w:rsidRPr="00DF07B0">
              <w:rPr>
                <w:rFonts w:ascii="Times New Roman" w:hAnsi="Times New Roman" w:cs="Times New Roman"/>
                <w:sz w:val="20"/>
                <w:lang w:val="en-US"/>
              </w:rPr>
              <w:t>Finite Re</w:t>
            </w:r>
            <w:r w:rsidR="00D16095"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after the adjustment for expected losses due to counterparty default of technical provisions </w:t>
            </w:r>
            <w:r w:rsidR="007124A9" w:rsidRPr="00DF07B0">
              <w:rPr>
                <w:rFonts w:ascii="Times New Roman" w:hAnsi="Times New Roman" w:cs="Times New Roman"/>
                <w:sz w:val="20"/>
                <w:lang w:val="en-US"/>
              </w:rPr>
              <w:t xml:space="preserve">("TP") </w:t>
            </w:r>
            <w:r w:rsidRPr="00DF07B0">
              <w:rPr>
                <w:rFonts w:ascii="Times New Roman" w:hAnsi="Times New Roman" w:cs="Times New Roman"/>
                <w:sz w:val="20"/>
                <w:lang w:val="en-US"/>
              </w:rPr>
              <w:t xml:space="preserve">calculated as a whole per each </w:t>
            </w:r>
            <w:r w:rsidR="00525199"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w:t>
            </w:r>
            <w:r w:rsidRPr="00DF07B0">
              <w:rPr>
                <w:rFonts w:ascii="Times New Roman" w:hAnsi="Times New Roman" w:cs="Times New Roman"/>
                <w:sz w:val="20"/>
                <w:lang w:val="en-US"/>
              </w:rPr>
              <w:br/>
            </w:r>
          </w:p>
        </w:tc>
      </w:tr>
      <w:tr w:rsidR="0095672C" w:rsidRPr="00DF07B0" w:rsidTr="00950116">
        <w:trPr>
          <w:trHeight w:val="154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C0150/R0020</w:t>
            </w:r>
          </w:p>
          <w:p w:rsidR="0095672C" w:rsidRPr="00DF07B0"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Recoverables from reinsurance/SPV and Finite Re after the adjustment for expected losses due to counterparty default associated to TP </w:t>
            </w:r>
            <w:r w:rsidR="00CB0E43"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Total amount of recoverables from reinsurance/SPV and Finite Re after the adjustment for expected losses due to counterparty default of technical provisions calculated as a whole for Life other than health insurance, including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r>
      <w:tr w:rsidR="0095672C" w:rsidRPr="00DF07B0" w:rsidTr="00950116">
        <w:trPr>
          <w:trHeight w:val="114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C0210/R0020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Total Recoverables from reinsurance/SPV and Finite Re after the adjustment for expected losses due to counterparty default associated to TP </w:t>
            </w:r>
            <w:r w:rsidR="00CB0E43"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amount of recoverables from reinsurance/SPV and Finite Re after the adjustment for expected losses due to counterparty default of technical provisions calculated as a whole for Health similar to life insurance.</w:t>
            </w:r>
          </w:p>
          <w:p w:rsidR="0095672C" w:rsidRPr="00DF07B0" w:rsidRDefault="0095672C">
            <w:pPr>
              <w:rPr>
                <w:rFonts w:ascii="Times New Roman" w:hAnsi="Times New Roman" w:cs="Times New Roman"/>
                <w:sz w:val="20"/>
              </w:rPr>
            </w:pPr>
          </w:p>
        </w:tc>
      </w:tr>
      <w:tr w:rsidR="0095672C" w:rsidRPr="00DF07B0" w:rsidTr="00950116">
        <w:trPr>
          <w:trHeight w:val="285"/>
        </w:trPr>
        <w:tc>
          <w:tcPr>
            <w:tcW w:w="9302" w:type="dxa"/>
            <w:gridSpan w:val="3"/>
            <w:tcBorders>
              <w:top w:val="nil"/>
              <w:left w:val="nil"/>
              <w:bottom w:val="nil"/>
              <w:right w:val="nil"/>
            </w:tcBorders>
            <w:shd w:val="clear" w:color="000000" w:fill="FFFFFF"/>
            <w:vAlign w:val="bottom"/>
            <w:hideMark/>
          </w:tcPr>
          <w:p w:rsidR="0095672C" w:rsidRPr="00DF07B0" w:rsidRDefault="0095672C" w:rsidP="00950116">
            <w:pPr>
              <w:spacing w:before="120" w:after="120"/>
              <w:rPr>
                <w:rFonts w:ascii="Times New Roman" w:hAnsi="Times New Roman" w:cs="Times New Roman"/>
                <w:b/>
                <w:bCs/>
                <w:iCs/>
                <w:sz w:val="20"/>
                <w:lang w:val="en-US"/>
              </w:rPr>
            </w:pPr>
            <w:r w:rsidRPr="00DF07B0">
              <w:rPr>
                <w:rFonts w:ascii="Times New Roman" w:hAnsi="Times New Roman" w:cs="Times New Roman"/>
                <w:b/>
                <w:bCs/>
                <w:sz w:val="20"/>
                <w:lang w:val="en-US"/>
              </w:rPr>
              <w:t> </w:t>
            </w:r>
            <w:r w:rsidRPr="00DF07B0">
              <w:rPr>
                <w:rFonts w:ascii="Times New Roman" w:hAnsi="Times New Roman" w:cs="Times New Roman"/>
                <w:b/>
                <w:bCs/>
                <w:iCs/>
                <w:sz w:val="20"/>
                <w:lang w:val="en-US"/>
              </w:rPr>
              <w:t>Technical provisions calculated as a sum of best estimate and risk margin</w:t>
            </w:r>
          </w:p>
        </w:tc>
      </w:tr>
      <w:tr w:rsidR="0095672C" w:rsidRPr="00DF07B0" w:rsidTr="00950116">
        <w:trPr>
          <w:trHeight w:val="1224"/>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C0040, C0050, C0070, C0080, C0090, C0100 to C0140, C0170, C0180, C0190, C0200/R0030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calculated as a sum of </w:t>
            </w:r>
            <w:r w:rsidR="00D86918" w:rsidRPr="00DF07B0">
              <w:rPr>
                <w:rFonts w:ascii="Times New Roman" w:hAnsi="Times New Roman" w:cs="Times New Roman"/>
                <w:sz w:val="20"/>
                <w:lang w:val="en-US"/>
              </w:rPr>
              <w:t>Best Estimate ("</w:t>
            </w:r>
            <w:r w:rsidRPr="00DF07B0">
              <w:rPr>
                <w:rFonts w:ascii="Times New Roman" w:hAnsi="Times New Roman" w:cs="Times New Roman"/>
                <w:sz w:val="20"/>
                <w:lang w:val="en-US"/>
              </w:rPr>
              <w:t>BE</w:t>
            </w:r>
            <w:r w:rsidR="00D86918"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and </w:t>
            </w:r>
            <w:r w:rsidR="00D86918" w:rsidRPr="00DF07B0">
              <w:rPr>
                <w:rFonts w:ascii="Times New Roman" w:hAnsi="Times New Roman" w:cs="Times New Roman"/>
                <w:sz w:val="20"/>
                <w:lang w:val="en-US"/>
              </w:rPr>
              <w:t>Risk Margin ("</w:t>
            </w:r>
            <w:r w:rsidRPr="00DF07B0">
              <w:rPr>
                <w:rFonts w:ascii="Times New Roman" w:hAnsi="Times New Roman" w:cs="Times New Roman"/>
                <w:sz w:val="20"/>
                <w:lang w:val="en-US"/>
              </w:rPr>
              <w:t>RM</w:t>
            </w:r>
            <w:r w:rsidR="00D86918" w:rsidRPr="00DF07B0">
              <w:rPr>
                <w:rFonts w:ascii="Times New Roman" w:hAnsi="Times New Roman" w:cs="Times New Roman"/>
                <w:sz w:val="20"/>
                <w:lang w:val="en-US"/>
              </w:rPr>
              <w:t>")</w:t>
            </w:r>
            <w:r w:rsidRPr="00DF07B0">
              <w:rPr>
                <w:rFonts w:ascii="Times New Roman" w:hAnsi="Times New Roman" w:cs="Times New Roman"/>
                <w:sz w:val="20"/>
                <w:lang w:val="en-US"/>
              </w:rPr>
              <w:t>, Gross Best Estimate</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Amount of Gross Best estimate (no deduction of reinsurance, SPVs and Finite Re according to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 xml:space="preserve">rticle 77(2) of Directive 2009/138/EC) per each </w:t>
            </w:r>
            <w:r w:rsidR="00525199" w:rsidRPr="00DF07B0">
              <w:rPr>
                <w:rFonts w:ascii="Times New Roman" w:hAnsi="Times New Roman" w:cs="Times New Roman"/>
                <w:sz w:val="20"/>
                <w:lang w:val="en-US"/>
              </w:rPr>
              <w:t>line of business, as defined in Annex I to Delegated Regulation (EU) 2015/35.</w:t>
            </w:r>
          </w:p>
        </w:tc>
      </w:tr>
      <w:tr w:rsidR="0095672C" w:rsidRPr="00DF07B0" w:rsidTr="00950116">
        <w:trPr>
          <w:trHeight w:val="141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C0150/R0030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Technical provisions calculated as a sum of BE and RM, Gross Best Estimate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0A21AE">
            <w:pPr>
              <w:rPr>
                <w:rFonts w:ascii="Times New Roman" w:hAnsi="Times New Roman" w:cs="Times New Roman"/>
                <w:sz w:val="20"/>
              </w:rPr>
            </w:pPr>
            <w:r w:rsidRPr="00DF07B0">
              <w:rPr>
                <w:rFonts w:ascii="Times New Roman" w:hAnsi="Times New Roman" w:cs="Times New Roman"/>
                <w:sz w:val="20"/>
                <w:lang w:val="en-US"/>
              </w:rPr>
              <w:t xml:space="preserve">Total amount of Gross Best estimate (no deduction of reinsurance, SPVs and Finite Re according to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 xml:space="preserve">rticle 77(2) of Directive 2009/138/EC), for Life other than health insurance, </w:t>
            </w:r>
            <w:r w:rsidR="000A21AE" w:rsidRPr="00DF07B0">
              <w:rPr>
                <w:rFonts w:ascii="Times New Roman" w:hAnsi="Times New Roman" w:cs="Times New Roman"/>
                <w:sz w:val="20"/>
                <w:lang w:val="en-US"/>
              </w:rPr>
              <w:t>including</w:t>
            </w:r>
            <w:r w:rsidRPr="00DF07B0">
              <w:rPr>
                <w:rFonts w:ascii="Times New Roman" w:hAnsi="Times New Roman" w:cs="Times New Roman"/>
                <w:sz w:val="20"/>
                <w:lang w:val="en-US"/>
              </w:rPr>
              <w:t xml:space="preserve">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r>
      <w:tr w:rsidR="0095672C" w:rsidRPr="00DF07B0" w:rsidTr="00950116">
        <w:trPr>
          <w:trHeight w:val="112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C0210/R0030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calculated as a sum of BE and RM, Gross Best Estimate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DB7C64">
            <w:pPr>
              <w:rPr>
                <w:rFonts w:ascii="Times New Roman" w:hAnsi="Times New Roman" w:cs="Times New Roman"/>
                <w:sz w:val="20"/>
              </w:rPr>
            </w:pPr>
            <w:r w:rsidRPr="00DF07B0">
              <w:rPr>
                <w:rFonts w:ascii="Times New Roman" w:hAnsi="Times New Roman" w:cs="Times New Roman"/>
                <w:sz w:val="20"/>
                <w:lang w:val="en-US"/>
              </w:rPr>
              <w:t xml:space="preserve">Total amount of Gross Best estimate (no deduction of reinsurance, SPVs and Finite Re according to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rticle 77(2) of Directive 2009/138/EC), for Health similar to life insurance</w:t>
            </w:r>
            <w:r w:rsidRPr="00DF07B0">
              <w:rPr>
                <w:rFonts w:ascii="Times New Roman" w:hAnsi="Times New Roman" w:cs="Times New Roman"/>
                <w:sz w:val="20"/>
              </w:rPr>
              <w:t>.</w:t>
            </w:r>
          </w:p>
        </w:tc>
      </w:tr>
      <w:tr w:rsidR="0095672C" w:rsidRPr="00DF07B0" w:rsidTr="00950116">
        <w:trPr>
          <w:trHeight w:val="48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 xml:space="preserve">C0020, C0040, C0050, C0070, C0080, C0090, </w:t>
            </w:r>
            <w:r w:rsidRPr="00DF07B0">
              <w:rPr>
                <w:rFonts w:ascii="Times New Roman" w:hAnsi="Times New Roman" w:cs="Times New Roman"/>
                <w:sz w:val="20"/>
                <w:lang w:val="pt-PT"/>
              </w:rPr>
              <w:lastRenderedPageBreak/>
              <w:t>C0100, C0170, C0180, C0190, C0200/R0040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lastRenderedPageBreak/>
              <w:t xml:space="preserve">Total Recoverables from reinsurance/SPV and Finite Re </w:t>
            </w:r>
            <w:r w:rsidRPr="00DF07B0">
              <w:rPr>
                <w:rFonts w:ascii="Times New Roman" w:hAnsi="Times New Roman" w:cs="Times New Roman"/>
                <w:sz w:val="20"/>
                <w:lang w:val="en-US"/>
              </w:rPr>
              <w:lastRenderedPageBreak/>
              <w:t xml:space="preserve">before the adjustment for expected losses due to counterparty default </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lastRenderedPageBreak/>
              <w:t xml:space="preserve">Amount of recoverables before adjustment for expected losses due to possibility of default of </w:t>
            </w:r>
            <w:r w:rsidRPr="00DF07B0">
              <w:rPr>
                <w:rFonts w:ascii="Times New Roman" w:hAnsi="Times New Roman" w:cs="Times New Roman"/>
                <w:sz w:val="20"/>
                <w:lang w:val="en-US"/>
              </w:rPr>
              <w:lastRenderedPageBreak/>
              <w:t xml:space="preserve">the reinsurer, as defined in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 xml:space="preserve">rticle 81 of Directive 2009/138/EC, including ceded intra group reinsurance, per each </w:t>
            </w:r>
            <w:r w:rsidR="00525199"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w:t>
            </w:r>
          </w:p>
        </w:tc>
      </w:tr>
      <w:tr w:rsidR="0095672C" w:rsidRPr="00DF07B0" w:rsidTr="00950116">
        <w:trPr>
          <w:trHeight w:val="1601"/>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C0150/R0040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Recoverables from reinsurance/SPV and Finite Re before the adjustment for expected losses due to counterparty default – Total (Life other than health insurance, incl.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amount of recoverables before adjustment for expected losses due to possibility of default of the reinsurer, as defined in art. 81 of Directive 2009/138/EC, including ceded intra group reinsurance, for Life other than health insurance, </w:t>
            </w:r>
            <w:r w:rsidR="000A21AE" w:rsidRPr="00DF07B0">
              <w:rPr>
                <w:rFonts w:ascii="Times New Roman" w:hAnsi="Times New Roman" w:cs="Times New Roman"/>
                <w:sz w:val="20"/>
                <w:lang w:val="en-US"/>
              </w:rPr>
              <w:t>including</w:t>
            </w:r>
            <w:r w:rsidRPr="00DF07B0">
              <w:rPr>
                <w:rFonts w:ascii="Times New Roman" w:hAnsi="Times New Roman" w:cs="Times New Roman"/>
                <w:sz w:val="20"/>
                <w:lang w:val="en-US"/>
              </w:rPr>
              <w:t xml:space="preserve">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r>
      <w:tr w:rsidR="0095672C" w:rsidRPr="00DF07B0" w:rsidTr="00950116">
        <w:trPr>
          <w:trHeight w:val="1397"/>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C0210/R0040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Total Recoverables from reinsurance/SPV and Finite Re before the adjustment for expected losses due to counterparty default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Total amount of the recoverables from reinsurance and SPVs before the adjustment for expected losses due to counterparty default for Health similar to life insurance.</w:t>
            </w:r>
          </w:p>
        </w:tc>
      </w:tr>
      <w:tr w:rsidR="0095672C" w:rsidRPr="00DF07B0" w:rsidTr="00950116">
        <w:trPr>
          <w:trHeight w:val="1451"/>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C0040, C0050, C0070, C0080, C0090, C0100, C0170, C0180, C0190, C0200/R0050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Recoverables from reinsurance (except SPV and Finite Re) before adjustment for expected losses </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Amount of recoverables (before adjustment for expected losses) from “traditional” reinsurance, i.e. without SPVs and Finite Reinsurance, calculated consistently with the boundaries of the contracts to which they relate, including ceded intra group reinsurance, per each </w:t>
            </w:r>
            <w:r w:rsidR="007435FF"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w:t>
            </w:r>
          </w:p>
        </w:tc>
      </w:tr>
      <w:tr w:rsidR="0095672C" w:rsidRPr="00DF07B0" w:rsidTr="00950116">
        <w:trPr>
          <w:trHeight w:val="199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C0150/R0050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Recoverables from reinsurance (except SPV and Finite Re) before adjustment for expected losses – Total (Life other than health insurance, incl.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Amount of recoverables (before adjustment for expected losses) from “traditional” reinsurance, i.e. without SPVs and Finite Reinsurance, calculated consistently with the boundaries of the contracts to which they relate, including ceded intra group reinsurance, for Life other than health insurance, </w:t>
            </w:r>
            <w:r w:rsidR="000A21AE" w:rsidRPr="00DF07B0">
              <w:rPr>
                <w:rFonts w:ascii="Times New Roman" w:hAnsi="Times New Roman" w:cs="Times New Roman"/>
                <w:sz w:val="20"/>
                <w:lang w:val="en-US"/>
              </w:rPr>
              <w:t>including</w:t>
            </w:r>
            <w:r w:rsidRPr="00DF07B0">
              <w:rPr>
                <w:rFonts w:ascii="Times New Roman" w:hAnsi="Times New Roman" w:cs="Times New Roman"/>
                <w:sz w:val="20"/>
                <w:lang w:val="en-US"/>
              </w:rPr>
              <w:t xml:space="preserve">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r>
      <w:tr w:rsidR="0095672C" w:rsidRPr="00DF07B0" w:rsidTr="00950116">
        <w:trPr>
          <w:trHeight w:val="1102"/>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C0210/R0050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Recoverables from reinsurance (except SPV and Finite Re) before adjustment for expected losses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Total amount of recoverables from reinsurance (except SPVs and Finite Reinsurance) before adjustment for expected losses, calculated consistently with the boundaries of the contracts to which they relate, for Health similar to life insurance.</w:t>
            </w:r>
          </w:p>
        </w:tc>
      </w:tr>
      <w:tr w:rsidR="0095672C" w:rsidRPr="00DF07B0" w:rsidTr="00950116">
        <w:trPr>
          <w:trHeight w:val="1301"/>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C0040, C0050, C0070, C0080, C0090, C0100, C0170, C0180, C0190, C0200/R0060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Recoverables from SPV before adjustment for expected losses </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Amount of recoverables from SPVs before adjustment for expected losses, calculated consistently with the boundaries of the contracts to which they relate, per each </w:t>
            </w:r>
            <w:r w:rsidR="007435FF"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including ceded intra group reinsurance, per each </w:t>
            </w:r>
            <w:r w:rsidR="007435FF" w:rsidRPr="00DF07B0">
              <w:rPr>
                <w:rFonts w:ascii="Times New Roman" w:hAnsi="Times New Roman" w:cs="Times New Roman"/>
                <w:sz w:val="20"/>
                <w:lang w:val="en-US"/>
              </w:rPr>
              <w:t>line of business</w:t>
            </w:r>
            <w:r w:rsidRPr="00DF07B0">
              <w:rPr>
                <w:rFonts w:ascii="Times New Roman" w:hAnsi="Times New Roman" w:cs="Times New Roman"/>
                <w:sz w:val="20"/>
                <w:lang w:val="en-US"/>
              </w:rPr>
              <w:t xml:space="preserve">. </w:t>
            </w:r>
          </w:p>
        </w:tc>
      </w:tr>
      <w:tr w:rsidR="0095672C" w:rsidRPr="00DF07B0" w:rsidTr="00950116">
        <w:trPr>
          <w:trHeight w:val="122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C0150/R0060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Recoverables from SPV before adjustment for expected losses – Total (Life other than health insurance, incl.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Total</w:t>
            </w:r>
            <w:r w:rsidRPr="00DF07B0">
              <w:rPr>
                <w:rFonts w:ascii="Times New Roman" w:hAnsi="Times New Roman" w:cs="Times New Roman"/>
                <w:sz w:val="20"/>
                <w:lang w:val="en-US"/>
              </w:rPr>
              <w:t xml:space="preserve"> amount of recoverables from SPVs before adjustment for expected losses, calculated consistently with the boundaries of the contracts to which they relate, for Life other than health insurance, </w:t>
            </w:r>
            <w:r w:rsidR="000A21AE" w:rsidRPr="00DF07B0">
              <w:rPr>
                <w:rFonts w:ascii="Times New Roman" w:hAnsi="Times New Roman" w:cs="Times New Roman"/>
                <w:sz w:val="20"/>
                <w:lang w:val="en-US"/>
              </w:rPr>
              <w:t>including</w:t>
            </w:r>
            <w:r w:rsidRPr="00DF07B0">
              <w:rPr>
                <w:rFonts w:ascii="Times New Roman" w:hAnsi="Times New Roman" w:cs="Times New Roman"/>
                <w:sz w:val="20"/>
                <w:lang w:val="en-US"/>
              </w:rPr>
              <w:t xml:space="preserve">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w:t>
            </w:r>
          </w:p>
        </w:tc>
      </w:tr>
      <w:tr w:rsidR="0095672C" w:rsidRPr="00DF07B0" w:rsidTr="00950116">
        <w:trPr>
          <w:trHeight w:val="100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C0210/R0060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Recoverables from SPV before adjustment for expected losses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Total amount of recoverables from SPVs before adjustment for expected losses for Health similar to life insurance</w:t>
            </w:r>
          </w:p>
        </w:tc>
      </w:tr>
      <w:tr w:rsidR="0095672C" w:rsidRPr="00DF07B0" w:rsidTr="00950116">
        <w:trPr>
          <w:trHeight w:val="1246"/>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C0040, C0050, C0070, C0080, C0090, C0100, C0170, C0180, C0190, C0200/R0070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Recoverables from Finite Re before adjustment for expected losses </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Amount of recoverables from Finite Re before adjustment for expected losses, calculated consistently with the boundaries of the contracts to which they relate, including ceded intra group reinsurance, per each </w:t>
            </w:r>
            <w:r w:rsidR="007435FF"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w:t>
            </w:r>
          </w:p>
        </w:tc>
      </w:tr>
      <w:tr w:rsidR="0095672C" w:rsidRPr="00DF07B0" w:rsidTr="00950116">
        <w:trPr>
          <w:trHeight w:val="166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C0150/R0070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Recoverables from Finite Re before adjustment for expected losses – Total (Life other than health insurance, incl.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 xml:space="preserve">Total amount of recoverables from Finite Re before adjustment for expected losses, calculated consistently with the boundaries of the contracts to which they relate, including ceded intra group reinsurance, for Life other than health insurance, </w:t>
            </w:r>
            <w:r w:rsidR="000A21AE" w:rsidRPr="00DF07B0">
              <w:rPr>
                <w:rFonts w:ascii="Times New Roman" w:hAnsi="Times New Roman" w:cs="Times New Roman"/>
                <w:sz w:val="20"/>
                <w:lang w:val="en-US"/>
              </w:rPr>
              <w:t>including</w:t>
            </w:r>
            <w:r w:rsidRPr="00DF07B0">
              <w:rPr>
                <w:rFonts w:ascii="Times New Roman" w:hAnsi="Times New Roman" w:cs="Times New Roman"/>
                <w:sz w:val="20"/>
                <w:lang w:val="en-US"/>
              </w:rPr>
              <w:t xml:space="preserve">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 xml:space="preserve">Linked. </w:t>
            </w:r>
          </w:p>
        </w:tc>
      </w:tr>
      <w:tr w:rsidR="0095672C" w:rsidRPr="00DF07B0" w:rsidTr="00950116">
        <w:trPr>
          <w:trHeight w:val="827"/>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C0210/R0070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Recoverables from Finite Re before adjustment for expected losses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amount of recoverables from Finite Reinsurance before adjustment for expected losses for Health similar to life insurance.</w:t>
            </w:r>
          </w:p>
          <w:p w:rsidR="0095672C" w:rsidRPr="00DF07B0" w:rsidRDefault="0095672C" w:rsidP="00950116">
            <w:pPr>
              <w:rPr>
                <w:rFonts w:ascii="Times New Roman" w:hAnsi="Times New Roman" w:cs="Times New Roman"/>
                <w:sz w:val="20"/>
              </w:rPr>
            </w:pPr>
          </w:p>
        </w:tc>
      </w:tr>
      <w:tr w:rsidR="0095672C" w:rsidRPr="00DF07B0" w:rsidTr="00950116">
        <w:trPr>
          <w:trHeight w:val="130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C0040, C0050, C0070, C0080, C0090, C0100 to C0140, C0170, C0180, C0190, C0200/R0080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Total Recoverables from reinsurance/SPV and Finite Re after the adjustment for expected losses due to counterparty default </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Amount of recoverables after adjustment for expected losses due to possibility of default of the reinsurer, as defined in art. 81 of Directive 2009/138/EC, including ceded intra group reinsurance, per each </w:t>
            </w:r>
            <w:r w:rsidR="007435FF"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w:t>
            </w:r>
          </w:p>
        </w:tc>
      </w:tr>
      <w:tr w:rsidR="0095672C" w:rsidRPr="00DF07B0" w:rsidTr="00950116">
        <w:trPr>
          <w:trHeight w:val="1603"/>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C0150/R0080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Recoverables from reinsurance/SPV and Finite Re after the adjustment for expected losses due to counterparty default – Total (Life other than health insurance, incl.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 xml:space="preserve">Total amount of recoverables after adjustment for expected losses due to possibility of default of the reinsurer, as defined in art. 81 of Directive 2009/138/EC, including ceded intra group reinsurance, for Life other than health insurance, </w:t>
            </w:r>
            <w:r w:rsidR="000A21AE" w:rsidRPr="00DF07B0">
              <w:rPr>
                <w:rFonts w:ascii="Times New Roman" w:hAnsi="Times New Roman" w:cs="Times New Roman"/>
                <w:sz w:val="20"/>
                <w:lang w:val="en-US"/>
              </w:rPr>
              <w:t>including</w:t>
            </w:r>
            <w:r w:rsidRPr="00DF07B0">
              <w:rPr>
                <w:rFonts w:ascii="Times New Roman" w:hAnsi="Times New Roman" w:cs="Times New Roman"/>
                <w:sz w:val="20"/>
                <w:lang w:val="en-US"/>
              </w:rPr>
              <w:t xml:space="preserve">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r>
      <w:tr w:rsidR="0095672C" w:rsidRPr="00DF07B0" w:rsidTr="00950116">
        <w:trPr>
          <w:trHeight w:val="1399"/>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C0210/R0080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Recoverables from reinsurance/SPV and Finite Re after the adjustment for expected losses due to counterparty default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amount of recoverables after adjustment for expected losses due to possibility of default of the reinsurer, as defined in art. 81 of Directive 2009/138/EC, including ceded intra group reinsurance, for Health similar to life insurance.</w:t>
            </w:r>
          </w:p>
          <w:p w:rsidR="0095672C" w:rsidRPr="00DF07B0" w:rsidRDefault="0095672C" w:rsidP="00950116">
            <w:pPr>
              <w:rPr>
                <w:rFonts w:ascii="Times New Roman" w:hAnsi="Times New Roman" w:cs="Times New Roman"/>
                <w:sz w:val="20"/>
              </w:rPr>
            </w:pPr>
          </w:p>
        </w:tc>
      </w:tr>
      <w:tr w:rsidR="0095672C" w:rsidRPr="00DF07B0" w:rsidTr="00950116">
        <w:trPr>
          <w:trHeight w:val="116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lastRenderedPageBreak/>
              <w:t>C0020, C0040, C0050, C0070, C0080, C0090, C0100, C0170, C0180, C0190, C0200/R0090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Best Estimate minus recoverables from reinsurance/SPV and Finite Re  </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Amount of Best Estimate minus recoverables from reinsurance/SPV and Finite Re after adjustment for expected losses due to possibility of default of the reinsurer, as defined in art. 81 of Directive 2009/138/EC,</w:t>
            </w:r>
            <w:r w:rsidRPr="00DF07B0" w:rsidDel="007363F6">
              <w:rPr>
                <w:rFonts w:ascii="Times New Roman" w:hAnsi="Times New Roman" w:cs="Times New Roman"/>
                <w:sz w:val="20"/>
                <w:lang w:val="en-US"/>
              </w:rPr>
              <w:t xml:space="preserve"> </w:t>
            </w:r>
            <w:r w:rsidRPr="00DF07B0">
              <w:rPr>
                <w:rFonts w:ascii="Times New Roman" w:hAnsi="Times New Roman" w:cs="Times New Roman"/>
                <w:sz w:val="20"/>
                <w:lang w:val="en-US"/>
              </w:rPr>
              <w:t xml:space="preserve">per </w:t>
            </w:r>
            <w:r w:rsidR="00F15222" w:rsidRPr="00DF07B0">
              <w:rPr>
                <w:rFonts w:ascii="Times New Roman" w:hAnsi="Times New Roman" w:cs="Times New Roman"/>
                <w:sz w:val="20"/>
                <w:lang w:val="en-US"/>
              </w:rPr>
              <w:t xml:space="preserve">each </w:t>
            </w:r>
            <w:r w:rsidRPr="00DF07B0">
              <w:rPr>
                <w:rFonts w:ascii="Times New Roman" w:hAnsi="Times New Roman" w:cs="Times New Roman"/>
                <w:sz w:val="20"/>
                <w:lang w:val="en-US"/>
              </w:rPr>
              <w:t>Line of Business.</w:t>
            </w:r>
            <w:r w:rsidRPr="00DF07B0" w:rsidDel="00B6109D">
              <w:rPr>
                <w:rFonts w:ascii="Times New Roman" w:hAnsi="Times New Roman" w:cs="Times New Roman"/>
                <w:sz w:val="20"/>
                <w:lang w:val="en-US"/>
              </w:rPr>
              <w:t xml:space="preserve"> </w:t>
            </w:r>
          </w:p>
        </w:tc>
      </w:tr>
      <w:tr w:rsidR="0095672C" w:rsidRPr="00DF07B0" w:rsidTr="00950116">
        <w:trPr>
          <w:trHeight w:val="118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C0150/R0090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Best Estimate minus recoverables from reinsurance/SPV and Finite Re  – Total (Life other than health insurance, incl.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 xml:space="preserve">Total amount of Best Estimate minus recoverables from reinsurance/SPV and Finite Re, after adjustment for expected losses due to possibility of default of the reinsurer, as defined in art. 81 of Directive 2009/138/EC, for Life other than health insurance, </w:t>
            </w:r>
            <w:r w:rsidR="000A21AE" w:rsidRPr="00DF07B0">
              <w:rPr>
                <w:rFonts w:ascii="Times New Roman" w:hAnsi="Times New Roman" w:cs="Times New Roman"/>
                <w:sz w:val="20"/>
                <w:lang w:val="en-US"/>
              </w:rPr>
              <w:t>including</w:t>
            </w:r>
            <w:r w:rsidRPr="00DF07B0">
              <w:rPr>
                <w:rFonts w:ascii="Times New Roman" w:hAnsi="Times New Roman" w:cs="Times New Roman"/>
                <w:sz w:val="20"/>
                <w:lang w:val="en-US"/>
              </w:rPr>
              <w:t xml:space="preserve">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r>
      <w:tr w:rsidR="0095672C" w:rsidRPr="00DF07B0" w:rsidTr="00950116">
        <w:trPr>
          <w:trHeight w:val="98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C0210/R0090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Best estimate minus recoverables from reinsurance/SPV and Finite Re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amount of Best estimate minus recoverables from reinsurance/SPV and Finite Re after adjustment for expected losses due to possibility of default of the reinsurer, as defined in art. 81 of Directive 2009/138/EC, for Health similar to life insurance.</w:t>
            </w:r>
          </w:p>
          <w:p w:rsidR="0095672C" w:rsidRPr="00DF07B0" w:rsidRDefault="0095672C" w:rsidP="00950116">
            <w:pPr>
              <w:rPr>
                <w:rFonts w:ascii="Times New Roman" w:hAnsi="Times New Roman" w:cs="Times New Roman"/>
                <w:sz w:val="20"/>
              </w:rPr>
            </w:pPr>
          </w:p>
        </w:tc>
      </w:tr>
      <w:tr w:rsidR="0095672C" w:rsidRPr="00DF07B0" w:rsidTr="00950116">
        <w:trPr>
          <w:trHeight w:val="109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C0030, C0060, C0090, C0100 to C0140, C0160, C0190, C0200/R0100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Risk Margin </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Amount of Risk margin, as defined in Article 77(3) of Directive 2009/138/EC, per each </w:t>
            </w:r>
            <w:r w:rsidR="007435FF"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w:t>
            </w:r>
            <w:r w:rsidRPr="00DF07B0">
              <w:rPr>
                <w:rFonts w:ascii="Times New Roman" w:hAnsi="Times New Roman" w:cs="Times New Roman"/>
                <w:sz w:val="20"/>
                <w:lang w:val="en-US"/>
              </w:rPr>
              <w:br/>
            </w:r>
          </w:p>
        </w:tc>
      </w:tr>
      <w:tr w:rsidR="0095672C" w:rsidRPr="00DF07B0" w:rsidTr="00950116">
        <w:trPr>
          <w:trHeight w:val="69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C0150/R0100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Risk Margin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amount of Risk Margin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p w:rsidR="0095672C" w:rsidRPr="00DF07B0" w:rsidRDefault="0095672C">
            <w:pPr>
              <w:rPr>
                <w:rFonts w:ascii="Times New Roman" w:hAnsi="Times New Roman" w:cs="Times New Roman"/>
                <w:sz w:val="20"/>
              </w:rPr>
            </w:pPr>
          </w:p>
        </w:tc>
      </w:tr>
      <w:tr w:rsidR="0095672C" w:rsidRPr="00DF07B0" w:rsidTr="00950116">
        <w:trPr>
          <w:trHeight w:val="70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C0210/R0100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Risk Margin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Total amount of Risk Margin for Health similar to life insurance.</w:t>
            </w:r>
          </w:p>
        </w:tc>
      </w:tr>
      <w:tr w:rsidR="0095672C" w:rsidRPr="00DF07B0" w:rsidTr="00950116">
        <w:trPr>
          <w:trHeight w:val="285"/>
        </w:trPr>
        <w:tc>
          <w:tcPr>
            <w:tcW w:w="9302" w:type="dxa"/>
            <w:gridSpan w:val="3"/>
            <w:tcBorders>
              <w:top w:val="nil"/>
              <w:left w:val="nil"/>
              <w:bottom w:val="single" w:sz="4" w:space="0" w:color="auto"/>
              <w:right w:val="nil"/>
            </w:tcBorders>
            <w:shd w:val="clear" w:color="000000" w:fill="FFFFFF"/>
            <w:vAlign w:val="bottom"/>
            <w:hideMark/>
          </w:tcPr>
          <w:p w:rsidR="0095672C" w:rsidRPr="00DF07B0" w:rsidRDefault="0095672C" w:rsidP="00950116">
            <w:pPr>
              <w:spacing w:before="120" w:after="120"/>
              <w:rPr>
                <w:rFonts w:ascii="Times New Roman" w:hAnsi="Times New Roman" w:cs="Times New Roman"/>
                <w:b/>
                <w:bCs/>
                <w:iCs/>
                <w:sz w:val="20"/>
                <w:lang w:val="en-US"/>
              </w:rPr>
            </w:pPr>
            <w:r w:rsidRPr="00DF07B0">
              <w:rPr>
                <w:rFonts w:ascii="Times New Roman" w:hAnsi="Times New Roman" w:cs="Times New Roman"/>
                <w:b/>
                <w:bCs/>
                <w:sz w:val="20"/>
                <w:lang w:val="en-US"/>
              </w:rPr>
              <w:t> </w:t>
            </w:r>
            <w:r w:rsidRPr="00DF07B0">
              <w:rPr>
                <w:rFonts w:ascii="Times New Roman" w:hAnsi="Times New Roman" w:cs="Times New Roman"/>
                <w:b/>
                <w:bCs/>
                <w:iCs/>
                <w:sz w:val="20"/>
                <w:lang w:val="en-US"/>
              </w:rPr>
              <w:t>Amount of the transitional on Technical Provisions</w:t>
            </w:r>
          </w:p>
        </w:tc>
      </w:tr>
      <w:tr w:rsidR="0095672C" w:rsidRPr="00DF07B0" w:rsidTr="00950116">
        <w:trPr>
          <w:trHeight w:val="1287"/>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C0020, C0030, C0060, C0090, C0100, C0160, C0190, C0200/R0110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Technical Provisions calculated as a whole</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Amount of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w:t>
            </w:r>
            <w:r w:rsidR="00CA7571" w:rsidRPr="00DF07B0">
              <w:rPr>
                <w:rFonts w:ascii="Times New Roman" w:hAnsi="Times New Roman" w:cs="Times New Roman"/>
                <w:sz w:val="20"/>
                <w:lang w:val="en-US"/>
              </w:rPr>
              <w:t>t</w:t>
            </w:r>
            <w:r w:rsidRPr="00DF07B0">
              <w:rPr>
                <w:rFonts w:ascii="Times New Roman" w:hAnsi="Times New Roman" w:cs="Times New Roman"/>
                <w:sz w:val="20"/>
                <w:lang w:val="en-US"/>
              </w:rPr>
              <w:t xml:space="preserve">echnical </w:t>
            </w:r>
            <w:r w:rsidR="00CA7571" w:rsidRPr="00DF07B0">
              <w:rPr>
                <w:rFonts w:ascii="Times New Roman" w:hAnsi="Times New Roman" w:cs="Times New Roman"/>
                <w:sz w:val="20"/>
                <w:lang w:val="en-US"/>
              </w:rPr>
              <w:t>p</w:t>
            </w:r>
            <w:r w:rsidRPr="00DF07B0">
              <w:rPr>
                <w:rFonts w:ascii="Times New Roman" w:hAnsi="Times New Roman" w:cs="Times New Roman"/>
                <w:sz w:val="20"/>
                <w:lang w:val="en-US"/>
              </w:rPr>
              <w:t xml:space="preserve">rovisions allocated to </w:t>
            </w:r>
            <w:r w:rsidR="00F15222" w:rsidRPr="00DF07B0">
              <w:rPr>
                <w:rFonts w:ascii="Times New Roman" w:hAnsi="Times New Roman" w:cs="Times New Roman"/>
                <w:sz w:val="20"/>
                <w:lang w:val="en-US"/>
              </w:rPr>
              <w:t>the t</w:t>
            </w:r>
            <w:r w:rsidRPr="00DF07B0">
              <w:rPr>
                <w:rFonts w:ascii="Times New Roman" w:hAnsi="Times New Roman" w:cs="Times New Roman"/>
                <w:sz w:val="20"/>
                <w:lang w:val="en-US"/>
              </w:rPr>
              <w:t xml:space="preserve">echnical </w:t>
            </w:r>
            <w:r w:rsidR="00F15222" w:rsidRPr="00DF07B0">
              <w:rPr>
                <w:rFonts w:ascii="Times New Roman" w:hAnsi="Times New Roman" w:cs="Times New Roman"/>
                <w:sz w:val="20"/>
                <w:lang w:val="en-US"/>
              </w:rPr>
              <w:t>p</w:t>
            </w:r>
            <w:r w:rsidRPr="00DF07B0">
              <w:rPr>
                <w:rFonts w:ascii="Times New Roman" w:hAnsi="Times New Roman" w:cs="Times New Roman"/>
                <w:sz w:val="20"/>
                <w:lang w:val="en-US"/>
              </w:rPr>
              <w:t xml:space="preserve">rovisions calculated as a whole, per </w:t>
            </w:r>
            <w:r w:rsidR="00F15222" w:rsidRPr="00DF07B0">
              <w:rPr>
                <w:rFonts w:ascii="Times New Roman" w:hAnsi="Times New Roman" w:cs="Times New Roman"/>
                <w:sz w:val="20"/>
                <w:lang w:val="en-US"/>
              </w:rPr>
              <w:t xml:space="preserve">each </w:t>
            </w:r>
            <w:r w:rsidRPr="00DF07B0">
              <w:rPr>
                <w:rFonts w:ascii="Times New Roman" w:hAnsi="Times New Roman" w:cs="Times New Roman"/>
                <w:sz w:val="20"/>
                <w:lang w:val="en-US"/>
              </w:rPr>
              <w:t>Line of Business.</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This value shall be reported as a negative value</w:t>
            </w:r>
            <w:r w:rsidR="006D09CA"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 xml:space="preserve">. </w:t>
            </w:r>
          </w:p>
        </w:tc>
      </w:tr>
      <w:tr w:rsidR="0095672C" w:rsidRPr="00DF07B0" w:rsidTr="00950116">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C0150/R0110</w:t>
            </w:r>
          </w:p>
          <w:p w:rsidR="0095672C" w:rsidRPr="00DF07B0"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 xml:space="preserve">Technical Provisions calculated as a whole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Amount of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w:t>
            </w:r>
            <w:r w:rsidR="00CA7571" w:rsidRPr="00DF07B0">
              <w:rPr>
                <w:rFonts w:ascii="Times New Roman" w:hAnsi="Times New Roman" w:cs="Times New Roman"/>
                <w:sz w:val="20"/>
                <w:lang w:val="en-US"/>
              </w:rPr>
              <w:t>t</w:t>
            </w:r>
            <w:r w:rsidRPr="00DF07B0">
              <w:rPr>
                <w:rFonts w:ascii="Times New Roman" w:hAnsi="Times New Roman" w:cs="Times New Roman"/>
                <w:sz w:val="20"/>
                <w:lang w:val="en-US"/>
              </w:rPr>
              <w:t xml:space="preserve">echnical </w:t>
            </w:r>
            <w:r w:rsidR="00CA7571" w:rsidRPr="00DF07B0">
              <w:rPr>
                <w:rFonts w:ascii="Times New Roman" w:hAnsi="Times New Roman" w:cs="Times New Roman"/>
                <w:sz w:val="20"/>
                <w:lang w:val="en-US"/>
              </w:rPr>
              <w:t>p</w:t>
            </w:r>
            <w:r w:rsidRPr="00DF07B0">
              <w:rPr>
                <w:rFonts w:ascii="Times New Roman" w:hAnsi="Times New Roman" w:cs="Times New Roman"/>
                <w:sz w:val="20"/>
                <w:lang w:val="en-US"/>
              </w:rPr>
              <w:t xml:space="preserve">rovisions allocated to </w:t>
            </w:r>
            <w:r w:rsidR="00F15222" w:rsidRPr="00DF07B0">
              <w:rPr>
                <w:rFonts w:ascii="Times New Roman" w:hAnsi="Times New Roman" w:cs="Times New Roman"/>
                <w:sz w:val="20"/>
                <w:lang w:val="en-US"/>
              </w:rPr>
              <w:t>the t</w:t>
            </w:r>
            <w:r w:rsidRPr="00DF07B0">
              <w:rPr>
                <w:rFonts w:ascii="Times New Roman" w:hAnsi="Times New Roman" w:cs="Times New Roman"/>
                <w:sz w:val="20"/>
                <w:lang w:val="en-US"/>
              </w:rPr>
              <w:t xml:space="preserve">echnical </w:t>
            </w:r>
            <w:r w:rsidR="00F15222" w:rsidRPr="00DF07B0">
              <w:rPr>
                <w:rFonts w:ascii="Times New Roman" w:hAnsi="Times New Roman" w:cs="Times New Roman"/>
                <w:sz w:val="20"/>
                <w:lang w:val="en-US"/>
              </w:rPr>
              <w:t>p</w:t>
            </w:r>
            <w:r w:rsidRPr="00DF07B0">
              <w:rPr>
                <w:rFonts w:ascii="Times New Roman" w:hAnsi="Times New Roman" w:cs="Times New Roman"/>
                <w:sz w:val="20"/>
                <w:lang w:val="en-US"/>
              </w:rPr>
              <w:t xml:space="preserve">rovisions calculated as a whole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This value shall be reported as a negative value</w:t>
            </w:r>
            <w:r w:rsidR="009157DF"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C0210/R0110</w:t>
            </w:r>
          </w:p>
          <w:p w:rsidR="0095672C" w:rsidRPr="00DF07B0"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calculated as a whole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 of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w:t>
            </w:r>
            <w:r w:rsidR="00CA7571" w:rsidRPr="00DF07B0">
              <w:rPr>
                <w:rFonts w:ascii="Times New Roman" w:hAnsi="Times New Roman" w:cs="Times New Roman"/>
                <w:sz w:val="20"/>
                <w:lang w:val="en-US"/>
              </w:rPr>
              <w:t>t</w:t>
            </w:r>
            <w:r w:rsidRPr="00DF07B0">
              <w:rPr>
                <w:rFonts w:ascii="Times New Roman" w:hAnsi="Times New Roman" w:cs="Times New Roman"/>
                <w:sz w:val="20"/>
                <w:lang w:val="en-US"/>
              </w:rPr>
              <w:t xml:space="preserve">echnical </w:t>
            </w:r>
            <w:r w:rsidR="00CA7571" w:rsidRPr="00DF07B0">
              <w:rPr>
                <w:rFonts w:ascii="Times New Roman" w:hAnsi="Times New Roman" w:cs="Times New Roman"/>
                <w:sz w:val="20"/>
                <w:lang w:val="en-US"/>
              </w:rPr>
              <w:t>p</w:t>
            </w:r>
            <w:r w:rsidRPr="00DF07B0">
              <w:rPr>
                <w:rFonts w:ascii="Times New Roman" w:hAnsi="Times New Roman" w:cs="Times New Roman"/>
                <w:sz w:val="20"/>
                <w:lang w:val="en-US"/>
              </w:rPr>
              <w:t>rovisions allocated to</w:t>
            </w:r>
            <w:r w:rsidR="00F15222" w:rsidRPr="00DF07B0">
              <w:rPr>
                <w:rFonts w:ascii="Times New Roman" w:hAnsi="Times New Roman" w:cs="Times New Roman"/>
                <w:sz w:val="20"/>
                <w:lang w:val="en-US"/>
              </w:rPr>
              <w:t xml:space="preserve"> the</w:t>
            </w:r>
            <w:r w:rsidRPr="00DF07B0">
              <w:rPr>
                <w:rFonts w:ascii="Times New Roman" w:hAnsi="Times New Roman" w:cs="Times New Roman"/>
                <w:sz w:val="20"/>
                <w:lang w:val="en-US"/>
              </w:rPr>
              <w:t xml:space="preserve"> </w:t>
            </w:r>
            <w:r w:rsidR="00F15222" w:rsidRPr="00DF07B0">
              <w:rPr>
                <w:rFonts w:ascii="Times New Roman" w:hAnsi="Times New Roman" w:cs="Times New Roman"/>
                <w:sz w:val="20"/>
                <w:lang w:val="en-US"/>
              </w:rPr>
              <w:t>t</w:t>
            </w:r>
            <w:r w:rsidRPr="00DF07B0">
              <w:rPr>
                <w:rFonts w:ascii="Times New Roman" w:hAnsi="Times New Roman" w:cs="Times New Roman"/>
                <w:sz w:val="20"/>
                <w:lang w:val="en-US"/>
              </w:rPr>
              <w:t xml:space="preserve">echnical </w:t>
            </w:r>
            <w:r w:rsidR="00F15222" w:rsidRPr="00DF07B0">
              <w:rPr>
                <w:rFonts w:ascii="Times New Roman" w:hAnsi="Times New Roman" w:cs="Times New Roman"/>
                <w:sz w:val="20"/>
                <w:lang w:val="en-US"/>
              </w:rPr>
              <w:t>p</w:t>
            </w:r>
            <w:r w:rsidRPr="00DF07B0">
              <w:rPr>
                <w:rFonts w:ascii="Times New Roman" w:hAnsi="Times New Roman" w:cs="Times New Roman"/>
                <w:sz w:val="20"/>
                <w:lang w:val="en-US"/>
              </w:rPr>
              <w:t>rovisions calculated as a whole for Health similar to life insurance.</w:t>
            </w:r>
          </w:p>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This value shall be reported as a negative value</w:t>
            </w:r>
            <w:r w:rsidR="009157DF"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1068"/>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C0040, C0050, C0070, C0080, C0090, C0100, C0170, C0180,  C0190, C0200/R0120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Best Estimate </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Amount of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w:t>
            </w:r>
            <w:r w:rsidR="00CA7571" w:rsidRPr="00DF07B0">
              <w:rPr>
                <w:rFonts w:ascii="Times New Roman" w:hAnsi="Times New Roman" w:cs="Times New Roman"/>
                <w:sz w:val="20"/>
                <w:lang w:val="en-US"/>
              </w:rPr>
              <w:t>t</w:t>
            </w:r>
            <w:r w:rsidRPr="00DF07B0">
              <w:rPr>
                <w:rFonts w:ascii="Times New Roman" w:hAnsi="Times New Roman" w:cs="Times New Roman"/>
                <w:sz w:val="20"/>
                <w:lang w:val="en-US"/>
              </w:rPr>
              <w:t xml:space="preserve">echnical </w:t>
            </w:r>
            <w:r w:rsidR="00CA7571" w:rsidRPr="00DF07B0">
              <w:rPr>
                <w:rFonts w:ascii="Times New Roman" w:hAnsi="Times New Roman" w:cs="Times New Roman"/>
                <w:sz w:val="20"/>
                <w:lang w:val="en-US"/>
              </w:rPr>
              <w:t>p</w:t>
            </w:r>
            <w:r w:rsidRPr="00DF07B0">
              <w:rPr>
                <w:rFonts w:ascii="Times New Roman" w:hAnsi="Times New Roman" w:cs="Times New Roman"/>
                <w:sz w:val="20"/>
                <w:lang w:val="en-US"/>
              </w:rPr>
              <w:t xml:space="preserve">rovisions allocated to the best estimate, per </w:t>
            </w:r>
            <w:r w:rsidR="00F15222" w:rsidRPr="00DF07B0">
              <w:rPr>
                <w:rFonts w:ascii="Times New Roman" w:hAnsi="Times New Roman" w:cs="Times New Roman"/>
                <w:sz w:val="20"/>
                <w:lang w:val="en-US"/>
              </w:rPr>
              <w:t xml:space="preserve">each </w:t>
            </w:r>
            <w:r w:rsidRPr="00DF07B0">
              <w:rPr>
                <w:rFonts w:ascii="Times New Roman" w:hAnsi="Times New Roman" w:cs="Times New Roman"/>
                <w:sz w:val="20"/>
                <w:lang w:val="en-US"/>
              </w:rPr>
              <w:t>Line of Business.</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This value shall be reported as a negative value</w:t>
            </w:r>
            <w:r w:rsidR="009157DF"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C0150/R0120</w:t>
            </w:r>
          </w:p>
          <w:p w:rsidR="0095672C" w:rsidRPr="00DF07B0"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Best Estimate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amount of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w:t>
            </w:r>
            <w:r w:rsidR="00CA7571" w:rsidRPr="00DF07B0">
              <w:rPr>
                <w:rFonts w:ascii="Times New Roman" w:hAnsi="Times New Roman" w:cs="Times New Roman"/>
                <w:sz w:val="20"/>
                <w:lang w:val="en-US"/>
              </w:rPr>
              <w:t>t</w:t>
            </w:r>
            <w:r w:rsidRPr="00DF07B0">
              <w:rPr>
                <w:rFonts w:ascii="Times New Roman" w:hAnsi="Times New Roman" w:cs="Times New Roman"/>
                <w:sz w:val="20"/>
                <w:lang w:val="en-US"/>
              </w:rPr>
              <w:t xml:space="preserve">echnical </w:t>
            </w:r>
            <w:r w:rsidR="00CA7571" w:rsidRPr="00DF07B0">
              <w:rPr>
                <w:rFonts w:ascii="Times New Roman" w:hAnsi="Times New Roman" w:cs="Times New Roman"/>
                <w:sz w:val="20"/>
                <w:lang w:val="en-US"/>
              </w:rPr>
              <w:t>p</w:t>
            </w:r>
            <w:r w:rsidRPr="00DF07B0">
              <w:rPr>
                <w:rFonts w:ascii="Times New Roman" w:hAnsi="Times New Roman" w:cs="Times New Roman"/>
                <w:sz w:val="20"/>
                <w:lang w:val="en-US"/>
              </w:rPr>
              <w:t xml:space="preserve">rovisions allocated to the best estimate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r w:rsidR="00286AA4" w:rsidRPr="00DF07B0">
              <w:rPr>
                <w:rFonts w:ascii="Times New Roman" w:hAnsi="Times New Roman" w:cs="Times New Roman"/>
                <w:sz w:val="20"/>
              </w:rPr>
              <w:t>.</w:t>
            </w:r>
          </w:p>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This value shall be reported as a negative value</w:t>
            </w:r>
            <w:r w:rsidR="009157DF"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C0210/R0120</w:t>
            </w:r>
          </w:p>
          <w:p w:rsidR="0095672C" w:rsidRPr="00DF07B0"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Best Estimate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Total amount of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w:t>
            </w:r>
            <w:r w:rsidR="00CA7571" w:rsidRPr="00DF07B0">
              <w:rPr>
                <w:rFonts w:ascii="Times New Roman" w:hAnsi="Times New Roman" w:cs="Times New Roman"/>
                <w:sz w:val="20"/>
                <w:lang w:val="en-US"/>
              </w:rPr>
              <w:t>t</w:t>
            </w:r>
            <w:r w:rsidRPr="00DF07B0">
              <w:rPr>
                <w:rFonts w:ascii="Times New Roman" w:hAnsi="Times New Roman" w:cs="Times New Roman"/>
                <w:sz w:val="20"/>
                <w:lang w:val="en-US"/>
              </w:rPr>
              <w:t xml:space="preserve">echnical </w:t>
            </w:r>
            <w:r w:rsidR="00CA7571" w:rsidRPr="00DF07B0">
              <w:rPr>
                <w:rFonts w:ascii="Times New Roman" w:hAnsi="Times New Roman" w:cs="Times New Roman"/>
                <w:sz w:val="20"/>
                <w:lang w:val="en-US"/>
              </w:rPr>
              <w:t>p</w:t>
            </w:r>
            <w:r w:rsidRPr="00DF07B0">
              <w:rPr>
                <w:rFonts w:ascii="Times New Roman" w:hAnsi="Times New Roman" w:cs="Times New Roman"/>
                <w:sz w:val="20"/>
                <w:lang w:val="en-US"/>
              </w:rPr>
              <w:t>rovisions allocated to the best estimate for Health similar to life insurance.</w:t>
            </w:r>
          </w:p>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This value shall be reported as a negative value</w:t>
            </w:r>
            <w:r w:rsidR="009157DF"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1082"/>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 C0030, C0060, C0090, C0100, C0160, C0190, C0200/R0130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Risk Margin </w:t>
            </w:r>
          </w:p>
        </w:tc>
        <w:tc>
          <w:tcPr>
            <w:tcW w:w="4052" w:type="dxa"/>
            <w:tcBorders>
              <w:top w:val="single" w:sz="4" w:space="0" w:color="auto"/>
              <w:left w:val="nil"/>
              <w:bottom w:val="single" w:sz="4" w:space="0" w:color="auto"/>
              <w:right w:val="single" w:sz="4" w:space="0" w:color="auto"/>
            </w:tcBorders>
            <w:shd w:val="clear" w:color="000000" w:fill="FFFFFF"/>
            <w:hideMark/>
          </w:tcPr>
          <w:p w:rsidR="00CA7571"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Amount of the transitional </w:t>
            </w:r>
            <w:r w:rsidR="00CA7571" w:rsidRPr="00DF07B0">
              <w:rPr>
                <w:rFonts w:ascii="Times New Roman" w:hAnsi="Times New Roman" w:cs="Times New Roman"/>
                <w:sz w:val="20"/>
                <w:lang w:val="en-US"/>
              </w:rPr>
              <w:t>deduction to</w:t>
            </w:r>
            <w:r w:rsidRPr="00DF07B0">
              <w:rPr>
                <w:rFonts w:ascii="Times New Roman" w:hAnsi="Times New Roman" w:cs="Times New Roman"/>
                <w:sz w:val="20"/>
                <w:lang w:val="en-US"/>
              </w:rPr>
              <w:t xml:space="preserve"> </w:t>
            </w:r>
            <w:r w:rsidR="00CA7571" w:rsidRPr="00DF07B0">
              <w:rPr>
                <w:rFonts w:ascii="Times New Roman" w:hAnsi="Times New Roman" w:cs="Times New Roman"/>
                <w:sz w:val="20"/>
                <w:lang w:val="en-US"/>
              </w:rPr>
              <w:t>t</w:t>
            </w:r>
            <w:r w:rsidRPr="00DF07B0">
              <w:rPr>
                <w:rFonts w:ascii="Times New Roman" w:hAnsi="Times New Roman" w:cs="Times New Roman"/>
                <w:sz w:val="20"/>
                <w:lang w:val="en-US"/>
              </w:rPr>
              <w:t xml:space="preserve">echnical </w:t>
            </w:r>
            <w:r w:rsidR="00CA7571" w:rsidRPr="00DF07B0">
              <w:rPr>
                <w:rFonts w:ascii="Times New Roman" w:hAnsi="Times New Roman" w:cs="Times New Roman"/>
                <w:sz w:val="20"/>
                <w:lang w:val="en-US"/>
              </w:rPr>
              <w:t>p</w:t>
            </w:r>
            <w:r w:rsidRPr="00DF07B0">
              <w:rPr>
                <w:rFonts w:ascii="Times New Roman" w:hAnsi="Times New Roman" w:cs="Times New Roman"/>
                <w:sz w:val="20"/>
                <w:lang w:val="en-US"/>
              </w:rPr>
              <w:t xml:space="preserve">rovisions allocated to the risk margin, per </w:t>
            </w:r>
            <w:r w:rsidR="00F15222" w:rsidRPr="00DF07B0">
              <w:rPr>
                <w:rFonts w:ascii="Times New Roman" w:hAnsi="Times New Roman" w:cs="Times New Roman"/>
                <w:sz w:val="20"/>
                <w:lang w:val="en-US"/>
              </w:rPr>
              <w:t xml:space="preserve">each </w:t>
            </w:r>
            <w:r w:rsidRPr="00DF07B0">
              <w:rPr>
                <w:rFonts w:ascii="Times New Roman" w:hAnsi="Times New Roman" w:cs="Times New Roman"/>
                <w:sz w:val="20"/>
                <w:lang w:val="en-US"/>
              </w:rPr>
              <w:t>Line of Business</w:t>
            </w:r>
            <w:r w:rsidR="00286AA4" w:rsidRPr="00DF07B0">
              <w:rPr>
                <w:rFonts w:ascii="Times New Roman" w:hAnsi="Times New Roman" w:cs="Times New Roman"/>
                <w:sz w:val="20"/>
                <w:lang w:val="en-US"/>
              </w:rPr>
              <w:t>.</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br/>
              <w:t>This value shall be reported as a negative value</w:t>
            </w:r>
            <w:r w:rsidR="009157DF"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C0150/R0130</w:t>
            </w:r>
          </w:p>
          <w:p w:rsidR="0095672C" w:rsidRPr="00DF07B0"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Risk Margin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amount of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w:t>
            </w:r>
            <w:r w:rsidR="00CA7571" w:rsidRPr="00DF07B0">
              <w:rPr>
                <w:rFonts w:ascii="Times New Roman" w:hAnsi="Times New Roman" w:cs="Times New Roman"/>
                <w:sz w:val="20"/>
                <w:lang w:val="en-US"/>
              </w:rPr>
              <w:t>t</w:t>
            </w:r>
            <w:r w:rsidRPr="00DF07B0">
              <w:rPr>
                <w:rFonts w:ascii="Times New Roman" w:hAnsi="Times New Roman" w:cs="Times New Roman"/>
                <w:sz w:val="20"/>
                <w:lang w:val="en-US"/>
              </w:rPr>
              <w:t xml:space="preserve">echnical </w:t>
            </w:r>
            <w:r w:rsidR="00CA7571" w:rsidRPr="00DF07B0">
              <w:rPr>
                <w:rFonts w:ascii="Times New Roman" w:hAnsi="Times New Roman" w:cs="Times New Roman"/>
                <w:sz w:val="20"/>
                <w:lang w:val="en-US"/>
              </w:rPr>
              <w:t>p</w:t>
            </w:r>
            <w:r w:rsidRPr="00DF07B0">
              <w:rPr>
                <w:rFonts w:ascii="Times New Roman" w:hAnsi="Times New Roman" w:cs="Times New Roman"/>
                <w:sz w:val="20"/>
                <w:lang w:val="en-US"/>
              </w:rPr>
              <w:t xml:space="preserve">rovisions allocated to the risk margin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r w:rsidR="00286AA4" w:rsidRPr="00DF07B0">
              <w:rPr>
                <w:rFonts w:ascii="Times New Roman" w:hAnsi="Times New Roman" w:cs="Times New Roman"/>
                <w:sz w:val="20"/>
              </w:rPr>
              <w:t>.</w:t>
            </w:r>
          </w:p>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This value shall be reported as a negative value</w:t>
            </w:r>
            <w:r w:rsidR="009157DF"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C0210/R0130</w:t>
            </w:r>
          </w:p>
          <w:p w:rsidR="0095672C" w:rsidRPr="00DF07B0"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Risk Margin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Total amount of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w:t>
            </w:r>
            <w:r w:rsidR="00CA7571" w:rsidRPr="00DF07B0">
              <w:rPr>
                <w:rFonts w:ascii="Times New Roman" w:hAnsi="Times New Roman" w:cs="Times New Roman"/>
                <w:sz w:val="20"/>
                <w:lang w:val="en-US"/>
              </w:rPr>
              <w:t>t</w:t>
            </w:r>
            <w:r w:rsidRPr="00DF07B0">
              <w:rPr>
                <w:rFonts w:ascii="Times New Roman" w:hAnsi="Times New Roman" w:cs="Times New Roman"/>
                <w:sz w:val="20"/>
                <w:lang w:val="en-US"/>
              </w:rPr>
              <w:t xml:space="preserve">echnical </w:t>
            </w:r>
            <w:r w:rsidR="00CA7571" w:rsidRPr="00DF07B0">
              <w:rPr>
                <w:rFonts w:ascii="Times New Roman" w:hAnsi="Times New Roman" w:cs="Times New Roman"/>
                <w:sz w:val="20"/>
                <w:lang w:val="en-US"/>
              </w:rPr>
              <w:t>p</w:t>
            </w:r>
            <w:r w:rsidRPr="00DF07B0">
              <w:rPr>
                <w:rFonts w:ascii="Times New Roman" w:hAnsi="Times New Roman" w:cs="Times New Roman"/>
                <w:sz w:val="20"/>
                <w:lang w:val="en-US"/>
              </w:rPr>
              <w:t>rovisions allocated to the risk margin for Health similar to life insurance</w:t>
            </w:r>
            <w:r w:rsidR="00286AA4" w:rsidRPr="00DF07B0">
              <w:rPr>
                <w:rFonts w:ascii="Times New Roman" w:hAnsi="Times New Roman" w:cs="Times New Roman"/>
                <w:sz w:val="20"/>
                <w:lang w:val="en-US"/>
              </w:rPr>
              <w:t>.</w:t>
            </w:r>
          </w:p>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This value shall be reported as a negative value</w:t>
            </w:r>
            <w:r w:rsidR="009157DF"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285"/>
        </w:trPr>
        <w:tc>
          <w:tcPr>
            <w:tcW w:w="9302" w:type="dxa"/>
            <w:gridSpan w:val="3"/>
            <w:tcBorders>
              <w:top w:val="nil"/>
              <w:left w:val="nil"/>
              <w:bottom w:val="nil"/>
              <w:right w:val="nil"/>
            </w:tcBorders>
            <w:shd w:val="clear" w:color="000000" w:fill="FFFFFF"/>
            <w:vAlign w:val="bottom"/>
            <w:hideMark/>
          </w:tcPr>
          <w:p w:rsidR="0095672C" w:rsidRPr="00DF07B0" w:rsidRDefault="0095672C" w:rsidP="00950116">
            <w:pPr>
              <w:spacing w:before="120" w:after="120"/>
              <w:rPr>
                <w:rFonts w:ascii="Times New Roman" w:hAnsi="Times New Roman" w:cs="Times New Roman"/>
                <w:b/>
                <w:bCs/>
                <w:iCs/>
                <w:sz w:val="20"/>
              </w:rPr>
            </w:pPr>
            <w:r w:rsidRPr="00DF07B0">
              <w:rPr>
                <w:rFonts w:ascii="Times New Roman" w:hAnsi="Times New Roman" w:cs="Times New Roman"/>
                <w:b/>
                <w:bCs/>
                <w:iCs/>
                <w:sz w:val="20"/>
              </w:rPr>
              <w:t>Technical provisions – Total</w:t>
            </w:r>
          </w:p>
        </w:tc>
      </w:tr>
      <w:tr w:rsidR="0095672C" w:rsidRPr="00DF07B0" w:rsidTr="00950116">
        <w:trPr>
          <w:trHeight w:val="990"/>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C0030, C0060, C0090, C0100, C0160, C0190, C0200/R0200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 xml:space="preserve">Total amount of Technical Provisions for each </w:t>
            </w:r>
            <w:r w:rsidR="0001032B"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including technical provisions calculated as a whole and after the transitional </w:t>
            </w:r>
            <w:r w:rsidR="00CA7571" w:rsidRPr="00DF07B0">
              <w:rPr>
                <w:rFonts w:ascii="Times New Roman" w:hAnsi="Times New Roman" w:cs="Times New Roman"/>
                <w:sz w:val="20"/>
                <w:szCs w:val="20"/>
              </w:rPr>
              <w:t>deduction to</w:t>
            </w:r>
            <w:r w:rsidR="00CA7571" w:rsidRPr="00DF07B0">
              <w:rPr>
                <w:rFonts w:ascii="Times New Roman" w:hAnsi="Times New Roman" w:cs="Times New Roman"/>
                <w:sz w:val="20"/>
                <w:lang w:val="en-US"/>
              </w:rPr>
              <w:t xml:space="preserve"> </w:t>
            </w:r>
            <w:r w:rsidRPr="00DF07B0">
              <w:rPr>
                <w:rFonts w:ascii="Times New Roman" w:hAnsi="Times New Roman" w:cs="Times New Roman"/>
                <w:sz w:val="20"/>
                <w:lang w:val="en-US"/>
              </w:rPr>
              <w:t>technical provisions</w:t>
            </w:r>
            <w:r w:rsidRPr="00DF07B0">
              <w:rPr>
                <w:rFonts w:ascii="Times New Roman" w:hAnsi="Times New Roman" w:cs="Times New Roman"/>
                <w:sz w:val="20"/>
              </w:rPr>
              <w:t>.</w:t>
            </w:r>
          </w:p>
        </w:tc>
      </w:tr>
      <w:tr w:rsidR="0095672C" w:rsidRPr="00DF07B0" w:rsidTr="00950116">
        <w:trPr>
          <w:trHeight w:val="97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C0150/R0200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Technical Provisions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Total amount of Technical Provisions for Life other than health insurance, including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including technical provisions calculated as a whole and after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technical provisions</w:t>
            </w:r>
            <w:r w:rsidRPr="00DF07B0">
              <w:rPr>
                <w:rFonts w:ascii="Times New Roman" w:hAnsi="Times New Roman" w:cs="Times New Roman"/>
                <w:sz w:val="20"/>
              </w:rPr>
              <w:t>.</w:t>
            </w:r>
          </w:p>
        </w:tc>
      </w:tr>
      <w:tr w:rsidR="0095672C" w:rsidRPr="00DF07B0" w:rsidTr="00950116">
        <w:trPr>
          <w:trHeight w:val="97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C0210/R0200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 xml:space="preserve">Total amount of Technical Provisions for Health similar to life insurance, including technical provisions calculated as a whole and after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technical provisions</w:t>
            </w:r>
            <w:r w:rsidRPr="00DF07B0">
              <w:rPr>
                <w:rFonts w:ascii="Times New Roman" w:hAnsi="Times New Roman" w:cs="Times New Roman"/>
                <w:sz w:val="20"/>
              </w:rPr>
              <w:t>.</w:t>
            </w:r>
          </w:p>
        </w:tc>
      </w:tr>
      <w:tr w:rsidR="0095672C" w:rsidRPr="00DF07B0" w:rsidTr="00950116">
        <w:trPr>
          <w:trHeight w:val="1107"/>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C0030, C0060, C0090, C0100, C0110, C0120, C0130, C0140, C0160, C0190, C0200/R0210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minus Recoverables from reinsurance/SPV and Finite Re – Total </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 xml:space="preserve">Total amount of Technical Provisions minus Recoverables from reinsurance/SPV and Finite Re per each </w:t>
            </w:r>
            <w:r w:rsidR="0001032B"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including technical provisions calculated as a whole and after the transitional</w:t>
            </w:r>
            <w:r w:rsidR="00CA7571" w:rsidRPr="00DF07B0">
              <w:rPr>
                <w:rFonts w:ascii="Times New Roman" w:hAnsi="Times New Roman" w:cs="Times New Roman"/>
                <w:sz w:val="20"/>
                <w:szCs w:val="20"/>
              </w:rPr>
              <w:t xml:space="preserve"> deduction to</w:t>
            </w:r>
            <w:r w:rsidRPr="00DF07B0">
              <w:rPr>
                <w:rFonts w:ascii="Times New Roman" w:hAnsi="Times New Roman" w:cs="Times New Roman"/>
                <w:sz w:val="20"/>
                <w:lang w:val="en-US"/>
              </w:rPr>
              <w:t xml:space="preserve"> technical provisions.</w:t>
            </w:r>
          </w:p>
        </w:tc>
      </w:tr>
      <w:tr w:rsidR="0095672C" w:rsidRPr="00DF07B0" w:rsidTr="00950116">
        <w:trPr>
          <w:trHeight w:val="69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C0150/R0210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minus Recoverables from reinsurance/SPV and Finite Re – Total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 xml:space="preserve">Total amount of Technical Provisions minus Recoverables from reinsurance/SPV and Finite Re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 xml:space="preserve">Linked, </w:t>
            </w:r>
            <w:r w:rsidRPr="00DF07B0">
              <w:rPr>
                <w:rFonts w:ascii="Times New Roman" w:hAnsi="Times New Roman" w:cs="Times New Roman"/>
                <w:sz w:val="20"/>
                <w:lang w:val="en-US"/>
              </w:rPr>
              <w:t xml:space="preserve">including technical provisions calculated as a whole and after the transitional </w:t>
            </w:r>
            <w:r w:rsidR="00CA7571"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technical provisions</w:t>
            </w:r>
            <w:r w:rsidRPr="00DF07B0">
              <w:rPr>
                <w:rFonts w:ascii="Times New Roman" w:hAnsi="Times New Roman" w:cs="Times New Roman"/>
                <w:sz w:val="20"/>
              </w:rPr>
              <w:t>.</w:t>
            </w:r>
          </w:p>
        </w:tc>
      </w:tr>
      <w:tr w:rsidR="0095672C" w:rsidRPr="00DF07B0" w:rsidTr="00950116">
        <w:trPr>
          <w:trHeight w:val="1282"/>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C0210/R0210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minus Recoverables from reinsurance/SPV and Finite Re – Total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Total amount of Technical Provisions minus Recoverables from reinsurance/SPV and Finite Re for Health similar to life insurance, including technical provisions calculated as a whole and after the transitional</w:t>
            </w:r>
            <w:r w:rsidR="00CA7571" w:rsidRPr="00DF07B0">
              <w:rPr>
                <w:rFonts w:ascii="Times New Roman" w:hAnsi="Times New Roman" w:cs="Times New Roman"/>
                <w:sz w:val="20"/>
                <w:szCs w:val="20"/>
              </w:rPr>
              <w:t xml:space="preserve"> deduction to</w:t>
            </w:r>
            <w:r w:rsidRPr="00DF07B0">
              <w:rPr>
                <w:rFonts w:ascii="Times New Roman" w:hAnsi="Times New Roman" w:cs="Times New Roman"/>
                <w:sz w:val="20"/>
                <w:lang w:val="en-US"/>
              </w:rPr>
              <w:t xml:space="preserve"> technical provisions.</w:t>
            </w:r>
          </w:p>
        </w:tc>
      </w:tr>
      <w:tr w:rsidR="0095672C" w:rsidRPr="00DF07B0" w:rsidTr="00950116">
        <w:trPr>
          <w:trHeight w:val="285"/>
        </w:trPr>
        <w:tc>
          <w:tcPr>
            <w:tcW w:w="9302" w:type="dxa"/>
            <w:gridSpan w:val="3"/>
            <w:tcBorders>
              <w:top w:val="nil"/>
              <w:left w:val="nil"/>
              <w:bottom w:val="nil"/>
              <w:right w:val="nil"/>
            </w:tcBorders>
            <w:shd w:val="clear" w:color="000000" w:fill="FFFFFF"/>
            <w:vAlign w:val="bottom"/>
            <w:hideMark/>
          </w:tcPr>
          <w:p w:rsidR="0095672C" w:rsidRPr="00DF07B0" w:rsidRDefault="0095672C" w:rsidP="00950116">
            <w:pPr>
              <w:spacing w:before="120" w:after="120"/>
              <w:rPr>
                <w:rFonts w:ascii="Times New Roman" w:hAnsi="Times New Roman" w:cs="Times New Roman"/>
                <w:b/>
                <w:bCs/>
                <w:iCs/>
                <w:sz w:val="20"/>
                <w:lang w:val="en-US"/>
              </w:rPr>
            </w:pPr>
            <w:r w:rsidRPr="00DF07B0">
              <w:rPr>
                <w:rFonts w:ascii="Times New Roman" w:hAnsi="Times New Roman" w:cs="Times New Roman"/>
                <w:b/>
                <w:bCs/>
                <w:sz w:val="20"/>
              </w:rPr>
              <w:t> </w:t>
            </w:r>
            <w:r w:rsidRPr="00DF07B0">
              <w:rPr>
                <w:rFonts w:ascii="Times New Roman" w:hAnsi="Times New Roman" w:cs="Times New Roman"/>
                <w:b/>
                <w:bCs/>
                <w:iCs/>
                <w:sz w:val="20"/>
                <w:lang w:val="en-US"/>
              </w:rPr>
              <w:t>Best Estimate of products with a surrender option</w:t>
            </w:r>
          </w:p>
        </w:tc>
      </w:tr>
      <w:tr w:rsidR="0095672C" w:rsidRPr="00DF07B0" w:rsidTr="00950116">
        <w:trPr>
          <w:trHeight w:val="487"/>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 xml:space="preserve">C0020, C0030, C0060, C0090, C0160, C0190, </w:t>
            </w:r>
            <w:r w:rsidRPr="00DF07B0">
              <w:rPr>
                <w:rFonts w:ascii="Times New Roman" w:hAnsi="Times New Roman" w:cs="Times New Roman"/>
                <w:sz w:val="20"/>
                <w:lang w:val="pt-PT"/>
              </w:rPr>
              <w:lastRenderedPageBreak/>
              <w:t>/R0220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lastRenderedPageBreak/>
              <w:t xml:space="preserve">Best Estimate of products with a surrender option </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 of gross Best Estimate of products with a surrender option per each </w:t>
            </w:r>
            <w:r w:rsidR="0001032B" w:rsidRPr="00DF07B0">
              <w:rPr>
                <w:rFonts w:ascii="Times New Roman" w:eastAsia="Times New Roman" w:hAnsi="Times New Roman" w:cs="Times New Roman"/>
                <w:sz w:val="20"/>
                <w:szCs w:val="20"/>
                <w:lang w:eastAsia="es-ES"/>
              </w:rPr>
              <w:t xml:space="preserve">line of business, as defined in Annex I to Delegated Regulation </w:t>
            </w:r>
            <w:r w:rsidR="0001032B" w:rsidRPr="00DF07B0">
              <w:rPr>
                <w:rFonts w:ascii="Times New Roman" w:eastAsia="Times New Roman" w:hAnsi="Times New Roman" w:cs="Times New Roman"/>
                <w:sz w:val="20"/>
                <w:szCs w:val="20"/>
                <w:lang w:eastAsia="es-ES"/>
              </w:rPr>
              <w:lastRenderedPageBreak/>
              <w:t>(EU) 2015/35,</w:t>
            </w:r>
            <w:r w:rsidRPr="00DF07B0">
              <w:rPr>
                <w:rFonts w:ascii="Times New Roman" w:hAnsi="Times New Roman" w:cs="Times New Roman"/>
                <w:sz w:val="20"/>
                <w:lang w:val="en-US"/>
              </w:rPr>
              <w:t xml:space="preserve"> except for accepted reinsurance.</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also be included in R0030 to R0090.</w:t>
            </w:r>
          </w:p>
        </w:tc>
      </w:tr>
      <w:tr w:rsidR="0095672C" w:rsidRPr="00DF07B0" w:rsidTr="00950116">
        <w:trPr>
          <w:trHeight w:val="836"/>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C0150/R0220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Best Estimate of products with a surrender option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amount of gross Best Estimate of products with a surrender option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also be included in R0030 to R0090.</w:t>
            </w:r>
          </w:p>
        </w:tc>
      </w:tr>
      <w:tr w:rsidR="0095672C" w:rsidRPr="00DF07B0" w:rsidTr="00950116">
        <w:trPr>
          <w:trHeight w:val="1111"/>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C0210/R0220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Best Estimate of products with a surrender option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Total amount of gross Best Estimate of products with a surrender option for Health similar to life insurance.</w:t>
            </w:r>
          </w:p>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This amount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also be included in R0030 to R0090.</w:t>
            </w:r>
          </w:p>
        </w:tc>
      </w:tr>
      <w:tr w:rsidR="0095672C" w:rsidRPr="00DF07B0" w:rsidTr="00950116">
        <w:trPr>
          <w:trHeight w:val="499"/>
        </w:trPr>
        <w:tc>
          <w:tcPr>
            <w:tcW w:w="2352" w:type="dxa"/>
            <w:tcBorders>
              <w:top w:val="single" w:sz="4" w:space="0" w:color="auto"/>
              <w:bottom w:val="single" w:sz="4" w:space="0" w:color="auto"/>
            </w:tcBorders>
            <w:shd w:val="clear" w:color="000000" w:fill="FFFFFF"/>
          </w:tcPr>
          <w:p w:rsidR="0095672C" w:rsidRPr="00DF07B0" w:rsidRDefault="0095672C" w:rsidP="00950116">
            <w:pPr>
              <w:spacing w:before="120" w:after="120"/>
              <w:rPr>
                <w:rFonts w:ascii="Times New Roman" w:hAnsi="Times New Roman" w:cs="Times New Roman"/>
                <w:sz w:val="20"/>
                <w:lang w:val="en-US"/>
              </w:rPr>
            </w:pPr>
            <w:r w:rsidRPr="00DF07B0">
              <w:rPr>
                <w:rFonts w:ascii="Times New Roman" w:hAnsi="Times New Roman" w:cs="Times New Roman"/>
                <w:b/>
                <w:bCs/>
                <w:iCs/>
                <w:sz w:val="20"/>
                <w:lang w:val="en-US"/>
              </w:rPr>
              <w:t>Gross BE for Cash flow</w:t>
            </w:r>
          </w:p>
        </w:tc>
        <w:tc>
          <w:tcPr>
            <w:tcW w:w="2898" w:type="dxa"/>
            <w:tcBorders>
              <w:top w:val="single" w:sz="4" w:space="0" w:color="auto"/>
              <w:bottom w:val="single" w:sz="4" w:space="0" w:color="auto"/>
            </w:tcBorders>
            <w:shd w:val="clear" w:color="000000" w:fill="FFFFFF"/>
          </w:tcPr>
          <w:p w:rsidR="0095672C" w:rsidRPr="00DF07B0" w:rsidRDefault="0095672C" w:rsidP="00950116">
            <w:pPr>
              <w:spacing w:before="120" w:after="120"/>
              <w:rPr>
                <w:rFonts w:ascii="Times New Roman" w:hAnsi="Times New Roman" w:cs="Times New Roman"/>
                <w:sz w:val="20"/>
                <w:lang w:val="en-US"/>
              </w:rPr>
            </w:pPr>
          </w:p>
        </w:tc>
        <w:tc>
          <w:tcPr>
            <w:tcW w:w="4052" w:type="dxa"/>
            <w:tcBorders>
              <w:top w:val="single" w:sz="4" w:space="0" w:color="auto"/>
              <w:bottom w:val="single" w:sz="4" w:space="0" w:color="auto"/>
            </w:tcBorders>
            <w:shd w:val="clear" w:color="000000" w:fill="FFFFFF"/>
          </w:tcPr>
          <w:p w:rsidR="0095672C" w:rsidRPr="00DF07B0" w:rsidRDefault="0095672C" w:rsidP="00950116">
            <w:pPr>
              <w:spacing w:before="120" w:after="120"/>
              <w:rPr>
                <w:rFonts w:ascii="Times New Roman" w:hAnsi="Times New Roman" w:cs="Times New Roman"/>
                <w:sz w:val="20"/>
                <w:lang w:val="en-US"/>
              </w:rPr>
            </w:pPr>
          </w:p>
        </w:tc>
      </w:tr>
      <w:tr w:rsidR="0095672C" w:rsidRPr="00DF07B0" w:rsidTr="00950116">
        <w:trPr>
          <w:trHeight w:val="91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Del="00E25568" w:rsidRDefault="0095672C" w:rsidP="00950116">
            <w:pPr>
              <w:rPr>
                <w:rFonts w:ascii="Times New Roman" w:hAnsi="Times New Roman" w:cs="Times New Roman"/>
                <w:sz w:val="20"/>
              </w:rPr>
            </w:pPr>
            <w:r w:rsidRPr="00DF07B0">
              <w:rPr>
                <w:rFonts w:ascii="Times New Roman" w:hAnsi="Times New Roman" w:cs="Times New Roman"/>
                <w:sz w:val="20"/>
              </w:rPr>
              <w:t>C0030, C0060, C0090, C0160, C0190, C0200/R0230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Gross Best Estimate for Cash flow,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 Future guaranteed and discretionary benefits </w:t>
            </w:r>
          </w:p>
        </w:tc>
        <w:tc>
          <w:tcPr>
            <w:tcW w:w="4052"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discounted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(payments to policyholders and beneficiaries) for future guaranteed benefits and for future discretionary benefits, per each </w:t>
            </w:r>
            <w:r w:rsidR="0001032B"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 Future Discretionary Benefits means future benefits other than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or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benefits of insurance or reinsurance contracts which have one of the following characteristics: </w:t>
            </w:r>
          </w:p>
          <w:p w:rsidR="0095672C" w:rsidRPr="00DF07B0" w:rsidRDefault="0095672C" w:rsidP="00803166">
            <w:pPr>
              <w:pStyle w:val="ListParagraph"/>
              <w:numPr>
                <w:ilvl w:val="0"/>
                <w:numId w:val="18"/>
              </w:numPr>
              <w:ind w:left="497"/>
              <w:jc w:val="left"/>
              <w:rPr>
                <w:sz w:val="20"/>
                <w:lang w:val="en-US"/>
              </w:rPr>
            </w:pPr>
            <w:r w:rsidRPr="00DF07B0">
              <w:rPr>
                <w:sz w:val="20"/>
                <w:lang w:val="en-US"/>
              </w:rPr>
              <w:t>The benefits are legally or contractually based on one or several of the following results:</w:t>
            </w:r>
          </w:p>
          <w:p w:rsidR="0095672C" w:rsidRPr="00DF07B0" w:rsidRDefault="0095672C" w:rsidP="00803166">
            <w:pPr>
              <w:pStyle w:val="ListParagraph"/>
              <w:numPr>
                <w:ilvl w:val="0"/>
                <w:numId w:val="19"/>
              </w:numPr>
              <w:ind w:left="781" w:hanging="77"/>
              <w:jc w:val="left"/>
              <w:rPr>
                <w:sz w:val="20"/>
                <w:lang w:val="en-US"/>
              </w:rPr>
            </w:pPr>
            <w:r w:rsidRPr="00DF07B0">
              <w:rPr>
                <w:sz w:val="20"/>
                <w:lang w:val="en-US"/>
              </w:rPr>
              <w:t>the performance of a specified group of contracts or a specified type of contract or a single contract;</w:t>
            </w:r>
          </w:p>
          <w:p w:rsidR="0095672C" w:rsidRPr="00DF07B0" w:rsidRDefault="0095672C" w:rsidP="00803166">
            <w:pPr>
              <w:pStyle w:val="ListParagraph"/>
              <w:numPr>
                <w:ilvl w:val="0"/>
                <w:numId w:val="19"/>
              </w:numPr>
              <w:ind w:left="781" w:hanging="77"/>
              <w:jc w:val="left"/>
              <w:rPr>
                <w:sz w:val="20"/>
                <w:lang w:val="en-US"/>
              </w:rPr>
            </w:pPr>
            <w:r w:rsidRPr="00DF07B0">
              <w:rPr>
                <w:sz w:val="20"/>
                <w:lang w:val="en-US"/>
              </w:rPr>
              <w:t xml:space="preserve">the </w:t>
            </w:r>
            <w:proofErr w:type="spellStart"/>
            <w:r w:rsidRPr="00DF07B0">
              <w:rPr>
                <w:sz w:val="20"/>
                <w:lang w:val="en-US"/>
              </w:rPr>
              <w:t>realised</w:t>
            </w:r>
            <w:proofErr w:type="spellEnd"/>
            <w:r w:rsidRPr="00DF07B0">
              <w:rPr>
                <w:sz w:val="20"/>
                <w:lang w:val="en-US"/>
              </w:rPr>
              <w:t xml:space="preserve"> or </w:t>
            </w:r>
            <w:proofErr w:type="spellStart"/>
            <w:r w:rsidRPr="00DF07B0">
              <w:rPr>
                <w:sz w:val="20"/>
                <w:lang w:val="en-US"/>
              </w:rPr>
              <w:t>unrealised</w:t>
            </w:r>
            <w:proofErr w:type="spellEnd"/>
            <w:r w:rsidRPr="00DF07B0">
              <w:rPr>
                <w:sz w:val="20"/>
                <w:lang w:val="en-US"/>
              </w:rPr>
              <w:t xml:space="preserve"> investment return on a specified pool of assets held by the insurance or reinsurance undertaking;</w:t>
            </w:r>
          </w:p>
          <w:p w:rsidR="0095672C" w:rsidRPr="00DF07B0" w:rsidRDefault="0095672C" w:rsidP="00803166">
            <w:pPr>
              <w:pStyle w:val="ListParagraph"/>
              <w:numPr>
                <w:ilvl w:val="0"/>
                <w:numId w:val="19"/>
              </w:numPr>
              <w:ind w:left="781" w:hanging="77"/>
              <w:jc w:val="left"/>
              <w:rPr>
                <w:sz w:val="20"/>
                <w:lang w:val="en-US"/>
              </w:rPr>
            </w:pPr>
            <w:r w:rsidRPr="00DF07B0">
              <w:rPr>
                <w:sz w:val="20"/>
                <w:lang w:val="en-US"/>
              </w:rPr>
              <w:t>the profit or loss of the insurance or reinsurance undertaking or fund corresponding to the contract;</w:t>
            </w:r>
          </w:p>
          <w:p w:rsidR="0095672C" w:rsidRPr="00DF07B0" w:rsidRDefault="0095672C" w:rsidP="00803166">
            <w:pPr>
              <w:pStyle w:val="ListParagraph"/>
              <w:numPr>
                <w:ilvl w:val="0"/>
                <w:numId w:val="18"/>
              </w:numPr>
              <w:ind w:left="497"/>
              <w:jc w:val="left"/>
              <w:rPr>
                <w:sz w:val="20"/>
                <w:lang w:val="en-US"/>
              </w:rPr>
            </w:pPr>
            <w:proofErr w:type="gramStart"/>
            <w:r w:rsidRPr="00DF07B0">
              <w:rPr>
                <w:sz w:val="20"/>
                <w:lang w:val="en-US"/>
              </w:rPr>
              <w:t>the</w:t>
            </w:r>
            <w:proofErr w:type="gramEnd"/>
            <w:r w:rsidRPr="00DF07B0">
              <w:rPr>
                <w:sz w:val="20"/>
                <w:lang w:val="en-US"/>
              </w:rPr>
              <w:t xml:space="preserve"> benefits are based on a declaration of the insurance or reinsurance undertaking and the timing or the amount of the benefits is at its full or partial discretion.</w:t>
            </w:r>
          </w:p>
        </w:tc>
      </w:tr>
      <w:tr w:rsidR="0095672C" w:rsidRPr="00DF07B0" w:rsidTr="00950116">
        <w:trPr>
          <w:trHeight w:val="1124"/>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 C0100/R0240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252582">
            <w:pPr>
              <w:rPr>
                <w:rFonts w:ascii="Times New Roman" w:hAnsi="Times New Roman" w:cs="Times New Roman"/>
                <w:sz w:val="20"/>
                <w:lang w:val="en-US"/>
              </w:rPr>
            </w:pPr>
            <w:r w:rsidRPr="00DF07B0">
              <w:rPr>
                <w:rFonts w:ascii="Times New Roman" w:hAnsi="Times New Roman" w:cs="Times New Roman"/>
                <w:sz w:val="20"/>
                <w:lang w:val="en-US"/>
              </w:rPr>
              <w:t>Gross Best Estimate for Cash flow,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 Future guaranteed benefits </w:t>
            </w:r>
            <w:del w:id="867" w:author="Author">
              <w:r w:rsidR="0072092D" w:rsidRPr="00DF07B0" w:rsidDel="00252582">
                <w:rPr>
                  <w:rFonts w:ascii="Times New Roman" w:hAnsi="Times New Roman" w:cs="Times New Roman"/>
                  <w:sz w:val="20"/>
                  <w:lang w:val="en-US"/>
                </w:rPr>
                <w:delText>–</w:delText>
              </w:r>
              <w:r w:rsidRPr="00DF07B0" w:rsidDel="00252582">
                <w:rPr>
                  <w:rFonts w:ascii="Times New Roman" w:hAnsi="Times New Roman" w:cs="Times New Roman"/>
                  <w:sz w:val="20"/>
                  <w:lang w:val="en-US"/>
                </w:rPr>
                <w:delText xml:space="preserve"> Insurance with profit participation</w:delText>
              </w:r>
            </w:del>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Amount of discounted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(payments to policyholders and beneficiaries) for future guaranteed benefits</w:t>
            </w:r>
            <w:ins w:id="868" w:author="Author">
              <w:r w:rsidR="00C572F0" w:rsidRPr="00DF07B0">
                <w:rPr>
                  <w:rFonts w:ascii="Times New Roman" w:hAnsi="Times New Roman" w:cs="Times New Roman"/>
                  <w:sz w:val="20"/>
                  <w:lang w:val="en-US"/>
                </w:rPr>
                <w:t>.</w:t>
              </w:r>
            </w:ins>
            <w:del w:id="869" w:author="Author">
              <w:r w:rsidRPr="00DF07B0" w:rsidDel="00C572F0">
                <w:rPr>
                  <w:rFonts w:ascii="Times New Roman" w:hAnsi="Times New Roman" w:cs="Times New Roman"/>
                  <w:sz w:val="20"/>
                  <w:lang w:val="en-US"/>
                </w:rPr>
                <w:delText>,</w:delText>
              </w:r>
            </w:del>
            <w:r w:rsidRPr="00DF07B0">
              <w:rPr>
                <w:rFonts w:ascii="Times New Roman" w:hAnsi="Times New Roman" w:cs="Times New Roman"/>
                <w:sz w:val="20"/>
                <w:lang w:val="en-US"/>
              </w:rPr>
              <w:t xml:space="preserve"> </w:t>
            </w:r>
            <w:del w:id="870" w:author="Author">
              <w:r w:rsidRPr="00DF07B0" w:rsidDel="00C572F0">
                <w:rPr>
                  <w:rFonts w:ascii="Times New Roman" w:hAnsi="Times New Roman" w:cs="Times New Roman"/>
                  <w:sz w:val="20"/>
                  <w:lang w:val="en-US"/>
                </w:rPr>
                <w:delText>r</w:delText>
              </w:r>
            </w:del>
            <w:ins w:id="871" w:author="Author">
              <w:r w:rsidR="00C572F0" w:rsidRPr="00DF07B0">
                <w:rPr>
                  <w:rFonts w:ascii="Times New Roman" w:hAnsi="Times New Roman" w:cs="Times New Roman"/>
                  <w:sz w:val="20"/>
                  <w:lang w:val="en-US"/>
                </w:rPr>
                <w:t>R</w:t>
              </w:r>
            </w:ins>
            <w:r w:rsidRPr="00DF07B0">
              <w:rPr>
                <w:rFonts w:ascii="Times New Roman" w:hAnsi="Times New Roman" w:cs="Times New Roman"/>
                <w:sz w:val="20"/>
                <w:lang w:val="en-US"/>
              </w:rPr>
              <w:t xml:space="preserve">egarding </w:t>
            </w:r>
            <w:ins w:id="872" w:author="Author">
              <w:r w:rsidR="00C572F0" w:rsidRPr="00DF07B0">
                <w:rPr>
                  <w:rFonts w:ascii="Times New Roman" w:hAnsi="Times New Roman" w:cs="Times New Roman"/>
                  <w:sz w:val="20"/>
                  <w:lang w:val="en-US"/>
                </w:rPr>
                <w:t xml:space="preserve">C0020/R0240, </w:t>
              </w:r>
            </w:ins>
            <w:r w:rsidR="0001032B" w:rsidRPr="00DF07B0">
              <w:rPr>
                <w:rFonts w:ascii="Times New Roman" w:eastAsia="Times New Roman" w:hAnsi="Times New Roman" w:cs="Times New Roman"/>
                <w:sz w:val="20"/>
                <w:szCs w:val="20"/>
                <w:lang w:eastAsia="es-ES"/>
              </w:rPr>
              <w:t xml:space="preserve">line </w:t>
            </w:r>
            <w:r w:rsidR="0001032B" w:rsidRPr="00DF07B0">
              <w:rPr>
                <w:rFonts w:ascii="Times New Roman" w:hAnsi="Times New Roman" w:cs="Times New Roman"/>
                <w:sz w:val="20"/>
                <w:lang w:val="en-US"/>
                <w:rPrChange w:id="873" w:author="Author">
                  <w:rPr>
                    <w:rFonts w:ascii="Times New Roman" w:eastAsia="Times New Roman" w:hAnsi="Times New Roman" w:cs="Times New Roman"/>
                    <w:sz w:val="20"/>
                    <w:szCs w:val="20"/>
                    <w:lang w:eastAsia="es-ES"/>
                  </w:rPr>
                </w:rPrChange>
              </w:rPr>
              <w:t>of business, as defined in Annex I to Delegated Regulation (EU) 2015/35,</w:t>
            </w:r>
            <w:r w:rsidRPr="00DF07B0">
              <w:rPr>
                <w:rFonts w:ascii="Times New Roman" w:hAnsi="Times New Roman" w:cs="Times New Roman"/>
                <w:sz w:val="20"/>
                <w:lang w:val="en-US"/>
              </w:rPr>
              <w:t xml:space="preserve"> “Insurance with profit participation”</w:t>
            </w:r>
            <w:ins w:id="874" w:author="Author">
              <w:r w:rsidR="00C572F0" w:rsidRPr="00DF07B0">
                <w:rPr>
                  <w:rFonts w:ascii="Times New Roman" w:hAnsi="Times New Roman" w:cs="Times New Roman"/>
                  <w:sz w:val="20"/>
                  <w:lang w:val="en-US"/>
                  <w:rPrChange w:id="875" w:author="Author">
                    <w:rPr>
                      <w:rFonts w:ascii="Verdana" w:hAnsi="Verdana" w:cs="Calibri"/>
                      <w:color w:val="FF0000"/>
                      <w:sz w:val="20"/>
                      <w:szCs w:val="20"/>
                      <w:lang w:eastAsia="es-ES"/>
                    </w:rPr>
                  </w:rPrChange>
                </w:rPr>
                <w:t xml:space="preserve"> should be </w:t>
              </w:r>
              <w:r w:rsidR="00C572F0" w:rsidRPr="00DF07B0">
                <w:rPr>
                  <w:rFonts w:ascii="Times New Roman" w:hAnsi="Times New Roman" w:cs="Times New Roman"/>
                  <w:sz w:val="20"/>
                  <w:lang w:val="en-US"/>
                  <w:rPrChange w:id="876" w:author="Author">
                    <w:rPr>
                      <w:rFonts w:ascii="Verdana" w:hAnsi="Verdana" w:cs="Calibri"/>
                      <w:color w:val="FF0000"/>
                      <w:sz w:val="20"/>
                      <w:szCs w:val="20"/>
                      <w:lang w:eastAsia="es-ES"/>
                    </w:rPr>
                  </w:rPrChange>
                </w:rPr>
                <w:lastRenderedPageBreak/>
                <w:t xml:space="preserve">reported.  Regarding C0100/R0240 all future guaranteed benefits relating to accepted reinsurance, regardless of the </w:t>
              </w:r>
              <w:r w:rsidR="001653FA" w:rsidRPr="00DF07B0">
                <w:rPr>
                  <w:rFonts w:ascii="Times New Roman" w:hAnsi="Times New Roman" w:cs="Times New Roman"/>
                  <w:sz w:val="20"/>
                  <w:lang w:val="en-US"/>
                  <w:rPrChange w:id="877" w:author="Author">
                    <w:rPr>
                      <w:rFonts w:ascii="Times New Roman" w:hAnsi="Times New Roman" w:cs="Times New Roman"/>
                      <w:sz w:val="20"/>
                      <w:highlight w:val="yellow"/>
                      <w:lang w:val="en-US"/>
                    </w:rPr>
                  </w:rPrChange>
                </w:rPr>
                <w:t>line of business,</w:t>
              </w:r>
              <w:r w:rsidR="00C572F0" w:rsidRPr="00DF07B0">
                <w:rPr>
                  <w:rFonts w:ascii="Times New Roman" w:hAnsi="Times New Roman" w:cs="Times New Roman"/>
                  <w:sz w:val="20"/>
                  <w:lang w:val="en-US"/>
                  <w:rPrChange w:id="878" w:author="Author">
                    <w:rPr>
                      <w:rFonts w:ascii="Verdana" w:hAnsi="Verdana" w:cs="Calibri"/>
                      <w:color w:val="FF0000"/>
                      <w:sz w:val="20"/>
                      <w:szCs w:val="20"/>
                      <w:lang w:eastAsia="es-ES"/>
                    </w:rPr>
                  </w:rPrChange>
                </w:rPr>
                <w:t xml:space="preserve"> should be reported</w:t>
              </w:r>
            </w:ins>
            <w:r w:rsidR="00286AA4" w:rsidRPr="00DF07B0">
              <w:rPr>
                <w:rFonts w:ascii="Times New Roman" w:hAnsi="Times New Roman" w:cs="Times New Roman"/>
                <w:sz w:val="20"/>
                <w:lang w:val="en-US"/>
              </w:rPr>
              <w:t>.</w:t>
            </w:r>
          </w:p>
        </w:tc>
      </w:tr>
      <w:tr w:rsidR="0095672C" w:rsidRPr="00DF07B0" w:rsidTr="00950116">
        <w:trPr>
          <w:trHeight w:val="2551"/>
        </w:trPr>
        <w:tc>
          <w:tcPr>
            <w:tcW w:w="2352" w:type="dxa"/>
            <w:tcBorders>
              <w:top w:val="nil"/>
              <w:left w:val="single" w:sz="4" w:space="0" w:color="auto"/>
              <w:bottom w:val="nil"/>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C0020, C0100/R0250</w:t>
            </w:r>
          </w:p>
        </w:tc>
        <w:tc>
          <w:tcPr>
            <w:tcW w:w="2898" w:type="dxa"/>
            <w:tcBorders>
              <w:top w:val="nil"/>
              <w:left w:val="nil"/>
              <w:bottom w:val="nil"/>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Gross Best Estimate for Cash flow,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Future discretionary benefits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Insurance with profit participation</w:t>
            </w:r>
          </w:p>
        </w:tc>
        <w:tc>
          <w:tcPr>
            <w:tcW w:w="4052" w:type="dxa"/>
            <w:tcBorders>
              <w:top w:val="nil"/>
              <w:left w:val="nil"/>
              <w:bottom w:val="nil"/>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Amount of discounted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(payments to policyholders and beneficiaries) for future discretionary benefits, regarding </w:t>
            </w:r>
            <w:r w:rsidR="0001032B"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“Insurance with profit participation”.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Future Discretionary Benefits means future benefits other than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or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benefits of insurance or reinsurance contracts which have one of the following characteristics: </w:t>
            </w:r>
          </w:p>
          <w:p w:rsidR="0095672C" w:rsidRPr="00DF07B0" w:rsidRDefault="0095672C" w:rsidP="00803166">
            <w:pPr>
              <w:pStyle w:val="ListParagraph"/>
              <w:numPr>
                <w:ilvl w:val="0"/>
                <w:numId w:val="20"/>
              </w:numPr>
              <w:ind w:left="497"/>
              <w:jc w:val="left"/>
              <w:rPr>
                <w:sz w:val="20"/>
                <w:lang w:val="en-US"/>
              </w:rPr>
            </w:pPr>
            <w:r w:rsidRPr="00DF07B0">
              <w:rPr>
                <w:sz w:val="20"/>
                <w:lang w:val="en-US"/>
              </w:rPr>
              <w:t>The benefits are legally or contractually based on one or several of the following results:</w:t>
            </w:r>
          </w:p>
          <w:p w:rsidR="0095672C" w:rsidRPr="00DF07B0" w:rsidRDefault="0095672C" w:rsidP="00803166">
            <w:pPr>
              <w:pStyle w:val="ListParagraph"/>
              <w:numPr>
                <w:ilvl w:val="0"/>
                <w:numId w:val="21"/>
              </w:numPr>
              <w:ind w:left="781" w:hanging="219"/>
              <w:jc w:val="left"/>
              <w:rPr>
                <w:sz w:val="20"/>
                <w:lang w:val="en-US"/>
              </w:rPr>
            </w:pPr>
            <w:r w:rsidRPr="00DF07B0">
              <w:rPr>
                <w:sz w:val="20"/>
                <w:lang w:val="en-US"/>
              </w:rPr>
              <w:t>the performance of a specified group of contracts or a specified type of contract or a single contract;</w:t>
            </w:r>
          </w:p>
          <w:p w:rsidR="0095672C" w:rsidRPr="00DF07B0" w:rsidRDefault="0095672C" w:rsidP="00803166">
            <w:pPr>
              <w:pStyle w:val="ListParagraph"/>
              <w:numPr>
                <w:ilvl w:val="0"/>
                <w:numId w:val="21"/>
              </w:numPr>
              <w:ind w:left="781" w:hanging="142"/>
              <w:jc w:val="left"/>
              <w:rPr>
                <w:sz w:val="20"/>
                <w:lang w:val="en-US"/>
              </w:rPr>
            </w:pPr>
            <w:r w:rsidRPr="00DF07B0">
              <w:rPr>
                <w:sz w:val="20"/>
                <w:lang w:val="en-US"/>
              </w:rPr>
              <w:t xml:space="preserve">the </w:t>
            </w:r>
            <w:proofErr w:type="spellStart"/>
            <w:r w:rsidRPr="00DF07B0">
              <w:rPr>
                <w:sz w:val="20"/>
                <w:lang w:val="en-US"/>
              </w:rPr>
              <w:t>realised</w:t>
            </w:r>
            <w:proofErr w:type="spellEnd"/>
            <w:r w:rsidRPr="00DF07B0">
              <w:rPr>
                <w:sz w:val="20"/>
                <w:lang w:val="en-US"/>
              </w:rPr>
              <w:t xml:space="preserve"> or </w:t>
            </w:r>
            <w:proofErr w:type="spellStart"/>
            <w:r w:rsidRPr="00DF07B0">
              <w:rPr>
                <w:sz w:val="20"/>
                <w:lang w:val="en-US"/>
              </w:rPr>
              <w:t>unrealised</w:t>
            </w:r>
            <w:proofErr w:type="spellEnd"/>
            <w:r w:rsidRPr="00DF07B0">
              <w:rPr>
                <w:sz w:val="20"/>
                <w:lang w:val="en-US"/>
              </w:rPr>
              <w:t xml:space="preserve"> investment return on a specified pool of assets held by the insurance or reinsurance undertaking;</w:t>
            </w:r>
          </w:p>
          <w:p w:rsidR="0095672C" w:rsidRPr="00DF07B0" w:rsidRDefault="0095672C" w:rsidP="00803166">
            <w:pPr>
              <w:pStyle w:val="ListParagraph"/>
              <w:numPr>
                <w:ilvl w:val="0"/>
                <w:numId w:val="21"/>
              </w:numPr>
              <w:ind w:left="781" w:hanging="142"/>
              <w:jc w:val="left"/>
              <w:rPr>
                <w:sz w:val="20"/>
                <w:lang w:val="en-US"/>
              </w:rPr>
            </w:pPr>
            <w:r w:rsidRPr="00DF07B0">
              <w:rPr>
                <w:sz w:val="20"/>
                <w:lang w:val="en-US"/>
              </w:rPr>
              <w:t>the profit or loss of the insurance or reinsurance undertaking or fund corresponding to the contract;</w:t>
            </w:r>
          </w:p>
          <w:p w:rsidR="0095672C" w:rsidRPr="00DF07B0" w:rsidRDefault="0095672C" w:rsidP="00803166">
            <w:pPr>
              <w:pStyle w:val="ListParagraph"/>
              <w:numPr>
                <w:ilvl w:val="0"/>
                <w:numId w:val="20"/>
              </w:numPr>
              <w:ind w:left="497"/>
              <w:jc w:val="left"/>
              <w:rPr>
                <w:sz w:val="20"/>
                <w:lang w:val="en-US"/>
              </w:rPr>
            </w:pPr>
            <w:proofErr w:type="gramStart"/>
            <w:r w:rsidRPr="00DF07B0">
              <w:rPr>
                <w:sz w:val="20"/>
                <w:lang w:val="en-US"/>
              </w:rPr>
              <w:t>the</w:t>
            </w:r>
            <w:proofErr w:type="gramEnd"/>
            <w:r w:rsidRPr="00DF07B0">
              <w:rPr>
                <w:sz w:val="20"/>
                <w:lang w:val="en-US"/>
              </w:rPr>
              <w:t xml:space="preserve"> benefits are based on a declaration of the insurance or reinsurance undertaking and the timing or the amount of the benefits is at its full or partial discretion.</w:t>
            </w:r>
          </w:p>
          <w:p w:rsidR="0095672C" w:rsidRPr="00DF07B0" w:rsidRDefault="0095672C">
            <w:pPr>
              <w:rPr>
                <w:rFonts w:ascii="Times New Roman" w:hAnsi="Times New Roman" w:cs="Times New Roman"/>
                <w:sz w:val="20"/>
                <w:lang w:val="en-US"/>
              </w:rPr>
            </w:pPr>
          </w:p>
        </w:tc>
      </w:tr>
      <w:tr w:rsidR="0095672C" w:rsidRPr="00DF07B0" w:rsidTr="00950116">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C0030, C0060, C0090, C0100, C0160, C0190, C0200/R0260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Gross Best Estimate for Cash flow,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 Future expenses and other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Amount of discounted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for Future expenses and other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per each </w:t>
            </w:r>
            <w:r w:rsidR="0001032B"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reflect expenses that will be incurred in servicing insurance and reinsurance obligations, and other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 items such as taxation payments which are, or are expected to be, charged to policyholders, or are required to settle the insurance or reinsurance obligations. </w:t>
            </w:r>
          </w:p>
        </w:tc>
      </w:tr>
      <w:tr w:rsidR="0095672C" w:rsidRPr="00DF07B0" w:rsidTr="00950116">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 /R0260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Gross Best Estimate for Cash flow,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 Future expenses and other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Total amount of discounted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for Future expenses and other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r w:rsidRPr="00DF07B0">
              <w:rPr>
                <w:rFonts w:ascii="Times New Roman" w:hAnsi="Times New Roman" w:cs="Times New Roman"/>
                <w:sz w:val="20"/>
                <w:lang w:val="en-US"/>
              </w:rPr>
              <w:t xml:space="preserve"> </w:t>
            </w:r>
          </w:p>
          <w:p w:rsidR="0095672C" w:rsidRPr="00DF07B0" w:rsidRDefault="00CD22EA">
            <w:pPr>
              <w:rPr>
                <w:rFonts w:ascii="Times New Roman" w:hAnsi="Times New Roman" w:cs="Times New Roman"/>
                <w:sz w:val="20"/>
              </w:rPr>
            </w:pPr>
            <w:r w:rsidRPr="00DF07B0">
              <w:rPr>
                <w:rFonts w:ascii="Times New Roman" w:hAnsi="Times New Roman" w:cs="Times New Roman"/>
                <w:sz w:val="20"/>
                <w:lang w:val="en-US"/>
              </w:rPr>
              <w:t>Shall</w:t>
            </w:r>
            <w:r w:rsidR="0095672C" w:rsidRPr="00DF07B0">
              <w:rPr>
                <w:rFonts w:ascii="Times New Roman" w:hAnsi="Times New Roman" w:cs="Times New Roman"/>
                <w:sz w:val="20"/>
                <w:lang w:val="en-US"/>
              </w:rPr>
              <w:t xml:space="preserve"> reflect expenses that will be incurred in servicing insurance and reinsurance obligations, and other cash</w:t>
            </w:r>
            <w:r w:rsidR="0072092D" w:rsidRPr="00DF07B0">
              <w:rPr>
                <w:rFonts w:ascii="Times New Roman" w:hAnsi="Times New Roman" w:cs="Times New Roman"/>
                <w:sz w:val="20"/>
                <w:lang w:val="en-US"/>
              </w:rPr>
              <w:t>–</w:t>
            </w:r>
            <w:r w:rsidR="0095672C" w:rsidRPr="00DF07B0">
              <w:rPr>
                <w:rFonts w:ascii="Times New Roman" w:hAnsi="Times New Roman" w:cs="Times New Roman"/>
                <w:sz w:val="20"/>
                <w:lang w:val="en-US"/>
              </w:rPr>
              <w:t xml:space="preserve">flow items such as taxation payments which are, or are expected to be, </w:t>
            </w:r>
            <w:r w:rsidR="0095672C" w:rsidRPr="00DF07B0">
              <w:rPr>
                <w:rFonts w:ascii="Times New Roman" w:hAnsi="Times New Roman" w:cs="Times New Roman"/>
                <w:sz w:val="20"/>
                <w:lang w:val="en-US"/>
              </w:rPr>
              <w:lastRenderedPageBreak/>
              <w:t>charged to policyholders, or are required to settle the insurance or reinsurance obligations</w:t>
            </w:r>
            <w:r w:rsidR="0095672C" w:rsidRPr="00DF07B0">
              <w:rPr>
                <w:rFonts w:ascii="Times New Roman" w:hAnsi="Times New Roman" w:cs="Times New Roman"/>
                <w:sz w:val="20"/>
              </w:rPr>
              <w:t>.</w:t>
            </w:r>
          </w:p>
        </w:tc>
      </w:tr>
      <w:tr w:rsidR="0095672C" w:rsidRPr="00DF07B0" w:rsidTr="00950116">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C0210/R0260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Gross Best Estimate for Cash flow,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 Future expenses and other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Total amount of discounted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for Future expenses and other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for Health similar to life insurance.</w:t>
            </w:r>
          </w:p>
          <w:p w:rsidR="0095672C" w:rsidRPr="00DF07B0" w:rsidRDefault="00CD22EA">
            <w:pPr>
              <w:rPr>
                <w:rFonts w:ascii="Times New Roman" w:hAnsi="Times New Roman" w:cs="Times New Roman"/>
                <w:sz w:val="20"/>
              </w:rPr>
            </w:pPr>
            <w:r w:rsidRPr="00DF07B0">
              <w:rPr>
                <w:rFonts w:ascii="Times New Roman" w:hAnsi="Times New Roman" w:cs="Times New Roman"/>
                <w:sz w:val="20"/>
                <w:lang w:val="en-US"/>
              </w:rPr>
              <w:t>Shall</w:t>
            </w:r>
            <w:r w:rsidR="0095672C" w:rsidRPr="00DF07B0">
              <w:rPr>
                <w:rFonts w:ascii="Times New Roman" w:hAnsi="Times New Roman" w:cs="Times New Roman"/>
                <w:sz w:val="20"/>
                <w:lang w:val="en-US"/>
              </w:rPr>
              <w:t xml:space="preserve"> reflect expenses that will be incurred in servicing insurance and reinsurance obligations, and other cash</w:t>
            </w:r>
            <w:r w:rsidR="0072092D" w:rsidRPr="00DF07B0">
              <w:rPr>
                <w:rFonts w:ascii="Times New Roman" w:hAnsi="Times New Roman" w:cs="Times New Roman"/>
                <w:sz w:val="20"/>
                <w:lang w:val="en-US"/>
              </w:rPr>
              <w:t>–</w:t>
            </w:r>
            <w:r w:rsidR="0095672C" w:rsidRPr="00DF07B0">
              <w:rPr>
                <w:rFonts w:ascii="Times New Roman" w:hAnsi="Times New Roman" w:cs="Times New Roman"/>
                <w:sz w:val="20"/>
                <w:lang w:val="en-US"/>
              </w:rPr>
              <w:t>flow items such as taxation payments which are, or are expected to be, charged to policyholders, or are required to settle the insurance or reinsurance obligations.</w:t>
            </w:r>
          </w:p>
        </w:tc>
      </w:tr>
      <w:tr w:rsidR="0095672C" w:rsidRPr="00DF07B0" w:rsidTr="00950116">
        <w:trPr>
          <w:trHeight w:val="947"/>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 C0030, C0060, C0090, C0100, C0160, C0190, C0200/R0270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Gross Best Estimate for Cash flow,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Future premiums </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Amount of discounted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future premiums and any additional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w:t>
            </w:r>
            <w:proofErr w:type="gramStart"/>
            <w:r w:rsidRPr="00DF07B0">
              <w:rPr>
                <w:rFonts w:ascii="Times New Roman" w:hAnsi="Times New Roman" w:cs="Times New Roman"/>
                <w:sz w:val="20"/>
                <w:lang w:val="en-US"/>
              </w:rPr>
              <w:t>that results</w:t>
            </w:r>
            <w:proofErr w:type="gramEnd"/>
            <w:r w:rsidRPr="00DF07B0">
              <w:rPr>
                <w:rFonts w:ascii="Times New Roman" w:hAnsi="Times New Roman" w:cs="Times New Roman"/>
                <w:sz w:val="20"/>
                <w:lang w:val="en-US"/>
              </w:rPr>
              <w:t xml:space="preserve"> from those premiums, including accepted reinsurance premiums, per each </w:t>
            </w:r>
            <w:r w:rsidR="0001032B"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w:t>
            </w:r>
          </w:p>
        </w:tc>
      </w:tr>
      <w:tr w:rsidR="0095672C" w:rsidRPr="00DF07B0" w:rsidTr="00950116">
        <w:trPr>
          <w:trHeight w:val="121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C0150/R0270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Gross Best Estimate for Cash flow,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Future premiums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Amount of discounted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future premiums and any additional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w:t>
            </w:r>
            <w:proofErr w:type="gramStart"/>
            <w:r w:rsidRPr="00DF07B0">
              <w:rPr>
                <w:rFonts w:ascii="Times New Roman" w:hAnsi="Times New Roman" w:cs="Times New Roman"/>
                <w:sz w:val="20"/>
                <w:lang w:val="en-US"/>
              </w:rPr>
              <w:t>that results</w:t>
            </w:r>
            <w:proofErr w:type="gramEnd"/>
            <w:r w:rsidRPr="00DF07B0">
              <w:rPr>
                <w:rFonts w:ascii="Times New Roman" w:hAnsi="Times New Roman" w:cs="Times New Roman"/>
                <w:sz w:val="20"/>
                <w:lang w:val="en-US"/>
              </w:rPr>
              <w:t xml:space="preserve"> from those premiums, including accepted reinsurance premiums,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r>
      <w:tr w:rsidR="0095672C" w:rsidRPr="00DF07B0" w:rsidTr="00950116">
        <w:trPr>
          <w:trHeight w:val="105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C0210/R0270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Gross Best Estimate for Cash flow,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Future premiums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Amount of discounted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future premiums and any additional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w:t>
            </w:r>
            <w:proofErr w:type="gramStart"/>
            <w:r w:rsidRPr="00DF07B0">
              <w:rPr>
                <w:rFonts w:ascii="Times New Roman" w:hAnsi="Times New Roman" w:cs="Times New Roman"/>
                <w:sz w:val="20"/>
                <w:lang w:val="en-US"/>
              </w:rPr>
              <w:t>that results</w:t>
            </w:r>
            <w:proofErr w:type="gramEnd"/>
            <w:r w:rsidRPr="00DF07B0">
              <w:rPr>
                <w:rFonts w:ascii="Times New Roman" w:hAnsi="Times New Roman" w:cs="Times New Roman"/>
                <w:sz w:val="20"/>
                <w:lang w:val="en-US"/>
              </w:rPr>
              <w:t xml:space="preserve"> from those premiums, including accepted reinsurance premiums, for Health similar to life insurance.</w:t>
            </w:r>
          </w:p>
        </w:tc>
      </w:tr>
      <w:tr w:rsidR="0095672C" w:rsidRPr="00DF07B0" w:rsidTr="00950116">
        <w:trPr>
          <w:trHeight w:val="90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C0030, C0060, C0090, C0100, C0160, C0190, C0200/R0280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Gross Best Estimate for Cash flow,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Other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Amount of any other discounted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not included in Future premiums and not including investment returns, per each </w:t>
            </w:r>
            <w:r w:rsidR="0001032B"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w:t>
            </w:r>
          </w:p>
        </w:tc>
      </w:tr>
      <w:tr w:rsidR="0095672C" w:rsidRPr="00DF07B0" w:rsidTr="00950116">
        <w:trPr>
          <w:trHeight w:val="120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 /R0280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Gross Best Estimate for Cash flow,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Other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Amount of any other discounted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not included in Future premiums and not including investment returns,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r>
      <w:tr w:rsidR="0095672C" w:rsidRPr="00DF07B0" w:rsidTr="00950116">
        <w:trPr>
          <w:trHeight w:val="98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C0210/R0280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Gross Best Estimate for Cash flow,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Other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Amount of any other discounted cash in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not included in Future premiums and not including investment returns, for Health similar to life insurance.</w:t>
            </w:r>
          </w:p>
        </w:tc>
      </w:tr>
      <w:tr w:rsidR="0095672C" w:rsidRPr="00DF07B0" w:rsidTr="00950116">
        <w:trPr>
          <w:trHeight w:val="982"/>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lastRenderedPageBreak/>
              <w:t>C0020, C0030, C0060, C0090, C0100, C0160, C0190, C0200/R0290</w:t>
            </w:r>
          </w:p>
        </w:tc>
        <w:tc>
          <w:tcPr>
            <w:tcW w:w="2898"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Percentage of gross Best Estimate calculated using approximations</w:t>
            </w:r>
          </w:p>
        </w:tc>
        <w:tc>
          <w:tcPr>
            <w:tcW w:w="40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DB7C64">
            <w:pPr>
              <w:rPr>
                <w:rFonts w:ascii="Times New Roman" w:hAnsi="Times New Roman" w:cs="Times New Roman"/>
                <w:sz w:val="20"/>
                <w:lang w:val="en-US"/>
              </w:rPr>
            </w:pPr>
            <w:r w:rsidRPr="00DF07B0">
              <w:rPr>
                <w:rFonts w:ascii="Times New Roman" w:hAnsi="Times New Roman" w:cs="Times New Roman"/>
                <w:sz w:val="20"/>
                <w:lang w:val="en-US"/>
              </w:rPr>
              <w:t xml:space="preserve">Indicate the percentage of gross </w:t>
            </w:r>
            <w:r w:rsidRPr="00DF07B0">
              <w:rPr>
                <w:rFonts w:ascii="Times New Roman" w:hAnsi="Times New Roman" w:cs="Times New Roman"/>
                <w:sz w:val="20"/>
              </w:rPr>
              <w:t>best estimate included in Gross Best Estimate</w:t>
            </w:r>
            <w:r w:rsidRPr="00DF07B0">
              <w:rPr>
                <w:rFonts w:ascii="Times New Roman" w:hAnsi="Times New Roman" w:cs="Times New Roman"/>
                <w:sz w:val="20"/>
                <w:lang w:val="en-US"/>
              </w:rPr>
              <w:t xml:space="preserve"> (R0030) calculated using approximations as established in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 xml:space="preserve">rticle 21 of </w:t>
            </w:r>
            <w:r w:rsidRPr="00DF07B0">
              <w:rPr>
                <w:rFonts w:ascii="Times New Roman" w:hAnsi="Times New Roman" w:cs="Times New Roman"/>
                <w:sz w:val="20"/>
                <w:lang w:eastAsia="es-ES"/>
              </w:rPr>
              <w:t>Delegated Regulation (EU) 2015/35</w:t>
            </w:r>
            <w:r w:rsidRPr="00DF07B0">
              <w:rPr>
                <w:rFonts w:ascii="Times New Roman" w:hAnsi="Times New Roman" w:cs="Times New Roman"/>
                <w:sz w:val="20"/>
                <w:lang w:val="en-US"/>
              </w:rPr>
              <w:t xml:space="preserve">, per </w:t>
            </w:r>
            <w:r w:rsidR="00F15222" w:rsidRPr="00DF07B0">
              <w:rPr>
                <w:rFonts w:ascii="Times New Roman" w:hAnsi="Times New Roman" w:cs="Times New Roman"/>
                <w:sz w:val="20"/>
                <w:lang w:val="en-US"/>
              </w:rPr>
              <w:t xml:space="preserve">each </w:t>
            </w:r>
            <w:r w:rsidRPr="00DF07B0">
              <w:rPr>
                <w:rFonts w:ascii="Times New Roman" w:hAnsi="Times New Roman" w:cs="Times New Roman"/>
                <w:sz w:val="20"/>
                <w:lang w:val="en-US"/>
              </w:rPr>
              <w:t>Line of Business.</w:t>
            </w:r>
          </w:p>
        </w:tc>
      </w:tr>
      <w:tr w:rsidR="0095672C" w:rsidRPr="00DF07B0" w:rsidTr="00950116">
        <w:trPr>
          <w:trHeight w:val="1976"/>
        </w:trPr>
        <w:tc>
          <w:tcPr>
            <w:tcW w:w="2352" w:type="dxa"/>
            <w:tcBorders>
              <w:top w:val="single" w:sz="4" w:space="0" w:color="auto"/>
              <w:left w:val="single" w:sz="4" w:space="0" w:color="auto"/>
              <w:bottom w:val="nil"/>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C0020, C0030, C0060, C0090, C0100, C0160, C0190, C0200/R0300</w:t>
            </w:r>
          </w:p>
        </w:tc>
        <w:tc>
          <w:tcPr>
            <w:tcW w:w="2898" w:type="dxa"/>
            <w:tcBorders>
              <w:top w:val="single" w:sz="4" w:space="0" w:color="auto"/>
              <w:left w:val="nil"/>
              <w:bottom w:val="nil"/>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Surrender value</w:t>
            </w:r>
          </w:p>
        </w:tc>
        <w:tc>
          <w:tcPr>
            <w:tcW w:w="4052" w:type="dxa"/>
            <w:tcBorders>
              <w:top w:val="single" w:sz="4" w:space="0" w:color="auto"/>
              <w:left w:val="nil"/>
              <w:bottom w:val="nil"/>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Indicate the amount of surrender value, per each </w:t>
            </w:r>
            <w:r w:rsidR="0001032B"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as mentioned in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rticle 185 (3) (f) of Directive 2009/138/EC, net of taxes.</w:t>
            </w:r>
          </w:p>
          <w:p w:rsidR="0095672C" w:rsidRPr="00DF07B0" w:rsidRDefault="00CD22EA" w:rsidP="00950116">
            <w:pPr>
              <w:rPr>
                <w:rFonts w:ascii="Times New Roman" w:hAnsi="Times New Roman" w:cs="Times New Roman"/>
                <w:sz w:val="20"/>
                <w:lang w:val="en-US"/>
              </w:rPr>
            </w:pPr>
            <w:r w:rsidRPr="00DF07B0">
              <w:rPr>
                <w:rFonts w:ascii="Times New Roman" w:hAnsi="Times New Roman" w:cs="Times New Roman"/>
                <w:sz w:val="20"/>
                <w:lang w:val="en-US"/>
              </w:rPr>
              <w:t>Shall</w:t>
            </w:r>
            <w:r w:rsidR="0095672C" w:rsidRPr="00DF07B0">
              <w:rPr>
                <w:rFonts w:ascii="Times New Roman" w:hAnsi="Times New Roman" w:cs="Times New Roman"/>
                <w:sz w:val="20"/>
                <w:lang w:val="en-US"/>
              </w:rPr>
              <w:t xml:space="preserve"> reflect the amount, defined contractually, to be paid to the policyholder in case of early termination of the contract (i.e. before it becomes payable by maturity or occurrence of the insured event, such as death), net of charges and policy loans. It includes surrender values guaranteed and not guaranteed. </w:t>
            </w:r>
          </w:p>
        </w:tc>
      </w:tr>
      <w:tr w:rsidR="0095672C" w:rsidRPr="00DF07B0" w:rsidTr="00950116">
        <w:trPr>
          <w:trHeight w:val="85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C0150/R0300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Surrender value, Total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Change w:id="879" w:author="Author">
                  <w:rPr>
                    <w:rFonts w:ascii="Times New Roman" w:hAnsi="Times New Roman" w:cs="Times New Roman"/>
                    <w:sz w:val="20"/>
                    <w:highlight w:val="cyan"/>
                  </w:rPr>
                </w:rPrChange>
              </w:rPr>
            </w:pPr>
            <w:r w:rsidRPr="00DF07B0">
              <w:rPr>
                <w:rFonts w:ascii="Times New Roman" w:hAnsi="Times New Roman" w:cs="Times New Roman"/>
                <w:sz w:val="20"/>
                <w:lang w:val="en-US"/>
              </w:rPr>
              <w:t xml:space="preserve">Total surrender value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r>
      <w:tr w:rsidR="0095672C" w:rsidRPr="00DF07B0" w:rsidTr="00950116">
        <w:trPr>
          <w:trHeight w:val="54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C0210/R0300</w:t>
            </w:r>
          </w:p>
        </w:tc>
        <w:tc>
          <w:tcPr>
            <w:tcW w:w="2898" w:type="dxa"/>
            <w:tcBorders>
              <w:top w:val="nil"/>
              <w:left w:val="nil"/>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Surrender value,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Total surrender value for Health similar to life insurance.</w:t>
            </w:r>
          </w:p>
        </w:tc>
      </w:tr>
      <w:tr w:rsidR="0095672C" w:rsidRPr="00DF07B0" w:rsidTr="00950116">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 C0030, C0060 , C0090, C0100, C0160, C0190, C0200/R0310</w:t>
            </w:r>
          </w:p>
        </w:tc>
        <w:tc>
          <w:tcPr>
            <w:tcW w:w="2898" w:type="dxa"/>
            <w:tcBorders>
              <w:top w:val="single" w:sz="4" w:space="0" w:color="auto"/>
              <w:left w:val="nil"/>
              <w:bottom w:val="nil"/>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Best estimate subject to transitional of the interest rate</w:t>
            </w:r>
          </w:p>
        </w:tc>
        <w:tc>
          <w:tcPr>
            <w:tcW w:w="4052" w:type="dxa"/>
            <w:tcBorders>
              <w:top w:val="single" w:sz="4" w:space="0" w:color="auto"/>
              <w:left w:val="nil"/>
              <w:bottom w:val="nil"/>
              <w:right w:val="single" w:sz="4" w:space="0" w:color="auto"/>
            </w:tcBorders>
            <w:shd w:val="clear" w:color="000000" w:fill="FFFFFF"/>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Indicate the amount of gross best estimate (R0030) subject to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lang w:val="en-US"/>
              </w:rPr>
              <w:t xml:space="preserve">, for each </w:t>
            </w:r>
            <w:r w:rsidR="0001032B"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w:t>
            </w:r>
          </w:p>
        </w:tc>
      </w:tr>
      <w:tr w:rsidR="0095672C" w:rsidRPr="00DF07B0" w:rsidTr="00950116">
        <w:trPr>
          <w:trHeight w:val="1116"/>
        </w:trPr>
        <w:tc>
          <w:tcPr>
            <w:tcW w:w="2352" w:type="dxa"/>
            <w:tcBorders>
              <w:top w:val="single" w:sz="4" w:space="0" w:color="auto"/>
              <w:left w:val="single" w:sz="4" w:space="0" w:color="auto"/>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C0150/R0310</w:t>
            </w:r>
          </w:p>
        </w:tc>
        <w:tc>
          <w:tcPr>
            <w:tcW w:w="2898" w:type="dxa"/>
            <w:tcBorders>
              <w:top w:val="single" w:sz="4" w:space="0" w:color="auto"/>
              <w:left w:val="nil"/>
              <w:bottom w:val="nil"/>
              <w:right w:val="single" w:sz="4" w:space="0" w:color="auto"/>
            </w:tcBorders>
            <w:shd w:val="clear" w:color="000000" w:fill="FFFFFF"/>
          </w:tcPr>
          <w:p w:rsidR="0095672C" w:rsidRPr="00DF07B0" w:rsidDel="001F1BFA"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Best estimate subject to transitional of the interest rate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4052" w:type="dxa"/>
            <w:tcBorders>
              <w:top w:val="single" w:sz="4" w:space="0" w:color="auto"/>
              <w:left w:val="nil"/>
              <w:bottom w:val="nil"/>
              <w:right w:val="single" w:sz="4" w:space="0" w:color="auto"/>
            </w:tcBorders>
            <w:shd w:val="clear" w:color="000000" w:fill="FFFFFF"/>
          </w:tcPr>
          <w:p w:rsidR="0095672C" w:rsidRPr="00DF07B0" w:rsidRDefault="0095672C" w:rsidP="00045F07">
            <w:pPr>
              <w:rPr>
                <w:rFonts w:ascii="Times New Roman" w:hAnsi="Times New Roman" w:cs="Times New Roman"/>
                <w:sz w:val="20"/>
              </w:rPr>
            </w:pPr>
            <w:r w:rsidRPr="00DF07B0">
              <w:rPr>
                <w:rFonts w:ascii="Times New Roman" w:hAnsi="Times New Roman" w:cs="Times New Roman"/>
                <w:sz w:val="20"/>
                <w:lang w:val="en-US"/>
              </w:rPr>
              <w:t xml:space="preserve">Total amount of gross best estimate (R0030) subject to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lang w:val="en-US"/>
              </w:rPr>
              <w:t xml:space="preserve">,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r>
      <w:tr w:rsidR="0095672C" w:rsidRPr="00DF07B0" w:rsidTr="00950116">
        <w:trPr>
          <w:trHeight w:val="976"/>
        </w:trPr>
        <w:tc>
          <w:tcPr>
            <w:tcW w:w="2352" w:type="dxa"/>
            <w:tcBorders>
              <w:top w:val="single" w:sz="4" w:space="0" w:color="auto"/>
              <w:left w:val="single" w:sz="4" w:space="0" w:color="auto"/>
              <w:bottom w:val="nil"/>
              <w:right w:val="single" w:sz="4" w:space="0" w:color="auto"/>
            </w:tcBorders>
            <w:shd w:val="clear" w:color="000000" w:fill="FFFFFF"/>
          </w:tcPr>
          <w:p w:rsidR="0095672C" w:rsidRPr="00DF07B0" w:rsidDel="00350C22" w:rsidRDefault="0095672C" w:rsidP="00950116">
            <w:pPr>
              <w:rPr>
                <w:rFonts w:ascii="Times New Roman" w:hAnsi="Times New Roman" w:cs="Times New Roman"/>
                <w:sz w:val="20"/>
              </w:rPr>
            </w:pPr>
            <w:r w:rsidRPr="00DF07B0">
              <w:rPr>
                <w:rFonts w:ascii="Times New Roman" w:hAnsi="Times New Roman" w:cs="Times New Roman"/>
                <w:sz w:val="20"/>
              </w:rPr>
              <w:t>C0210/R0310</w:t>
            </w:r>
          </w:p>
        </w:tc>
        <w:tc>
          <w:tcPr>
            <w:tcW w:w="2898" w:type="dxa"/>
            <w:tcBorders>
              <w:top w:val="single" w:sz="4" w:space="0" w:color="auto"/>
              <w:left w:val="nil"/>
              <w:bottom w:val="nil"/>
              <w:right w:val="single" w:sz="4" w:space="0" w:color="auto"/>
            </w:tcBorders>
            <w:shd w:val="clear" w:color="000000" w:fill="FFFFFF"/>
          </w:tcPr>
          <w:p w:rsidR="0095672C" w:rsidRPr="00DF07B0" w:rsidDel="001F1BFA"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Best estimate subject to transitional of the interest rate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r w:rsidRPr="00DF07B0" w:rsidDel="00AF1D04">
              <w:rPr>
                <w:rFonts w:ascii="Times New Roman" w:hAnsi="Times New Roman" w:cs="Times New Roman"/>
                <w:sz w:val="20"/>
                <w:lang w:val="en-US"/>
              </w:rPr>
              <w:t xml:space="preserve"> Total (Health similar to life insurance)</w:t>
            </w:r>
          </w:p>
        </w:tc>
        <w:tc>
          <w:tcPr>
            <w:tcW w:w="4052" w:type="dxa"/>
            <w:tcBorders>
              <w:top w:val="single" w:sz="4" w:space="0" w:color="auto"/>
              <w:left w:val="nil"/>
              <w:bottom w:val="nil"/>
              <w:right w:val="single" w:sz="4" w:space="0" w:color="auto"/>
            </w:tcBorders>
            <w:shd w:val="clear" w:color="000000" w:fill="FFFFFF"/>
          </w:tcPr>
          <w:p w:rsidR="0095672C" w:rsidRPr="00DF07B0" w:rsidDel="00AF1D04" w:rsidRDefault="0095672C" w:rsidP="00045F07">
            <w:pPr>
              <w:rPr>
                <w:rFonts w:ascii="Times New Roman" w:hAnsi="Times New Roman" w:cs="Times New Roman"/>
                <w:sz w:val="20"/>
              </w:rPr>
            </w:pPr>
            <w:r w:rsidRPr="00DF07B0">
              <w:rPr>
                <w:rFonts w:ascii="Times New Roman" w:hAnsi="Times New Roman" w:cs="Times New Roman"/>
                <w:sz w:val="20"/>
                <w:lang w:val="en-US"/>
              </w:rPr>
              <w:t xml:space="preserve">Total amount of gross best estimate (R0030) subject to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lang w:val="en-US"/>
              </w:rPr>
              <w:t xml:space="preserve">, for </w:t>
            </w:r>
            <w:r w:rsidRPr="00DF07B0" w:rsidDel="00AF1D04">
              <w:rPr>
                <w:rFonts w:ascii="Times New Roman" w:hAnsi="Times New Roman" w:cs="Times New Roman"/>
                <w:sz w:val="20"/>
                <w:lang w:val="en-US"/>
              </w:rPr>
              <w:t>H</w:t>
            </w:r>
            <w:r w:rsidRPr="00DF07B0">
              <w:rPr>
                <w:rFonts w:ascii="Times New Roman" w:hAnsi="Times New Roman" w:cs="Times New Roman"/>
                <w:sz w:val="20"/>
                <w:lang w:val="en-US"/>
              </w:rPr>
              <w:t>ealth similar to life insurance.</w:t>
            </w:r>
          </w:p>
        </w:tc>
      </w:tr>
      <w:tr w:rsidR="0095672C" w:rsidRPr="00DF07B0" w:rsidTr="00950116">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 C0030, C0060, C0090, C0100, C0160, C0190, C0200/R0320</w:t>
            </w:r>
          </w:p>
        </w:tc>
        <w:tc>
          <w:tcPr>
            <w:tcW w:w="2898" w:type="dxa"/>
            <w:tcBorders>
              <w:top w:val="single" w:sz="4" w:space="0" w:color="auto"/>
              <w:left w:val="nil"/>
              <w:bottom w:val="nil"/>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without transitional on interest rate</w:t>
            </w:r>
            <w:r w:rsidRPr="00DF07B0" w:rsidDel="00EB3FDF">
              <w:rPr>
                <w:rFonts w:ascii="Times New Roman" w:hAnsi="Times New Roman" w:cs="Times New Roman"/>
                <w:sz w:val="20"/>
                <w:lang w:val="en-US"/>
              </w:rPr>
              <w:t xml:space="preserve"> </w:t>
            </w:r>
          </w:p>
        </w:tc>
        <w:tc>
          <w:tcPr>
            <w:tcW w:w="4052" w:type="dxa"/>
            <w:tcBorders>
              <w:top w:val="single" w:sz="4" w:space="0" w:color="auto"/>
              <w:left w:val="nil"/>
              <w:bottom w:val="nil"/>
              <w:right w:val="single" w:sz="4" w:space="0" w:color="auto"/>
            </w:tcBorders>
            <w:shd w:val="clear" w:color="000000" w:fill="FFFFFF"/>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 xml:space="preserve">Amount of technical provisions </w:t>
            </w:r>
            <w:r w:rsidRPr="00DF07B0">
              <w:rPr>
                <w:rFonts w:ascii="Times New Roman" w:hAnsi="Times New Roman" w:cs="Times New Roman"/>
                <w:sz w:val="20"/>
              </w:rPr>
              <w:t xml:space="preserve">where the transitional </w:t>
            </w:r>
            <w:r w:rsidR="00045F07" w:rsidRPr="00DF07B0">
              <w:rPr>
                <w:rFonts w:ascii="Times New Roman" w:hAnsi="Times New Roman" w:cs="Times New Roman"/>
                <w:sz w:val="20"/>
                <w:szCs w:val="20"/>
              </w:rPr>
              <w:t>adjustment to the relevant risk-free interest rate term structure</w:t>
            </w:r>
            <w:r w:rsidR="00045F07" w:rsidRPr="00DF07B0">
              <w:rPr>
                <w:rFonts w:ascii="Times New Roman" w:hAnsi="Times New Roman" w:cs="Times New Roman"/>
                <w:sz w:val="20"/>
              </w:rPr>
              <w:t xml:space="preserve"> </w:t>
            </w:r>
            <w:r w:rsidRPr="00DF07B0">
              <w:rPr>
                <w:rFonts w:ascii="Times New Roman" w:hAnsi="Times New Roman" w:cs="Times New Roman"/>
                <w:sz w:val="20"/>
              </w:rPr>
              <w:t xml:space="preserve">has been applied calculated without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rPr>
              <w:t xml:space="preserve">, for each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rPr>
              <w:t>.</w:t>
            </w:r>
          </w:p>
          <w:p w:rsidR="0095672C" w:rsidRPr="00DF07B0" w:rsidRDefault="0095672C">
            <w:pPr>
              <w:rPr>
                <w:rFonts w:ascii="Times New Roman" w:hAnsi="Times New Roman" w:cs="Times New Roman"/>
                <w:sz w:val="20"/>
              </w:rPr>
            </w:pPr>
          </w:p>
          <w:p w:rsidR="0095672C" w:rsidRPr="00DF07B0" w:rsidRDefault="0095672C" w:rsidP="00045F07">
            <w:pPr>
              <w:rPr>
                <w:rFonts w:ascii="Times New Roman" w:hAnsi="Times New Roman" w:cs="Times New Roman"/>
                <w:sz w:val="20"/>
              </w:rPr>
            </w:pPr>
            <w:r w:rsidRPr="00DF07B0">
              <w:rPr>
                <w:rFonts w:ascii="Times New Roman" w:hAnsi="Times New Roman" w:cs="Times New Roman"/>
                <w:sz w:val="20"/>
              </w:rPr>
              <w:lastRenderedPageBreak/>
              <w:t xml:space="preserve">In the cases where the same best estimates were also subject to the volatility adjustment, the amount reported in this item shall reflect the value without the transitional </w:t>
            </w:r>
            <w:r w:rsidR="00045F07" w:rsidRPr="00DF07B0">
              <w:rPr>
                <w:rFonts w:ascii="Times New Roman" w:hAnsi="Times New Roman" w:cs="Times New Roman"/>
                <w:sz w:val="20"/>
                <w:szCs w:val="20"/>
              </w:rPr>
              <w:t>adjustment to the relevant risk-free interest rate term structure</w:t>
            </w:r>
            <w:r w:rsidR="00045F07" w:rsidRPr="00DF07B0">
              <w:rPr>
                <w:rFonts w:ascii="Times New Roman" w:hAnsi="Times New Roman" w:cs="Times New Roman"/>
                <w:sz w:val="20"/>
              </w:rPr>
              <w:t xml:space="preserve"> </w:t>
            </w:r>
            <w:r w:rsidRPr="00DF07B0">
              <w:rPr>
                <w:rFonts w:ascii="Times New Roman" w:hAnsi="Times New Roman" w:cs="Times New Roman"/>
                <w:sz w:val="20"/>
              </w:rPr>
              <w:t>but with the volatility adjustment.</w:t>
            </w:r>
          </w:p>
        </w:tc>
      </w:tr>
      <w:tr w:rsidR="0095672C" w:rsidRPr="00DF07B0" w:rsidTr="00950116">
        <w:trPr>
          <w:trHeight w:val="978"/>
        </w:trPr>
        <w:tc>
          <w:tcPr>
            <w:tcW w:w="2352" w:type="dxa"/>
            <w:tcBorders>
              <w:top w:val="single" w:sz="4" w:space="0" w:color="auto"/>
              <w:left w:val="single" w:sz="4" w:space="0" w:color="auto"/>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C0150/R0320</w:t>
            </w:r>
          </w:p>
        </w:tc>
        <w:tc>
          <w:tcPr>
            <w:tcW w:w="2898" w:type="dxa"/>
            <w:tcBorders>
              <w:top w:val="single" w:sz="4" w:space="0" w:color="auto"/>
              <w:left w:val="nil"/>
              <w:bottom w:val="nil"/>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without transitional on interest rate</w:t>
            </w:r>
            <w:r w:rsidRPr="00DF07B0" w:rsidDel="00EB3FDF">
              <w:rPr>
                <w:rFonts w:ascii="Times New Roman" w:hAnsi="Times New Roman" w:cs="Times New Roman"/>
                <w:sz w:val="20"/>
                <w:lang w:val="en-US"/>
              </w:rPr>
              <w:t xml:space="preserve"> </w:t>
            </w:r>
            <w:ins w:id="880" w:author="Author">
              <w:r w:rsidR="001653FA" w:rsidRPr="00DF07B0">
                <w:rPr>
                  <w:rFonts w:ascii="Times New Roman" w:hAnsi="Times New Roman" w:cs="Times New Roman"/>
                  <w:sz w:val="20"/>
                  <w:lang w:val="en-US"/>
                </w:rPr>
                <w:t>–  Total (Life other than health insurance, including Unit–Linked)</w:t>
              </w:r>
            </w:ins>
          </w:p>
        </w:tc>
        <w:tc>
          <w:tcPr>
            <w:tcW w:w="4052" w:type="dxa"/>
            <w:tcBorders>
              <w:top w:val="single" w:sz="4" w:space="0" w:color="auto"/>
              <w:left w:val="nil"/>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amount of technical provisions </w:t>
            </w:r>
            <w:del w:id="881" w:author="Author">
              <w:r w:rsidRPr="00DF07B0" w:rsidDel="005E19CB">
                <w:rPr>
                  <w:rFonts w:ascii="Times New Roman" w:hAnsi="Times New Roman" w:cs="Times New Roman"/>
                  <w:sz w:val="20"/>
                </w:rPr>
                <w:delText xml:space="preserve">where the transitional </w:delText>
              </w:r>
              <w:r w:rsidR="00045F07" w:rsidRPr="00DF07B0" w:rsidDel="005E19CB">
                <w:rPr>
                  <w:rFonts w:ascii="Times New Roman" w:hAnsi="Times New Roman" w:cs="Times New Roman"/>
                  <w:sz w:val="20"/>
                  <w:szCs w:val="20"/>
                </w:rPr>
                <w:delText>adjustment to the relevant risk-free interest rate term structure</w:delText>
              </w:r>
              <w:r w:rsidR="00045F07" w:rsidRPr="00DF07B0" w:rsidDel="005E19CB">
                <w:rPr>
                  <w:rFonts w:ascii="Times New Roman" w:hAnsi="Times New Roman" w:cs="Times New Roman"/>
                  <w:sz w:val="20"/>
                </w:rPr>
                <w:delText xml:space="preserve"> </w:delText>
              </w:r>
              <w:r w:rsidRPr="00DF07B0" w:rsidDel="005E19CB">
                <w:rPr>
                  <w:rFonts w:ascii="Times New Roman" w:hAnsi="Times New Roman" w:cs="Times New Roman"/>
                  <w:sz w:val="20"/>
                </w:rPr>
                <w:delText xml:space="preserve">has been applied </w:delText>
              </w:r>
            </w:del>
            <w:r w:rsidRPr="00DF07B0">
              <w:rPr>
                <w:rFonts w:ascii="Times New Roman" w:hAnsi="Times New Roman" w:cs="Times New Roman"/>
                <w:sz w:val="20"/>
              </w:rPr>
              <w:t xml:space="preserve">calculated without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rPr>
              <w:t xml:space="preserve">, for </w:t>
            </w:r>
            <w:r w:rsidRPr="00DF07B0">
              <w:rPr>
                <w:rFonts w:ascii="Times New Roman" w:hAnsi="Times New Roman" w:cs="Times New Roman"/>
                <w:sz w:val="20"/>
                <w:lang w:val="en-US"/>
              </w:rPr>
              <w:t xml:space="preserve">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p w:rsidR="0095672C" w:rsidRPr="00DF07B0" w:rsidRDefault="0095672C" w:rsidP="00045F07">
            <w:pPr>
              <w:rPr>
                <w:rFonts w:ascii="Times New Roman" w:hAnsi="Times New Roman" w:cs="Times New Roman"/>
                <w:sz w:val="20"/>
              </w:rPr>
            </w:pPr>
            <w:r w:rsidRPr="00DF07B0">
              <w:rPr>
                <w:rFonts w:ascii="Times New Roman" w:hAnsi="Times New Roman" w:cs="Times New Roman"/>
                <w:sz w:val="20"/>
              </w:rPr>
              <w:t xml:space="preserve">In the cases where the same best estimates were also subject to the volatility adjustment, the amount reported in this item shall reflect the value without the transitional </w:t>
            </w:r>
            <w:r w:rsidR="00045F07" w:rsidRPr="00DF07B0">
              <w:rPr>
                <w:rFonts w:ascii="Times New Roman" w:hAnsi="Times New Roman" w:cs="Times New Roman"/>
                <w:sz w:val="20"/>
                <w:szCs w:val="20"/>
              </w:rPr>
              <w:t>adjustment to the relevant risk-free interest rate term structure</w:t>
            </w:r>
            <w:r w:rsidR="00045F07" w:rsidRPr="00DF07B0">
              <w:rPr>
                <w:rFonts w:ascii="Times New Roman" w:hAnsi="Times New Roman" w:cs="Times New Roman"/>
                <w:sz w:val="20"/>
              </w:rPr>
              <w:t xml:space="preserve"> </w:t>
            </w:r>
            <w:r w:rsidRPr="00DF07B0">
              <w:rPr>
                <w:rFonts w:ascii="Times New Roman" w:hAnsi="Times New Roman" w:cs="Times New Roman"/>
                <w:sz w:val="20"/>
              </w:rPr>
              <w:t>but with the volatility adjustment.</w:t>
            </w:r>
            <w:r w:rsidRPr="00DF07B0" w:rsidDel="00065E3D">
              <w:rPr>
                <w:rFonts w:ascii="Times New Roman" w:hAnsi="Times New Roman" w:cs="Times New Roman"/>
                <w:sz w:val="20"/>
                <w:lang w:val="en-US"/>
              </w:rPr>
              <w:t xml:space="preserve"> </w:t>
            </w:r>
          </w:p>
        </w:tc>
      </w:tr>
      <w:tr w:rsidR="0095672C" w:rsidRPr="00DF07B0" w:rsidTr="00860403">
        <w:tblPrEx>
          <w:tblW w:w="9302" w:type="dxa"/>
          <w:tblInd w:w="65" w:type="dxa"/>
          <w:tblCellMar>
            <w:left w:w="70" w:type="dxa"/>
            <w:right w:w="70" w:type="dxa"/>
          </w:tblCellMar>
          <w:tblPrExChange w:id="882" w:author="Author">
            <w:tblPrEx>
              <w:tblW w:w="9302" w:type="dxa"/>
              <w:tblInd w:w="65" w:type="dxa"/>
              <w:tblCellMar>
                <w:left w:w="70" w:type="dxa"/>
                <w:right w:w="70" w:type="dxa"/>
              </w:tblCellMar>
            </w:tblPrEx>
          </w:tblPrExChange>
        </w:tblPrEx>
        <w:trPr>
          <w:trHeight w:val="274"/>
          <w:trPrChange w:id="883" w:author="Author">
            <w:trPr>
              <w:trHeight w:val="1425"/>
            </w:trPr>
          </w:trPrChange>
        </w:trPr>
        <w:tc>
          <w:tcPr>
            <w:tcW w:w="2352" w:type="dxa"/>
            <w:tcBorders>
              <w:top w:val="single" w:sz="4" w:space="0" w:color="auto"/>
              <w:left w:val="single" w:sz="4" w:space="0" w:color="auto"/>
              <w:bottom w:val="nil"/>
              <w:right w:val="single" w:sz="4" w:space="0" w:color="auto"/>
            </w:tcBorders>
            <w:shd w:val="clear" w:color="000000" w:fill="FFFFFF"/>
            <w:tcPrChange w:id="884" w:author="Author">
              <w:tcPr>
                <w:tcW w:w="2352" w:type="dxa"/>
                <w:tcBorders>
                  <w:top w:val="single" w:sz="4" w:space="0" w:color="auto"/>
                  <w:left w:val="single" w:sz="4" w:space="0" w:color="auto"/>
                  <w:bottom w:val="nil"/>
                  <w:right w:val="single" w:sz="4" w:space="0" w:color="auto"/>
                </w:tcBorders>
                <w:shd w:val="clear" w:color="000000" w:fill="FFFFFF"/>
              </w:tcPr>
            </w:tcPrChange>
          </w:tcPr>
          <w:p w:rsidR="0095672C" w:rsidRPr="00DF07B0" w:rsidDel="00350C22" w:rsidRDefault="0095672C" w:rsidP="00950116">
            <w:pPr>
              <w:rPr>
                <w:rFonts w:ascii="Times New Roman" w:hAnsi="Times New Roman" w:cs="Times New Roman"/>
                <w:sz w:val="20"/>
              </w:rPr>
            </w:pPr>
            <w:r w:rsidRPr="00DF07B0">
              <w:rPr>
                <w:rFonts w:ascii="Times New Roman" w:hAnsi="Times New Roman" w:cs="Times New Roman"/>
                <w:sz w:val="20"/>
              </w:rPr>
              <w:t>C0210/R0320</w:t>
            </w:r>
          </w:p>
        </w:tc>
        <w:tc>
          <w:tcPr>
            <w:tcW w:w="2898" w:type="dxa"/>
            <w:tcBorders>
              <w:top w:val="single" w:sz="4" w:space="0" w:color="auto"/>
              <w:left w:val="nil"/>
              <w:bottom w:val="nil"/>
              <w:right w:val="single" w:sz="4" w:space="0" w:color="auto"/>
            </w:tcBorders>
            <w:shd w:val="clear" w:color="000000" w:fill="FFFFFF"/>
            <w:tcPrChange w:id="885" w:author="Author">
              <w:tcPr>
                <w:tcW w:w="2898" w:type="dxa"/>
                <w:tcBorders>
                  <w:top w:val="single" w:sz="4" w:space="0" w:color="auto"/>
                  <w:left w:val="nil"/>
                  <w:bottom w:val="nil"/>
                  <w:right w:val="single" w:sz="4" w:space="0" w:color="auto"/>
                </w:tcBorders>
                <w:shd w:val="clear" w:color="000000" w:fill="FFFFFF"/>
              </w:tcPr>
            </w:tcPrChange>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without transitional on interest rate</w:t>
            </w:r>
            <w:r w:rsidRPr="00DF07B0" w:rsidDel="00EB3FDF">
              <w:rPr>
                <w:rFonts w:ascii="Times New Roman" w:hAnsi="Times New Roman" w:cs="Times New Roman"/>
                <w:sz w:val="20"/>
                <w:lang w:val="en-US"/>
              </w:rPr>
              <w:t xml:space="preserve"> </w:t>
            </w:r>
            <w:ins w:id="886" w:author="Author">
              <w:r w:rsidR="001653FA" w:rsidRPr="00DF07B0">
                <w:rPr>
                  <w:rFonts w:ascii="Times New Roman" w:hAnsi="Times New Roman" w:cs="Times New Roman"/>
                  <w:sz w:val="20"/>
                  <w:lang w:val="en-US"/>
                </w:rPr>
                <w:t xml:space="preserve">– </w:t>
              </w:r>
              <w:r w:rsidR="001653FA" w:rsidRPr="00DF07B0" w:rsidDel="00AF1D04">
                <w:rPr>
                  <w:rFonts w:ascii="Times New Roman" w:hAnsi="Times New Roman" w:cs="Times New Roman"/>
                  <w:sz w:val="20"/>
                  <w:lang w:val="en-US"/>
                </w:rPr>
                <w:t xml:space="preserve"> Total (Health similar to life insurance)</w:t>
              </w:r>
            </w:ins>
          </w:p>
        </w:tc>
        <w:tc>
          <w:tcPr>
            <w:tcW w:w="4052" w:type="dxa"/>
            <w:tcBorders>
              <w:top w:val="single" w:sz="4" w:space="0" w:color="auto"/>
              <w:left w:val="nil"/>
              <w:bottom w:val="nil"/>
              <w:right w:val="single" w:sz="4" w:space="0" w:color="auto"/>
            </w:tcBorders>
            <w:shd w:val="clear" w:color="000000" w:fill="FFFFFF"/>
            <w:tcPrChange w:id="887" w:author="Author">
              <w:tcPr>
                <w:tcW w:w="4052" w:type="dxa"/>
                <w:tcBorders>
                  <w:top w:val="single" w:sz="4" w:space="0" w:color="auto"/>
                  <w:left w:val="nil"/>
                  <w:bottom w:val="nil"/>
                  <w:right w:val="single" w:sz="4" w:space="0" w:color="auto"/>
                </w:tcBorders>
                <w:shd w:val="clear" w:color="000000" w:fill="FFFFFF"/>
              </w:tcPr>
            </w:tcPrChange>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amount of technical provisions </w:t>
            </w:r>
            <w:del w:id="888" w:author="Author">
              <w:r w:rsidRPr="00DF07B0" w:rsidDel="00542341">
                <w:rPr>
                  <w:rFonts w:ascii="Times New Roman" w:hAnsi="Times New Roman" w:cs="Times New Roman"/>
                  <w:sz w:val="20"/>
                </w:rPr>
                <w:delText xml:space="preserve">where the transitional </w:delText>
              </w:r>
              <w:r w:rsidR="00045F07" w:rsidRPr="00DF07B0" w:rsidDel="00542341">
                <w:rPr>
                  <w:rFonts w:ascii="Times New Roman" w:hAnsi="Times New Roman" w:cs="Times New Roman"/>
                  <w:sz w:val="20"/>
                  <w:szCs w:val="20"/>
                </w:rPr>
                <w:delText>adjustment to the relevant risk-free interest rate term structure</w:delText>
              </w:r>
              <w:r w:rsidR="00045F07" w:rsidRPr="00DF07B0" w:rsidDel="00542341">
                <w:rPr>
                  <w:rFonts w:ascii="Times New Roman" w:hAnsi="Times New Roman" w:cs="Times New Roman"/>
                  <w:sz w:val="20"/>
                </w:rPr>
                <w:delText xml:space="preserve"> </w:delText>
              </w:r>
              <w:r w:rsidRPr="00DF07B0" w:rsidDel="00542341">
                <w:rPr>
                  <w:rFonts w:ascii="Times New Roman" w:hAnsi="Times New Roman" w:cs="Times New Roman"/>
                  <w:sz w:val="20"/>
                </w:rPr>
                <w:delText xml:space="preserve">has been applied </w:delText>
              </w:r>
            </w:del>
            <w:r w:rsidRPr="00DF07B0">
              <w:rPr>
                <w:rFonts w:ascii="Times New Roman" w:hAnsi="Times New Roman" w:cs="Times New Roman"/>
                <w:sz w:val="20"/>
              </w:rPr>
              <w:t xml:space="preserve">calculated without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rPr>
              <w:t xml:space="preserve">, for </w:t>
            </w:r>
            <w:r w:rsidRPr="00DF07B0" w:rsidDel="00AF1D04">
              <w:rPr>
                <w:rFonts w:ascii="Times New Roman" w:hAnsi="Times New Roman" w:cs="Times New Roman"/>
                <w:sz w:val="20"/>
                <w:lang w:val="en-US"/>
              </w:rPr>
              <w:t>H</w:t>
            </w:r>
            <w:r w:rsidRPr="00DF07B0">
              <w:rPr>
                <w:rFonts w:ascii="Times New Roman" w:hAnsi="Times New Roman" w:cs="Times New Roman"/>
                <w:sz w:val="20"/>
                <w:lang w:val="en-US"/>
              </w:rPr>
              <w:t>ealth similar to life insurance</w:t>
            </w:r>
            <w:r w:rsidRPr="00DF07B0">
              <w:rPr>
                <w:rFonts w:ascii="Times New Roman" w:hAnsi="Times New Roman" w:cs="Times New Roman"/>
                <w:sz w:val="20"/>
              </w:rPr>
              <w:t>.</w:t>
            </w:r>
          </w:p>
          <w:p w:rsidR="0095672C" w:rsidRPr="00DF07B0" w:rsidDel="00AF1D04" w:rsidRDefault="0095672C" w:rsidP="00045F07">
            <w:pPr>
              <w:rPr>
                <w:rFonts w:ascii="Times New Roman" w:hAnsi="Times New Roman" w:cs="Times New Roman"/>
                <w:sz w:val="20"/>
              </w:rPr>
            </w:pPr>
            <w:r w:rsidRPr="00DF07B0">
              <w:rPr>
                <w:rFonts w:ascii="Times New Roman" w:hAnsi="Times New Roman" w:cs="Times New Roman"/>
                <w:sz w:val="20"/>
              </w:rPr>
              <w:t xml:space="preserve">In the cases where the same best estimates were also subject to the volatility adjustment, the amount reported in this item shall reflect the value without the transitional </w:t>
            </w:r>
            <w:r w:rsidR="00045F07" w:rsidRPr="00DF07B0">
              <w:rPr>
                <w:rFonts w:ascii="Times New Roman" w:hAnsi="Times New Roman" w:cs="Times New Roman"/>
                <w:sz w:val="20"/>
                <w:szCs w:val="20"/>
              </w:rPr>
              <w:t>adjustment to the relevant risk-free interest rate term structure</w:t>
            </w:r>
            <w:r w:rsidR="00045F07" w:rsidRPr="00DF07B0">
              <w:rPr>
                <w:rFonts w:ascii="Times New Roman" w:hAnsi="Times New Roman" w:cs="Times New Roman"/>
                <w:sz w:val="20"/>
              </w:rPr>
              <w:t xml:space="preserve"> </w:t>
            </w:r>
            <w:r w:rsidRPr="00DF07B0">
              <w:rPr>
                <w:rFonts w:ascii="Times New Roman" w:hAnsi="Times New Roman" w:cs="Times New Roman"/>
                <w:sz w:val="20"/>
              </w:rPr>
              <w:t>but with the volatility adjustment.</w:t>
            </w:r>
            <w:r w:rsidRPr="00DF07B0" w:rsidDel="00065E3D">
              <w:rPr>
                <w:rFonts w:ascii="Times New Roman" w:hAnsi="Times New Roman" w:cs="Times New Roman"/>
                <w:sz w:val="20"/>
                <w:lang w:val="en-US"/>
              </w:rPr>
              <w:t xml:space="preserve"> </w:t>
            </w:r>
          </w:p>
        </w:tc>
      </w:tr>
      <w:tr w:rsidR="0095672C" w:rsidRPr="00DF07B0" w:rsidTr="00950116">
        <w:trPr>
          <w:trHeight w:val="862"/>
        </w:trPr>
        <w:tc>
          <w:tcPr>
            <w:tcW w:w="2352" w:type="dxa"/>
            <w:tcBorders>
              <w:top w:val="single" w:sz="4" w:space="0" w:color="auto"/>
              <w:left w:val="single" w:sz="4" w:space="0" w:color="auto"/>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 C0030, C0060, C0090, C0100, C0160, C0190, C0200/R0330</w:t>
            </w:r>
          </w:p>
        </w:tc>
        <w:tc>
          <w:tcPr>
            <w:tcW w:w="2898" w:type="dxa"/>
            <w:tcBorders>
              <w:top w:val="single" w:sz="4" w:space="0" w:color="auto"/>
              <w:left w:val="nil"/>
              <w:bottom w:val="nil"/>
              <w:right w:val="single" w:sz="4" w:space="0" w:color="auto"/>
            </w:tcBorders>
            <w:shd w:val="clear" w:color="000000" w:fill="FFFFFF"/>
          </w:tcPr>
          <w:p w:rsidR="0095672C" w:rsidRPr="00DF07B0" w:rsidDel="001F1BFA" w:rsidRDefault="0095672C">
            <w:pPr>
              <w:rPr>
                <w:rFonts w:ascii="Times New Roman" w:hAnsi="Times New Roman" w:cs="Times New Roman"/>
                <w:sz w:val="20"/>
                <w:lang w:val="en-US"/>
              </w:rPr>
            </w:pPr>
            <w:r w:rsidRPr="00DF07B0">
              <w:rPr>
                <w:rFonts w:ascii="Times New Roman" w:hAnsi="Times New Roman" w:cs="Times New Roman"/>
                <w:sz w:val="20"/>
                <w:lang w:val="en-US"/>
              </w:rPr>
              <w:t>Best estimate subject to volatility adjustment</w:t>
            </w:r>
          </w:p>
        </w:tc>
        <w:tc>
          <w:tcPr>
            <w:tcW w:w="4052" w:type="dxa"/>
            <w:tcBorders>
              <w:top w:val="single" w:sz="4" w:space="0" w:color="auto"/>
              <w:left w:val="nil"/>
              <w:bottom w:val="nil"/>
              <w:right w:val="single" w:sz="4" w:space="0" w:color="auto"/>
            </w:tcBorders>
            <w:shd w:val="clear" w:color="000000" w:fill="FFFFFF"/>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Indicate the amount of gross best estimate (R0030) subject to volatility adjustment, for each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w:t>
            </w:r>
          </w:p>
        </w:tc>
      </w:tr>
      <w:tr w:rsidR="0095672C" w:rsidRPr="00DF07B0" w:rsidTr="00950116">
        <w:trPr>
          <w:trHeight w:val="988"/>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C0150/R0330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Best estimate subject to volatility adjustment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4052" w:type="dxa"/>
            <w:tcBorders>
              <w:top w:val="single" w:sz="4" w:space="0" w:color="auto"/>
              <w:left w:val="nil"/>
              <w:bottom w:val="single" w:sz="4" w:space="0" w:color="auto"/>
              <w:right w:val="single" w:sz="4" w:space="0" w:color="auto"/>
            </w:tcBorders>
            <w:shd w:val="clear" w:color="000000" w:fill="FFFFFF"/>
          </w:tcPr>
          <w:p w:rsidR="0095672C" w:rsidRPr="00DF07B0" w:rsidRDefault="0095672C">
            <w:pPr>
              <w:rPr>
                <w:rFonts w:ascii="Times New Roman" w:hAnsi="Times New Roman" w:cs="Times New Roman"/>
                <w:sz w:val="20"/>
              </w:rPr>
            </w:pPr>
            <w:r w:rsidRPr="00DF07B0">
              <w:rPr>
                <w:rFonts w:ascii="Times New Roman" w:hAnsi="Times New Roman" w:cs="Times New Roman"/>
                <w:sz w:val="20"/>
                <w:lang w:val="en-US"/>
              </w:rPr>
              <w:t xml:space="preserve">Total amount of gross best estimate (R0030) subject to volatility adjustment,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tc>
      </w:tr>
      <w:tr w:rsidR="0095672C" w:rsidRPr="00DF07B0" w:rsidTr="00950116">
        <w:trPr>
          <w:trHeight w:val="832"/>
        </w:trPr>
        <w:tc>
          <w:tcPr>
            <w:tcW w:w="2352" w:type="dxa"/>
            <w:tcBorders>
              <w:top w:val="single" w:sz="4" w:space="0" w:color="auto"/>
              <w:left w:val="single" w:sz="4" w:space="0" w:color="auto"/>
              <w:bottom w:val="nil"/>
              <w:right w:val="single" w:sz="4" w:space="0" w:color="auto"/>
            </w:tcBorders>
            <w:shd w:val="clear" w:color="000000" w:fill="FFFFFF"/>
          </w:tcPr>
          <w:p w:rsidR="0095672C" w:rsidRPr="00DF07B0" w:rsidDel="00350C22" w:rsidRDefault="0095672C" w:rsidP="00950116">
            <w:pPr>
              <w:rPr>
                <w:rFonts w:ascii="Times New Roman" w:hAnsi="Times New Roman" w:cs="Times New Roman"/>
                <w:sz w:val="20"/>
              </w:rPr>
            </w:pPr>
            <w:r w:rsidRPr="00DF07B0">
              <w:rPr>
                <w:rFonts w:ascii="Times New Roman" w:hAnsi="Times New Roman" w:cs="Times New Roman"/>
                <w:sz w:val="20"/>
              </w:rPr>
              <w:t>C0210/R0330</w:t>
            </w:r>
          </w:p>
        </w:tc>
        <w:tc>
          <w:tcPr>
            <w:tcW w:w="2898" w:type="dxa"/>
            <w:tcBorders>
              <w:top w:val="single" w:sz="4" w:space="0" w:color="auto"/>
              <w:left w:val="nil"/>
              <w:bottom w:val="nil"/>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Best estimate subject to volatility adjustment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r w:rsidRPr="00DF07B0" w:rsidDel="00AF1D04">
              <w:rPr>
                <w:rFonts w:ascii="Times New Roman" w:hAnsi="Times New Roman" w:cs="Times New Roman"/>
                <w:sz w:val="20"/>
                <w:lang w:val="en-US"/>
              </w:rPr>
              <w:t>Total (Health similar to life insurance)</w:t>
            </w:r>
          </w:p>
        </w:tc>
        <w:tc>
          <w:tcPr>
            <w:tcW w:w="4052" w:type="dxa"/>
            <w:tcBorders>
              <w:top w:val="single" w:sz="4" w:space="0" w:color="auto"/>
              <w:left w:val="nil"/>
              <w:bottom w:val="nil"/>
              <w:right w:val="single" w:sz="4" w:space="0" w:color="auto"/>
            </w:tcBorders>
            <w:shd w:val="clear" w:color="000000" w:fill="FFFFFF"/>
          </w:tcPr>
          <w:p w:rsidR="0095672C" w:rsidRPr="00DF07B0" w:rsidDel="00AF1D04" w:rsidRDefault="0095672C">
            <w:pPr>
              <w:rPr>
                <w:rFonts w:ascii="Times New Roman" w:hAnsi="Times New Roman" w:cs="Times New Roman"/>
                <w:sz w:val="20"/>
              </w:rPr>
            </w:pPr>
            <w:r w:rsidRPr="00DF07B0">
              <w:rPr>
                <w:rFonts w:ascii="Times New Roman" w:hAnsi="Times New Roman" w:cs="Times New Roman"/>
                <w:sz w:val="20"/>
                <w:lang w:val="en-US"/>
              </w:rPr>
              <w:t xml:space="preserve">Total amount of gross best estimate (R0030) subject to volatility adjustment, for </w:t>
            </w:r>
            <w:r w:rsidRPr="00DF07B0" w:rsidDel="00AF1D04">
              <w:rPr>
                <w:rFonts w:ascii="Times New Roman" w:hAnsi="Times New Roman" w:cs="Times New Roman"/>
                <w:sz w:val="20"/>
                <w:lang w:val="en-US"/>
              </w:rPr>
              <w:t>H</w:t>
            </w:r>
            <w:r w:rsidRPr="00DF07B0">
              <w:rPr>
                <w:rFonts w:ascii="Times New Roman" w:hAnsi="Times New Roman" w:cs="Times New Roman"/>
                <w:sz w:val="20"/>
                <w:lang w:val="en-US"/>
              </w:rPr>
              <w:t>ealth similar to life insurance.</w:t>
            </w:r>
          </w:p>
        </w:tc>
      </w:tr>
      <w:tr w:rsidR="0095672C" w:rsidRPr="00DF07B0" w:rsidTr="00950116">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95672C" w:rsidRPr="00DF07B0" w:rsidRDefault="0095672C" w:rsidP="006D09CA">
            <w:pPr>
              <w:rPr>
                <w:rFonts w:ascii="Times New Roman" w:hAnsi="Times New Roman" w:cs="Times New Roman"/>
                <w:sz w:val="20"/>
              </w:rPr>
            </w:pPr>
            <w:r w:rsidRPr="00DF07B0">
              <w:rPr>
                <w:rFonts w:ascii="Times New Roman" w:hAnsi="Times New Roman" w:cs="Times New Roman"/>
                <w:sz w:val="20"/>
              </w:rPr>
              <w:t xml:space="preserve">C0020, </w:t>
            </w:r>
            <w:r w:rsidR="006D09CA" w:rsidRPr="00DF07B0">
              <w:rPr>
                <w:rFonts w:ascii="Times New Roman" w:hAnsi="Times New Roman" w:cs="Times New Roman"/>
                <w:sz w:val="20"/>
              </w:rPr>
              <w:t>C0030</w:t>
            </w:r>
            <w:r w:rsidRPr="00DF07B0">
              <w:rPr>
                <w:rFonts w:ascii="Times New Roman" w:hAnsi="Times New Roman" w:cs="Times New Roman"/>
                <w:sz w:val="20"/>
              </w:rPr>
              <w:t>, C0060, C0090, C0100, C0160, C0190, C0200/R0340</w:t>
            </w:r>
          </w:p>
        </w:tc>
        <w:tc>
          <w:tcPr>
            <w:tcW w:w="2898" w:type="dxa"/>
            <w:tcBorders>
              <w:top w:val="single" w:sz="4" w:space="0" w:color="auto"/>
              <w:left w:val="nil"/>
              <w:bottom w:val="nil"/>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without volatility adjustment and without others transitional measures</w:t>
            </w:r>
          </w:p>
        </w:tc>
        <w:tc>
          <w:tcPr>
            <w:tcW w:w="4052" w:type="dxa"/>
            <w:tcBorders>
              <w:top w:val="single" w:sz="4" w:space="0" w:color="auto"/>
              <w:left w:val="nil"/>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Amount of technical provisions </w:t>
            </w:r>
            <w:del w:id="889" w:author="Author">
              <w:r w:rsidRPr="00DF07B0" w:rsidDel="00962E8A">
                <w:rPr>
                  <w:rFonts w:ascii="Times New Roman" w:hAnsi="Times New Roman" w:cs="Times New Roman"/>
                  <w:sz w:val="20"/>
                </w:rPr>
                <w:delText xml:space="preserve">where the </w:delText>
              </w:r>
              <w:r w:rsidRPr="00DF07B0" w:rsidDel="00962E8A">
                <w:rPr>
                  <w:rFonts w:ascii="Times New Roman" w:hAnsi="Times New Roman" w:cs="Times New Roman"/>
                  <w:sz w:val="20"/>
                  <w:lang w:val="en-US"/>
                </w:rPr>
                <w:delText xml:space="preserve">volatility </w:delText>
              </w:r>
              <w:r w:rsidRPr="00DF07B0" w:rsidDel="00962E8A">
                <w:rPr>
                  <w:rFonts w:ascii="Times New Roman" w:hAnsi="Times New Roman" w:cs="Times New Roman"/>
                  <w:sz w:val="20"/>
                </w:rPr>
                <w:delText xml:space="preserve">adjustment has been applied </w:delText>
              </w:r>
            </w:del>
            <w:r w:rsidRPr="00DF07B0">
              <w:rPr>
                <w:rFonts w:ascii="Times New Roman" w:hAnsi="Times New Roman" w:cs="Times New Roman"/>
                <w:sz w:val="20"/>
              </w:rPr>
              <w:t xml:space="preserve">calculated without volatility adjustment, for each </w:t>
            </w:r>
            <w:r w:rsidR="00B41DC2" w:rsidRPr="00DF07B0">
              <w:rPr>
                <w:rFonts w:ascii="Times New Roman" w:eastAsia="Times New Roman" w:hAnsi="Times New Roman" w:cs="Times New Roman"/>
                <w:sz w:val="20"/>
                <w:szCs w:val="20"/>
                <w:lang w:eastAsia="es-ES"/>
              </w:rPr>
              <w:t xml:space="preserve">line of business, as defined in Annex I to Delegated </w:t>
            </w:r>
            <w:r w:rsidR="00B41DC2" w:rsidRPr="00DF07B0">
              <w:rPr>
                <w:rFonts w:ascii="Times New Roman" w:eastAsia="Times New Roman" w:hAnsi="Times New Roman" w:cs="Times New Roman"/>
                <w:sz w:val="20"/>
                <w:szCs w:val="20"/>
                <w:lang w:eastAsia="es-ES"/>
              </w:rPr>
              <w:lastRenderedPageBreak/>
              <w:t>Regulation (EU) 2015/35</w:t>
            </w:r>
            <w:r w:rsidRPr="00DF07B0">
              <w:rPr>
                <w:rFonts w:ascii="Times New Roman" w:hAnsi="Times New Roman" w:cs="Times New Roman"/>
                <w:sz w:val="20"/>
              </w:rPr>
              <w:t xml:space="preserve">. </w:t>
            </w:r>
          </w:p>
          <w:p w:rsidR="0095672C" w:rsidRPr="00DF07B0" w:rsidRDefault="0095672C">
            <w:pPr>
              <w:rPr>
                <w:rFonts w:ascii="Times New Roman" w:hAnsi="Times New Roman" w:cs="Times New Roman"/>
                <w:sz w:val="20"/>
              </w:rPr>
            </w:pPr>
            <w:r w:rsidRPr="00DF07B0">
              <w:rPr>
                <w:rFonts w:ascii="Times New Roman" w:hAnsi="Times New Roman" w:cs="Times New Roman"/>
                <w:sz w:val="20"/>
              </w:rPr>
              <w:t xml:space="preserve">In the cases where the same technical provisions were also subject to the transitional </w:t>
            </w:r>
            <w:r w:rsidR="00CA7571" w:rsidRPr="00DF07B0">
              <w:rPr>
                <w:rFonts w:ascii="Times New Roman" w:hAnsi="Times New Roman" w:cs="Times New Roman"/>
                <w:sz w:val="20"/>
                <w:szCs w:val="20"/>
              </w:rPr>
              <w:t xml:space="preserve">deduction to </w:t>
            </w:r>
            <w:r w:rsidRPr="00DF07B0">
              <w:rPr>
                <w:rFonts w:ascii="Times New Roman" w:hAnsi="Times New Roman" w:cs="Times New Roman"/>
                <w:sz w:val="20"/>
              </w:rPr>
              <w:t>technical provisions/</w:t>
            </w:r>
            <w:r w:rsidR="00A46097" w:rsidRPr="00DF07B0">
              <w:rPr>
                <w:rFonts w:ascii="Times New Roman" w:hAnsi="Times New Roman" w:cs="Times New Roman"/>
                <w:sz w:val="20"/>
              </w:rPr>
              <w:t>transitional adjustment</w:t>
            </w:r>
            <w:r w:rsidR="00045F07" w:rsidRPr="00DF07B0">
              <w:rPr>
                <w:rFonts w:ascii="Times New Roman" w:hAnsi="Times New Roman" w:cs="Times New Roman"/>
                <w:sz w:val="20"/>
                <w:szCs w:val="20"/>
              </w:rPr>
              <w:t xml:space="preserve"> to the relevant risk-free interest rate term structure</w:t>
            </w:r>
            <w:r w:rsidRPr="00DF07B0">
              <w:rPr>
                <w:rFonts w:ascii="Times New Roman" w:hAnsi="Times New Roman" w:cs="Times New Roman"/>
                <w:sz w:val="20"/>
              </w:rPr>
              <w:t xml:space="preserve">, the amount reported in this item shall reflect the value with neither the volatility adjustment nor the transitional </w:t>
            </w:r>
            <w:r w:rsidR="00226AF2" w:rsidRPr="00DF07B0">
              <w:rPr>
                <w:rFonts w:ascii="Times New Roman" w:hAnsi="Times New Roman" w:cs="Times New Roman"/>
                <w:sz w:val="20"/>
                <w:szCs w:val="20"/>
              </w:rPr>
              <w:t>deduction to</w:t>
            </w:r>
            <w:r w:rsidR="00226AF2" w:rsidRPr="00DF07B0">
              <w:rPr>
                <w:rFonts w:ascii="Times New Roman" w:hAnsi="Times New Roman" w:cs="Times New Roman"/>
                <w:sz w:val="20"/>
              </w:rPr>
              <w:t xml:space="preserve"> </w:t>
            </w:r>
            <w:r w:rsidRPr="00DF07B0">
              <w:rPr>
                <w:rFonts w:ascii="Times New Roman" w:hAnsi="Times New Roman" w:cs="Times New Roman"/>
                <w:sz w:val="20"/>
              </w:rPr>
              <w:t>technical provisions/</w:t>
            </w:r>
            <w:r w:rsidR="00226AF2" w:rsidRPr="00DF07B0">
              <w:rPr>
                <w:rFonts w:ascii="Times New Roman" w:hAnsi="Times New Roman" w:cs="Times New Roman"/>
                <w:sz w:val="20"/>
              </w:rPr>
              <w:t>transitional</w:t>
            </w:r>
            <w:r w:rsidR="00045F07" w:rsidRPr="00DF07B0">
              <w:rPr>
                <w:rFonts w:ascii="Times New Roman" w:hAnsi="Times New Roman" w:cs="Times New Roman"/>
                <w:sz w:val="20"/>
                <w:szCs w:val="20"/>
              </w:rPr>
              <w:t xml:space="preserve"> adjustment to the relevant risk-free interest rate term structure</w:t>
            </w:r>
            <w:r w:rsidRPr="00DF07B0">
              <w:rPr>
                <w:rFonts w:ascii="Times New Roman" w:hAnsi="Times New Roman" w:cs="Times New Roman"/>
                <w:sz w:val="20"/>
              </w:rPr>
              <w:t>.</w:t>
            </w:r>
          </w:p>
        </w:tc>
      </w:tr>
      <w:tr w:rsidR="0095672C" w:rsidRPr="00DF07B0" w:rsidTr="00950116">
        <w:trPr>
          <w:trHeight w:val="978"/>
        </w:trPr>
        <w:tc>
          <w:tcPr>
            <w:tcW w:w="2352" w:type="dxa"/>
            <w:tcBorders>
              <w:top w:val="single" w:sz="4" w:space="0" w:color="auto"/>
              <w:left w:val="single" w:sz="4" w:space="0" w:color="auto"/>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C0150/R0340</w:t>
            </w:r>
          </w:p>
        </w:tc>
        <w:tc>
          <w:tcPr>
            <w:tcW w:w="2898" w:type="dxa"/>
            <w:tcBorders>
              <w:top w:val="single" w:sz="4" w:space="0" w:color="auto"/>
              <w:left w:val="nil"/>
              <w:bottom w:val="nil"/>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without volatility adjustment and without others transitional measures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4052" w:type="dxa"/>
            <w:tcBorders>
              <w:top w:val="single" w:sz="4" w:space="0" w:color="auto"/>
              <w:left w:val="nil"/>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amount of technical provisions </w:t>
            </w:r>
            <w:del w:id="890" w:author="Author">
              <w:r w:rsidRPr="00DF07B0" w:rsidDel="00962E8A">
                <w:rPr>
                  <w:rFonts w:ascii="Times New Roman" w:hAnsi="Times New Roman" w:cs="Times New Roman"/>
                  <w:sz w:val="20"/>
                </w:rPr>
                <w:delText xml:space="preserve">where the </w:delText>
              </w:r>
              <w:r w:rsidRPr="00DF07B0" w:rsidDel="00962E8A">
                <w:rPr>
                  <w:rFonts w:ascii="Times New Roman" w:hAnsi="Times New Roman" w:cs="Times New Roman"/>
                  <w:sz w:val="20"/>
                  <w:lang w:val="en-US"/>
                </w:rPr>
                <w:delText xml:space="preserve">volatility </w:delText>
              </w:r>
              <w:r w:rsidRPr="00DF07B0" w:rsidDel="00962E8A">
                <w:rPr>
                  <w:rFonts w:ascii="Times New Roman" w:hAnsi="Times New Roman" w:cs="Times New Roman"/>
                  <w:sz w:val="20"/>
                </w:rPr>
                <w:delText xml:space="preserve">adjustment has been applied </w:delText>
              </w:r>
            </w:del>
            <w:r w:rsidRPr="00DF07B0">
              <w:rPr>
                <w:rFonts w:ascii="Times New Roman" w:hAnsi="Times New Roman" w:cs="Times New Roman"/>
                <w:sz w:val="20"/>
              </w:rPr>
              <w:t xml:space="preserve">calculated without volatility adjustment, for </w:t>
            </w:r>
            <w:r w:rsidRPr="00DF07B0">
              <w:rPr>
                <w:rFonts w:ascii="Times New Roman" w:hAnsi="Times New Roman" w:cs="Times New Roman"/>
                <w:sz w:val="20"/>
                <w:lang w:val="en-US"/>
              </w:rPr>
              <w:t xml:space="preserve">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 xml:space="preserve">Linked. </w:t>
            </w:r>
          </w:p>
          <w:p w:rsidR="0095672C" w:rsidRPr="00DF07B0" w:rsidRDefault="0095672C">
            <w:pPr>
              <w:rPr>
                <w:rFonts w:ascii="Times New Roman" w:hAnsi="Times New Roman" w:cs="Times New Roman"/>
                <w:sz w:val="20"/>
              </w:rPr>
            </w:pPr>
            <w:r w:rsidRPr="00DF07B0">
              <w:rPr>
                <w:rFonts w:ascii="Times New Roman" w:hAnsi="Times New Roman" w:cs="Times New Roman"/>
                <w:sz w:val="20"/>
              </w:rPr>
              <w:t xml:space="preserve">In the cases where the same technical provisions were also subject to the transitional </w:t>
            </w:r>
            <w:r w:rsidR="00226AF2" w:rsidRPr="00DF07B0">
              <w:rPr>
                <w:rFonts w:ascii="Times New Roman" w:hAnsi="Times New Roman" w:cs="Times New Roman"/>
                <w:sz w:val="20"/>
                <w:szCs w:val="20"/>
              </w:rPr>
              <w:t>deduction to</w:t>
            </w:r>
            <w:r w:rsidR="00226AF2" w:rsidRPr="00DF07B0">
              <w:rPr>
                <w:rFonts w:ascii="Times New Roman" w:hAnsi="Times New Roman" w:cs="Times New Roman"/>
                <w:sz w:val="20"/>
              </w:rPr>
              <w:t xml:space="preserve"> </w:t>
            </w:r>
            <w:r w:rsidRPr="00DF07B0">
              <w:rPr>
                <w:rFonts w:ascii="Times New Roman" w:hAnsi="Times New Roman" w:cs="Times New Roman"/>
                <w:sz w:val="20"/>
              </w:rPr>
              <w:t>technical provisions/</w:t>
            </w:r>
            <w:r w:rsidR="00226AF2" w:rsidRPr="00DF07B0">
              <w:rPr>
                <w:rFonts w:ascii="Times New Roman" w:hAnsi="Times New Roman" w:cs="Times New Roman"/>
                <w:sz w:val="20"/>
              </w:rPr>
              <w:t>transitional</w:t>
            </w:r>
            <w:r w:rsidR="00045F07" w:rsidRPr="00DF07B0">
              <w:rPr>
                <w:rFonts w:ascii="Times New Roman" w:hAnsi="Times New Roman" w:cs="Times New Roman"/>
                <w:sz w:val="20"/>
                <w:szCs w:val="20"/>
              </w:rPr>
              <w:t xml:space="preserve"> adjustment to the relevant risk-free interest rate term structure</w:t>
            </w:r>
            <w:r w:rsidRPr="00DF07B0">
              <w:rPr>
                <w:rFonts w:ascii="Times New Roman" w:hAnsi="Times New Roman" w:cs="Times New Roman"/>
                <w:sz w:val="20"/>
              </w:rPr>
              <w:t>, the amount reported in this item shall reflect the value with neither the volatility adjustment nor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rPr>
              <w:t xml:space="preserve"> technical provisions/</w:t>
            </w:r>
            <w:proofErr w:type="spellStart"/>
            <w:r w:rsidR="00226AF2" w:rsidRPr="00DF07B0">
              <w:rPr>
                <w:rFonts w:ascii="Times New Roman" w:hAnsi="Times New Roman" w:cs="Times New Roman"/>
                <w:sz w:val="20"/>
              </w:rPr>
              <w:t>transitioanl</w:t>
            </w:r>
            <w:proofErr w:type="spellEnd"/>
            <w:r w:rsidR="00045F07" w:rsidRPr="00DF07B0">
              <w:rPr>
                <w:rFonts w:ascii="Times New Roman" w:hAnsi="Times New Roman" w:cs="Times New Roman"/>
                <w:sz w:val="20"/>
                <w:szCs w:val="20"/>
              </w:rPr>
              <w:t xml:space="preserve"> adjustment to the relevant risk-free interest rate term structure</w:t>
            </w:r>
            <w:r w:rsidRPr="00DF07B0">
              <w:rPr>
                <w:rFonts w:ascii="Times New Roman" w:hAnsi="Times New Roman" w:cs="Times New Roman"/>
                <w:sz w:val="20"/>
              </w:rPr>
              <w:t>.</w:t>
            </w:r>
          </w:p>
        </w:tc>
      </w:tr>
      <w:tr w:rsidR="0095672C" w:rsidRPr="00DF07B0" w:rsidTr="00950116">
        <w:trPr>
          <w:trHeight w:val="1425"/>
        </w:trPr>
        <w:tc>
          <w:tcPr>
            <w:tcW w:w="2352" w:type="dxa"/>
            <w:tcBorders>
              <w:top w:val="single" w:sz="4" w:space="0" w:color="auto"/>
              <w:left w:val="single" w:sz="4" w:space="0" w:color="auto"/>
              <w:bottom w:val="nil"/>
              <w:right w:val="single" w:sz="4" w:space="0" w:color="auto"/>
            </w:tcBorders>
            <w:shd w:val="clear" w:color="000000" w:fill="FFFFFF"/>
          </w:tcPr>
          <w:p w:rsidR="0095672C" w:rsidRPr="00DF07B0" w:rsidDel="00350C22" w:rsidRDefault="0095672C" w:rsidP="00950116">
            <w:pPr>
              <w:rPr>
                <w:rFonts w:ascii="Times New Roman" w:hAnsi="Times New Roman" w:cs="Times New Roman"/>
                <w:sz w:val="20"/>
              </w:rPr>
            </w:pPr>
            <w:r w:rsidRPr="00DF07B0">
              <w:rPr>
                <w:rFonts w:ascii="Times New Roman" w:hAnsi="Times New Roman" w:cs="Times New Roman"/>
                <w:sz w:val="20"/>
              </w:rPr>
              <w:t>C0210/R0340</w:t>
            </w:r>
          </w:p>
        </w:tc>
        <w:tc>
          <w:tcPr>
            <w:tcW w:w="2898" w:type="dxa"/>
            <w:tcBorders>
              <w:top w:val="single" w:sz="4" w:space="0" w:color="auto"/>
              <w:left w:val="nil"/>
              <w:bottom w:val="nil"/>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without volatility adjustment and without others transitional measures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r w:rsidRPr="00DF07B0" w:rsidDel="00AF1D04">
              <w:rPr>
                <w:rFonts w:ascii="Times New Roman" w:hAnsi="Times New Roman" w:cs="Times New Roman"/>
                <w:sz w:val="20"/>
                <w:lang w:val="en-US"/>
              </w:rPr>
              <w:t>Total (Health similar to life insurance)</w:t>
            </w:r>
          </w:p>
        </w:tc>
        <w:tc>
          <w:tcPr>
            <w:tcW w:w="4052" w:type="dxa"/>
            <w:tcBorders>
              <w:top w:val="single" w:sz="4" w:space="0" w:color="auto"/>
              <w:left w:val="nil"/>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amount of technical provisions </w:t>
            </w:r>
            <w:del w:id="891" w:author="Author">
              <w:r w:rsidRPr="00DF07B0" w:rsidDel="00962E8A">
                <w:rPr>
                  <w:rFonts w:ascii="Times New Roman" w:hAnsi="Times New Roman" w:cs="Times New Roman"/>
                  <w:sz w:val="20"/>
                </w:rPr>
                <w:delText xml:space="preserve">where the </w:delText>
              </w:r>
              <w:r w:rsidRPr="00DF07B0" w:rsidDel="00962E8A">
                <w:rPr>
                  <w:rFonts w:ascii="Times New Roman" w:hAnsi="Times New Roman" w:cs="Times New Roman"/>
                  <w:sz w:val="20"/>
                  <w:lang w:val="en-US"/>
                </w:rPr>
                <w:delText xml:space="preserve">volatility </w:delText>
              </w:r>
              <w:r w:rsidRPr="00DF07B0" w:rsidDel="00962E8A">
                <w:rPr>
                  <w:rFonts w:ascii="Times New Roman" w:hAnsi="Times New Roman" w:cs="Times New Roman"/>
                  <w:sz w:val="20"/>
                </w:rPr>
                <w:delText xml:space="preserve">adjustment has been applied </w:delText>
              </w:r>
            </w:del>
            <w:r w:rsidRPr="00DF07B0">
              <w:rPr>
                <w:rFonts w:ascii="Times New Roman" w:hAnsi="Times New Roman" w:cs="Times New Roman"/>
                <w:sz w:val="20"/>
              </w:rPr>
              <w:t xml:space="preserve">calculated without volatility adjustment, for </w:t>
            </w:r>
            <w:r w:rsidRPr="00DF07B0" w:rsidDel="00AF1D04">
              <w:rPr>
                <w:rFonts w:ascii="Times New Roman" w:hAnsi="Times New Roman" w:cs="Times New Roman"/>
                <w:sz w:val="20"/>
                <w:lang w:val="en-US"/>
              </w:rPr>
              <w:t>H</w:t>
            </w:r>
            <w:r w:rsidRPr="00DF07B0">
              <w:rPr>
                <w:rFonts w:ascii="Times New Roman" w:hAnsi="Times New Roman" w:cs="Times New Roman"/>
                <w:sz w:val="20"/>
                <w:lang w:val="en-US"/>
              </w:rPr>
              <w:t>ealth similar to life insurance</w:t>
            </w:r>
            <w:r w:rsidRPr="00DF07B0">
              <w:rPr>
                <w:rFonts w:ascii="Times New Roman" w:hAnsi="Times New Roman" w:cs="Times New Roman"/>
                <w:sz w:val="20"/>
              </w:rPr>
              <w:t xml:space="preserve">. </w:t>
            </w:r>
          </w:p>
          <w:p w:rsidR="0095672C" w:rsidRPr="00DF07B0" w:rsidDel="00AF1D04" w:rsidRDefault="0095672C">
            <w:pPr>
              <w:rPr>
                <w:rFonts w:ascii="Times New Roman" w:hAnsi="Times New Roman" w:cs="Times New Roman"/>
                <w:sz w:val="20"/>
              </w:rPr>
            </w:pPr>
            <w:r w:rsidRPr="00DF07B0">
              <w:rPr>
                <w:rFonts w:ascii="Times New Roman" w:hAnsi="Times New Roman" w:cs="Times New Roman"/>
                <w:sz w:val="20"/>
              </w:rPr>
              <w:t>In the cases where the same technical provisions were also subject to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rPr>
              <w:t xml:space="preserve"> technical provisions/</w:t>
            </w:r>
            <w:r w:rsidR="00226AF2" w:rsidRPr="00DF07B0">
              <w:rPr>
                <w:rFonts w:ascii="Times New Roman" w:hAnsi="Times New Roman" w:cs="Times New Roman"/>
                <w:sz w:val="20"/>
              </w:rPr>
              <w:t>transitional</w:t>
            </w:r>
            <w:r w:rsidR="00045F07" w:rsidRPr="00DF07B0">
              <w:rPr>
                <w:rFonts w:ascii="Times New Roman" w:hAnsi="Times New Roman" w:cs="Times New Roman"/>
                <w:sz w:val="20"/>
                <w:szCs w:val="20"/>
              </w:rPr>
              <w:t xml:space="preserve"> adjustment to the relevant risk-free interest rate term structure</w:t>
            </w:r>
            <w:r w:rsidRPr="00DF07B0">
              <w:rPr>
                <w:rFonts w:ascii="Times New Roman" w:hAnsi="Times New Roman" w:cs="Times New Roman"/>
                <w:sz w:val="20"/>
              </w:rPr>
              <w:t xml:space="preserve">, the amount reported in this item shall reflect the value with neither the volatility adjustment nor the transitional </w:t>
            </w:r>
            <w:r w:rsidR="00226AF2" w:rsidRPr="00DF07B0">
              <w:rPr>
                <w:rFonts w:ascii="Times New Roman" w:hAnsi="Times New Roman" w:cs="Times New Roman"/>
                <w:sz w:val="20"/>
                <w:szCs w:val="20"/>
              </w:rPr>
              <w:t>deduction to</w:t>
            </w:r>
            <w:r w:rsidR="00226AF2" w:rsidRPr="00DF07B0">
              <w:rPr>
                <w:rFonts w:ascii="Times New Roman" w:hAnsi="Times New Roman" w:cs="Times New Roman"/>
                <w:sz w:val="20"/>
              </w:rPr>
              <w:t xml:space="preserve"> </w:t>
            </w:r>
            <w:r w:rsidRPr="00DF07B0">
              <w:rPr>
                <w:rFonts w:ascii="Times New Roman" w:hAnsi="Times New Roman" w:cs="Times New Roman"/>
                <w:sz w:val="20"/>
              </w:rPr>
              <w:t>technical provisions/</w:t>
            </w:r>
            <w:r w:rsidR="00226AF2" w:rsidRPr="00DF07B0">
              <w:rPr>
                <w:rFonts w:ascii="Times New Roman" w:hAnsi="Times New Roman" w:cs="Times New Roman"/>
                <w:sz w:val="20"/>
              </w:rPr>
              <w:t>transitional</w:t>
            </w:r>
            <w:r w:rsidR="00045F07" w:rsidRPr="00DF07B0">
              <w:rPr>
                <w:rFonts w:ascii="Times New Roman" w:hAnsi="Times New Roman" w:cs="Times New Roman"/>
                <w:sz w:val="20"/>
                <w:szCs w:val="20"/>
              </w:rPr>
              <w:t xml:space="preserve"> adjustment to the relevant risk-free interest rate term structure</w:t>
            </w:r>
            <w:r w:rsidRPr="00DF07B0">
              <w:rPr>
                <w:rFonts w:ascii="Times New Roman" w:hAnsi="Times New Roman" w:cs="Times New Roman"/>
                <w:sz w:val="20"/>
              </w:rPr>
              <w:t>.</w:t>
            </w:r>
          </w:p>
        </w:tc>
      </w:tr>
      <w:tr w:rsidR="0095672C" w:rsidRPr="00DF07B0"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 C0030, C0060, C0090, C0100, C0160, C0190, C0200/R0350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Best estimate subject to matching adjustment</w:t>
            </w:r>
          </w:p>
        </w:tc>
        <w:tc>
          <w:tcPr>
            <w:tcW w:w="4052" w:type="dxa"/>
            <w:tcBorders>
              <w:top w:val="single" w:sz="4" w:space="0" w:color="auto"/>
              <w:left w:val="nil"/>
              <w:bottom w:val="single" w:sz="4" w:space="0" w:color="auto"/>
              <w:right w:val="single" w:sz="4" w:space="0" w:color="auto"/>
            </w:tcBorders>
            <w:shd w:val="clear" w:color="000000" w:fill="FFFFFF"/>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Indicate the amount of gross best estimate (R0030) subject to matching adjustment, for each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p>
        </w:tc>
      </w:tr>
      <w:tr w:rsidR="0095672C" w:rsidRPr="00DF07B0"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C0150/R0350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Best estimate subject to matching adjustment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4052"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lang w:val="en-US"/>
              </w:rPr>
              <w:t xml:space="preserve">Total amount of gross best estimate (R0030) subject to matching adjustment, for Life other than health insurance, including </w:t>
            </w:r>
            <w:r w:rsidRPr="00DF07B0">
              <w:rPr>
                <w:rFonts w:ascii="Times New Roman" w:hAnsi="Times New Roman" w:cs="Times New Roman"/>
                <w:sz w:val="20"/>
              </w:rPr>
              <w:t>Unit</w:t>
            </w:r>
            <w:r w:rsidR="0072092D" w:rsidRPr="00DF07B0">
              <w:rPr>
                <w:rFonts w:ascii="Times New Roman" w:hAnsi="Times New Roman" w:cs="Times New Roman"/>
                <w:sz w:val="20"/>
              </w:rPr>
              <w:t>–</w:t>
            </w:r>
            <w:r w:rsidRPr="00DF07B0">
              <w:rPr>
                <w:rFonts w:ascii="Times New Roman" w:hAnsi="Times New Roman" w:cs="Times New Roman"/>
                <w:sz w:val="20"/>
              </w:rPr>
              <w:t>Linked</w:t>
            </w:r>
          </w:p>
          <w:p w:rsidR="0095672C" w:rsidRPr="00DF07B0" w:rsidRDefault="0095672C">
            <w:pPr>
              <w:rPr>
                <w:rFonts w:ascii="Times New Roman" w:hAnsi="Times New Roman" w:cs="Times New Roman"/>
                <w:sz w:val="20"/>
              </w:rPr>
            </w:pPr>
          </w:p>
        </w:tc>
      </w:tr>
      <w:tr w:rsidR="0095672C" w:rsidRPr="00DF07B0"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Del="00350C22" w:rsidRDefault="0095672C" w:rsidP="00950116">
            <w:pPr>
              <w:rPr>
                <w:rFonts w:ascii="Times New Roman" w:hAnsi="Times New Roman" w:cs="Times New Roman"/>
                <w:sz w:val="20"/>
              </w:rPr>
            </w:pPr>
            <w:r w:rsidRPr="00DF07B0">
              <w:rPr>
                <w:rFonts w:ascii="Times New Roman" w:hAnsi="Times New Roman" w:cs="Times New Roman"/>
                <w:sz w:val="20"/>
              </w:rPr>
              <w:lastRenderedPageBreak/>
              <w:t>C0210/R0350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Best estimate subject to matching adjustment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r w:rsidRPr="00DF07B0" w:rsidDel="00AF1D04">
              <w:rPr>
                <w:rFonts w:ascii="Times New Roman" w:hAnsi="Times New Roman" w:cs="Times New Roman"/>
                <w:sz w:val="20"/>
                <w:lang w:val="en-US"/>
              </w:rPr>
              <w:t>Total (Health similar to life insurance)</w:t>
            </w:r>
          </w:p>
        </w:tc>
        <w:tc>
          <w:tcPr>
            <w:tcW w:w="4052" w:type="dxa"/>
            <w:tcBorders>
              <w:top w:val="single" w:sz="4" w:space="0" w:color="auto"/>
              <w:left w:val="nil"/>
              <w:bottom w:val="single" w:sz="4" w:space="0" w:color="auto"/>
              <w:right w:val="single" w:sz="4" w:space="0" w:color="auto"/>
            </w:tcBorders>
            <w:shd w:val="clear" w:color="000000" w:fill="FFFFFF"/>
          </w:tcPr>
          <w:p w:rsidR="0095672C" w:rsidRPr="00DF07B0" w:rsidDel="00AF1D04"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Total amount of gross best estimate (R0030) subject to matching adjustment, for </w:t>
            </w:r>
            <w:r w:rsidRPr="00DF07B0" w:rsidDel="00AF1D04">
              <w:rPr>
                <w:rFonts w:ascii="Times New Roman" w:hAnsi="Times New Roman" w:cs="Times New Roman"/>
                <w:sz w:val="20"/>
                <w:lang w:val="en-US"/>
              </w:rPr>
              <w:t>H</w:t>
            </w:r>
            <w:r w:rsidRPr="00DF07B0">
              <w:rPr>
                <w:rFonts w:ascii="Times New Roman" w:hAnsi="Times New Roman" w:cs="Times New Roman"/>
                <w:sz w:val="20"/>
                <w:lang w:val="en-US"/>
              </w:rPr>
              <w:t>ealth similar to life insurance</w:t>
            </w:r>
          </w:p>
        </w:tc>
      </w:tr>
      <w:tr w:rsidR="0095672C" w:rsidRPr="00DF07B0"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 C0030, C0060, C0090, C0100, C0160, C0190, C0200/R0360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without matching adjustment and without all the others</w:t>
            </w:r>
            <w:r w:rsidRPr="00DF07B0" w:rsidDel="00634CF3">
              <w:rPr>
                <w:rFonts w:ascii="Times New Roman" w:hAnsi="Times New Roman" w:cs="Times New Roman"/>
                <w:sz w:val="20"/>
                <w:lang w:val="en-US"/>
              </w:rPr>
              <w:t xml:space="preserve"> </w:t>
            </w:r>
          </w:p>
        </w:tc>
        <w:tc>
          <w:tcPr>
            <w:tcW w:w="4052"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 of technical provisions </w:t>
            </w:r>
            <w:del w:id="892" w:author="Author">
              <w:r w:rsidRPr="00DF07B0" w:rsidDel="00137534">
                <w:rPr>
                  <w:rFonts w:ascii="Times New Roman" w:hAnsi="Times New Roman" w:cs="Times New Roman"/>
                  <w:sz w:val="20"/>
                  <w:lang w:val="en-US"/>
                </w:rPr>
                <w:delText xml:space="preserve">where the matching adjustment has been applied </w:delText>
              </w:r>
            </w:del>
            <w:r w:rsidRPr="00DF07B0">
              <w:rPr>
                <w:rFonts w:ascii="Times New Roman" w:hAnsi="Times New Roman" w:cs="Times New Roman"/>
                <w:sz w:val="20"/>
                <w:lang w:val="en-US"/>
              </w:rPr>
              <w:t xml:space="preserve">calculated without matching adjustment, for each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In the cases where the same technical provisions were also subject to the transitional </w:t>
            </w:r>
            <w:r w:rsidR="00226AF2" w:rsidRPr="00DF07B0">
              <w:rPr>
                <w:rFonts w:ascii="Times New Roman" w:hAnsi="Times New Roman" w:cs="Times New Roman"/>
                <w:sz w:val="20"/>
                <w:szCs w:val="20"/>
              </w:rPr>
              <w:t>deduction to</w:t>
            </w:r>
            <w:r w:rsidR="00226AF2" w:rsidRPr="00DF07B0">
              <w:rPr>
                <w:rFonts w:ascii="Times New Roman" w:hAnsi="Times New Roman" w:cs="Times New Roman"/>
                <w:sz w:val="20"/>
                <w:lang w:val="en-US"/>
              </w:rPr>
              <w:t xml:space="preserve"> </w:t>
            </w:r>
            <w:r w:rsidRPr="00DF07B0">
              <w:rPr>
                <w:rFonts w:ascii="Times New Roman" w:hAnsi="Times New Roman" w:cs="Times New Roman"/>
                <w:sz w:val="20"/>
                <w:lang w:val="en-US"/>
              </w:rPr>
              <w:t>technical provisions, the amount reported in this item shall reflect the value with neither the matching adjustment nor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lang w:val="en-US"/>
              </w:rPr>
              <w:t xml:space="preserve"> technical provisions.</w:t>
            </w:r>
          </w:p>
        </w:tc>
      </w:tr>
      <w:tr w:rsidR="0095672C" w:rsidRPr="00DF07B0"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C0150/R0360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Technical provisions without matching adjustment and without all the others</w:t>
            </w:r>
            <w:r w:rsidRPr="00DF07B0" w:rsidDel="00634CF3">
              <w:rPr>
                <w:rFonts w:ascii="Times New Roman" w:hAnsi="Times New Roman" w:cs="Times New Roman"/>
                <w:sz w:val="20"/>
                <w:lang w:val="en-US"/>
              </w:rPr>
              <w:t xml:space="preserve">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Total (Life other than health insurance, including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w:t>
            </w:r>
          </w:p>
        </w:tc>
        <w:tc>
          <w:tcPr>
            <w:tcW w:w="4052"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Total amount of technical provisions </w:t>
            </w:r>
            <w:del w:id="893" w:author="Author">
              <w:r w:rsidRPr="00DF07B0" w:rsidDel="00962E8A">
                <w:rPr>
                  <w:rFonts w:ascii="Times New Roman" w:hAnsi="Times New Roman" w:cs="Times New Roman"/>
                  <w:sz w:val="20"/>
                  <w:lang w:val="en-US"/>
                </w:rPr>
                <w:delText xml:space="preserve">where the matching adjustment has been applied </w:delText>
              </w:r>
            </w:del>
            <w:r w:rsidRPr="00DF07B0">
              <w:rPr>
                <w:rFonts w:ascii="Times New Roman" w:hAnsi="Times New Roman" w:cs="Times New Roman"/>
                <w:sz w:val="20"/>
                <w:lang w:val="en-US"/>
              </w:rPr>
              <w:t>calculated without matching adjustment, for Life other than health insurance, including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In the cases where the same technical provisions were also subject to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lang w:val="en-US"/>
              </w:rPr>
              <w:t xml:space="preserve"> technical provisions, the amount reported in this item shall reflect the value with neither the matching adjustment nor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lang w:val="en-US"/>
              </w:rPr>
              <w:t xml:space="preserve"> technical provisions.</w:t>
            </w:r>
          </w:p>
        </w:tc>
      </w:tr>
      <w:tr w:rsidR="0095672C" w:rsidRPr="00DF07B0"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Del="00350C22" w:rsidRDefault="0095672C" w:rsidP="00950116">
            <w:pPr>
              <w:rPr>
                <w:rFonts w:ascii="Times New Roman" w:hAnsi="Times New Roman" w:cs="Times New Roman"/>
                <w:sz w:val="20"/>
              </w:rPr>
            </w:pPr>
            <w:r w:rsidRPr="00DF07B0">
              <w:rPr>
                <w:rFonts w:ascii="Times New Roman" w:hAnsi="Times New Roman" w:cs="Times New Roman"/>
                <w:sz w:val="20"/>
              </w:rPr>
              <w:t>C0210/R0360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DF07B0" w:rsidDel="001F1BFA"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Technical provisions without matching adjustment and without all the others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r w:rsidRPr="00DF07B0" w:rsidDel="00AF1D04">
              <w:rPr>
                <w:rFonts w:ascii="Times New Roman" w:hAnsi="Times New Roman" w:cs="Times New Roman"/>
                <w:sz w:val="20"/>
                <w:lang w:val="en-US"/>
              </w:rPr>
              <w:t>Total (Health similar to life insurance)</w:t>
            </w:r>
          </w:p>
        </w:tc>
        <w:tc>
          <w:tcPr>
            <w:tcW w:w="4052" w:type="dxa"/>
            <w:tcBorders>
              <w:top w:val="single" w:sz="4" w:space="0" w:color="auto"/>
              <w:left w:val="nil"/>
              <w:bottom w:val="single" w:sz="4" w:space="0" w:color="auto"/>
              <w:right w:val="single" w:sz="4" w:space="0" w:color="auto"/>
            </w:tcBorders>
            <w:shd w:val="clear" w:color="000000" w:fill="FFFFFF"/>
          </w:tcPr>
          <w:p w:rsidR="0095672C" w:rsidRPr="00DF07B0" w:rsidDel="00962E8A" w:rsidRDefault="0095672C" w:rsidP="00950116">
            <w:pPr>
              <w:rPr>
                <w:del w:id="894" w:author="Author"/>
                <w:rFonts w:ascii="Times New Roman" w:hAnsi="Times New Roman" w:cs="Times New Roman"/>
                <w:sz w:val="20"/>
                <w:lang w:val="en-US"/>
              </w:rPr>
            </w:pPr>
            <w:r w:rsidRPr="00DF07B0">
              <w:rPr>
                <w:rFonts w:ascii="Times New Roman" w:hAnsi="Times New Roman" w:cs="Times New Roman"/>
                <w:sz w:val="20"/>
                <w:lang w:val="en-US"/>
              </w:rPr>
              <w:t xml:space="preserve">Total amount of technical provisions </w:t>
            </w:r>
            <w:del w:id="895" w:author="Author">
              <w:r w:rsidRPr="00DF07B0" w:rsidDel="00137534">
                <w:rPr>
                  <w:rFonts w:ascii="Times New Roman" w:hAnsi="Times New Roman" w:cs="Times New Roman"/>
                  <w:sz w:val="20"/>
                  <w:lang w:val="en-US"/>
                </w:rPr>
                <w:delText xml:space="preserve">where the matching adjustment has been applied </w:delText>
              </w:r>
            </w:del>
            <w:r w:rsidRPr="00DF07B0">
              <w:rPr>
                <w:rFonts w:ascii="Times New Roman" w:hAnsi="Times New Roman" w:cs="Times New Roman"/>
                <w:sz w:val="20"/>
                <w:lang w:val="en-US"/>
              </w:rPr>
              <w:t xml:space="preserve">calculated without matching adjustment, for </w:t>
            </w:r>
            <w:r w:rsidRPr="00DF07B0" w:rsidDel="00AF1D04">
              <w:rPr>
                <w:rFonts w:ascii="Times New Roman" w:hAnsi="Times New Roman" w:cs="Times New Roman"/>
                <w:sz w:val="20"/>
                <w:lang w:val="en-US"/>
              </w:rPr>
              <w:t>H</w:t>
            </w:r>
            <w:r w:rsidRPr="00DF07B0">
              <w:rPr>
                <w:rFonts w:ascii="Times New Roman" w:hAnsi="Times New Roman" w:cs="Times New Roman"/>
                <w:sz w:val="20"/>
                <w:lang w:val="en-US"/>
              </w:rPr>
              <w:t xml:space="preserve">ealth similar to life insurance. </w:t>
            </w:r>
          </w:p>
          <w:p w:rsidR="0095672C" w:rsidRPr="00DF07B0" w:rsidRDefault="0095672C" w:rsidP="00950116">
            <w:pPr>
              <w:rPr>
                <w:rFonts w:ascii="Times New Roman" w:hAnsi="Times New Roman" w:cs="Times New Roman"/>
                <w:sz w:val="20"/>
                <w:lang w:val="en-US"/>
              </w:rPr>
            </w:pPr>
          </w:p>
          <w:p w:rsidR="0095672C" w:rsidRPr="00DF07B0" w:rsidDel="00AF1D04" w:rsidRDefault="0095672C">
            <w:pPr>
              <w:rPr>
                <w:rFonts w:ascii="Times New Roman" w:hAnsi="Times New Roman" w:cs="Times New Roman"/>
                <w:sz w:val="20"/>
                <w:lang w:val="en-US"/>
              </w:rPr>
            </w:pPr>
            <w:r w:rsidRPr="00DF07B0">
              <w:rPr>
                <w:rFonts w:ascii="Times New Roman" w:hAnsi="Times New Roman" w:cs="Times New Roman"/>
                <w:sz w:val="20"/>
                <w:lang w:val="en-US"/>
              </w:rPr>
              <w:t>In the cases where the same technical provisions were also subject to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lang w:val="en-US"/>
              </w:rPr>
              <w:t xml:space="preserve"> technical provisions, the amount reported in this item shall reflect the value with neither the matching adjustment nor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lang w:val="en-US"/>
              </w:rPr>
              <w:t xml:space="preserve"> technical provisions.</w:t>
            </w:r>
          </w:p>
        </w:tc>
      </w:tr>
    </w:tbl>
    <w:p w:rsidR="0095672C" w:rsidRPr="00DF07B0" w:rsidRDefault="0095672C" w:rsidP="00950116">
      <w:pPr>
        <w:rPr>
          <w:rFonts w:ascii="Times New Roman" w:hAnsi="Times New Roman"/>
        </w:rPr>
      </w:pPr>
    </w:p>
    <w:p w:rsidR="0095672C" w:rsidRPr="00DF07B0" w:rsidRDefault="0095672C">
      <w:pPr>
        <w:rPr>
          <w:rFonts w:ascii="Times New Roman" w:hAnsi="Times New Roman"/>
        </w:rPr>
      </w:pPr>
    </w:p>
    <w:tbl>
      <w:tblPr>
        <w:tblW w:w="20772" w:type="dxa"/>
        <w:tblCellMar>
          <w:left w:w="70" w:type="dxa"/>
          <w:right w:w="70" w:type="dxa"/>
        </w:tblCellMar>
        <w:tblLook w:val="04A0" w:firstRow="1" w:lastRow="0" w:firstColumn="1" w:lastColumn="0" w:noHBand="0" w:noVBand="1"/>
      </w:tblPr>
      <w:tblGrid>
        <w:gridCol w:w="65"/>
        <w:gridCol w:w="2263"/>
        <w:gridCol w:w="3450"/>
        <w:gridCol w:w="3506"/>
        <w:gridCol w:w="395"/>
        <w:gridCol w:w="6341"/>
        <w:gridCol w:w="4752"/>
      </w:tblGrid>
      <w:tr w:rsidR="0095672C" w:rsidRPr="00DF07B0" w:rsidTr="00950116">
        <w:trPr>
          <w:gridBefore w:val="1"/>
          <w:gridAfter w:val="3"/>
          <w:wBefore w:w="65" w:type="dxa"/>
          <w:wAfter w:w="11488" w:type="dxa"/>
          <w:trHeight w:val="104"/>
        </w:trPr>
        <w:tc>
          <w:tcPr>
            <w:tcW w:w="9219" w:type="dxa"/>
            <w:gridSpan w:val="3"/>
            <w:tcBorders>
              <w:top w:val="nil"/>
              <w:left w:val="nil"/>
              <w:bottom w:val="nil"/>
              <w:right w:val="nil"/>
            </w:tcBorders>
            <w:shd w:val="clear" w:color="000000" w:fill="FFFFFF"/>
            <w:noWrap/>
          </w:tcPr>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 xml:space="preserve">S.12.02 </w:t>
            </w:r>
            <w:r w:rsidR="0072092D" w:rsidRPr="00DF07B0">
              <w:rPr>
                <w:rFonts w:ascii="Times New Roman" w:hAnsi="Times New Roman" w:cs="Times New Roman"/>
                <w:b/>
                <w:sz w:val="20"/>
                <w:lang w:val="en-US"/>
              </w:rPr>
              <w:t>–</w:t>
            </w:r>
            <w:r w:rsidRPr="00DF07B0">
              <w:rPr>
                <w:rFonts w:ascii="Times New Roman" w:hAnsi="Times New Roman" w:cs="Times New Roman"/>
                <w:b/>
                <w:sz w:val="20"/>
                <w:lang w:val="en-US"/>
              </w:rPr>
              <w:t xml:space="preserve"> Life and Health SLT Technical Provisions – by Country </w:t>
            </w:r>
          </w:p>
          <w:p w:rsidR="0095672C" w:rsidRPr="00DF07B0" w:rsidRDefault="0095672C" w:rsidP="00950116">
            <w:pPr>
              <w:rPr>
                <w:rFonts w:ascii="Times New Roman" w:hAnsi="Times New Roman" w:cs="Times New Roman"/>
                <w:b/>
                <w:bCs/>
                <w:sz w:val="20"/>
                <w:lang w:val="en-US"/>
              </w:rPr>
            </w:pPr>
            <w:r w:rsidRPr="00DF07B0">
              <w:rPr>
                <w:rFonts w:ascii="Times New Roman" w:hAnsi="Times New Roman" w:cs="Times New Roman"/>
                <w:b/>
                <w:bCs/>
                <w:sz w:val="20"/>
                <w:lang w:val="en-US"/>
              </w:rPr>
              <w:t>General comments:</w:t>
            </w:r>
          </w:p>
          <w:p w:rsidR="004F470F" w:rsidRPr="00DF07B0" w:rsidRDefault="0095672C" w:rsidP="004F470F">
            <w:pPr>
              <w:jc w:val="both"/>
              <w:rPr>
                <w:ins w:id="896" w:author="Author"/>
                <w:rFonts w:ascii="Times New Roman" w:hAnsi="Times New Roman" w:cs="Times New Roman"/>
                <w:sz w:val="20"/>
                <w:szCs w:val="20"/>
                <w:lang w:val="en-US"/>
              </w:rPr>
            </w:pPr>
            <w:r w:rsidRPr="00DF07B0">
              <w:rPr>
                <w:rFonts w:ascii="Times New Roman" w:hAnsi="Times New Roman" w:cs="Times New Roman"/>
                <w:sz w:val="20"/>
                <w:lang w:val="en-US"/>
              </w:rPr>
              <w:t xml:space="preserve"> </w:t>
            </w:r>
            <w:r w:rsidR="000D2E4C" w:rsidRPr="00DF07B0">
              <w:rPr>
                <w:rFonts w:ascii="Times New Roman" w:hAnsi="Times New Roman" w:cs="Times New Roman"/>
                <w:sz w:val="20"/>
                <w:lang w:val="en-US"/>
              </w:rPr>
              <w:t xml:space="preserve">This </w:t>
            </w:r>
            <w:r w:rsidR="001062B8" w:rsidRPr="00DF07B0">
              <w:rPr>
                <w:rFonts w:ascii="Times New Roman" w:hAnsi="Times New Roman" w:cs="Times New Roman"/>
                <w:sz w:val="20"/>
                <w:szCs w:val="20"/>
                <w:lang w:val="en-US"/>
              </w:rPr>
              <w:t>section</w:t>
            </w:r>
            <w:r w:rsidRPr="00DF07B0">
              <w:rPr>
                <w:rFonts w:ascii="Times New Roman" w:hAnsi="Times New Roman" w:cs="Times New Roman"/>
                <w:sz w:val="20"/>
                <w:lang w:val="en-US"/>
              </w:rPr>
              <w:t xml:space="preserve"> relates to annual submission of information for individual entities.</w:t>
            </w:r>
            <w:ins w:id="897" w:author="Author">
              <w:r w:rsidR="004F470F" w:rsidRPr="00DF07B0">
                <w:rPr>
                  <w:rFonts w:ascii="Times New Roman" w:hAnsi="Times New Roman" w:cs="Times New Roman"/>
                  <w:sz w:val="20"/>
                  <w:lang w:val="en-US"/>
                </w:rPr>
                <w:t xml:space="preserve"> The template is not due when the </w:t>
              </w:r>
              <w:r w:rsidR="004F470F" w:rsidRPr="00DF07B0">
                <w:rPr>
                  <w:rFonts w:ascii="Times New Roman" w:hAnsi="Times New Roman" w:cs="Times New Roman"/>
                  <w:sz w:val="20"/>
                  <w:lang w:val="en-US"/>
                </w:rPr>
                <w:lastRenderedPageBreak/>
                <w:t xml:space="preserve">thresholds for reporting by country described below are not applicable, i.e. </w:t>
              </w:r>
              <w:r w:rsidR="00612209" w:rsidRPr="00DF07B0">
                <w:rPr>
                  <w:rFonts w:ascii="Times New Roman" w:hAnsi="Times New Roman" w:cs="Times New Roman"/>
                  <w:sz w:val="20"/>
                  <w:lang w:val="en-US"/>
                </w:rPr>
                <w:t>100% of the sum of the technical provisions calculated as a whole and gross best estimate. When this amount is higher than 90% but lower than 100% then only R0010, R0020 and R0030 should be reported</w:t>
              </w:r>
              <w:r w:rsidR="004F470F" w:rsidRPr="00DF07B0">
                <w:rPr>
                  <w:rFonts w:ascii="Times New Roman" w:hAnsi="Times New Roman" w:cs="Times New Roman"/>
                  <w:sz w:val="20"/>
                  <w:lang w:val="en-US"/>
                </w:rPr>
                <w:t>.</w:t>
              </w:r>
            </w:ins>
          </w:p>
          <w:p w:rsidR="0095672C" w:rsidRPr="00DF07B0" w:rsidDel="003E7EAD" w:rsidRDefault="0095672C" w:rsidP="00950116">
            <w:pPr>
              <w:jc w:val="both"/>
              <w:rPr>
                <w:del w:id="898" w:author="Author"/>
                <w:rFonts w:ascii="Times New Roman" w:hAnsi="Times New Roman" w:cs="Times New Roman"/>
                <w:sz w:val="20"/>
                <w:lang w:val="en-US"/>
              </w:rPr>
            </w:pP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Undertakings shall take into account all the obligations in different currencies and convert them into the reporting currency. </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The information by country shall be reported according to the following specifications:</w:t>
            </w:r>
          </w:p>
          <w:p w:rsidR="0095672C" w:rsidRPr="00DF07B0" w:rsidRDefault="0095672C">
            <w:pPr>
              <w:pStyle w:val="ListParagraph"/>
              <w:numPr>
                <w:ilvl w:val="4"/>
                <w:numId w:val="6"/>
              </w:numPr>
              <w:ind w:left="786"/>
              <w:contextualSpacing w:val="0"/>
              <w:rPr>
                <w:sz w:val="20"/>
                <w:lang w:val="en-GB"/>
              </w:rPr>
              <w:pPrChange w:id="899" w:author="Author">
                <w:pPr>
                  <w:pStyle w:val="ListParagraph"/>
                  <w:numPr>
                    <w:ilvl w:val="1"/>
                    <w:numId w:val="6"/>
                  </w:numPr>
                  <w:ind w:left="782" w:hanging="357"/>
                  <w:contextualSpacing w:val="0"/>
                </w:pPr>
              </w:pPrChange>
            </w:pPr>
            <w:r w:rsidRPr="00DF07B0">
              <w:rPr>
                <w:sz w:val="20"/>
                <w:lang w:val="en-GB"/>
              </w:rPr>
              <w:t>Information on the home country shall be always reported regardless of the amount of technical provisions calculated as a whole and gross best estimate;</w:t>
            </w:r>
          </w:p>
          <w:p w:rsidR="0095672C" w:rsidRPr="00DF07B0" w:rsidRDefault="0095672C">
            <w:pPr>
              <w:pStyle w:val="ListParagraph"/>
              <w:numPr>
                <w:ilvl w:val="4"/>
                <w:numId w:val="6"/>
              </w:numPr>
              <w:ind w:left="786"/>
              <w:contextualSpacing w:val="0"/>
              <w:rPr>
                <w:sz w:val="20"/>
                <w:lang w:val="en-GB"/>
              </w:rPr>
              <w:pPrChange w:id="900" w:author="Author">
                <w:pPr>
                  <w:pStyle w:val="ListParagraph"/>
                  <w:numPr>
                    <w:ilvl w:val="1"/>
                    <w:numId w:val="6"/>
                  </w:numPr>
                  <w:ind w:left="782" w:hanging="357"/>
                  <w:contextualSpacing w:val="0"/>
                </w:pPr>
              </w:pPrChange>
            </w:pPr>
            <w:r w:rsidRPr="00DF07B0">
              <w:rPr>
                <w:sz w:val="20"/>
                <w:lang w:val="en-GB"/>
              </w:rPr>
              <w:t xml:space="preserve">Information reported by country shall at least represent 90% of the sum of the technical provisions calculated as a whole and gross best estimate of any </w:t>
            </w:r>
            <w:r w:rsidR="00B41DC2" w:rsidRPr="00DF07B0">
              <w:rPr>
                <w:sz w:val="20"/>
                <w:lang w:val="en-GB"/>
              </w:rPr>
              <w:t>line of business, as defined in Annex I to Delegated Regulation (EU) 2015/35</w:t>
            </w:r>
            <w:r w:rsidRPr="00DF07B0">
              <w:rPr>
                <w:sz w:val="20"/>
                <w:lang w:val="en-GB"/>
              </w:rPr>
              <w:t>;</w:t>
            </w:r>
          </w:p>
          <w:p w:rsidR="0095672C" w:rsidRPr="00DF07B0" w:rsidRDefault="0095672C">
            <w:pPr>
              <w:pStyle w:val="ListParagraph"/>
              <w:numPr>
                <w:ilvl w:val="4"/>
                <w:numId w:val="6"/>
              </w:numPr>
              <w:ind w:left="786"/>
              <w:contextualSpacing w:val="0"/>
              <w:rPr>
                <w:sz w:val="20"/>
                <w:lang w:val="en-GB"/>
              </w:rPr>
              <w:pPrChange w:id="901" w:author="Author">
                <w:pPr>
                  <w:pStyle w:val="ListParagraph"/>
                  <w:numPr>
                    <w:ilvl w:val="1"/>
                    <w:numId w:val="6"/>
                  </w:numPr>
                  <w:ind w:left="782" w:hanging="357"/>
                  <w:contextualSpacing w:val="0"/>
                </w:pPr>
              </w:pPrChange>
            </w:pPr>
            <w:r w:rsidRPr="00DF07B0">
              <w:rPr>
                <w:sz w:val="20"/>
                <w:lang w:val="en-GB"/>
              </w:rPr>
              <w:t xml:space="preserve">If a specific country has to be reported for a particular </w:t>
            </w:r>
            <w:r w:rsidR="00B41DC2" w:rsidRPr="00DF07B0">
              <w:rPr>
                <w:sz w:val="20"/>
                <w:lang w:val="en-GB"/>
              </w:rPr>
              <w:t>line of business</w:t>
            </w:r>
            <w:r w:rsidRPr="00DF07B0">
              <w:rPr>
                <w:sz w:val="20"/>
                <w:lang w:val="en-GB"/>
              </w:rPr>
              <w:t xml:space="preserve"> to comply with sub</w:t>
            </w:r>
            <w:r w:rsidR="0072092D" w:rsidRPr="00DF07B0">
              <w:rPr>
                <w:sz w:val="20"/>
                <w:lang w:val="en-GB"/>
              </w:rPr>
              <w:t>–</w:t>
            </w:r>
            <w:r w:rsidRPr="00DF07B0">
              <w:rPr>
                <w:sz w:val="20"/>
                <w:lang w:val="en-GB"/>
              </w:rPr>
              <w:t xml:space="preserve">paragraph b) then that country shall be reported for all </w:t>
            </w:r>
            <w:r w:rsidR="00B41DC2" w:rsidRPr="00DF07B0">
              <w:rPr>
                <w:sz w:val="20"/>
                <w:lang w:val="en-GB"/>
              </w:rPr>
              <w:t>lines of business</w:t>
            </w:r>
            <w:r w:rsidRPr="00DF07B0">
              <w:rPr>
                <w:sz w:val="20"/>
                <w:lang w:val="en-GB"/>
              </w:rPr>
              <w:t>;</w:t>
            </w:r>
          </w:p>
          <w:p w:rsidR="0095672C" w:rsidRPr="00DF07B0" w:rsidRDefault="0095672C">
            <w:pPr>
              <w:pStyle w:val="ListParagraph"/>
              <w:numPr>
                <w:ilvl w:val="4"/>
                <w:numId w:val="6"/>
              </w:numPr>
              <w:ind w:left="786"/>
              <w:contextualSpacing w:val="0"/>
              <w:rPr>
                <w:sz w:val="20"/>
                <w:lang w:val="en-GB"/>
              </w:rPr>
              <w:pPrChange w:id="902" w:author="Author">
                <w:pPr>
                  <w:pStyle w:val="ListParagraph"/>
                  <w:numPr>
                    <w:ilvl w:val="1"/>
                    <w:numId w:val="6"/>
                  </w:numPr>
                  <w:ind w:left="782" w:hanging="357"/>
                  <w:contextualSpacing w:val="0"/>
                </w:pPr>
              </w:pPrChange>
            </w:pPr>
            <w:r w:rsidRPr="00DF07B0">
              <w:rPr>
                <w:sz w:val="20"/>
                <w:lang w:val="en-GB"/>
              </w:rPr>
              <w:t>The other countries shall be reported aggregated in “other</w:t>
            </w:r>
            <w:r w:rsidR="0072092D" w:rsidRPr="00DF07B0">
              <w:rPr>
                <w:sz w:val="20"/>
                <w:lang w:val="en-GB"/>
              </w:rPr>
              <w:t>–</w:t>
            </w:r>
            <w:r w:rsidRPr="00DF07B0">
              <w:rPr>
                <w:sz w:val="20"/>
                <w:lang w:val="en-GB"/>
              </w:rPr>
              <w:t>EEA” or “other</w:t>
            </w:r>
            <w:r w:rsidR="0072092D" w:rsidRPr="00DF07B0">
              <w:rPr>
                <w:sz w:val="20"/>
                <w:lang w:val="en-GB"/>
              </w:rPr>
              <w:t>–</w:t>
            </w:r>
            <w:r w:rsidRPr="00DF07B0">
              <w:rPr>
                <w:sz w:val="20"/>
                <w:lang w:val="en-GB"/>
              </w:rPr>
              <w:t>non EEA”</w:t>
            </w:r>
          </w:p>
          <w:p w:rsidR="0095672C" w:rsidRPr="00DF07B0" w:rsidRDefault="0095672C">
            <w:pPr>
              <w:pStyle w:val="ListParagraph"/>
              <w:numPr>
                <w:ilvl w:val="4"/>
                <w:numId w:val="6"/>
              </w:numPr>
              <w:ind w:left="786"/>
              <w:contextualSpacing w:val="0"/>
              <w:rPr>
                <w:sz w:val="20"/>
                <w:lang w:val="en-GB"/>
              </w:rPr>
              <w:pPrChange w:id="903" w:author="Author">
                <w:pPr>
                  <w:pStyle w:val="ListParagraph"/>
                  <w:numPr>
                    <w:ilvl w:val="1"/>
                    <w:numId w:val="6"/>
                  </w:numPr>
                  <w:ind w:left="782" w:hanging="357"/>
                  <w:contextualSpacing w:val="0"/>
                </w:pPr>
              </w:pPrChange>
            </w:pPr>
            <w:r w:rsidRPr="00DF07B0">
              <w:rPr>
                <w:sz w:val="20"/>
                <w:lang w:val="en-GB"/>
              </w:rPr>
              <w:t>For direct business information shall be reported by country where the contract was entered into;</w:t>
            </w:r>
          </w:p>
          <w:p w:rsidR="0095672C" w:rsidRPr="00DF07B0" w:rsidRDefault="0095672C">
            <w:pPr>
              <w:pStyle w:val="ListParagraph"/>
              <w:numPr>
                <w:ilvl w:val="4"/>
                <w:numId w:val="6"/>
              </w:numPr>
              <w:ind w:left="786"/>
              <w:contextualSpacing w:val="0"/>
              <w:rPr>
                <w:sz w:val="20"/>
                <w:lang w:val="en-GB"/>
              </w:rPr>
              <w:pPrChange w:id="904" w:author="Author">
                <w:pPr>
                  <w:pStyle w:val="ListParagraph"/>
                  <w:numPr>
                    <w:ilvl w:val="1"/>
                    <w:numId w:val="6"/>
                  </w:numPr>
                  <w:ind w:left="782" w:hanging="357"/>
                  <w:contextualSpacing w:val="0"/>
                </w:pPr>
              </w:pPrChange>
            </w:pPr>
            <w:r w:rsidRPr="00DF07B0">
              <w:rPr>
                <w:sz w:val="20"/>
                <w:lang w:val="en-GB"/>
              </w:rPr>
              <w:t>For proportional and non</w:t>
            </w:r>
            <w:r w:rsidR="0072092D" w:rsidRPr="00DF07B0">
              <w:rPr>
                <w:sz w:val="20"/>
                <w:lang w:val="en-GB"/>
              </w:rPr>
              <w:t>–</w:t>
            </w:r>
            <w:r w:rsidRPr="00DF07B0">
              <w:rPr>
                <w:sz w:val="20"/>
                <w:lang w:val="en-GB"/>
              </w:rPr>
              <w:t>proportional reinsurance information shall be reported by country of localisation of the ceding undertaking.</w:t>
            </w:r>
          </w:p>
          <w:p w:rsidR="0095672C" w:rsidRPr="00DF07B0" w:rsidRDefault="0095672C" w:rsidP="00950116">
            <w:pPr>
              <w:spacing w:before="120" w:after="120"/>
              <w:jc w:val="both"/>
              <w:rPr>
                <w:rFonts w:ascii="Times New Roman" w:hAnsi="Times New Roman" w:cs="Times New Roman"/>
                <w:sz w:val="20"/>
                <w:lang w:val="en-US"/>
              </w:rPr>
            </w:pPr>
            <w:r w:rsidRPr="00DF07B0">
              <w:rPr>
                <w:rFonts w:ascii="Times New Roman" w:hAnsi="Times New Roman" w:cs="Times New Roman"/>
                <w:sz w:val="20"/>
                <w:lang w:val="en-US"/>
              </w:rPr>
              <w:t>For the purposes of this template “country where the contract was entered into” means:</w:t>
            </w:r>
          </w:p>
          <w:p w:rsidR="0095672C" w:rsidRPr="00DF07B0" w:rsidRDefault="0095672C">
            <w:pPr>
              <w:pStyle w:val="ListParagraph"/>
              <w:numPr>
                <w:ilvl w:val="0"/>
                <w:numId w:val="70"/>
              </w:numPr>
              <w:ind w:left="786"/>
              <w:rPr>
                <w:sz w:val="20"/>
                <w:rPrChange w:id="905" w:author="Author">
                  <w:rPr>
                    <w:lang w:val="en-GB"/>
                  </w:rPr>
                </w:rPrChange>
              </w:rPr>
              <w:pPrChange w:id="906" w:author="Author">
                <w:pPr>
                  <w:pStyle w:val="ListParagraph"/>
                  <w:numPr>
                    <w:ilvl w:val="1"/>
                    <w:numId w:val="6"/>
                  </w:numPr>
                  <w:ind w:left="782" w:hanging="357"/>
                  <w:contextualSpacing w:val="0"/>
                </w:pPr>
              </w:pPrChange>
            </w:pPr>
            <w:r w:rsidRPr="00DF07B0">
              <w:rPr>
                <w:sz w:val="20"/>
                <w:rPrChange w:id="907" w:author="Author">
                  <w:rPr>
                    <w:lang w:val="en-GB"/>
                  </w:rPr>
                </w:rPrChange>
              </w:rPr>
              <w:t xml:space="preserve">The country </w:t>
            </w:r>
            <w:proofErr w:type="spellStart"/>
            <w:r w:rsidRPr="00DF07B0">
              <w:rPr>
                <w:sz w:val="20"/>
                <w:rPrChange w:id="908" w:author="Author">
                  <w:rPr>
                    <w:lang w:val="en-GB"/>
                  </w:rPr>
                </w:rPrChange>
              </w:rPr>
              <w:t>where</w:t>
            </w:r>
            <w:proofErr w:type="spellEnd"/>
            <w:r w:rsidRPr="00DF07B0">
              <w:rPr>
                <w:sz w:val="20"/>
                <w:rPrChange w:id="909" w:author="Author">
                  <w:rPr>
                    <w:lang w:val="en-GB"/>
                  </w:rPr>
                </w:rPrChange>
              </w:rPr>
              <w:t xml:space="preserve"> the </w:t>
            </w:r>
            <w:proofErr w:type="spellStart"/>
            <w:r w:rsidRPr="00DF07B0">
              <w:rPr>
                <w:sz w:val="20"/>
                <w:rPrChange w:id="910" w:author="Author">
                  <w:rPr>
                    <w:lang w:val="en-GB"/>
                  </w:rPr>
                </w:rPrChange>
              </w:rPr>
              <w:t>insurance</w:t>
            </w:r>
            <w:proofErr w:type="spellEnd"/>
            <w:r w:rsidRPr="00DF07B0">
              <w:rPr>
                <w:sz w:val="20"/>
                <w:rPrChange w:id="911" w:author="Author">
                  <w:rPr>
                    <w:lang w:val="en-GB"/>
                  </w:rPr>
                </w:rPrChange>
              </w:rPr>
              <w:t xml:space="preserve"> </w:t>
            </w:r>
            <w:proofErr w:type="spellStart"/>
            <w:r w:rsidRPr="00DF07B0">
              <w:rPr>
                <w:sz w:val="20"/>
                <w:rPrChange w:id="912" w:author="Author">
                  <w:rPr>
                    <w:lang w:val="en-GB"/>
                  </w:rPr>
                </w:rPrChange>
              </w:rPr>
              <w:t>undertaking</w:t>
            </w:r>
            <w:proofErr w:type="spellEnd"/>
            <w:r w:rsidRPr="00DF07B0">
              <w:rPr>
                <w:sz w:val="20"/>
                <w:rPrChange w:id="913" w:author="Author">
                  <w:rPr>
                    <w:lang w:val="en-GB"/>
                  </w:rPr>
                </w:rPrChange>
              </w:rPr>
              <w:t xml:space="preserve"> </w:t>
            </w:r>
            <w:proofErr w:type="spellStart"/>
            <w:r w:rsidRPr="00DF07B0">
              <w:rPr>
                <w:sz w:val="20"/>
                <w:rPrChange w:id="914" w:author="Author">
                  <w:rPr>
                    <w:lang w:val="en-GB"/>
                  </w:rPr>
                </w:rPrChange>
              </w:rPr>
              <w:t>is</w:t>
            </w:r>
            <w:proofErr w:type="spellEnd"/>
            <w:r w:rsidRPr="00DF07B0">
              <w:rPr>
                <w:sz w:val="20"/>
                <w:rPrChange w:id="915" w:author="Author">
                  <w:rPr>
                    <w:lang w:val="en-GB"/>
                  </w:rPr>
                </w:rPrChange>
              </w:rPr>
              <w:t xml:space="preserve"> </w:t>
            </w:r>
            <w:proofErr w:type="spellStart"/>
            <w:r w:rsidRPr="00DF07B0">
              <w:rPr>
                <w:sz w:val="20"/>
                <w:rPrChange w:id="916" w:author="Author">
                  <w:rPr>
                    <w:lang w:val="en-GB"/>
                  </w:rPr>
                </w:rPrChange>
              </w:rPr>
              <w:t>established</w:t>
            </w:r>
            <w:proofErr w:type="spellEnd"/>
            <w:r w:rsidRPr="00DF07B0">
              <w:rPr>
                <w:sz w:val="20"/>
                <w:rPrChange w:id="917" w:author="Author">
                  <w:rPr>
                    <w:lang w:val="en-GB"/>
                  </w:rPr>
                </w:rPrChange>
              </w:rPr>
              <w:t xml:space="preserve"> (home country) </w:t>
            </w:r>
            <w:proofErr w:type="spellStart"/>
            <w:r w:rsidRPr="00DF07B0">
              <w:rPr>
                <w:sz w:val="20"/>
                <w:rPrChange w:id="918" w:author="Author">
                  <w:rPr>
                    <w:lang w:val="en-GB"/>
                  </w:rPr>
                </w:rPrChange>
              </w:rPr>
              <w:t>when</w:t>
            </w:r>
            <w:proofErr w:type="spellEnd"/>
            <w:r w:rsidRPr="00DF07B0">
              <w:rPr>
                <w:sz w:val="20"/>
                <w:rPrChange w:id="919" w:author="Author">
                  <w:rPr>
                    <w:lang w:val="en-GB"/>
                  </w:rPr>
                </w:rPrChange>
              </w:rPr>
              <w:t xml:space="preserve"> the </w:t>
            </w:r>
            <w:proofErr w:type="spellStart"/>
            <w:r w:rsidRPr="00DF07B0">
              <w:rPr>
                <w:sz w:val="20"/>
                <w:rPrChange w:id="920" w:author="Author">
                  <w:rPr>
                    <w:lang w:val="en-GB"/>
                  </w:rPr>
                </w:rPrChange>
              </w:rPr>
              <w:t>contract</w:t>
            </w:r>
            <w:proofErr w:type="spellEnd"/>
            <w:r w:rsidRPr="00DF07B0">
              <w:rPr>
                <w:sz w:val="20"/>
                <w:rPrChange w:id="921" w:author="Author">
                  <w:rPr>
                    <w:lang w:val="en-GB"/>
                  </w:rPr>
                </w:rPrChange>
              </w:rPr>
              <w:t xml:space="preserve"> </w:t>
            </w:r>
            <w:proofErr w:type="spellStart"/>
            <w:r w:rsidRPr="00DF07B0">
              <w:rPr>
                <w:sz w:val="20"/>
                <w:rPrChange w:id="922" w:author="Author">
                  <w:rPr>
                    <w:lang w:val="en-GB"/>
                  </w:rPr>
                </w:rPrChange>
              </w:rPr>
              <w:t>was</w:t>
            </w:r>
            <w:proofErr w:type="spellEnd"/>
            <w:r w:rsidRPr="00DF07B0">
              <w:rPr>
                <w:sz w:val="20"/>
                <w:rPrChange w:id="923" w:author="Author">
                  <w:rPr>
                    <w:lang w:val="en-GB"/>
                  </w:rPr>
                </w:rPrChange>
              </w:rPr>
              <w:t xml:space="preserve"> not </w:t>
            </w:r>
            <w:proofErr w:type="spellStart"/>
            <w:r w:rsidRPr="00DF07B0">
              <w:rPr>
                <w:sz w:val="20"/>
                <w:rPrChange w:id="924" w:author="Author">
                  <w:rPr>
                    <w:lang w:val="en-GB"/>
                  </w:rPr>
                </w:rPrChange>
              </w:rPr>
              <w:t>sold</w:t>
            </w:r>
            <w:proofErr w:type="spellEnd"/>
            <w:r w:rsidRPr="00DF07B0">
              <w:rPr>
                <w:sz w:val="20"/>
                <w:rPrChange w:id="925" w:author="Author">
                  <w:rPr>
                    <w:lang w:val="en-GB"/>
                  </w:rPr>
                </w:rPrChange>
              </w:rPr>
              <w:t xml:space="preserve"> </w:t>
            </w:r>
            <w:proofErr w:type="spellStart"/>
            <w:r w:rsidRPr="00DF07B0">
              <w:rPr>
                <w:sz w:val="20"/>
                <w:rPrChange w:id="926" w:author="Author">
                  <w:rPr>
                    <w:lang w:val="en-GB"/>
                  </w:rPr>
                </w:rPrChange>
              </w:rPr>
              <w:t>through</w:t>
            </w:r>
            <w:proofErr w:type="spellEnd"/>
            <w:r w:rsidRPr="00DF07B0">
              <w:rPr>
                <w:sz w:val="20"/>
                <w:rPrChange w:id="927" w:author="Author">
                  <w:rPr>
                    <w:lang w:val="en-GB"/>
                  </w:rPr>
                </w:rPrChange>
              </w:rPr>
              <w:t xml:space="preserve"> </w:t>
            </w:r>
            <w:proofErr w:type="gramStart"/>
            <w:r w:rsidRPr="00DF07B0">
              <w:rPr>
                <w:sz w:val="20"/>
                <w:rPrChange w:id="928" w:author="Author">
                  <w:rPr>
                    <w:lang w:val="en-GB"/>
                  </w:rPr>
                </w:rPrChange>
              </w:rPr>
              <w:t>a</w:t>
            </w:r>
            <w:proofErr w:type="gramEnd"/>
            <w:r w:rsidRPr="00DF07B0">
              <w:rPr>
                <w:sz w:val="20"/>
                <w:rPrChange w:id="929" w:author="Author">
                  <w:rPr>
                    <w:lang w:val="en-GB"/>
                  </w:rPr>
                </w:rPrChange>
              </w:rPr>
              <w:t xml:space="preserve"> </w:t>
            </w:r>
            <w:proofErr w:type="spellStart"/>
            <w:r w:rsidRPr="00DF07B0">
              <w:rPr>
                <w:sz w:val="20"/>
                <w:rPrChange w:id="930" w:author="Author">
                  <w:rPr>
                    <w:lang w:val="en-GB"/>
                  </w:rPr>
                </w:rPrChange>
              </w:rPr>
              <w:t>branch</w:t>
            </w:r>
            <w:proofErr w:type="spellEnd"/>
            <w:r w:rsidRPr="00DF07B0">
              <w:rPr>
                <w:sz w:val="20"/>
                <w:rPrChange w:id="931" w:author="Author">
                  <w:rPr>
                    <w:lang w:val="en-GB"/>
                  </w:rPr>
                </w:rPrChange>
              </w:rPr>
              <w:t xml:space="preserve"> or </w:t>
            </w:r>
            <w:proofErr w:type="spellStart"/>
            <w:r w:rsidRPr="00DF07B0">
              <w:rPr>
                <w:sz w:val="20"/>
                <w:rPrChange w:id="932" w:author="Author">
                  <w:rPr>
                    <w:lang w:val="en-GB"/>
                  </w:rPr>
                </w:rPrChange>
              </w:rPr>
              <w:t>freedom</w:t>
            </w:r>
            <w:proofErr w:type="spellEnd"/>
            <w:r w:rsidRPr="00DF07B0">
              <w:rPr>
                <w:sz w:val="20"/>
                <w:rPrChange w:id="933" w:author="Author">
                  <w:rPr>
                    <w:lang w:val="en-GB"/>
                  </w:rPr>
                </w:rPrChange>
              </w:rPr>
              <w:t xml:space="preserve"> to </w:t>
            </w:r>
            <w:proofErr w:type="spellStart"/>
            <w:r w:rsidRPr="00DF07B0">
              <w:rPr>
                <w:sz w:val="20"/>
                <w:rPrChange w:id="934" w:author="Author">
                  <w:rPr>
                    <w:lang w:val="en-GB"/>
                  </w:rPr>
                </w:rPrChange>
              </w:rPr>
              <w:t>provide</w:t>
            </w:r>
            <w:proofErr w:type="spellEnd"/>
            <w:r w:rsidRPr="00DF07B0">
              <w:rPr>
                <w:sz w:val="20"/>
                <w:rPrChange w:id="935" w:author="Author">
                  <w:rPr>
                    <w:lang w:val="en-GB"/>
                  </w:rPr>
                </w:rPrChange>
              </w:rPr>
              <w:t xml:space="preserve"> services; </w:t>
            </w:r>
          </w:p>
          <w:p w:rsidR="0095672C" w:rsidRPr="00DF07B0" w:rsidRDefault="0095672C">
            <w:pPr>
              <w:pStyle w:val="ListParagraph"/>
              <w:numPr>
                <w:ilvl w:val="0"/>
                <w:numId w:val="70"/>
              </w:numPr>
              <w:ind w:left="786"/>
              <w:rPr>
                <w:sz w:val="20"/>
                <w:rPrChange w:id="936" w:author="Author">
                  <w:rPr>
                    <w:sz w:val="20"/>
                    <w:lang w:val="en-GB"/>
                  </w:rPr>
                </w:rPrChange>
              </w:rPr>
              <w:pPrChange w:id="937" w:author="Author">
                <w:pPr>
                  <w:pStyle w:val="ListParagraph"/>
                  <w:numPr>
                    <w:ilvl w:val="1"/>
                    <w:numId w:val="6"/>
                  </w:numPr>
                  <w:ind w:left="782" w:hanging="357"/>
                  <w:contextualSpacing w:val="0"/>
                </w:pPr>
              </w:pPrChange>
            </w:pPr>
            <w:r w:rsidRPr="00DF07B0">
              <w:rPr>
                <w:sz w:val="20"/>
                <w:rPrChange w:id="938" w:author="Author">
                  <w:rPr>
                    <w:sz w:val="20"/>
                    <w:lang w:val="en-GB"/>
                  </w:rPr>
                </w:rPrChange>
              </w:rPr>
              <w:t xml:space="preserve">The country </w:t>
            </w:r>
            <w:proofErr w:type="spellStart"/>
            <w:r w:rsidRPr="00DF07B0">
              <w:rPr>
                <w:sz w:val="20"/>
                <w:rPrChange w:id="939" w:author="Author">
                  <w:rPr>
                    <w:sz w:val="20"/>
                    <w:lang w:val="en-GB"/>
                  </w:rPr>
                </w:rPrChange>
              </w:rPr>
              <w:t>where</w:t>
            </w:r>
            <w:proofErr w:type="spellEnd"/>
            <w:r w:rsidRPr="00DF07B0">
              <w:rPr>
                <w:sz w:val="20"/>
                <w:rPrChange w:id="940" w:author="Author">
                  <w:rPr>
                    <w:sz w:val="20"/>
                    <w:lang w:val="en-GB"/>
                  </w:rPr>
                </w:rPrChange>
              </w:rPr>
              <w:t xml:space="preserve"> the </w:t>
            </w:r>
            <w:proofErr w:type="spellStart"/>
            <w:r w:rsidRPr="00DF07B0">
              <w:rPr>
                <w:sz w:val="20"/>
                <w:rPrChange w:id="941" w:author="Author">
                  <w:rPr>
                    <w:sz w:val="20"/>
                    <w:lang w:val="en-GB"/>
                  </w:rPr>
                </w:rPrChange>
              </w:rPr>
              <w:t>branch</w:t>
            </w:r>
            <w:proofErr w:type="spellEnd"/>
            <w:r w:rsidRPr="00DF07B0">
              <w:rPr>
                <w:sz w:val="20"/>
                <w:rPrChange w:id="942" w:author="Author">
                  <w:rPr>
                    <w:sz w:val="20"/>
                    <w:lang w:val="en-GB"/>
                  </w:rPr>
                </w:rPrChange>
              </w:rPr>
              <w:t xml:space="preserve"> </w:t>
            </w:r>
            <w:proofErr w:type="spellStart"/>
            <w:r w:rsidRPr="00DF07B0">
              <w:rPr>
                <w:sz w:val="20"/>
                <w:rPrChange w:id="943" w:author="Author">
                  <w:rPr>
                    <w:sz w:val="20"/>
                    <w:lang w:val="en-GB"/>
                  </w:rPr>
                </w:rPrChange>
              </w:rPr>
              <w:t>is</w:t>
            </w:r>
            <w:proofErr w:type="spellEnd"/>
            <w:r w:rsidRPr="00DF07B0">
              <w:rPr>
                <w:sz w:val="20"/>
                <w:rPrChange w:id="944" w:author="Author">
                  <w:rPr>
                    <w:sz w:val="20"/>
                    <w:lang w:val="en-GB"/>
                  </w:rPr>
                </w:rPrChange>
              </w:rPr>
              <w:t xml:space="preserve"> </w:t>
            </w:r>
            <w:proofErr w:type="spellStart"/>
            <w:r w:rsidRPr="00DF07B0">
              <w:rPr>
                <w:sz w:val="20"/>
                <w:rPrChange w:id="945" w:author="Author">
                  <w:rPr>
                    <w:sz w:val="20"/>
                    <w:lang w:val="en-GB"/>
                  </w:rPr>
                </w:rPrChange>
              </w:rPr>
              <w:t>located</w:t>
            </w:r>
            <w:proofErr w:type="spellEnd"/>
            <w:r w:rsidRPr="00DF07B0">
              <w:rPr>
                <w:sz w:val="20"/>
                <w:rPrChange w:id="946" w:author="Author">
                  <w:rPr>
                    <w:sz w:val="20"/>
                    <w:lang w:val="en-GB"/>
                  </w:rPr>
                </w:rPrChange>
              </w:rPr>
              <w:t xml:space="preserve"> (host country) </w:t>
            </w:r>
            <w:proofErr w:type="spellStart"/>
            <w:r w:rsidRPr="00DF07B0">
              <w:rPr>
                <w:sz w:val="20"/>
                <w:rPrChange w:id="947" w:author="Author">
                  <w:rPr>
                    <w:sz w:val="20"/>
                    <w:lang w:val="en-GB"/>
                  </w:rPr>
                </w:rPrChange>
              </w:rPr>
              <w:t>when</w:t>
            </w:r>
            <w:proofErr w:type="spellEnd"/>
            <w:r w:rsidRPr="00DF07B0">
              <w:rPr>
                <w:sz w:val="20"/>
                <w:rPrChange w:id="948" w:author="Author">
                  <w:rPr>
                    <w:sz w:val="20"/>
                    <w:lang w:val="en-GB"/>
                  </w:rPr>
                </w:rPrChange>
              </w:rPr>
              <w:t xml:space="preserve"> the </w:t>
            </w:r>
            <w:proofErr w:type="spellStart"/>
            <w:r w:rsidRPr="00DF07B0">
              <w:rPr>
                <w:sz w:val="20"/>
                <w:rPrChange w:id="949" w:author="Author">
                  <w:rPr>
                    <w:sz w:val="20"/>
                    <w:lang w:val="en-GB"/>
                  </w:rPr>
                </w:rPrChange>
              </w:rPr>
              <w:t>contract</w:t>
            </w:r>
            <w:proofErr w:type="spellEnd"/>
            <w:r w:rsidRPr="00DF07B0">
              <w:rPr>
                <w:sz w:val="20"/>
                <w:rPrChange w:id="950" w:author="Author">
                  <w:rPr>
                    <w:sz w:val="20"/>
                    <w:lang w:val="en-GB"/>
                  </w:rPr>
                </w:rPrChange>
              </w:rPr>
              <w:t xml:space="preserve"> </w:t>
            </w:r>
            <w:proofErr w:type="spellStart"/>
            <w:r w:rsidRPr="00DF07B0">
              <w:rPr>
                <w:sz w:val="20"/>
                <w:rPrChange w:id="951" w:author="Author">
                  <w:rPr>
                    <w:sz w:val="20"/>
                    <w:lang w:val="en-GB"/>
                  </w:rPr>
                </w:rPrChange>
              </w:rPr>
              <w:t>was</w:t>
            </w:r>
            <w:proofErr w:type="spellEnd"/>
            <w:r w:rsidRPr="00DF07B0">
              <w:rPr>
                <w:sz w:val="20"/>
                <w:rPrChange w:id="952" w:author="Author">
                  <w:rPr>
                    <w:sz w:val="20"/>
                    <w:lang w:val="en-GB"/>
                  </w:rPr>
                </w:rPrChange>
              </w:rPr>
              <w:t xml:space="preserve"> </w:t>
            </w:r>
            <w:proofErr w:type="spellStart"/>
            <w:r w:rsidRPr="00DF07B0">
              <w:rPr>
                <w:sz w:val="20"/>
                <w:rPrChange w:id="953" w:author="Author">
                  <w:rPr>
                    <w:sz w:val="20"/>
                    <w:lang w:val="en-GB"/>
                  </w:rPr>
                </w:rPrChange>
              </w:rPr>
              <w:t>sold</w:t>
            </w:r>
            <w:proofErr w:type="spellEnd"/>
            <w:r w:rsidRPr="00DF07B0">
              <w:rPr>
                <w:sz w:val="20"/>
                <w:rPrChange w:id="954" w:author="Author">
                  <w:rPr>
                    <w:sz w:val="20"/>
                    <w:lang w:val="en-GB"/>
                  </w:rPr>
                </w:rPrChange>
              </w:rPr>
              <w:t xml:space="preserve"> </w:t>
            </w:r>
            <w:proofErr w:type="spellStart"/>
            <w:r w:rsidRPr="00DF07B0">
              <w:rPr>
                <w:sz w:val="20"/>
                <w:rPrChange w:id="955" w:author="Author">
                  <w:rPr>
                    <w:sz w:val="20"/>
                    <w:lang w:val="en-GB"/>
                  </w:rPr>
                </w:rPrChange>
              </w:rPr>
              <w:t>through</w:t>
            </w:r>
            <w:proofErr w:type="spellEnd"/>
            <w:r w:rsidRPr="00DF07B0">
              <w:rPr>
                <w:sz w:val="20"/>
                <w:rPrChange w:id="956" w:author="Author">
                  <w:rPr>
                    <w:sz w:val="20"/>
                    <w:lang w:val="en-GB"/>
                  </w:rPr>
                </w:rPrChange>
              </w:rPr>
              <w:t xml:space="preserve"> </w:t>
            </w:r>
            <w:proofErr w:type="gramStart"/>
            <w:r w:rsidRPr="00DF07B0">
              <w:rPr>
                <w:sz w:val="20"/>
                <w:rPrChange w:id="957" w:author="Author">
                  <w:rPr>
                    <w:sz w:val="20"/>
                    <w:lang w:val="en-GB"/>
                  </w:rPr>
                </w:rPrChange>
              </w:rPr>
              <w:t>a</w:t>
            </w:r>
            <w:proofErr w:type="gramEnd"/>
            <w:r w:rsidRPr="00DF07B0">
              <w:rPr>
                <w:sz w:val="20"/>
                <w:rPrChange w:id="958" w:author="Author">
                  <w:rPr>
                    <w:sz w:val="20"/>
                    <w:lang w:val="en-GB"/>
                  </w:rPr>
                </w:rPrChange>
              </w:rPr>
              <w:t xml:space="preserve"> </w:t>
            </w:r>
            <w:proofErr w:type="spellStart"/>
            <w:r w:rsidRPr="00DF07B0">
              <w:rPr>
                <w:sz w:val="20"/>
                <w:rPrChange w:id="959" w:author="Author">
                  <w:rPr>
                    <w:sz w:val="20"/>
                    <w:lang w:val="en-GB"/>
                  </w:rPr>
                </w:rPrChange>
              </w:rPr>
              <w:t>branch</w:t>
            </w:r>
            <w:proofErr w:type="spellEnd"/>
            <w:r w:rsidRPr="00DF07B0">
              <w:rPr>
                <w:sz w:val="20"/>
                <w:rPrChange w:id="960" w:author="Author">
                  <w:rPr>
                    <w:sz w:val="20"/>
                    <w:lang w:val="en-GB"/>
                  </w:rPr>
                </w:rPrChange>
              </w:rPr>
              <w:t>;</w:t>
            </w:r>
          </w:p>
          <w:p w:rsidR="0095672C" w:rsidRPr="00DF07B0" w:rsidRDefault="0095672C">
            <w:pPr>
              <w:pStyle w:val="ListParagraph"/>
              <w:numPr>
                <w:ilvl w:val="0"/>
                <w:numId w:val="70"/>
              </w:numPr>
              <w:ind w:left="786"/>
              <w:rPr>
                <w:sz w:val="20"/>
                <w:rPrChange w:id="961" w:author="Author">
                  <w:rPr>
                    <w:sz w:val="20"/>
                    <w:lang w:val="en-GB"/>
                  </w:rPr>
                </w:rPrChange>
              </w:rPr>
              <w:pPrChange w:id="962" w:author="Author">
                <w:pPr>
                  <w:pStyle w:val="ListParagraph"/>
                  <w:numPr>
                    <w:ilvl w:val="1"/>
                    <w:numId w:val="6"/>
                  </w:numPr>
                  <w:ind w:left="782" w:hanging="357"/>
                  <w:contextualSpacing w:val="0"/>
                </w:pPr>
              </w:pPrChange>
            </w:pPr>
            <w:r w:rsidRPr="00DF07B0">
              <w:rPr>
                <w:sz w:val="20"/>
                <w:rPrChange w:id="963" w:author="Author">
                  <w:rPr>
                    <w:sz w:val="20"/>
                    <w:lang w:val="en-GB"/>
                  </w:rPr>
                </w:rPrChange>
              </w:rPr>
              <w:t xml:space="preserve">The country </w:t>
            </w:r>
            <w:proofErr w:type="spellStart"/>
            <w:r w:rsidRPr="00DF07B0">
              <w:rPr>
                <w:sz w:val="20"/>
                <w:rPrChange w:id="964" w:author="Author">
                  <w:rPr>
                    <w:sz w:val="20"/>
                    <w:lang w:val="en-GB"/>
                  </w:rPr>
                </w:rPrChange>
              </w:rPr>
              <w:t>where</w:t>
            </w:r>
            <w:proofErr w:type="spellEnd"/>
            <w:r w:rsidRPr="00DF07B0">
              <w:rPr>
                <w:sz w:val="20"/>
                <w:rPrChange w:id="965" w:author="Author">
                  <w:rPr>
                    <w:sz w:val="20"/>
                    <w:lang w:val="en-GB"/>
                  </w:rPr>
                </w:rPrChange>
              </w:rPr>
              <w:t xml:space="preserve"> the </w:t>
            </w:r>
            <w:proofErr w:type="spellStart"/>
            <w:r w:rsidRPr="00DF07B0">
              <w:rPr>
                <w:sz w:val="20"/>
                <w:rPrChange w:id="966" w:author="Author">
                  <w:rPr>
                    <w:sz w:val="20"/>
                    <w:lang w:val="en-GB"/>
                  </w:rPr>
                </w:rPrChange>
              </w:rPr>
              <w:t>freedom</w:t>
            </w:r>
            <w:proofErr w:type="spellEnd"/>
            <w:r w:rsidRPr="00DF07B0">
              <w:rPr>
                <w:sz w:val="20"/>
                <w:rPrChange w:id="967" w:author="Author">
                  <w:rPr>
                    <w:sz w:val="20"/>
                    <w:lang w:val="en-GB"/>
                  </w:rPr>
                </w:rPrChange>
              </w:rPr>
              <w:t xml:space="preserve"> to </w:t>
            </w:r>
            <w:proofErr w:type="spellStart"/>
            <w:r w:rsidRPr="00DF07B0">
              <w:rPr>
                <w:sz w:val="20"/>
                <w:rPrChange w:id="968" w:author="Author">
                  <w:rPr>
                    <w:sz w:val="20"/>
                    <w:lang w:val="en-GB"/>
                  </w:rPr>
                </w:rPrChange>
              </w:rPr>
              <w:t>provide</w:t>
            </w:r>
            <w:proofErr w:type="spellEnd"/>
            <w:r w:rsidRPr="00DF07B0">
              <w:rPr>
                <w:sz w:val="20"/>
                <w:rPrChange w:id="969" w:author="Author">
                  <w:rPr>
                    <w:sz w:val="20"/>
                    <w:lang w:val="en-GB"/>
                  </w:rPr>
                </w:rPrChange>
              </w:rPr>
              <w:t xml:space="preserve"> services </w:t>
            </w:r>
            <w:proofErr w:type="spellStart"/>
            <w:r w:rsidRPr="00DF07B0">
              <w:rPr>
                <w:sz w:val="20"/>
                <w:rPrChange w:id="970" w:author="Author">
                  <w:rPr>
                    <w:sz w:val="20"/>
                    <w:lang w:val="en-GB"/>
                  </w:rPr>
                </w:rPrChange>
              </w:rPr>
              <w:t>was</w:t>
            </w:r>
            <w:proofErr w:type="spellEnd"/>
            <w:r w:rsidRPr="00DF07B0">
              <w:rPr>
                <w:sz w:val="20"/>
                <w:rPrChange w:id="971" w:author="Author">
                  <w:rPr>
                    <w:sz w:val="20"/>
                    <w:lang w:val="en-GB"/>
                  </w:rPr>
                </w:rPrChange>
              </w:rPr>
              <w:t xml:space="preserve"> </w:t>
            </w:r>
            <w:proofErr w:type="spellStart"/>
            <w:r w:rsidRPr="00DF07B0">
              <w:rPr>
                <w:sz w:val="20"/>
                <w:rPrChange w:id="972" w:author="Author">
                  <w:rPr>
                    <w:sz w:val="20"/>
                    <w:lang w:val="en-GB"/>
                  </w:rPr>
                </w:rPrChange>
              </w:rPr>
              <w:t>notified</w:t>
            </w:r>
            <w:proofErr w:type="spellEnd"/>
            <w:r w:rsidRPr="00DF07B0">
              <w:rPr>
                <w:sz w:val="20"/>
                <w:rPrChange w:id="973" w:author="Author">
                  <w:rPr>
                    <w:sz w:val="20"/>
                    <w:lang w:val="en-GB"/>
                  </w:rPr>
                </w:rPrChange>
              </w:rPr>
              <w:t xml:space="preserve"> (host country) </w:t>
            </w:r>
            <w:proofErr w:type="spellStart"/>
            <w:r w:rsidRPr="00DF07B0">
              <w:rPr>
                <w:sz w:val="20"/>
                <w:rPrChange w:id="974" w:author="Author">
                  <w:rPr>
                    <w:sz w:val="20"/>
                    <w:lang w:val="en-GB"/>
                  </w:rPr>
                </w:rPrChange>
              </w:rPr>
              <w:t>when</w:t>
            </w:r>
            <w:proofErr w:type="spellEnd"/>
            <w:r w:rsidRPr="00DF07B0">
              <w:rPr>
                <w:sz w:val="20"/>
                <w:rPrChange w:id="975" w:author="Author">
                  <w:rPr>
                    <w:sz w:val="20"/>
                    <w:lang w:val="en-GB"/>
                  </w:rPr>
                </w:rPrChange>
              </w:rPr>
              <w:t xml:space="preserve"> the </w:t>
            </w:r>
            <w:proofErr w:type="spellStart"/>
            <w:r w:rsidRPr="00DF07B0">
              <w:rPr>
                <w:sz w:val="20"/>
                <w:rPrChange w:id="976" w:author="Author">
                  <w:rPr>
                    <w:sz w:val="20"/>
                    <w:lang w:val="en-GB"/>
                  </w:rPr>
                </w:rPrChange>
              </w:rPr>
              <w:t>contract</w:t>
            </w:r>
            <w:proofErr w:type="spellEnd"/>
            <w:r w:rsidRPr="00DF07B0">
              <w:rPr>
                <w:sz w:val="20"/>
                <w:rPrChange w:id="977" w:author="Author">
                  <w:rPr>
                    <w:sz w:val="20"/>
                    <w:lang w:val="en-GB"/>
                  </w:rPr>
                </w:rPrChange>
              </w:rPr>
              <w:t xml:space="preserve"> </w:t>
            </w:r>
            <w:proofErr w:type="spellStart"/>
            <w:r w:rsidRPr="00DF07B0">
              <w:rPr>
                <w:sz w:val="20"/>
                <w:rPrChange w:id="978" w:author="Author">
                  <w:rPr>
                    <w:sz w:val="20"/>
                    <w:lang w:val="en-GB"/>
                  </w:rPr>
                </w:rPrChange>
              </w:rPr>
              <w:t>was</w:t>
            </w:r>
            <w:proofErr w:type="spellEnd"/>
            <w:r w:rsidRPr="00DF07B0">
              <w:rPr>
                <w:sz w:val="20"/>
                <w:rPrChange w:id="979" w:author="Author">
                  <w:rPr>
                    <w:sz w:val="20"/>
                    <w:lang w:val="en-GB"/>
                  </w:rPr>
                </w:rPrChange>
              </w:rPr>
              <w:t xml:space="preserve"> </w:t>
            </w:r>
            <w:proofErr w:type="spellStart"/>
            <w:r w:rsidRPr="00DF07B0">
              <w:rPr>
                <w:sz w:val="20"/>
                <w:rPrChange w:id="980" w:author="Author">
                  <w:rPr>
                    <w:sz w:val="20"/>
                    <w:lang w:val="en-GB"/>
                  </w:rPr>
                </w:rPrChange>
              </w:rPr>
              <w:t>sold</w:t>
            </w:r>
            <w:proofErr w:type="spellEnd"/>
            <w:r w:rsidRPr="00DF07B0">
              <w:rPr>
                <w:sz w:val="20"/>
                <w:rPrChange w:id="981" w:author="Author">
                  <w:rPr>
                    <w:sz w:val="20"/>
                    <w:lang w:val="en-GB"/>
                  </w:rPr>
                </w:rPrChange>
              </w:rPr>
              <w:t xml:space="preserve"> </w:t>
            </w:r>
            <w:proofErr w:type="spellStart"/>
            <w:r w:rsidRPr="00DF07B0">
              <w:rPr>
                <w:sz w:val="20"/>
                <w:rPrChange w:id="982" w:author="Author">
                  <w:rPr>
                    <w:sz w:val="20"/>
                    <w:lang w:val="en-GB"/>
                  </w:rPr>
                </w:rPrChange>
              </w:rPr>
              <w:t>through</w:t>
            </w:r>
            <w:proofErr w:type="spellEnd"/>
            <w:r w:rsidRPr="00DF07B0">
              <w:rPr>
                <w:sz w:val="20"/>
                <w:rPrChange w:id="983" w:author="Author">
                  <w:rPr>
                    <w:sz w:val="20"/>
                    <w:lang w:val="en-GB"/>
                  </w:rPr>
                </w:rPrChange>
              </w:rPr>
              <w:t xml:space="preserve"> </w:t>
            </w:r>
            <w:proofErr w:type="spellStart"/>
            <w:r w:rsidRPr="00DF07B0">
              <w:rPr>
                <w:sz w:val="20"/>
                <w:rPrChange w:id="984" w:author="Author">
                  <w:rPr>
                    <w:sz w:val="20"/>
                    <w:lang w:val="en-GB"/>
                  </w:rPr>
                </w:rPrChange>
              </w:rPr>
              <w:t>freedom</w:t>
            </w:r>
            <w:proofErr w:type="spellEnd"/>
            <w:r w:rsidRPr="00DF07B0">
              <w:rPr>
                <w:sz w:val="20"/>
                <w:rPrChange w:id="985" w:author="Author">
                  <w:rPr>
                    <w:sz w:val="20"/>
                    <w:lang w:val="en-GB"/>
                  </w:rPr>
                </w:rPrChange>
              </w:rPr>
              <w:t xml:space="preserve"> to </w:t>
            </w:r>
            <w:proofErr w:type="spellStart"/>
            <w:r w:rsidRPr="00DF07B0">
              <w:rPr>
                <w:sz w:val="20"/>
                <w:rPrChange w:id="986" w:author="Author">
                  <w:rPr>
                    <w:sz w:val="20"/>
                    <w:lang w:val="en-GB"/>
                  </w:rPr>
                </w:rPrChange>
              </w:rPr>
              <w:t>provide</w:t>
            </w:r>
            <w:proofErr w:type="spellEnd"/>
            <w:r w:rsidRPr="00DF07B0">
              <w:rPr>
                <w:sz w:val="20"/>
                <w:rPrChange w:id="987" w:author="Author">
                  <w:rPr>
                    <w:sz w:val="20"/>
                    <w:lang w:val="en-GB"/>
                  </w:rPr>
                </w:rPrChange>
              </w:rPr>
              <w:t xml:space="preserve"> services.</w:t>
            </w:r>
          </w:p>
          <w:p w:rsidR="0095672C" w:rsidRPr="00DF07B0" w:rsidRDefault="0095672C">
            <w:pPr>
              <w:pStyle w:val="ListParagraph"/>
              <w:numPr>
                <w:ilvl w:val="0"/>
                <w:numId w:val="70"/>
              </w:numPr>
              <w:ind w:left="786"/>
              <w:rPr>
                <w:sz w:val="20"/>
                <w:lang w:val="en-GB"/>
              </w:rPr>
              <w:pPrChange w:id="988" w:author="Author">
                <w:pPr>
                  <w:pStyle w:val="ListParagraph"/>
                  <w:numPr>
                    <w:ilvl w:val="1"/>
                    <w:numId w:val="6"/>
                  </w:numPr>
                  <w:ind w:left="782" w:hanging="357"/>
                  <w:contextualSpacing w:val="0"/>
                </w:pPr>
              </w:pPrChange>
            </w:pPr>
            <w:r w:rsidRPr="00DF07B0">
              <w:rPr>
                <w:sz w:val="20"/>
                <w:rPrChange w:id="989" w:author="Author">
                  <w:rPr>
                    <w:sz w:val="20"/>
                    <w:lang w:val="en-GB"/>
                  </w:rPr>
                </w:rPrChange>
              </w:rPr>
              <w:t xml:space="preserve">If an </w:t>
            </w:r>
            <w:proofErr w:type="spellStart"/>
            <w:r w:rsidRPr="00DF07B0">
              <w:rPr>
                <w:sz w:val="20"/>
                <w:rPrChange w:id="990" w:author="Author">
                  <w:rPr>
                    <w:sz w:val="20"/>
                    <w:lang w:val="en-GB"/>
                  </w:rPr>
                </w:rPrChange>
              </w:rPr>
              <w:t>intermediary</w:t>
            </w:r>
            <w:proofErr w:type="spellEnd"/>
            <w:r w:rsidRPr="00DF07B0">
              <w:rPr>
                <w:sz w:val="20"/>
                <w:rPrChange w:id="991" w:author="Author">
                  <w:rPr>
                    <w:sz w:val="20"/>
                    <w:lang w:val="en-GB"/>
                  </w:rPr>
                </w:rPrChange>
              </w:rPr>
              <w:t xml:space="preserve"> </w:t>
            </w:r>
            <w:proofErr w:type="spellStart"/>
            <w:r w:rsidRPr="00DF07B0">
              <w:rPr>
                <w:sz w:val="20"/>
                <w:rPrChange w:id="992" w:author="Author">
                  <w:rPr>
                    <w:sz w:val="20"/>
                    <w:lang w:val="en-GB"/>
                  </w:rPr>
                </w:rPrChange>
              </w:rPr>
              <w:t>is</w:t>
            </w:r>
            <w:proofErr w:type="spellEnd"/>
            <w:r w:rsidRPr="00DF07B0">
              <w:rPr>
                <w:sz w:val="20"/>
                <w:rPrChange w:id="993" w:author="Author">
                  <w:rPr>
                    <w:sz w:val="20"/>
                    <w:lang w:val="en-GB"/>
                  </w:rPr>
                </w:rPrChange>
              </w:rPr>
              <w:t xml:space="preserve"> </w:t>
            </w:r>
            <w:proofErr w:type="spellStart"/>
            <w:r w:rsidRPr="00DF07B0">
              <w:rPr>
                <w:sz w:val="20"/>
                <w:rPrChange w:id="994" w:author="Author">
                  <w:rPr>
                    <w:sz w:val="20"/>
                    <w:lang w:val="en-GB"/>
                  </w:rPr>
                </w:rPrChange>
              </w:rPr>
              <w:t>used</w:t>
            </w:r>
            <w:proofErr w:type="spellEnd"/>
            <w:r w:rsidRPr="00DF07B0">
              <w:rPr>
                <w:sz w:val="20"/>
                <w:rPrChange w:id="995" w:author="Author">
                  <w:rPr>
                    <w:sz w:val="20"/>
                    <w:lang w:val="en-GB"/>
                  </w:rPr>
                </w:rPrChange>
              </w:rPr>
              <w:t xml:space="preserve"> or in </w:t>
            </w:r>
            <w:proofErr w:type="spellStart"/>
            <w:r w:rsidRPr="00DF07B0">
              <w:rPr>
                <w:sz w:val="20"/>
                <w:rPrChange w:id="996" w:author="Author">
                  <w:rPr>
                    <w:sz w:val="20"/>
                    <w:lang w:val="en-GB"/>
                  </w:rPr>
                </w:rPrChange>
              </w:rPr>
              <w:t>any</w:t>
            </w:r>
            <w:proofErr w:type="spellEnd"/>
            <w:r w:rsidRPr="00DF07B0">
              <w:rPr>
                <w:sz w:val="20"/>
                <w:rPrChange w:id="997" w:author="Author">
                  <w:rPr>
                    <w:sz w:val="20"/>
                    <w:lang w:val="en-GB"/>
                  </w:rPr>
                </w:rPrChange>
              </w:rPr>
              <w:t xml:space="preserve"> </w:t>
            </w:r>
            <w:proofErr w:type="spellStart"/>
            <w:r w:rsidRPr="00DF07B0">
              <w:rPr>
                <w:sz w:val="20"/>
                <w:rPrChange w:id="998" w:author="Author">
                  <w:rPr>
                    <w:sz w:val="20"/>
                    <w:lang w:val="en-GB"/>
                  </w:rPr>
                </w:rPrChange>
              </w:rPr>
              <w:t>other</w:t>
            </w:r>
            <w:proofErr w:type="spellEnd"/>
            <w:r w:rsidRPr="00DF07B0">
              <w:rPr>
                <w:sz w:val="20"/>
                <w:rPrChange w:id="999" w:author="Author">
                  <w:rPr>
                    <w:sz w:val="20"/>
                    <w:lang w:val="en-GB"/>
                  </w:rPr>
                </w:rPrChange>
              </w:rPr>
              <w:t xml:space="preserve"> situation, </w:t>
            </w:r>
            <w:proofErr w:type="spellStart"/>
            <w:r w:rsidRPr="00DF07B0">
              <w:rPr>
                <w:sz w:val="20"/>
                <w:rPrChange w:id="1000" w:author="Author">
                  <w:rPr>
                    <w:sz w:val="20"/>
                    <w:lang w:val="en-GB"/>
                  </w:rPr>
                </w:rPrChange>
              </w:rPr>
              <w:t>it</w:t>
            </w:r>
            <w:proofErr w:type="spellEnd"/>
            <w:r w:rsidRPr="00DF07B0">
              <w:rPr>
                <w:sz w:val="20"/>
                <w:rPrChange w:id="1001" w:author="Author">
                  <w:rPr>
                    <w:sz w:val="20"/>
                    <w:lang w:val="en-GB"/>
                  </w:rPr>
                </w:rPrChange>
              </w:rPr>
              <w:t xml:space="preserve"> </w:t>
            </w:r>
            <w:proofErr w:type="spellStart"/>
            <w:r w:rsidRPr="00DF07B0">
              <w:rPr>
                <w:sz w:val="20"/>
                <w:rPrChange w:id="1002" w:author="Author">
                  <w:rPr>
                    <w:sz w:val="20"/>
                    <w:lang w:val="en-GB"/>
                  </w:rPr>
                </w:rPrChange>
              </w:rPr>
              <w:t>is</w:t>
            </w:r>
            <w:proofErr w:type="spellEnd"/>
            <w:r w:rsidRPr="00DF07B0">
              <w:rPr>
                <w:sz w:val="20"/>
                <w:rPrChange w:id="1003" w:author="Author">
                  <w:rPr>
                    <w:sz w:val="20"/>
                    <w:lang w:val="en-GB"/>
                  </w:rPr>
                </w:rPrChange>
              </w:rPr>
              <w:t xml:space="preserve"> a), b) </w:t>
            </w:r>
            <w:proofErr w:type="spellStart"/>
            <w:r w:rsidRPr="00DF07B0">
              <w:rPr>
                <w:sz w:val="20"/>
                <w:rPrChange w:id="1004" w:author="Author">
                  <w:rPr>
                    <w:sz w:val="20"/>
                    <w:lang w:val="en-GB"/>
                  </w:rPr>
                </w:rPrChange>
              </w:rPr>
              <w:t>or</w:t>
            </w:r>
            <w:proofErr w:type="spellEnd"/>
            <w:r w:rsidRPr="00DF07B0">
              <w:rPr>
                <w:sz w:val="20"/>
                <w:rPrChange w:id="1005" w:author="Author">
                  <w:rPr>
                    <w:sz w:val="20"/>
                    <w:lang w:val="en-GB"/>
                  </w:rPr>
                </w:rPrChange>
              </w:rPr>
              <w:t xml:space="preserve"> c) </w:t>
            </w:r>
            <w:proofErr w:type="spellStart"/>
            <w:r w:rsidRPr="00DF07B0">
              <w:rPr>
                <w:sz w:val="20"/>
                <w:rPrChange w:id="1006" w:author="Author">
                  <w:rPr>
                    <w:sz w:val="20"/>
                    <w:lang w:val="en-GB"/>
                  </w:rPr>
                </w:rPrChange>
              </w:rPr>
              <w:t>depending</w:t>
            </w:r>
            <w:proofErr w:type="spellEnd"/>
            <w:r w:rsidRPr="00DF07B0">
              <w:rPr>
                <w:sz w:val="20"/>
                <w:rPrChange w:id="1007" w:author="Author">
                  <w:rPr>
                    <w:sz w:val="20"/>
                    <w:lang w:val="en-GB"/>
                  </w:rPr>
                </w:rPrChange>
              </w:rPr>
              <w:t xml:space="preserve"> on </w:t>
            </w:r>
            <w:proofErr w:type="spellStart"/>
            <w:r w:rsidRPr="00DF07B0">
              <w:rPr>
                <w:sz w:val="20"/>
                <w:rPrChange w:id="1008" w:author="Author">
                  <w:rPr>
                    <w:sz w:val="20"/>
                    <w:lang w:val="en-GB"/>
                  </w:rPr>
                </w:rPrChange>
              </w:rPr>
              <w:t>who</w:t>
            </w:r>
            <w:proofErr w:type="spellEnd"/>
            <w:r w:rsidRPr="00DF07B0">
              <w:rPr>
                <w:sz w:val="20"/>
                <w:rPrChange w:id="1009" w:author="Author">
                  <w:rPr>
                    <w:sz w:val="20"/>
                    <w:lang w:val="en-GB"/>
                  </w:rPr>
                </w:rPrChange>
              </w:rPr>
              <w:t xml:space="preserve"> </w:t>
            </w:r>
            <w:proofErr w:type="spellStart"/>
            <w:r w:rsidRPr="00DF07B0">
              <w:rPr>
                <w:sz w:val="20"/>
                <w:rPrChange w:id="1010" w:author="Author">
                  <w:rPr>
                    <w:sz w:val="20"/>
                    <w:lang w:val="en-GB"/>
                  </w:rPr>
                </w:rPrChange>
              </w:rPr>
              <w:t>sold</w:t>
            </w:r>
            <w:proofErr w:type="spellEnd"/>
            <w:r w:rsidRPr="00DF07B0">
              <w:rPr>
                <w:sz w:val="20"/>
                <w:rPrChange w:id="1011" w:author="Author">
                  <w:rPr>
                    <w:sz w:val="20"/>
                    <w:lang w:val="en-GB"/>
                  </w:rPr>
                </w:rPrChange>
              </w:rPr>
              <w:t xml:space="preserve"> the </w:t>
            </w:r>
            <w:proofErr w:type="spellStart"/>
            <w:r w:rsidRPr="00DF07B0">
              <w:rPr>
                <w:sz w:val="20"/>
                <w:rPrChange w:id="1012" w:author="Author">
                  <w:rPr>
                    <w:sz w:val="20"/>
                    <w:lang w:val="en-GB"/>
                  </w:rPr>
                </w:rPrChange>
              </w:rPr>
              <w:t>contract</w:t>
            </w:r>
            <w:proofErr w:type="spellEnd"/>
            <w:r w:rsidRPr="00DF07B0">
              <w:rPr>
                <w:sz w:val="20"/>
                <w:lang w:val="en-GB"/>
              </w:rPr>
              <w:t>.</w:t>
            </w:r>
          </w:p>
          <w:p w:rsidR="0095672C" w:rsidRPr="00DF07B0" w:rsidRDefault="0095672C">
            <w:pPr>
              <w:spacing w:before="120" w:after="120"/>
              <w:jc w:val="both"/>
              <w:rPr>
                <w:rFonts w:ascii="Times New Roman" w:hAnsi="Times New Roman" w:cs="Times New Roman"/>
                <w:i/>
                <w:sz w:val="20"/>
                <w:lang w:val="en-US"/>
              </w:rPr>
            </w:pPr>
            <w:r w:rsidRPr="00DF07B0">
              <w:rPr>
                <w:rFonts w:ascii="Times New Roman" w:hAnsi="Times New Roman" w:cs="Times New Roman"/>
                <w:sz w:val="20"/>
                <w:lang w:val="en-US"/>
              </w:rPr>
              <w:t xml:space="preserve">The information to be reported shall include the volatility adjustment, the matching adjustment, </w:t>
            </w:r>
            <w:proofErr w:type="gramStart"/>
            <w:r w:rsidRPr="00DF07B0">
              <w:rPr>
                <w:rFonts w:ascii="Times New Roman" w:hAnsi="Times New Roman" w:cs="Times New Roman"/>
                <w:sz w:val="20"/>
                <w:lang w:val="en-US"/>
              </w:rPr>
              <w:t>the</w:t>
            </w:r>
            <w:proofErr w:type="gramEnd"/>
            <w:r w:rsidRPr="00DF07B0">
              <w:rPr>
                <w:rFonts w:ascii="Times New Roman" w:hAnsi="Times New Roman" w:cs="Times New Roman"/>
                <w:sz w:val="20"/>
                <w:lang w:val="en-US"/>
              </w:rPr>
              <w:t xml:space="preserve"> transitional </w:t>
            </w:r>
            <w:r w:rsidR="00045F07" w:rsidRPr="00DF07B0">
              <w:rPr>
                <w:rFonts w:ascii="Times New Roman" w:hAnsi="Times New Roman" w:cs="Times New Roman"/>
                <w:sz w:val="20"/>
                <w:szCs w:val="20"/>
              </w:rPr>
              <w:t>adjustment to the relevant risk-free interest rate term structure</w:t>
            </w:r>
            <w:r w:rsidR="00045F07" w:rsidRPr="00DF07B0">
              <w:rPr>
                <w:rFonts w:ascii="Times New Roman" w:hAnsi="Times New Roman" w:cs="Times New Roman"/>
                <w:sz w:val="20"/>
                <w:lang w:val="en-US"/>
              </w:rPr>
              <w:t xml:space="preserve"> </w:t>
            </w:r>
            <w:r w:rsidRPr="00DF07B0">
              <w:rPr>
                <w:rFonts w:ascii="Times New Roman" w:hAnsi="Times New Roman" w:cs="Times New Roman"/>
                <w:sz w:val="20"/>
                <w:lang w:val="en-US"/>
              </w:rPr>
              <w:t xml:space="preserve">and the transitional </w:t>
            </w:r>
            <w:r w:rsidR="00226AF2" w:rsidRPr="00DF07B0">
              <w:rPr>
                <w:rFonts w:ascii="Times New Roman" w:hAnsi="Times New Roman" w:cs="Times New Roman"/>
                <w:sz w:val="20"/>
                <w:szCs w:val="20"/>
              </w:rPr>
              <w:t>deduction to</w:t>
            </w:r>
            <w:r w:rsidR="00226AF2" w:rsidRPr="00DF07B0">
              <w:rPr>
                <w:rFonts w:ascii="Times New Roman" w:hAnsi="Times New Roman" w:cs="Times New Roman"/>
                <w:sz w:val="20"/>
                <w:lang w:val="en-US"/>
              </w:rPr>
              <w:t xml:space="preserve"> </w:t>
            </w:r>
            <w:r w:rsidRPr="00DF07B0">
              <w:rPr>
                <w:rFonts w:ascii="Times New Roman" w:hAnsi="Times New Roman" w:cs="Times New Roman"/>
                <w:sz w:val="20"/>
                <w:lang w:val="en-US"/>
              </w:rPr>
              <w:t>technical provisions.</w:t>
            </w:r>
          </w:p>
        </w:tc>
      </w:tr>
      <w:tr w:rsidR="0095672C" w:rsidRPr="00DF07B0" w:rsidTr="00950116">
        <w:trPr>
          <w:trHeight w:val="129"/>
        </w:trPr>
        <w:tc>
          <w:tcPr>
            <w:tcW w:w="16020" w:type="dxa"/>
            <w:gridSpan w:val="6"/>
            <w:tcBorders>
              <w:top w:val="nil"/>
              <w:left w:val="nil"/>
              <w:bottom w:val="nil"/>
              <w:right w:val="nil"/>
            </w:tcBorders>
            <w:shd w:val="clear" w:color="000000" w:fill="FFFFFF"/>
            <w:vAlign w:val="bottom"/>
            <w:hideMark/>
          </w:tcPr>
          <w:p w:rsidR="0095672C" w:rsidRPr="00DF07B0" w:rsidRDefault="0095672C" w:rsidP="00950116">
            <w:pPr>
              <w:spacing w:before="120" w:after="120"/>
              <w:rPr>
                <w:rFonts w:ascii="Times New Roman" w:hAnsi="Times New Roman" w:cs="Times New Roman"/>
                <w:b/>
                <w:bCs/>
                <w:iCs/>
                <w:sz w:val="20"/>
                <w:lang w:val="en-US"/>
              </w:rPr>
            </w:pPr>
            <w:r w:rsidRPr="00DF07B0">
              <w:rPr>
                <w:rFonts w:ascii="Times New Roman" w:hAnsi="Times New Roman" w:cs="Times New Roman"/>
                <w:b/>
                <w:bCs/>
                <w:iCs/>
                <w:sz w:val="20"/>
                <w:lang w:val="en-US"/>
              </w:rPr>
              <w:lastRenderedPageBreak/>
              <w:t xml:space="preserve">Gross TP </w:t>
            </w:r>
            <w:r w:rsidR="00CB1B2E" w:rsidRPr="00DF07B0">
              <w:rPr>
                <w:rFonts w:ascii="Times New Roman" w:hAnsi="Times New Roman" w:cs="Times New Roman"/>
                <w:b/>
                <w:bCs/>
                <w:iCs/>
                <w:sz w:val="20"/>
                <w:lang w:val="en-US"/>
              </w:rPr>
              <w:t xml:space="preserve">calculated </w:t>
            </w:r>
            <w:r w:rsidRPr="00DF07B0">
              <w:rPr>
                <w:rFonts w:ascii="Times New Roman" w:hAnsi="Times New Roman" w:cs="Times New Roman"/>
                <w:b/>
                <w:bCs/>
                <w:iCs/>
                <w:sz w:val="20"/>
                <w:lang w:val="en-US"/>
              </w:rPr>
              <w:t>as a whole and Gross BE for different countries</w:t>
            </w:r>
          </w:p>
        </w:tc>
        <w:tc>
          <w:tcPr>
            <w:tcW w:w="4752" w:type="dxa"/>
            <w:tcBorders>
              <w:top w:val="nil"/>
              <w:left w:val="nil"/>
              <w:bottom w:val="nil"/>
              <w:right w:val="nil"/>
            </w:tcBorders>
            <w:shd w:val="clear" w:color="000000" w:fill="FFFFFF"/>
            <w:noWrap/>
            <w:vAlign w:val="center"/>
            <w:hideMark/>
          </w:tcPr>
          <w:p w:rsidR="0095672C" w:rsidRPr="00DF07B0" w:rsidRDefault="0095672C" w:rsidP="00950116">
            <w:pPr>
              <w:spacing w:before="120" w:after="120"/>
              <w:jc w:val="center"/>
              <w:rPr>
                <w:rFonts w:ascii="Times New Roman" w:hAnsi="Times New Roman" w:cs="Times New Roman"/>
                <w:b/>
                <w:bCs/>
                <w:sz w:val="20"/>
                <w:lang w:val="en-US"/>
              </w:rPr>
            </w:pPr>
            <w:r w:rsidRPr="00DF07B0">
              <w:rPr>
                <w:rFonts w:ascii="Times New Roman" w:hAnsi="Times New Roman" w:cs="Times New Roman"/>
                <w:b/>
                <w:bCs/>
                <w:sz w:val="20"/>
                <w:lang w:val="en-US"/>
              </w:rPr>
              <w:t> </w:t>
            </w:r>
          </w:p>
        </w:tc>
      </w:tr>
      <w:tr w:rsidR="0095672C" w:rsidRPr="00DF07B0" w:rsidTr="00950116">
        <w:trPr>
          <w:gridBefore w:val="1"/>
          <w:gridAfter w:val="2"/>
          <w:wBefore w:w="65" w:type="dxa"/>
          <w:wAfter w:w="11093" w:type="dxa"/>
          <w:trHeight w:val="97"/>
        </w:trPr>
        <w:tc>
          <w:tcPr>
            <w:tcW w:w="2263" w:type="dxa"/>
            <w:tcBorders>
              <w:top w:val="single" w:sz="4" w:space="0" w:color="auto"/>
              <w:left w:val="single" w:sz="4" w:space="0" w:color="auto"/>
              <w:bottom w:val="nil"/>
              <w:right w:val="nil"/>
            </w:tcBorders>
            <w:shd w:val="clear" w:color="000000" w:fill="FFFFFF"/>
          </w:tcPr>
          <w:p w:rsidR="0095672C" w:rsidRPr="00DF07B0" w:rsidRDefault="0095672C" w:rsidP="00950116">
            <w:pPr>
              <w:rPr>
                <w:rFonts w:ascii="Times New Roman" w:hAnsi="Times New Roman" w:cs="Times New Roman"/>
                <w:sz w:val="20"/>
                <w:lang w:val="en-US"/>
              </w:rPr>
            </w:pPr>
          </w:p>
        </w:tc>
        <w:tc>
          <w:tcPr>
            <w:tcW w:w="3450" w:type="dxa"/>
            <w:tcBorders>
              <w:top w:val="single" w:sz="4" w:space="0" w:color="auto"/>
              <w:left w:val="single" w:sz="4" w:space="0" w:color="auto"/>
              <w:bottom w:val="nil"/>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b/>
                <w:sz w:val="20"/>
                <w:lang w:val="en-US"/>
              </w:rPr>
              <w:t>ITEM</w:t>
            </w:r>
          </w:p>
        </w:tc>
        <w:tc>
          <w:tcPr>
            <w:tcW w:w="3901" w:type="dxa"/>
            <w:gridSpan w:val="2"/>
            <w:tcBorders>
              <w:top w:val="single" w:sz="4" w:space="0" w:color="auto"/>
              <w:left w:val="nil"/>
              <w:bottom w:val="nil"/>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b/>
                <w:sz w:val="20"/>
                <w:lang w:val="en-US"/>
              </w:rPr>
              <w:t>INSTRUCTIONS</w:t>
            </w:r>
          </w:p>
        </w:tc>
      </w:tr>
      <w:tr w:rsidR="0095672C" w:rsidRPr="00DF07B0" w:rsidTr="00950116">
        <w:trPr>
          <w:gridBefore w:val="1"/>
          <w:gridAfter w:val="2"/>
          <w:wBefore w:w="65" w:type="dxa"/>
          <w:wAfter w:w="11093" w:type="dxa"/>
          <w:trHeight w:val="795"/>
        </w:trPr>
        <w:tc>
          <w:tcPr>
            <w:tcW w:w="2263" w:type="dxa"/>
            <w:tcBorders>
              <w:top w:val="single" w:sz="4" w:space="0" w:color="auto"/>
              <w:left w:val="single" w:sz="4" w:space="0" w:color="auto"/>
              <w:bottom w:val="nil"/>
              <w:right w:val="nil"/>
            </w:tcBorders>
            <w:shd w:val="clear" w:color="000000" w:fill="FFFFFF"/>
          </w:tcPr>
          <w:p w:rsidR="0095672C" w:rsidRPr="00DF07B0" w:rsidDel="00E25568" w:rsidRDefault="0095672C">
            <w:pPr>
              <w:rPr>
                <w:rFonts w:ascii="Times New Roman" w:hAnsi="Times New Roman" w:cs="Times New Roman"/>
                <w:sz w:val="20"/>
              </w:rPr>
            </w:pPr>
            <w:r w:rsidRPr="00DF07B0">
              <w:rPr>
                <w:rFonts w:ascii="Times New Roman" w:hAnsi="Times New Roman" w:cs="Times New Roman"/>
                <w:sz w:val="20"/>
              </w:rPr>
              <w:t>C0010/R0040, ...</w:t>
            </w:r>
          </w:p>
        </w:tc>
        <w:tc>
          <w:tcPr>
            <w:tcW w:w="3450" w:type="dxa"/>
            <w:tcBorders>
              <w:top w:val="single" w:sz="4" w:space="0" w:color="auto"/>
              <w:left w:val="single" w:sz="4" w:space="0" w:color="auto"/>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Geographical zone/Country</w:t>
            </w:r>
          </w:p>
        </w:tc>
        <w:tc>
          <w:tcPr>
            <w:tcW w:w="3901" w:type="dxa"/>
            <w:gridSpan w:val="2"/>
            <w:tcBorders>
              <w:top w:val="single" w:sz="4" w:space="0" w:color="auto"/>
              <w:left w:val="nil"/>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Report the country ISO 3166</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1 alpha</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2 code for identifying the countries within the materiality threshold </w:t>
            </w:r>
          </w:p>
        </w:tc>
      </w:tr>
      <w:tr w:rsidR="0095672C" w:rsidRPr="00DF07B0" w:rsidTr="00950116">
        <w:trPr>
          <w:gridBefore w:val="1"/>
          <w:gridAfter w:val="2"/>
          <w:wBefore w:w="65" w:type="dxa"/>
          <w:wAfter w:w="11093" w:type="dxa"/>
          <w:trHeight w:val="1616"/>
        </w:trPr>
        <w:tc>
          <w:tcPr>
            <w:tcW w:w="2263" w:type="dxa"/>
            <w:tcBorders>
              <w:top w:val="single" w:sz="4" w:space="0" w:color="auto"/>
              <w:left w:val="single" w:sz="4" w:space="0" w:color="auto"/>
              <w:bottom w:val="nil"/>
              <w:right w:val="nil"/>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 xml:space="preserve">C0020, C0030, C0060, C0090, C0100, C0150, C0160, C0190, C0200, C0210/R0010 </w:t>
            </w:r>
          </w:p>
        </w:tc>
        <w:tc>
          <w:tcPr>
            <w:tcW w:w="3450" w:type="dxa"/>
            <w:tcBorders>
              <w:top w:val="single" w:sz="4" w:space="0" w:color="auto"/>
              <w:left w:val="single" w:sz="4" w:space="0" w:color="auto"/>
              <w:bottom w:val="nil"/>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Gross TP </w:t>
            </w:r>
            <w:r w:rsidR="00CB0E43"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and Gross BE for different countries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Home country</w:t>
            </w:r>
          </w:p>
        </w:tc>
        <w:tc>
          <w:tcPr>
            <w:tcW w:w="3901" w:type="dxa"/>
            <w:gridSpan w:val="2"/>
            <w:tcBorders>
              <w:top w:val="single" w:sz="4" w:space="0" w:color="auto"/>
              <w:left w:val="nil"/>
              <w:bottom w:val="nil"/>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 of Gross TP </w:t>
            </w:r>
            <w:r w:rsidR="00CB1B2E"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and gross Best Estimate by country where the contract was entered into or country of </w:t>
            </w:r>
            <w:proofErr w:type="spellStart"/>
            <w:r w:rsidRPr="00DF07B0">
              <w:rPr>
                <w:rFonts w:ascii="Times New Roman" w:hAnsi="Times New Roman" w:cs="Times New Roman"/>
                <w:sz w:val="20"/>
                <w:lang w:val="en-US"/>
              </w:rPr>
              <w:t>localisation</w:t>
            </w:r>
            <w:proofErr w:type="spellEnd"/>
            <w:r w:rsidRPr="00DF07B0">
              <w:rPr>
                <w:rFonts w:ascii="Times New Roman" w:hAnsi="Times New Roman" w:cs="Times New Roman"/>
                <w:sz w:val="20"/>
                <w:lang w:val="en-US"/>
              </w:rPr>
              <w:t xml:space="preserve"> of the ceding undertaking, when the country is the home country, for each Line of Business and totals for Life other than health insurance, including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Health similar to life insurance.</w:t>
            </w:r>
          </w:p>
        </w:tc>
      </w:tr>
      <w:tr w:rsidR="0095672C" w:rsidRPr="00DF07B0" w:rsidTr="00950116">
        <w:trPr>
          <w:gridBefore w:val="1"/>
          <w:gridAfter w:val="2"/>
          <w:wBefore w:w="65" w:type="dxa"/>
          <w:wAfter w:w="11093" w:type="dxa"/>
          <w:trHeight w:val="488"/>
        </w:trPr>
        <w:tc>
          <w:tcPr>
            <w:tcW w:w="2263" w:type="dxa"/>
            <w:tcBorders>
              <w:top w:val="single" w:sz="4" w:space="0" w:color="auto"/>
              <w:left w:val="single" w:sz="4" w:space="0" w:color="auto"/>
              <w:bottom w:val="nil"/>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 xml:space="preserve">C0020, C0030, C0060, C0090, C0100, C0150, C0160, C0190, C0200, C0210/R0020 </w:t>
            </w:r>
          </w:p>
        </w:tc>
        <w:tc>
          <w:tcPr>
            <w:tcW w:w="3450" w:type="dxa"/>
            <w:tcBorders>
              <w:top w:val="single" w:sz="4" w:space="0" w:color="auto"/>
              <w:left w:val="nil"/>
              <w:bottom w:val="nil"/>
              <w:right w:val="single" w:sz="4" w:space="0" w:color="auto"/>
            </w:tcBorders>
            <w:shd w:val="clear" w:color="000000" w:fill="FFFFFF"/>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Gross TP </w:t>
            </w:r>
            <w:r w:rsidR="00CB0E43"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and Gross BE for different countries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EEA countries outside the materiality threshold – not reported by country</w:t>
            </w:r>
          </w:p>
        </w:tc>
        <w:tc>
          <w:tcPr>
            <w:tcW w:w="3901" w:type="dxa"/>
            <w:gridSpan w:val="2"/>
            <w:tcBorders>
              <w:top w:val="single" w:sz="4" w:space="0" w:color="auto"/>
              <w:left w:val="nil"/>
              <w:bottom w:val="nil"/>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 of Gross TP </w:t>
            </w:r>
            <w:r w:rsidR="00CB1B2E"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and gross Best Estimate, for EEA countries outside the materiality threshold (i.e. those not reported separately by country), except the home country, for each Line of Business and </w:t>
            </w:r>
            <w:r w:rsidRPr="00DF07B0">
              <w:rPr>
                <w:rFonts w:ascii="Times New Roman" w:hAnsi="Times New Roman" w:cs="Times New Roman"/>
                <w:sz w:val="20"/>
                <w:lang w:val="en-US"/>
              </w:rPr>
              <w:lastRenderedPageBreak/>
              <w:t xml:space="preserve">totals for Life other than health insurance, </w:t>
            </w:r>
            <w:r w:rsidR="000A21AE" w:rsidRPr="00DF07B0">
              <w:rPr>
                <w:rFonts w:ascii="Times New Roman" w:hAnsi="Times New Roman" w:cs="Times New Roman"/>
                <w:sz w:val="20"/>
                <w:lang w:val="en-US"/>
              </w:rPr>
              <w:t>including</w:t>
            </w:r>
            <w:r w:rsidRPr="00DF07B0">
              <w:rPr>
                <w:rFonts w:ascii="Times New Roman" w:hAnsi="Times New Roman" w:cs="Times New Roman"/>
                <w:sz w:val="20"/>
                <w:lang w:val="en-US"/>
              </w:rPr>
              <w:t xml:space="preserve">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and Health similar to life insurance.  </w:t>
            </w:r>
          </w:p>
        </w:tc>
      </w:tr>
      <w:tr w:rsidR="0095672C" w:rsidRPr="00DF07B0" w:rsidTr="00950116">
        <w:trPr>
          <w:gridBefore w:val="1"/>
          <w:gridAfter w:val="2"/>
          <w:wBefore w:w="65" w:type="dxa"/>
          <w:wAfter w:w="11093" w:type="dxa"/>
          <w:trHeight w:val="2047"/>
        </w:trPr>
        <w:tc>
          <w:tcPr>
            <w:tcW w:w="2263"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lastRenderedPageBreak/>
              <w:t>C0020, C0030, C0060, C0090, C0100, C0150, C0160, C0190, C0200, C0210/R0030</w:t>
            </w:r>
          </w:p>
        </w:tc>
        <w:tc>
          <w:tcPr>
            <w:tcW w:w="3450" w:type="dxa"/>
            <w:tcBorders>
              <w:top w:val="single" w:sz="4" w:space="0" w:color="auto"/>
              <w:left w:val="nil"/>
              <w:bottom w:val="single" w:sz="4" w:space="0" w:color="auto"/>
              <w:right w:val="single" w:sz="4" w:space="0" w:color="auto"/>
            </w:tcBorders>
            <w:shd w:val="clear" w:color="000000" w:fill="FFFFFF"/>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Gross TP </w:t>
            </w:r>
            <w:r w:rsidR="00CB0E43"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and Gross BE for different countries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EEA countries outside the materiality threshold – not reported by country</w:t>
            </w:r>
          </w:p>
        </w:tc>
        <w:tc>
          <w:tcPr>
            <w:tcW w:w="3901" w:type="dxa"/>
            <w:gridSpan w:val="2"/>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 of Gross TP </w:t>
            </w:r>
            <w:r w:rsidR="00CB1B2E"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as a whole and gross Best Estimate, for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EEA countries outside the materiality threshold (i.e. those not reported separately by country), except the home country, for each Line of Business and totals for Life other than health insurance, </w:t>
            </w:r>
            <w:r w:rsidR="000A21AE" w:rsidRPr="00DF07B0">
              <w:rPr>
                <w:rFonts w:ascii="Times New Roman" w:hAnsi="Times New Roman" w:cs="Times New Roman"/>
                <w:sz w:val="20"/>
                <w:lang w:val="en-US"/>
              </w:rPr>
              <w:t>including</w:t>
            </w:r>
            <w:r w:rsidRPr="00DF07B0">
              <w:rPr>
                <w:rFonts w:ascii="Times New Roman" w:hAnsi="Times New Roman" w:cs="Times New Roman"/>
                <w:sz w:val="20"/>
                <w:lang w:val="en-US"/>
              </w:rPr>
              <w:t xml:space="preserve">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Health similar to life insurance.</w:t>
            </w:r>
          </w:p>
        </w:tc>
      </w:tr>
      <w:tr w:rsidR="0095672C" w:rsidRPr="00DF07B0" w:rsidTr="00950116">
        <w:trPr>
          <w:gridBefore w:val="1"/>
          <w:gridAfter w:val="2"/>
          <w:wBefore w:w="65" w:type="dxa"/>
          <w:wAfter w:w="11093" w:type="dxa"/>
          <w:trHeight w:val="1668"/>
        </w:trPr>
        <w:tc>
          <w:tcPr>
            <w:tcW w:w="2263"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C0020, C0030, C0060, C0090, C0100, C0150, C0160, C0190, C0200, C0210/R0040, …</w:t>
            </w:r>
          </w:p>
        </w:tc>
        <w:tc>
          <w:tcPr>
            <w:tcW w:w="3450"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Gross TP </w:t>
            </w:r>
            <w:r w:rsidR="00CB0E43"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and Gross BE for different countries – Country 1  [one </w:t>
            </w:r>
            <w:r w:rsidR="00053D9E" w:rsidRPr="00DF07B0">
              <w:rPr>
                <w:rFonts w:ascii="Times New Roman" w:hAnsi="Times New Roman" w:cs="Times New Roman"/>
                <w:sz w:val="20"/>
                <w:lang w:val="en-US"/>
              </w:rPr>
              <w:t xml:space="preserve">row </w:t>
            </w:r>
            <w:r w:rsidRPr="00DF07B0">
              <w:rPr>
                <w:rFonts w:ascii="Times New Roman" w:hAnsi="Times New Roman" w:cs="Times New Roman"/>
                <w:sz w:val="20"/>
                <w:lang w:val="en-US"/>
              </w:rPr>
              <w:t>for each country in the materiality threshold]</w:t>
            </w:r>
          </w:p>
        </w:tc>
        <w:tc>
          <w:tcPr>
            <w:tcW w:w="3901" w:type="dxa"/>
            <w:gridSpan w:val="2"/>
            <w:tcBorders>
              <w:top w:val="single" w:sz="4" w:space="0" w:color="auto"/>
              <w:left w:val="nil"/>
              <w:bottom w:val="single" w:sz="4" w:space="0" w:color="auto"/>
              <w:right w:val="single" w:sz="4" w:space="0" w:color="auto"/>
            </w:tcBorders>
            <w:shd w:val="clear" w:color="000000" w:fill="FFFFFF"/>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Amount of Gross TP </w:t>
            </w:r>
            <w:r w:rsidR="00CB1B2E"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and gross Best Estimate by country where the contract was entered into or country of </w:t>
            </w:r>
            <w:proofErr w:type="spellStart"/>
            <w:r w:rsidRPr="00DF07B0">
              <w:rPr>
                <w:rFonts w:ascii="Times New Roman" w:hAnsi="Times New Roman" w:cs="Times New Roman"/>
                <w:sz w:val="20"/>
                <w:lang w:val="en-US"/>
              </w:rPr>
              <w:t>localisation</w:t>
            </w:r>
            <w:proofErr w:type="spellEnd"/>
            <w:r w:rsidRPr="00DF07B0">
              <w:rPr>
                <w:rFonts w:ascii="Times New Roman" w:hAnsi="Times New Roman" w:cs="Times New Roman"/>
                <w:sz w:val="20"/>
                <w:lang w:val="en-US"/>
              </w:rPr>
              <w:t xml:space="preserve"> of the ceding undertaking, for each of the countries in the materiality threshold, except the home country, for each Line of Business and totals for Life other than health insurance, </w:t>
            </w:r>
            <w:r w:rsidR="000A21AE" w:rsidRPr="00DF07B0">
              <w:rPr>
                <w:rFonts w:ascii="Times New Roman" w:hAnsi="Times New Roman" w:cs="Times New Roman"/>
                <w:sz w:val="20"/>
                <w:lang w:val="en-US"/>
              </w:rPr>
              <w:t>including</w:t>
            </w:r>
            <w:r w:rsidRPr="00DF07B0">
              <w:rPr>
                <w:rFonts w:ascii="Times New Roman" w:hAnsi="Times New Roman" w:cs="Times New Roman"/>
                <w:sz w:val="20"/>
                <w:lang w:val="en-US"/>
              </w:rPr>
              <w:t xml:space="preserve">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Health similar to life insurance.</w:t>
            </w:r>
          </w:p>
        </w:tc>
      </w:tr>
    </w:tbl>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b/>
          <w:bCs/>
          <w:sz w:val="20"/>
          <w:lang w:val="en-US"/>
        </w:rPr>
      </w:pPr>
    </w:p>
    <w:tbl>
      <w:tblPr>
        <w:tblW w:w="9157" w:type="dxa"/>
        <w:tblInd w:w="70" w:type="dxa"/>
        <w:tblCellMar>
          <w:left w:w="70" w:type="dxa"/>
          <w:right w:w="70" w:type="dxa"/>
        </w:tblCellMar>
        <w:tblLook w:val="04A0" w:firstRow="1" w:lastRow="0" w:firstColumn="1" w:lastColumn="0" w:noHBand="0" w:noVBand="1"/>
      </w:tblPr>
      <w:tblGrid>
        <w:gridCol w:w="9157"/>
      </w:tblGrid>
      <w:tr w:rsidR="0095672C" w:rsidRPr="00DF07B0" w:rsidTr="00950116">
        <w:trPr>
          <w:trHeight w:val="300"/>
        </w:trPr>
        <w:tc>
          <w:tcPr>
            <w:tcW w:w="9157" w:type="dxa"/>
            <w:tcBorders>
              <w:top w:val="nil"/>
              <w:left w:val="nil"/>
              <w:bottom w:val="nil"/>
              <w:right w:val="nil"/>
            </w:tcBorders>
            <w:shd w:val="clear" w:color="000000" w:fill="FFFFFF"/>
            <w:noWrap/>
            <w:vAlign w:val="center"/>
            <w:hideMark/>
          </w:tcPr>
          <w:p w:rsidR="0095672C" w:rsidRPr="00DF07B0" w:rsidRDefault="0095672C" w:rsidP="00950116">
            <w:pPr>
              <w:rPr>
                <w:rFonts w:ascii="Times New Roman" w:hAnsi="Times New Roman" w:cs="Times New Roman"/>
                <w:b/>
                <w:bCs/>
                <w:sz w:val="20"/>
                <w:lang w:val="en-US"/>
              </w:rPr>
            </w:pPr>
            <w:r w:rsidRPr="00DF07B0">
              <w:rPr>
                <w:rFonts w:ascii="Times New Roman" w:hAnsi="Times New Roman" w:cs="Times New Roman"/>
                <w:b/>
                <w:bCs/>
                <w:sz w:val="20"/>
                <w:lang w:val="en-US"/>
              </w:rPr>
              <w:t xml:space="preserve">S.13.01 </w:t>
            </w:r>
            <w:r w:rsidR="0072092D" w:rsidRPr="00DF07B0">
              <w:rPr>
                <w:rFonts w:ascii="Times New Roman" w:hAnsi="Times New Roman" w:cs="Times New Roman"/>
                <w:b/>
                <w:bCs/>
                <w:sz w:val="20"/>
                <w:lang w:val="en-US"/>
              </w:rPr>
              <w:t>–</w:t>
            </w:r>
            <w:r w:rsidRPr="00DF07B0">
              <w:rPr>
                <w:rFonts w:ascii="Times New Roman" w:hAnsi="Times New Roman" w:cs="Times New Roman"/>
                <w:b/>
                <w:bCs/>
                <w:sz w:val="20"/>
                <w:lang w:val="en-US"/>
              </w:rPr>
              <w:t xml:space="preserve"> Projection of future gross cash flows (Best Estimate </w:t>
            </w:r>
            <w:r w:rsidR="0072092D" w:rsidRPr="00DF07B0">
              <w:rPr>
                <w:rFonts w:ascii="Times New Roman" w:hAnsi="Times New Roman" w:cs="Times New Roman"/>
                <w:b/>
                <w:bCs/>
                <w:sz w:val="20"/>
                <w:lang w:val="en-US"/>
              </w:rPr>
              <w:t>–</w:t>
            </w:r>
            <w:r w:rsidRPr="00DF07B0">
              <w:rPr>
                <w:rFonts w:ascii="Times New Roman" w:hAnsi="Times New Roman" w:cs="Times New Roman"/>
                <w:b/>
                <w:bCs/>
                <w:sz w:val="20"/>
                <w:lang w:val="en-US"/>
              </w:rPr>
              <w:t>life)</w:t>
            </w:r>
          </w:p>
          <w:p w:rsidR="0095672C" w:rsidRPr="00DF07B0" w:rsidRDefault="0095672C" w:rsidP="00950116">
            <w:pPr>
              <w:rPr>
                <w:rFonts w:ascii="Times New Roman" w:hAnsi="Times New Roman" w:cs="Times New Roman"/>
                <w:b/>
                <w:bCs/>
                <w:sz w:val="20"/>
                <w:lang w:val="en-US"/>
              </w:rPr>
            </w:pPr>
            <w:r w:rsidRPr="00DF07B0">
              <w:rPr>
                <w:rFonts w:ascii="Times New Roman" w:hAnsi="Times New Roman" w:cs="Times New Roman"/>
                <w:b/>
                <w:bCs/>
                <w:sz w:val="20"/>
                <w:lang w:val="en-US"/>
              </w:rPr>
              <w:t>General comments :</w:t>
            </w:r>
          </w:p>
          <w:p w:rsidR="0095672C" w:rsidRPr="00DF07B0" w:rsidRDefault="000D2E4C" w:rsidP="00950116">
            <w:pPr>
              <w:jc w:val="both"/>
              <w:rPr>
                <w:rFonts w:ascii="Times New Roman" w:hAnsi="Times New Roman" w:cs="Times New Roman"/>
                <w:sz w:val="20"/>
                <w:lang w:val="en-US"/>
              </w:rPr>
            </w:pPr>
            <w:r w:rsidRPr="00DF07B0">
              <w:rPr>
                <w:rFonts w:ascii="Times New Roman" w:hAnsi="Times New Roman" w:cs="Times New Roman"/>
                <w:sz w:val="20"/>
                <w:lang w:val="en-US"/>
              </w:rPr>
              <w:t>This part of Annex II</w:t>
            </w:r>
            <w:r w:rsidR="0095672C" w:rsidRPr="00DF07B0">
              <w:rPr>
                <w:rFonts w:ascii="Times New Roman" w:hAnsi="Times New Roman" w:cs="Times New Roman"/>
                <w:sz w:val="20"/>
                <w:lang w:val="en-US"/>
              </w:rPr>
              <w:t xml:space="preserve"> relates to annual submission of information for individual entities.</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This template shall include information only in relation to the best estimates. The cash flows to be reported are gross of reinsurance and undiscounted. </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 projections such as central scenarios can be used as no perfect reconciliation with Best Estimate calculation is required. If difficult to project some future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like collective Future Discretionary Benefits the undertaking shall report the cash flow it effectively uses for calculating the Best Estimate. </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rPr>
              <w:t>All cash flows expressed in different currencies shall be considered and converted in the reporting currency using the exchange rate at the reporting date</w:t>
            </w:r>
          </w:p>
          <w:p w:rsidR="0095672C" w:rsidRPr="00DF07B0" w:rsidRDefault="0095672C" w:rsidP="00950116">
            <w:pPr>
              <w:jc w:val="both"/>
              <w:rPr>
                <w:rFonts w:ascii="Times New Roman" w:hAnsi="Times New Roman" w:cs="Times New Roman"/>
                <w:b/>
                <w:bCs/>
                <w:sz w:val="20"/>
                <w:lang w:val="en-US"/>
              </w:rPr>
            </w:pPr>
            <w:r w:rsidRPr="00DF07B0">
              <w:rPr>
                <w:rFonts w:ascii="Times New Roman" w:hAnsi="Times New Roman" w:cs="Times New Roman"/>
                <w:sz w:val="20"/>
                <w:lang w:val="en-US"/>
              </w:rPr>
              <w:t>In case the undertaking uses simplifications for the calculation of technical provisions, for which an estimate of the expected future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arising from the contracts are not calculated, the information shall be reported only in those cases where more than 10% of total technical provisions have a settlement period longer than 24 months.</w:t>
            </w:r>
          </w:p>
        </w:tc>
      </w:tr>
      <w:tr w:rsidR="0095672C" w:rsidRPr="00DF07B0" w:rsidTr="00950116">
        <w:trPr>
          <w:trHeight w:val="300"/>
        </w:trPr>
        <w:tc>
          <w:tcPr>
            <w:tcW w:w="9157" w:type="dxa"/>
            <w:tcBorders>
              <w:top w:val="nil"/>
              <w:left w:val="nil"/>
              <w:bottom w:val="nil"/>
              <w:right w:val="nil"/>
            </w:tcBorders>
            <w:shd w:val="clear" w:color="000000" w:fill="FFFFFF"/>
            <w:noWrap/>
            <w:vAlign w:val="center"/>
            <w:hideMark/>
          </w:tcPr>
          <w:p w:rsidR="0095672C" w:rsidRPr="00DF07B0" w:rsidRDefault="0095672C" w:rsidP="00950116">
            <w:pPr>
              <w:rPr>
                <w:rFonts w:ascii="Times New Roman" w:hAnsi="Times New Roman" w:cs="Times New Roman"/>
                <w:b/>
                <w:bCs/>
                <w:sz w:val="20"/>
                <w:lang w:val="en-US"/>
              </w:rPr>
            </w:pPr>
            <w:r w:rsidRPr="00DF07B0">
              <w:rPr>
                <w:rFonts w:ascii="Times New Roman" w:hAnsi="Times New Roman" w:cs="Times New Roman"/>
                <w:b/>
                <w:bCs/>
                <w:sz w:val="20"/>
                <w:lang w:val="en-US"/>
              </w:rPr>
              <w:t xml:space="preserve">                                               ITEM                                                   INSTRUCTIONS</w:t>
            </w:r>
          </w:p>
          <w:tbl>
            <w:tblPr>
              <w:tblW w:w="8987" w:type="dxa"/>
              <w:tblCellMar>
                <w:left w:w="70" w:type="dxa"/>
                <w:right w:w="70" w:type="dxa"/>
              </w:tblCellMar>
              <w:tblLook w:val="04A0" w:firstRow="1" w:lastRow="0" w:firstColumn="1" w:lastColumn="0" w:noHBand="0" w:noVBand="1"/>
            </w:tblPr>
            <w:tblGrid>
              <w:gridCol w:w="1363"/>
              <w:gridCol w:w="2162"/>
              <w:gridCol w:w="5462"/>
            </w:tblGrid>
            <w:tr w:rsidR="0095672C" w:rsidRPr="00DF07B0" w:rsidTr="00950116">
              <w:trPr>
                <w:trHeight w:val="1671"/>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lastRenderedPageBreak/>
                    <w:t>C0010/R0010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Insurance with profit participation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are the ones stemming from future benefits regarding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Insurance with profit participation.</w:t>
                  </w:r>
                </w:p>
              </w:tc>
            </w:tr>
            <w:tr w:rsidR="0095672C" w:rsidRPr="00DF07B0" w:rsidTr="00950116">
              <w:trPr>
                <w:trHeight w:val="2715"/>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C0020/R0010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Insurance with profit participation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expenses and other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are the ones related to expenses that will be incurred in servicing insurance and reinsurance obligations, and other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 items such as taxation payments which are, or expected to be, charged to policyholders or are required to settle the insurance obligations, for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Insurance with profit participation. </w:t>
                  </w:r>
                </w:p>
                <w:p w:rsidR="0095672C" w:rsidRPr="00DF07B0" w:rsidRDefault="0095672C">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contracts that will change to Annuities but not yet formally settled as Annuities, and dealt with within the same company shall also be included.</w:t>
                  </w:r>
                </w:p>
              </w:tc>
            </w:tr>
            <w:tr w:rsidR="0095672C" w:rsidRPr="00DF07B0" w:rsidTr="00950116">
              <w:trPr>
                <w:trHeight w:val="189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C0030/R0010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Insurance with profit participation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stemming from future premiums and any additional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that result from those premiums, for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Insurance with profit participation.</w:t>
                  </w:r>
                </w:p>
              </w:tc>
            </w:tr>
            <w:tr w:rsidR="0095672C" w:rsidRPr="00DF07B0" w:rsidTr="00950116">
              <w:trPr>
                <w:trHeight w:val="1906"/>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C0040/R0010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Insurance with profit participation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Other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not included in Future premiums and not including investment returns, for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r w:rsidRPr="00DF07B0">
                    <w:rPr>
                      <w:rFonts w:ascii="Times New Roman" w:hAnsi="Times New Roman" w:cs="Times New Roman"/>
                      <w:sz w:val="20"/>
                      <w:lang w:val="en-US"/>
                    </w:rPr>
                    <w:lastRenderedPageBreak/>
                    <w:t>Insurance with profit participation.</w:t>
                  </w:r>
                </w:p>
              </w:tc>
            </w:tr>
            <w:tr w:rsidR="0095672C" w:rsidRPr="00DF07B0" w:rsidTr="00950116">
              <w:trPr>
                <w:trHeight w:val="1806"/>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lastRenderedPageBreak/>
                    <w:t>C0050/R0010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Index linked and unit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linked insurance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are the ones stemming from Future benefits regarding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Index 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insurance.</w:t>
                  </w:r>
                </w:p>
              </w:tc>
            </w:tr>
            <w:tr w:rsidR="0095672C" w:rsidRPr="00DF07B0" w:rsidTr="00950116">
              <w:trPr>
                <w:trHeight w:val="27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C0060/R0010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R0330</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Index linked and unit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linked insurance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expenses and other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are the ones related to expenses that will be incurred in servicing insurance and reinsurance obligations, and other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 items such as taxation payments which are, or expected to be, charged to policyholders or are required to settle the insurance obligations, regarding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Index 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insurance.</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contracts that will change to Annuities but not yet formally settled as Annuities, and dealt with within the same company shall also be included.</w:t>
                  </w:r>
                </w:p>
              </w:tc>
            </w:tr>
            <w:tr w:rsidR="0095672C" w:rsidRPr="00DF07B0" w:rsidTr="00950116">
              <w:trPr>
                <w:trHeight w:val="1909"/>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C0070/R0010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Index linked and unit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linked insurance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stemming from future premiums and any additional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that result from those premiums, , regarding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Index 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insurance.</w:t>
                  </w:r>
                </w:p>
              </w:tc>
            </w:tr>
            <w:tr w:rsidR="0095672C" w:rsidRPr="00DF07B0" w:rsidTr="00950116">
              <w:trPr>
                <w:trHeight w:val="21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lastRenderedPageBreak/>
                    <w:t>C0080/R0010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Index linked and unit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linked insurance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Other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not included in Future premiums and not including investment returns, regarding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Index 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insurance.</w:t>
                  </w:r>
                </w:p>
              </w:tc>
            </w:tr>
            <w:tr w:rsidR="0095672C" w:rsidRPr="00DF07B0"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C0090/R0010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Other life insurance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are the ones stemming from Future benefits regarding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Other life insurance.</w:t>
                  </w:r>
                </w:p>
              </w:tc>
            </w:tr>
            <w:tr w:rsidR="0095672C" w:rsidRPr="00DF07B0" w:rsidTr="00950116">
              <w:trPr>
                <w:trHeight w:val="27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C0100/R0010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Other life insurance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expenses and other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 </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are the ones related to expenses that will be incurred in servicing insurance and reinsurance obligations, and other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 items such as taxation payments which are, or expected to be, charged to policyholders or are required to settle the insurance obligations, regarding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Other life insurance. </w:t>
                  </w:r>
                </w:p>
                <w:p w:rsidR="0095672C" w:rsidRPr="00DF07B0" w:rsidRDefault="0095672C">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contracts that will change to Annuities but not yet formally settled as Annuities, and dealt with within the same company shall also be included.</w:t>
                  </w:r>
                </w:p>
              </w:tc>
            </w:tr>
            <w:tr w:rsidR="0095672C" w:rsidRPr="00DF07B0"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C0110/R0010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Other life insurance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stemming from future premiums and any additional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that result from those premiums, regarding </w:t>
                  </w:r>
                  <w:r w:rsidR="00B41DC2" w:rsidRPr="00DF07B0">
                    <w:rPr>
                      <w:rFonts w:ascii="Times New Roman" w:eastAsia="Times New Roman" w:hAnsi="Times New Roman" w:cs="Times New Roman"/>
                      <w:sz w:val="20"/>
                      <w:szCs w:val="20"/>
                      <w:lang w:eastAsia="es-ES"/>
                    </w:rPr>
                    <w:t xml:space="preserve">line of business, as defined in Annex I to Delegated </w:t>
                  </w:r>
                  <w:r w:rsidR="00B41DC2" w:rsidRPr="00DF07B0">
                    <w:rPr>
                      <w:rFonts w:ascii="Times New Roman" w:eastAsia="Times New Roman" w:hAnsi="Times New Roman" w:cs="Times New Roman"/>
                      <w:sz w:val="20"/>
                      <w:szCs w:val="20"/>
                      <w:lang w:eastAsia="es-ES"/>
                    </w:rPr>
                    <w:lastRenderedPageBreak/>
                    <w:t>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Other life insurance.</w:t>
                  </w:r>
                </w:p>
              </w:tc>
            </w:tr>
            <w:tr w:rsidR="0095672C" w:rsidRPr="00DF07B0" w:rsidTr="00950116">
              <w:trPr>
                <w:trHeight w:val="1961"/>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lastRenderedPageBreak/>
                    <w:t>C0120/R0010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Other life insurance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Other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not included in Future premiums and not including investment returns, regarding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Other life insurance.</w:t>
                  </w:r>
                </w:p>
              </w:tc>
            </w:tr>
            <w:tr w:rsidR="0095672C" w:rsidRPr="00DF07B0" w:rsidTr="00950116">
              <w:trPr>
                <w:trHeight w:val="2115"/>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C0130/R0010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Annuities stemming from non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life contracts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are the ones stemming from Future benefits regarding </w:t>
                  </w:r>
                  <w:r w:rsidR="00B41DC2" w:rsidRPr="00DF07B0">
                    <w:rPr>
                      <w:rFonts w:ascii="Times New Roman" w:eastAsia="Times New Roman" w:hAnsi="Times New Roman" w:cs="Times New Roman"/>
                      <w:sz w:val="20"/>
                      <w:szCs w:val="20"/>
                      <w:lang w:eastAsia="es-ES"/>
                    </w:rPr>
                    <w:t>line</w:t>
                  </w:r>
                  <w:r w:rsidR="00445E5A" w:rsidRPr="00DF07B0">
                    <w:rPr>
                      <w:rFonts w:ascii="Times New Roman" w:eastAsia="Times New Roman" w:hAnsi="Times New Roman" w:cs="Times New Roman"/>
                      <w:sz w:val="20"/>
                      <w:szCs w:val="20"/>
                      <w:lang w:eastAsia="es-ES"/>
                    </w:rPr>
                    <w:t>s</w:t>
                  </w:r>
                  <w:r w:rsidR="00B41DC2" w:rsidRPr="00DF07B0">
                    <w:rPr>
                      <w:rFonts w:ascii="Times New Roman" w:eastAsia="Times New Roman" w:hAnsi="Times New Roman" w:cs="Times New Roman"/>
                      <w:sz w:val="20"/>
                      <w:szCs w:val="20"/>
                      <w:lang w:eastAsia="es-ES"/>
                    </w:rPr>
                    <w:t xml:space="preserv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contracts relating to insurance obligations, including health insurance obligations.</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contracts that will change to Annuities but are not yet formally settled as Annuities and shall not be included.</w:t>
                  </w:r>
                </w:p>
              </w:tc>
            </w:tr>
            <w:tr w:rsidR="0095672C" w:rsidRPr="00DF07B0" w:rsidTr="00950116">
              <w:trPr>
                <w:trHeight w:val="2715"/>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C0140/R0010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R0330</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Annuities stemming from non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life contracts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expenses and other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are the ones related to expenses that will be incurred in servicing insurance and reinsurance obligations, and other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 items such as taxation payments which are, or expected to be, charged to policyholders or are required to settle the insurance obligations, regarding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contracts relating to insurance obligations, including health insurance obligations.</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contracts that are not yet settled as Annuities and will change to Annuities and dealt with within the same company shall not be included.</w:t>
                  </w:r>
                </w:p>
              </w:tc>
            </w:tr>
            <w:tr w:rsidR="0095672C" w:rsidRPr="00DF07B0" w:rsidTr="00950116">
              <w:trPr>
                <w:trHeight w:val="21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lastRenderedPageBreak/>
                    <w:t>C0150/R0010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Annuities stemming from non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life contracts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stemming from future premiums and any additional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that result from those premiums, regarding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contracts relating to insurance obligations, including health insurance obligations.</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contracts that are not yet settled as Annuities and will change to Annuities shall not be included.</w:t>
                  </w:r>
                </w:p>
              </w:tc>
            </w:tr>
            <w:tr w:rsidR="0095672C" w:rsidRPr="00DF07B0" w:rsidTr="00950116">
              <w:trPr>
                <w:trHeight w:val="21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C0160/R0010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Annuities stemming from non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life contracts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Other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not included in Future premiums and not including investment returns, regarding </w:t>
                  </w:r>
                  <w:r w:rsidR="00B41DC2" w:rsidRPr="00DF07B0">
                    <w:rPr>
                      <w:rFonts w:ascii="Times New Roman" w:eastAsia="Times New Roman" w:hAnsi="Times New Roman" w:cs="Times New Roman"/>
                      <w:sz w:val="20"/>
                      <w:szCs w:val="20"/>
                      <w:lang w:eastAsia="es-ES"/>
                    </w:rPr>
                    <w:t>line of business, as defined in Annex I to Delegated Regulation (EU) 2015/35</w:t>
                  </w:r>
                  <w:r w:rsidR="00B41DC2"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contracts relating to insurance obligations, including health insurance obligations.</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contracts that are not yet settled as Annuities and will change to Annuities shall not be included.</w:t>
                  </w:r>
                </w:p>
              </w:tc>
            </w:tr>
            <w:tr w:rsidR="0095672C" w:rsidRPr="00DF07B0"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lastRenderedPageBreak/>
                    <w:t>C0170/R0010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Accepted reinsurance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are the ones stemming from Future benefits regarding </w:t>
                  </w:r>
                  <w:r w:rsidR="00C770DE" w:rsidRPr="00DF07B0">
                    <w:rPr>
                      <w:rFonts w:ascii="Times New Roman" w:eastAsia="Times New Roman" w:hAnsi="Times New Roman" w:cs="Times New Roman"/>
                      <w:sz w:val="20"/>
                      <w:szCs w:val="20"/>
                      <w:lang w:eastAsia="es-ES"/>
                    </w:rPr>
                    <w:t>line of business, as defined in Annex I to Delegated Regulation (EU) 2015/35</w:t>
                  </w:r>
                  <w:r w:rsidR="00C770DE" w:rsidRPr="00DF07B0">
                    <w:rPr>
                      <w:rFonts w:ascii="Times New Roman" w:hAnsi="Times New Roman" w:cs="Times New Roman"/>
                      <w:sz w:val="20"/>
                      <w:lang w:val="en-US"/>
                    </w:rPr>
                    <w:t>, Life</w:t>
                  </w:r>
                  <w:r w:rsidRPr="00DF07B0">
                    <w:rPr>
                      <w:rFonts w:ascii="Times New Roman" w:hAnsi="Times New Roman" w:cs="Times New Roman"/>
                      <w:sz w:val="20"/>
                      <w:lang w:val="en-US"/>
                    </w:rPr>
                    <w:t xml:space="preserve"> reinsurance.</w:t>
                  </w:r>
                </w:p>
              </w:tc>
            </w:tr>
            <w:tr w:rsidR="0095672C" w:rsidRPr="00DF07B0" w:rsidTr="00950116">
              <w:trPr>
                <w:trHeight w:val="27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C0180/R0010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Accepted reinsurance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expenses and other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are the ones related to expenses that will be incurred in servicing insurance and reinsurance obligations, and other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 items such as taxation payments which are, or expected to be, charged to policyholders or are required to settle the insurance obligations, regarding </w:t>
                  </w:r>
                  <w:r w:rsidR="00C770DE" w:rsidRPr="00DF07B0">
                    <w:rPr>
                      <w:rFonts w:ascii="Times New Roman" w:eastAsia="Times New Roman" w:hAnsi="Times New Roman" w:cs="Times New Roman"/>
                      <w:sz w:val="20"/>
                      <w:szCs w:val="20"/>
                      <w:lang w:eastAsia="es-ES"/>
                    </w:rPr>
                    <w:t>line of business, as defined in Annex I to Delegated Regulation (EU) 2015/35</w:t>
                  </w:r>
                  <w:r w:rsidR="00C770DE" w:rsidRPr="00DF07B0">
                    <w:rPr>
                      <w:rFonts w:ascii="Times New Roman" w:hAnsi="Times New Roman" w:cs="Times New Roman"/>
                      <w:sz w:val="20"/>
                      <w:lang w:val="en-US"/>
                    </w:rPr>
                    <w:t xml:space="preserve">, Life </w:t>
                  </w:r>
                  <w:r w:rsidRPr="00DF07B0">
                    <w:rPr>
                      <w:rFonts w:ascii="Times New Roman" w:hAnsi="Times New Roman" w:cs="Times New Roman"/>
                      <w:sz w:val="20"/>
                      <w:lang w:val="en-US"/>
                    </w:rPr>
                    <w:t>reinsurance.</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contracts that will change to Annuities but not yet formally settled as Annuities, and dealt with within the same company shall also be included.</w:t>
                  </w:r>
                </w:p>
              </w:tc>
            </w:tr>
            <w:tr w:rsidR="0095672C" w:rsidRPr="00DF07B0" w:rsidTr="00950116">
              <w:trPr>
                <w:trHeight w:val="1815"/>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C0190/R0010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Accepted reinsurance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w:t>
                  </w:r>
                  <w:r w:rsidR="006822AF" w:rsidRPr="00DF07B0">
                    <w:rPr>
                      <w:rFonts w:ascii="Times New Roman" w:hAnsi="Times New Roman" w:cs="Times New Roman"/>
                      <w:sz w:val="20"/>
                      <w:lang w:val="en-US"/>
                    </w:rPr>
                    <w:t>stemming</w:t>
                  </w:r>
                  <w:r w:rsidRPr="00DF07B0">
                    <w:rPr>
                      <w:rFonts w:ascii="Times New Roman" w:hAnsi="Times New Roman" w:cs="Times New Roman"/>
                      <w:sz w:val="20"/>
                      <w:lang w:val="en-US"/>
                    </w:rPr>
                    <w:t xml:space="preserve"> from future premiums and any additional cash flows that result from those premiums, regarding </w:t>
                  </w:r>
                  <w:r w:rsidR="00C770DE" w:rsidRPr="00DF07B0">
                    <w:rPr>
                      <w:rFonts w:ascii="Times New Roman" w:eastAsia="Times New Roman" w:hAnsi="Times New Roman" w:cs="Times New Roman"/>
                      <w:sz w:val="20"/>
                      <w:szCs w:val="20"/>
                      <w:lang w:eastAsia="es-ES"/>
                    </w:rPr>
                    <w:t>line of business, as defined in Annex I to Delegated Regulation (EU) 2015/35</w:t>
                  </w:r>
                  <w:r w:rsidR="00C770DE" w:rsidRPr="00DF07B0">
                    <w:rPr>
                      <w:rFonts w:ascii="Times New Roman" w:hAnsi="Times New Roman" w:cs="Times New Roman"/>
                      <w:sz w:val="20"/>
                      <w:lang w:val="en-US"/>
                    </w:rPr>
                    <w:t>, Life</w:t>
                  </w:r>
                  <w:r w:rsidRPr="00DF07B0">
                    <w:rPr>
                      <w:rFonts w:ascii="Times New Roman" w:hAnsi="Times New Roman" w:cs="Times New Roman"/>
                      <w:sz w:val="20"/>
                      <w:lang w:val="en-US"/>
                    </w:rPr>
                    <w:t xml:space="preserve"> reinsurance.</w:t>
                  </w:r>
                </w:p>
              </w:tc>
            </w:tr>
            <w:tr w:rsidR="0095672C" w:rsidRPr="00DF07B0"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C0200/R0010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Accepted reinsurance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Other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not included in Future premiums and not including investment returns, regarding </w:t>
                  </w:r>
                  <w:r w:rsidR="00C770DE" w:rsidRPr="00DF07B0">
                    <w:rPr>
                      <w:rFonts w:ascii="Times New Roman" w:eastAsia="Times New Roman" w:hAnsi="Times New Roman" w:cs="Times New Roman"/>
                      <w:sz w:val="20"/>
                      <w:szCs w:val="20"/>
                      <w:lang w:eastAsia="es-ES"/>
                    </w:rPr>
                    <w:t>line of business, as defined in Annex I to Delegated Regulation (EU) 2015/35</w:t>
                  </w:r>
                  <w:r w:rsidR="00C770DE" w:rsidRPr="00DF07B0">
                    <w:rPr>
                      <w:rFonts w:ascii="Times New Roman" w:hAnsi="Times New Roman" w:cs="Times New Roman"/>
                      <w:sz w:val="20"/>
                      <w:lang w:val="en-US"/>
                    </w:rPr>
                    <w:t>, Life</w:t>
                  </w:r>
                  <w:r w:rsidRPr="00DF07B0">
                    <w:rPr>
                      <w:rFonts w:ascii="Times New Roman" w:hAnsi="Times New Roman" w:cs="Times New Roman"/>
                      <w:sz w:val="20"/>
                      <w:lang w:val="en-US"/>
                    </w:rPr>
                    <w:t xml:space="preserve"> reinsurance.</w:t>
                  </w:r>
                </w:p>
              </w:tc>
            </w:tr>
            <w:tr w:rsidR="0095672C" w:rsidRPr="00DF07B0" w:rsidTr="00950116">
              <w:trPr>
                <w:trHeight w:val="1815"/>
              </w:trPr>
              <w:tc>
                <w:tcPr>
                  <w:tcW w:w="960" w:type="dxa"/>
                  <w:tcBorders>
                    <w:top w:val="single" w:sz="4"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lastRenderedPageBreak/>
                    <w:t>C0210/R0010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Health insurance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benefits</w:t>
                  </w:r>
                </w:p>
              </w:tc>
              <w:tc>
                <w:tcPr>
                  <w:tcW w:w="5787" w:type="dxa"/>
                  <w:tcBorders>
                    <w:top w:val="single" w:sz="4"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are the ones </w:t>
                  </w:r>
                  <w:r w:rsidR="006822AF" w:rsidRPr="00DF07B0">
                    <w:rPr>
                      <w:rFonts w:ascii="Times New Roman" w:hAnsi="Times New Roman" w:cs="Times New Roman"/>
                      <w:sz w:val="20"/>
                      <w:lang w:val="en-US"/>
                    </w:rPr>
                    <w:t>stemming</w:t>
                  </w:r>
                  <w:r w:rsidRPr="00DF07B0">
                    <w:rPr>
                      <w:rFonts w:ascii="Times New Roman" w:hAnsi="Times New Roman" w:cs="Times New Roman"/>
                      <w:sz w:val="20"/>
                      <w:lang w:val="en-US"/>
                    </w:rPr>
                    <w:t xml:space="preserve"> from Future benefits regarding </w:t>
                  </w:r>
                  <w:r w:rsidR="00C770DE" w:rsidRPr="00DF07B0">
                    <w:rPr>
                      <w:rFonts w:ascii="Times New Roman" w:eastAsia="Times New Roman" w:hAnsi="Times New Roman" w:cs="Times New Roman"/>
                      <w:sz w:val="20"/>
                      <w:szCs w:val="20"/>
                      <w:lang w:eastAsia="es-ES"/>
                    </w:rPr>
                    <w:t>line of business, as defined in Annex I to Delegated Regulation (EU) 2015/35</w:t>
                  </w:r>
                  <w:r w:rsidR="00C770DE"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Health insurance.</w:t>
                  </w:r>
                </w:p>
              </w:tc>
            </w:tr>
            <w:tr w:rsidR="0095672C" w:rsidRPr="00DF07B0" w:rsidTr="00950116">
              <w:trPr>
                <w:trHeight w:val="27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C0220/R0010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Health insurance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expenses and other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are the ones related to expenses that will be incurred in servicing insurance and reinsurance obligations, and other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 items such as taxation payments which are, or expected to be, charged to policyholders or are required to settle the insurance obligations, regarding </w:t>
                  </w:r>
                  <w:r w:rsidR="000113C0" w:rsidRPr="00DF07B0">
                    <w:rPr>
                      <w:rFonts w:ascii="Times New Roman" w:eastAsia="Times New Roman" w:hAnsi="Times New Roman" w:cs="Times New Roman"/>
                      <w:sz w:val="20"/>
                      <w:szCs w:val="20"/>
                      <w:lang w:eastAsia="es-ES"/>
                    </w:rPr>
                    <w:t>line of business, as defined in Annex I to Delegated Regulation (EU) 2015/35</w:t>
                  </w:r>
                  <w:r w:rsidR="000113C0"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Health insurance. </w:t>
                  </w:r>
                </w:p>
              </w:tc>
            </w:tr>
            <w:tr w:rsidR="0095672C" w:rsidRPr="00DF07B0"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C0230/R0010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Health insurance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w:t>
                  </w:r>
                  <w:r w:rsidR="006822AF" w:rsidRPr="00DF07B0">
                    <w:rPr>
                      <w:rFonts w:ascii="Times New Roman" w:hAnsi="Times New Roman" w:cs="Times New Roman"/>
                      <w:sz w:val="20"/>
                      <w:lang w:val="en-US"/>
                    </w:rPr>
                    <w:t>stemming</w:t>
                  </w:r>
                  <w:r w:rsidRPr="00DF07B0">
                    <w:rPr>
                      <w:rFonts w:ascii="Times New Roman" w:hAnsi="Times New Roman" w:cs="Times New Roman"/>
                      <w:sz w:val="20"/>
                      <w:lang w:val="en-US"/>
                    </w:rPr>
                    <w:t xml:space="preserve"> from future premiums and any additional cash flows that result from those premiums, regarding </w:t>
                  </w:r>
                  <w:r w:rsidR="000113C0" w:rsidRPr="00DF07B0">
                    <w:rPr>
                      <w:rFonts w:ascii="Times New Roman" w:eastAsia="Times New Roman" w:hAnsi="Times New Roman" w:cs="Times New Roman"/>
                      <w:sz w:val="20"/>
                      <w:szCs w:val="20"/>
                      <w:lang w:eastAsia="es-ES"/>
                    </w:rPr>
                    <w:t>line of business, as defined in Annex I to Delegated Regulation (EU) 2015/35</w:t>
                  </w:r>
                  <w:proofErr w:type="gramStart"/>
                  <w:r w:rsidR="000113C0" w:rsidRPr="00DF07B0">
                    <w:rPr>
                      <w:rFonts w:ascii="Times New Roman" w:hAnsi="Times New Roman" w:cs="Times New Roman"/>
                      <w:sz w:val="20"/>
                      <w:lang w:val="en-US"/>
                    </w:rPr>
                    <w:t>,</w:t>
                  </w:r>
                  <w:r w:rsidR="000113C0" w:rsidRPr="00DF07B0">
                    <w:rPr>
                      <w:rFonts w:ascii="Times New Roman" w:eastAsia="Times New Roman" w:hAnsi="Times New Roman" w:cs="Times New Roman"/>
                      <w:sz w:val="20"/>
                      <w:szCs w:val="20"/>
                      <w:lang w:eastAsia="es-ES"/>
                    </w:rPr>
                    <w:t>line</w:t>
                  </w:r>
                  <w:proofErr w:type="gramEnd"/>
                  <w:r w:rsidR="000113C0" w:rsidRPr="00DF07B0">
                    <w:rPr>
                      <w:rFonts w:ascii="Times New Roman" w:eastAsia="Times New Roman" w:hAnsi="Times New Roman" w:cs="Times New Roman"/>
                      <w:sz w:val="20"/>
                      <w:szCs w:val="20"/>
                      <w:lang w:eastAsia="es-ES"/>
                    </w:rPr>
                    <w:t xml:space="preserve"> of business, as defined in Annex I to Delegated Regulation (EU) 2015/35,</w:t>
                  </w:r>
                  <w:r w:rsidRPr="00DF07B0">
                    <w:rPr>
                      <w:rFonts w:ascii="Times New Roman" w:hAnsi="Times New Roman" w:cs="Times New Roman"/>
                      <w:sz w:val="20"/>
                      <w:lang w:val="en-US"/>
                    </w:rPr>
                    <w:t xml:space="preserve"> Health insurance.</w:t>
                  </w:r>
                </w:p>
              </w:tc>
            </w:tr>
            <w:tr w:rsidR="0095672C" w:rsidRPr="00DF07B0" w:rsidTr="00950116">
              <w:trPr>
                <w:trHeight w:val="18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C0240/R0010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Health insurance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Other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not included in Future premiums and not including investment returns, regarding </w:t>
                  </w:r>
                  <w:r w:rsidR="000113C0" w:rsidRPr="00DF07B0">
                    <w:rPr>
                      <w:rFonts w:ascii="Times New Roman" w:eastAsia="Times New Roman" w:hAnsi="Times New Roman" w:cs="Times New Roman"/>
                      <w:sz w:val="20"/>
                      <w:szCs w:val="20"/>
                      <w:lang w:eastAsia="es-ES"/>
                    </w:rPr>
                    <w:t>line of business, as defined in Annex I to Delegated Regulation (EU) 2015/35</w:t>
                  </w:r>
                  <w:r w:rsidR="000113C0"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Health insurance.</w:t>
                  </w:r>
                </w:p>
              </w:tc>
            </w:tr>
            <w:tr w:rsidR="0095672C" w:rsidRPr="00DF07B0"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lastRenderedPageBreak/>
                    <w:t>C0250/R0010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Health reinsurance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are the ones </w:t>
                  </w:r>
                  <w:r w:rsidR="006822AF" w:rsidRPr="00DF07B0">
                    <w:rPr>
                      <w:rFonts w:ascii="Times New Roman" w:hAnsi="Times New Roman" w:cs="Times New Roman"/>
                      <w:sz w:val="20"/>
                      <w:lang w:val="en-US"/>
                    </w:rPr>
                    <w:t>stemming</w:t>
                  </w:r>
                  <w:r w:rsidRPr="00DF07B0">
                    <w:rPr>
                      <w:rFonts w:ascii="Times New Roman" w:hAnsi="Times New Roman" w:cs="Times New Roman"/>
                      <w:sz w:val="20"/>
                      <w:lang w:val="en-US"/>
                    </w:rPr>
                    <w:t xml:space="preserve"> from Future benefits regarding </w:t>
                  </w:r>
                  <w:r w:rsidR="000113C0" w:rsidRPr="00DF07B0">
                    <w:rPr>
                      <w:rFonts w:ascii="Times New Roman" w:eastAsia="Times New Roman" w:hAnsi="Times New Roman" w:cs="Times New Roman"/>
                      <w:sz w:val="20"/>
                      <w:szCs w:val="20"/>
                      <w:lang w:eastAsia="es-ES"/>
                    </w:rPr>
                    <w:t>line of business, as defined in Annex I to Delegated Regulation (EU) 2015/35</w:t>
                  </w:r>
                  <w:r w:rsidR="000113C0"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Health reinsurance.</w:t>
                  </w:r>
                </w:p>
              </w:tc>
            </w:tr>
            <w:tr w:rsidR="0095672C" w:rsidRPr="00DF07B0" w:rsidTr="00950116">
              <w:trPr>
                <w:trHeight w:val="401"/>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C0260/R0010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Health reinsurance (gross),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expenses and other cash out</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expected for each year from year 1 to year 30, aggregated for the interval of years 31 to 40, aggregated for the interval of years 41 to 50 and aggregated for all the years after year 50.</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are the ones related to expenses that will be incurred in servicing insurance and reinsurance obligations, and other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 items such as taxation payments which are, or expected to be, charged to policyholders or are required to settle the insurance obligations, regarding </w:t>
                  </w:r>
                  <w:r w:rsidR="000113C0" w:rsidRPr="00DF07B0">
                    <w:rPr>
                      <w:rFonts w:ascii="Times New Roman" w:eastAsia="Times New Roman" w:hAnsi="Times New Roman" w:cs="Times New Roman"/>
                      <w:sz w:val="20"/>
                      <w:szCs w:val="20"/>
                      <w:lang w:eastAsia="es-ES"/>
                    </w:rPr>
                    <w:t>line of business, as defined in Annex I to Delegated Regulation (EU) 2015/35</w:t>
                  </w:r>
                  <w:r w:rsidR="000113C0"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Health reinsurance.</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Cash out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flows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contracts that will change to Annuities but not yet formally settled as Annuities, and dealt within the same company shall also be included.</w:t>
                  </w:r>
                </w:p>
              </w:tc>
            </w:tr>
            <w:tr w:rsidR="0095672C" w:rsidRPr="00DF07B0"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C0270/R0010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Health reinsurance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w:t>
                  </w:r>
                  <w:r w:rsidR="006822AF" w:rsidRPr="00DF07B0">
                    <w:rPr>
                      <w:rFonts w:ascii="Times New Roman" w:hAnsi="Times New Roman" w:cs="Times New Roman"/>
                      <w:sz w:val="20"/>
                      <w:lang w:val="en-US"/>
                    </w:rPr>
                    <w:t>stemming</w:t>
                  </w:r>
                  <w:r w:rsidRPr="00DF07B0">
                    <w:rPr>
                      <w:rFonts w:ascii="Times New Roman" w:hAnsi="Times New Roman" w:cs="Times New Roman"/>
                      <w:sz w:val="20"/>
                      <w:lang w:val="en-US"/>
                    </w:rPr>
                    <w:t xml:space="preserve"> from future premiums and any additional cash flows that result from those premiums, regarding </w:t>
                  </w:r>
                  <w:r w:rsidR="000113C0" w:rsidRPr="00DF07B0">
                    <w:rPr>
                      <w:rFonts w:ascii="Times New Roman" w:eastAsia="Times New Roman" w:hAnsi="Times New Roman" w:cs="Times New Roman"/>
                      <w:sz w:val="20"/>
                      <w:szCs w:val="20"/>
                      <w:lang w:eastAsia="es-ES"/>
                    </w:rPr>
                    <w:t>line of business, as defined in Annex I to Delegated Regulation (EU) 2015/35</w:t>
                  </w:r>
                  <w:r w:rsidR="000113C0"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Health reinsurance.</w:t>
                  </w:r>
                </w:p>
              </w:tc>
            </w:tr>
            <w:tr w:rsidR="0095672C" w:rsidRPr="00DF07B0" w:rsidTr="00950116">
              <w:trPr>
                <w:trHeight w:val="18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t>C0280/R0010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Health reinsurance (gross),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flows </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 xml:space="preserve"> Other cash in</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flows are the ones not included in Future premiums and not including investment returns, regarding </w:t>
                  </w:r>
                  <w:r w:rsidR="000113C0" w:rsidRPr="00DF07B0">
                    <w:rPr>
                      <w:rFonts w:ascii="Times New Roman" w:eastAsia="Times New Roman" w:hAnsi="Times New Roman" w:cs="Times New Roman"/>
                      <w:sz w:val="20"/>
                      <w:szCs w:val="20"/>
                      <w:lang w:eastAsia="es-ES"/>
                    </w:rPr>
                    <w:t>line of business, as defined in Annex I to Delegated Regulation (EU) 2015/35</w:t>
                  </w:r>
                  <w:r w:rsidR="000113C0"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t>
                  </w:r>
                  <w:r w:rsidRPr="00DF07B0">
                    <w:rPr>
                      <w:rFonts w:ascii="Times New Roman" w:hAnsi="Times New Roman" w:cs="Times New Roman"/>
                      <w:sz w:val="20"/>
                      <w:lang w:val="en-US"/>
                    </w:rPr>
                    <w:lastRenderedPageBreak/>
                    <w:t>Health reinsurance.</w:t>
                  </w:r>
                </w:p>
              </w:tc>
            </w:tr>
            <w:tr w:rsidR="0095672C" w:rsidRPr="00DF07B0" w:rsidTr="00950116">
              <w:trPr>
                <w:trHeight w:val="1815"/>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rPr>
                  </w:pPr>
                  <w:r w:rsidRPr="00DF07B0">
                    <w:rPr>
                      <w:rFonts w:ascii="Times New Roman" w:hAnsi="Times New Roman" w:cs="Times New Roman"/>
                      <w:color w:val="000000"/>
                      <w:sz w:val="20"/>
                    </w:rPr>
                    <w:lastRenderedPageBreak/>
                    <w:t>C0290/R0010</w:t>
                  </w:r>
                  <w:r w:rsidR="0072092D" w:rsidRPr="00DF07B0">
                    <w:rPr>
                      <w:rFonts w:ascii="Times New Roman" w:hAnsi="Times New Roman" w:cs="Times New Roman"/>
                      <w:color w:val="000000"/>
                      <w:sz w:val="20"/>
                    </w:rPr>
                    <w:t>–</w:t>
                  </w:r>
                  <w:r w:rsidRPr="00DF07B0">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color w:val="000000"/>
                      <w:sz w:val="20"/>
                      <w:lang w:val="en-US"/>
                    </w:rPr>
                  </w:pPr>
                  <w:r w:rsidRPr="00DF07B0">
                    <w:rPr>
                      <w:rFonts w:ascii="Times New Roman" w:hAnsi="Times New Roman" w:cs="Times New Roman"/>
                      <w:color w:val="000000"/>
                      <w:sz w:val="20"/>
                      <w:lang w:val="en-US"/>
                    </w:rPr>
                    <w:t>Future cash</w:t>
                  </w:r>
                  <w:r w:rsidR="0072092D" w:rsidRPr="00DF07B0">
                    <w:rPr>
                      <w:rFonts w:ascii="Times New Roman" w:hAnsi="Times New Roman" w:cs="Times New Roman"/>
                      <w:color w:val="000000"/>
                      <w:sz w:val="20"/>
                      <w:lang w:val="en-US"/>
                    </w:rPr>
                    <w:t>–</w:t>
                  </w:r>
                  <w:r w:rsidRPr="00DF07B0">
                    <w:rPr>
                      <w:rFonts w:ascii="Times New Roman" w:hAnsi="Times New Roman" w:cs="Times New Roman"/>
                      <w:color w:val="000000"/>
                      <w:sz w:val="20"/>
                      <w:lang w:val="en-US"/>
                    </w:rPr>
                    <w:t>flows used in the Best estimate, Total recoverable from reinsurance (after the adjustment)</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undiscounted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future cash</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flows undiscounted from amounts recoverables from reinsurance and SPVs/Finite Re, including ceded intra group reinsurance, including future reinsurance premiums. Amount shall be reported net of adjustment for counterparty default risk.  </w:t>
                  </w:r>
                </w:p>
              </w:tc>
            </w:tr>
          </w:tbl>
          <w:p w:rsidR="0095672C" w:rsidRPr="00DF07B0" w:rsidRDefault="0095672C" w:rsidP="00950116">
            <w:pPr>
              <w:rPr>
                <w:rFonts w:ascii="Times New Roman" w:hAnsi="Times New Roman" w:cs="Times New Roman"/>
                <w:b/>
                <w:bCs/>
                <w:sz w:val="20"/>
                <w:lang w:val="en-US"/>
              </w:rPr>
            </w:pPr>
          </w:p>
        </w:tc>
      </w:tr>
    </w:tbl>
    <w:p w:rsidR="0095672C" w:rsidRPr="00DF07B0" w:rsidRDefault="0095672C">
      <w:pPr>
        <w:rPr>
          <w:rFonts w:ascii="Times New Roman" w:hAnsi="Times New Roman" w:cs="Times New Roman"/>
          <w:sz w:val="20"/>
          <w:lang w:val="en-US"/>
        </w:rPr>
      </w:pPr>
    </w:p>
    <w:p w:rsidR="0095672C" w:rsidRPr="00DF07B0" w:rsidRDefault="0095672C" w:rsidP="00950116">
      <w:pPr>
        <w:rPr>
          <w:rFonts w:ascii="Times New Roman" w:hAnsi="Times New Roman" w:cs="Times New Roman"/>
          <w:b/>
          <w:sz w:val="20"/>
          <w:lang w:val="en-US"/>
        </w:rPr>
      </w:pPr>
    </w:p>
    <w:p w:rsidR="0095672C" w:rsidRPr="00DF07B0" w:rsidRDefault="0095672C" w:rsidP="00950116">
      <w:pPr>
        <w:rPr>
          <w:rFonts w:ascii="Times New Roman" w:hAnsi="Times New Roman" w:cs="Times New Roman"/>
          <w:b/>
          <w:sz w:val="20"/>
          <w:lang w:val="en-US"/>
        </w:rPr>
      </w:pPr>
    </w:p>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 xml:space="preserve">S.14.01 </w:t>
      </w:r>
      <w:r w:rsidR="0072092D" w:rsidRPr="00DF07B0">
        <w:rPr>
          <w:rFonts w:ascii="Times New Roman" w:hAnsi="Times New Roman" w:cs="Times New Roman"/>
          <w:b/>
          <w:sz w:val="20"/>
          <w:lang w:val="en-US"/>
        </w:rPr>
        <w:t>–</w:t>
      </w:r>
      <w:r w:rsidRPr="00DF07B0">
        <w:rPr>
          <w:rFonts w:ascii="Times New Roman" w:hAnsi="Times New Roman" w:cs="Times New Roman"/>
          <w:b/>
          <w:sz w:val="20"/>
          <w:lang w:val="en-US"/>
        </w:rPr>
        <w:t xml:space="preserve"> Life obligations analysis</w:t>
      </w:r>
    </w:p>
    <w:p w:rsidR="0095672C" w:rsidRPr="00DF07B0" w:rsidRDefault="0095672C" w:rsidP="00950116">
      <w:pPr>
        <w:rPr>
          <w:rFonts w:ascii="Times New Roman" w:hAnsi="Times New Roman" w:cs="Times New Roman"/>
          <w:b/>
          <w:bCs/>
          <w:sz w:val="20"/>
          <w:lang w:val="en-US"/>
        </w:rPr>
      </w:pPr>
      <w:r w:rsidRPr="00DF07B0">
        <w:rPr>
          <w:rFonts w:ascii="Times New Roman" w:hAnsi="Times New Roman" w:cs="Times New Roman"/>
          <w:b/>
          <w:bCs/>
          <w:sz w:val="20"/>
          <w:lang w:val="en-US"/>
        </w:rPr>
        <w:t>General comments:</w:t>
      </w:r>
    </w:p>
    <w:p w:rsidR="0095672C" w:rsidRPr="00DF07B0" w:rsidRDefault="000D2E4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lang w:val="en-US"/>
        </w:rPr>
        <w:t xml:space="preserve"> relates to annual submission of information for individual entities.</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This template includes information about life insurance contracts (direct business and accepted reinsurance) and also includes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contracts (which are also </w:t>
      </w:r>
      <w:proofErr w:type="spellStart"/>
      <w:r w:rsidRPr="00DF07B0">
        <w:rPr>
          <w:rFonts w:ascii="Times New Roman" w:hAnsi="Times New Roman" w:cs="Times New Roman"/>
          <w:sz w:val="20"/>
          <w:lang w:val="en-US"/>
        </w:rPr>
        <w:t>analysed</w:t>
      </w:r>
      <w:proofErr w:type="spellEnd"/>
      <w:r w:rsidRPr="00DF07B0">
        <w:rPr>
          <w:rFonts w:ascii="Times New Roman" w:hAnsi="Times New Roman" w:cs="Times New Roman"/>
          <w:sz w:val="20"/>
          <w:lang w:val="en-US"/>
        </w:rPr>
        <w:t xml:space="preserve"> in S.16.01). All insurance contracts shall be reported even if classified as investments contract on accounting basis. In case of products unbundled, the different parts of the product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be reported in different </w:t>
      </w:r>
      <w:r w:rsidR="00214026" w:rsidRPr="00DF07B0">
        <w:rPr>
          <w:rFonts w:ascii="Times New Roman" w:hAnsi="Times New Roman" w:cs="Times New Roman"/>
          <w:sz w:val="20"/>
          <w:lang w:val="en-US"/>
        </w:rPr>
        <w:t>rows</w:t>
      </w:r>
      <w:r w:rsidRPr="00DF07B0">
        <w:rPr>
          <w:rFonts w:ascii="Times New Roman" w:hAnsi="Times New Roman" w:cs="Times New Roman"/>
          <w:sz w:val="20"/>
          <w:lang w:val="en-US"/>
        </w:rPr>
        <w:t>, using different ID codes.</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Columns C0010 to C0080 shall be reported by product.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Columns C0090 to C0160 </w:t>
      </w:r>
      <w:proofErr w:type="spellStart"/>
      <w:r w:rsidRPr="00DF07B0">
        <w:rPr>
          <w:rFonts w:ascii="Times New Roman" w:hAnsi="Times New Roman" w:cs="Times New Roman"/>
          <w:sz w:val="20"/>
          <w:lang w:val="en-US"/>
        </w:rPr>
        <w:t>characterise</w:t>
      </w:r>
      <w:proofErr w:type="spellEnd"/>
      <w:r w:rsidRPr="00DF07B0">
        <w:rPr>
          <w:rFonts w:ascii="Times New Roman" w:hAnsi="Times New Roman" w:cs="Times New Roman"/>
          <w:sz w:val="20"/>
          <w:lang w:val="en-US"/>
        </w:rPr>
        <w:t xml:space="preserve"> the product. </w:t>
      </w:r>
    </w:p>
    <w:p w:rsidR="00E51E8E"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Columns C0170 to C0210 shall be reported by Homogeneous Risk Group.</w:t>
      </w:r>
    </w:p>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ab/>
      </w:r>
      <w:r w:rsidRPr="00DF07B0">
        <w:rPr>
          <w:rFonts w:ascii="Times New Roman" w:hAnsi="Times New Roman" w:cs="Times New Roman"/>
          <w:b/>
          <w:sz w:val="20"/>
          <w:lang w:val="en-US"/>
        </w:rPr>
        <w:tab/>
      </w:r>
    </w:p>
    <w:p w:rsidR="0095672C" w:rsidRPr="00DF07B0" w:rsidRDefault="0095672C" w:rsidP="00950116">
      <w:pPr>
        <w:ind w:firstLine="1304"/>
        <w:rPr>
          <w:rFonts w:ascii="Times New Roman" w:hAnsi="Times New Roman" w:cs="Times New Roman"/>
          <w:b/>
          <w:sz w:val="20"/>
          <w:lang w:val="en-US"/>
        </w:rPr>
      </w:pPr>
      <w:r w:rsidRPr="00DF07B0">
        <w:rPr>
          <w:rFonts w:ascii="Times New Roman" w:hAnsi="Times New Roman" w:cs="Times New Roman"/>
          <w:b/>
          <w:sz w:val="20"/>
          <w:lang w:val="en-US"/>
        </w:rPr>
        <w:t xml:space="preserve">             ITEM</w:t>
      </w:r>
      <w:r w:rsidRPr="00DF07B0">
        <w:rPr>
          <w:rFonts w:ascii="Times New Roman" w:hAnsi="Times New Roman" w:cs="Times New Roman"/>
          <w:b/>
          <w:sz w:val="20"/>
          <w:lang w:val="en-US"/>
        </w:rPr>
        <w:tab/>
      </w:r>
      <w:r w:rsidRPr="00DF07B0">
        <w:rPr>
          <w:rFonts w:ascii="Times New Roman" w:hAnsi="Times New Roman" w:cs="Times New Roman"/>
          <w:b/>
          <w:sz w:val="20"/>
          <w:lang w:val="en-US"/>
        </w:rPr>
        <w:tab/>
        <w:t xml:space="preserve">                                 INSTRUCTIONS</w:t>
      </w:r>
    </w:p>
    <w:tbl>
      <w:tblPr>
        <w:tblStyle w:val="TableGrid"/>
        <w:tblW w:w="0" w:type="auto"/>
        <w:tblLook w:val="04A0" w:firstRow="1" w:lastRow="0" w:firstColumn="1" w:lastColumn="0" w:noHBand="0" w:noVBand="1"/>
      </w:tblPr>
      <w:tblGrid>
        <w:gridCol w:w="1416"/>
        <w:gridCol w:w="2073"/>
        <w:gridCol w:w="5753"/>
      </w:tblGrid>
      <w:tr w:rsidR="0095672C" w:rsidRPr="00DF07B0" w:rsidTr="00950116">
        <w:trPr>
          <w:trHeight w:val="321"/>
        </w:trPr>
        <w:tc>
          <w:tcPr>
            <w:tcW w:w="9288" w:type="dxa"/>
            <w:gridSpan w:val="3"/>
          </w:tcPr>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Portfolio</w:t>
            </w:r>
          </w:p>
        </w:tc>
      </w:tr>
      <w:tr w:rsidR="0095672C" w:rsidRPr="00DF07B0" w:rsidTr="00950116">
        <w:trPr>
          <w:trHeight w:val="930"/>
        </w:trPr>
        <w:tc>
          <w:tcPr>
            <w:tcW w:w="1416"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C0010 </w:t>
            </w:r>
          </w:p>
        </w:tc>
        <w:tc>
          <w:tcPr>
            <w:tcW w:w="2078"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Product ID code</w:t>
            </w:r>
          </w:p>
        </w:tc>
        <w:tc>
          <w:tcPr>
            <w:tcW w:w="5794"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Different products are </w:t>
            </w:r>
            <w:proofErr w:type="spellStart"/>
            <w:r w:rsidRPr="00DF07B0">
              <w:rPr>
                <w:rFonts w:ascii="Times New Roman" w:hAnsi="Times New Roman" w:cs="Times New Roman"/>
                <w:sz w:val="20"/>
                <w:lang w:val="en-US"/>
              </w:rPr>
              <w:t>characterised</w:t>
            </w:r>
            <w:proofErr w:type="spellEnd"/>
            <w:r w:rsidRPr="00DF07B0">
              <w:rPr>
                <w:rFonts w:ascii="Times New Roman" w:hAnsi="Times New Roman" w:cs="Times New Roman"/>
                <w:sz w:val="20"/>
                <w:lang w:val="en-US"/>
              </w:rPr>
              <w:t xml:space="preserve"> according to cells C0090 to C0160. </w:t>
            </w:r>
          </w:p>
          <w:p w:rsidR="0095672C" w:rsidRPr="00DF07B0" w:rsidRDefault="0095672C" w:rsidP="00950116">
            <w:pPr>
              <w:rPr>
                <w:ins w:id="1013" w:author="Author"/>
                <w:rFonts w:ascii="Times New Roman" w:hAnsi="Times New Roman" w:cs="Times New Roman"/>
                <w:sz w:val="20"/>
                <w:lang w:val="en-US"/>
              </w:rPr>
            </w:pPr>
            <w:r w:rsidRPr="00DF07B0">
              <w:rPr>
                <w:rFonts w:ascii="Times New Roman" w:hAnsi="Times New Roman" w:cs="Times New Roman"/>
                <w:sz w:val="20"/>
                <w:lang w:val="en-US"/>
              </w:rPr>
              <w:t xml:space="preserve">The ID code shall be consistent over time. </w:t>
            </w:r>
          </w:p>
          <w:p w:rsidR="00DC6B18" w:rsidRPr="00DF07B0" w:rsidRDefault="00DC6B18" w:rsidP="00950116">
            <w:pPr>
              <w:rPr>
                <w:ins w:id="1014" w:author="Author"/>
                <w:rFonts w:ascii="Times New Roman" w:hAnsi="Times New Roman" w:cs="Times New Roman"/>
                <w:sz w:val="20"/>
                <w:lang w:val="en-US"/>
              </w:rPr>
            </w:pPr>
          </w:p>
          <w:p w:rsidR="00DC6B18" w:rsidRPr="00DF07B0" w:rsidRDefault="00DC6B18" w:rsidP="00950116">
            <w:pPr>
              <w:rPr>
                <w:ins w:id="1015" w:author="Author"/>
                <w:rFonts w:ascii="Times New Roman" w:hAnsi="Times New Roman" w:cs="Times New Roman"/>
                <w:sz w:val="20"/>
                <w:lang w:val="en-US"/>
              </w:rPr>
            </w:pPr>
            <w:ins w:id="1016" w:author="Author">
              <w:r w:rsidRPr="00DF07B0">
                <w:rPr>
                  <w:rFonts w:ascii="Times New Roman" w:hAnsi="Times New Roman" w:cs="Times New Roman"/>
                  <w:sz w:val="20"/>
                  <w:lang w:val="en-US"/>
                </w:rPr>
                <w:t xml:space="preserve">In the cases where the same product needs to be reported in more than one row the content of C0010 (and C0090) should follow the specific pattern: </w:t>
              </w:r>
            </w:ins>
          </w:p>
          <w:p w:rsidR="00DC6B18" w:rsidRPr="00DF07B0" w:rsidRDefault="00DC6B18" w:rsidP="00950116">
            <w:pPr>
              <w:rPr>
                <w:rFonts w:ascii="Times New Roman" w:hAnsi="Times New Roman" w:cs="Times New Roman"/>
                <w:sz w:val="20"/>
                <w:lang w:val="en-US"/>
              </w:rPr>
            </w:pPr>
            <w:ins w:id="1017" w:author="Author">
              <w:r w:rsidRPr="00DF07B0">
                <w:rPr>
                  <w:rFonts w:ascii="Times New Roman" w:hAnsi="Times New Roman" w:cs="Times New Roman"/>
                  <w:sz w:val="20"/>
                  <w:lang w:val="en-US"/>
                </w:rPr>
                <w:lastRenderedPageBreak/>
                <w:t>{ID code of product}/+</w:t>
              </w:r>
              <w:proofErr w:type="gramStart"/>
              <w:r w:rsidRPr="00DF07B0">
                <w:rPr>
                  <w:rFonts w:ascii="Times New Roman" w:hAnsi="Times New Roman" w:cs="Times New Roman"/>
                  <w:sz w:val="20"/>
                  <w:lang w:val="en-US"/>
                </w:rPr>
                <w:t>/{</w:t>
              </w:r>
              <w:proofErr w:type="gramEnd"/>
              <w:r w:rsidRPr="00DF07B0">
                <w:rPr>
                  <w:rFonts w:ascii="Times New Roman" w:hAnsi="Times New Roman" w:cs="Times New Roman"/>
                  <w:sz w:val="20"/>
                  <w:lang w:val="en-US"/>
                </w:rPr>
                <w:t>number of version}. For example 'AB222/+/3'.</w:t>
              </w:r>
            </w:ins>
          </w:p>
          <w:p w:rsidR="0095672C" w:rsidRPr="00DF07B0" w:rsidRDefault="0095672C" w:rsidP="00950116">
            <w:pPr>
              <w:rPr>
                <w:rFonts w:ascii="Times New Roman" w:hAnsi="Times New Roman" w:cs="Times New Roman"/>
                <w:sz w:val="20"/>
                <w:lang w:val="en-US"/>
              </w:rPr>
            </w:pPr>
          </w:p>
        </w:tc>
      </w:tr>
      <w:tr w:rsidR="0095672C" w:rsidRPr="00DF07B0" w:rsidTr="00950116">
        <w:trPr>
          <w:trHeight w:val="1215"/>
        </w:trPr>
        <w:tc>
          <w:tcPr>
            <w:tcW w:w="1416" w:type="dxa"/>
            <w:noWrap/>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C0020</w:t>
            </w:r>
          </w:p>
        </w:tc>
        <w:tc>
          <w:tcPr>
            <w:tcW w:w="2078"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Fund number </w:t>
            </w:r>
          </w:p>
        </w:tc>
        <w:tc>
          <w:tcPr>
            <w:tcW w:w="5794"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Applicable to products that are part of ring fenced funds or other internal funds (defined according to national markets). This number is attributed by the undertaking and shall be consistent over time and shall not be reused for other funds.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number shall be used consistently across all templates, where relevant, to identify the fund.</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1215"/>
        </w:trPr>
        <w:tc>
          <w:tcPr>
            <w:tcW w:w="1416"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C0030</w:t>
            </w:r>
          </w:p>
        </w:tc>
        <w:tc>
          <w:tcPr>
            <w:tcW w:w="2078"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Line of Business</w:t>
            </w:r>
          </w:p>
        </w:tc>
        <w:tc>
          <w:tcPr>
            <w:tcW w:w="5794"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Line of business as defined in </w:t>
            </w:r>
            <w:r w:rsidR="000D2E4C" w:rsidRPr="00DF07B0">
              <w:rPr>
                <w:rFonts w:ascii="Times New Roman" w:hAnsi="Times New Roman" w:cs="Times New Roman"/>
                <w:sz w:val="20"/>
                <w:lang w:val="en-US"/>
              </w:rPr>
              <w:t>Annex</w:t>
            </w:r>
            <w:r w:rsidRPr="00DF07B0">
              <w:rPr>
                <w:rFonts w:ascii="Times New Roman" w:hAnsi="Times New Roman" w:cs="Times New Roman"/>
                <w:sz w:val="20"/>
                <w:lang w:val="en-US"/>
              </w:rPr>
              <w:t xml:space="preserve"> 1 of Delegated Regulation</w:t>
            </w:r>
            <w:r w:rsidR="000C6BAE" w:rsidRPr="00DF07B0">
              <w:rPr>
                <w:rFonts w:ascii="Times New Roman" w:hAnsi="Times New Roman" w:cs="Times New Roman"/>
                <w:sz w:val="20"/>
                <w:lang w:val="en-US"/>
              </w:rPr>
              <w:t xml:space="preserve"> (EU)</w:t>
            </w:r>
            <w:r w:rsidRPr="00DF07B0">
              <w:rPr>
                <w:rFonts w:ascii="Times New Roman" w:hAnsi="Times New Roman" w:cs="Times New Roman"/>
                <w:sz w:val="20"/>
                <w:lang w:val="en-US"/>
              </w:rPr>
              <w:t xml:space="preserve"> 2015/35.The following closed list shall be used:</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29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Health 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30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Insurance with profit participation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31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Index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and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linked insurance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32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Other life insurance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33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contracts and relating to health insurance obligations</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34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contracts and relating to insurance obligations other than health insurance obligations</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35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Health reinsurance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36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Life reinsurance </w:t>
            </w:r>
          </w:p>
          <w:p w:rsidR="0095672C" w:rsidRPr="00DF07B0" w:rsidRDefault="0095672C">
            <w:pPr>
              <w:rPr>
                <w:rFonts w:ascii="Times New Roman" w:hAnsi="Times New Roman" w:cs="Times New Roman"/>
                <w:sz w:val="20"/>
                <w:lang w:val="en-US"/>
              </w:rPr>
            </w:pPr>
          </w:p>
        </w:tc>
      </w:tr>
      <w:tr w:rsidR="0095672C" w:rsidRPr="00DF07B0" w:rsidTr="00950116">
        <w:trPr>
          <w:trHeight w:val="1215"/>
        </w:trPr>
        <w:tc>
          <w:tcPr>
            <w:tcW w:w="1416"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C0040</w:t>
            </w:r>
          </w:p>
        </w:tc>
        <w:tc>
          <w:tcPr>
            <w:tcW w:w="2078"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Number of contracts at the end of the year</w:t>
            </w:r>
          </w:p>
        </w:tc>
        <w:tc>
          <w:tcPr>
            <w:tcW w:w="5794"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Number of contracts attached to each reported product. Contracts with more than one policyholder count as only one contract.</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In case of inactive policyholder (no premium paid) the contract shall be reported anyway unless the contract is cancelled.</w:t>
            </w:r>
          </w:p>
          <w:p w:rsidR="0095672C" w:rsidRPr="00DF07B0" w:rsidRDefault="0095672C" w:rsidP="00950116">
            <w:pPr>
              <w:rPr>
                <w:ins w:id="1018" w:author="Author"/>
                <w:rFonts w:ascii="Times New Roman" w:hAnsi="Times New Roman" w:cs="Times New Roman"/>
                <w:sz w:val="20"/>
                <w:lang w:val="en-US"/>
              </w:rPr>
            </w:pPr>
            <w:r w:rsidRPr="00DF07B0">
              <w:rPr>
                <w:rFonts w:ascii="Times New Roman" w:hAnsi="Times New Roman" w:cs="Times New Roman"/>
                <w:sz w:val="20"/>
                <w:lang w:val="en-US"/>
              </w:rPr>
              <w:t>For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use the number of annuities obligations.</w:t>
            </w:r>
          </w:p>
          <w:p w:rsidR="00385754" w:rsidRPr="00DF07B0" w:rsidRDefault="00385754" w:rsidP="00950116">
            <w:pPr>
              <w:rPr>
                <w:ins w:id="1019" w:author="Author"/>
                <w:rFonts w:ascii="Times New Roman" w:hAnsi="Times New Roman" w:cs="Times New Roman"/>
                <w:sz w:val="20"/>
                <w:lang w:val="en-US"/>
              </w:rPr>
            </w:pPr>
          </w:p>
          <w:p w:rsidR="00385754" w:rsidRPr="00DF07B0" w:rsidRDefault="00385754" w:rsidP="00950116">
            <w:pPr>
              <w:rPr>
                <w:rFonts w:ascii="Times New Roman" w:hAnsi="Times New Roman" w:cs="Times New Roman"/>
                <w:sz w:val="20"/>
                <w:lang w:val="en-US"/>
              </w:rPr>
            </w:pPr>
            <w:ins w:id="1020" w:author="Author">
              <w:r w:rsidRPr="00DF07B0">
                <w:rPr>
                  <w:rFonts w:ascii="Times New Roman" w:hAnsi="Times New Roman" w:cs="Times New Roman"/>
                  <w:sz w:val="20"/>
                  <w:lang w:val="en-US"/>
                </w:rPr>
                <w:t>For products which are unbundled in more than one row, please report the number of contract in all rows reported.</w:t>
              </w:r>
            </w:ins>
          </w:p>
          <w:p w:rsidR="0095672C" w:rsidRPr="00DF07B0" w:rsidRDefault="0095672C" w:rsidP="00950116">
            <w:pPr>
              <w:rPr>
                <w:rFonts w:ascii="Times New Roman" w:hAnsi="Times New Roman" w:cs="Times New Roman"/>
                <w:sz w:val="20"/>
                <w:lang w:val="en-US"/>
              </w:rPr>
            </w:pPr>
          </w:p>
        </w:tc>
      </w:tr>
      <w:tr w:rsidR="0095672C" w:rsidRPr="00DF07B0" w:rsidTr="00950116">
        <w:trPr>
          <w:trHeight w:val="841"/>
        </w:trPr>
        <w:tc>
          <w:tcPr>
            <w:tcW w:w="1416"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C0050</w:t>
            </w:r>
          </w:p>
        </w:tc>
        <w:tc>
          <w:tcPr>
            <w:tcW w:w="2078"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Number of new contracts during year</w:t>
            </w:r>
          </w:p>
        </w:tc>
        <w:tc>
          <w:tcPr>
            <w:tcW w:w="5794"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Number of new contracts during reporting year (this is for all new contracts). Otherwise use the same instructions as for cell C0040.</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For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use the number of annuities obligations.</w:t>
            </w:r>
          </w:p>
        </w:tc>
      </w:tr>
      <w:tr w:rsidR="0095672C" w:rsidRPr="00DF07B0" w:rsidTr="00950116">
        <w:trPr>
          <w:trHeight w:val="708"/>
        </w:trPr>
        <w:tc>
          <w:tcPr>
            <w:tcW w:w="1416"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C0060</w:t>
            </w:r>
          </w:p>
        </w:tc>
        <w:tc>
          <w:tcPr>
            <w:tcW w:w="2078"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Total amount of Written premiums </w:t>
            </w:r>
          </w:p>
        </w:tc>
        <w:tc>
          <w:tcPr>
            <w:tcW w:w="5794"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Total amount of gross written premiums as defined in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 xml:space="preserve">rticle 1(11) of Delegated Regulation (EU) 2015/35. </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For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this cell is not applicable.</w:t>
            </w:r>
          </w:p>
        </w:tc>
      </w:tr>
      <w:tr w:rsidR="0095672C" w:rsidRPr="00DF07B0" w:rsidTr="00950116">
        <w:trPr>
          <w:trHeight w:val="691"/>
        </w:trPr>
        <w:tc>
          <w:tcPr>
            <w:tcW w:w="1416"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C0070</w:t>
            </w:r>
          </w:p>
        </w:tc>
        <w:tc>
          <w:tcPr>
            <w:tcW w:w="2078"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amount of claims paid during year</w:t>
            </w:r>
          </w:p>
        </w:tc>
        <w:tc>
          <w:tcPr>
            <w:tcW w:w="5794"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Total amount of gross claims paid during the year, including claims management expenses.</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1215"/>
        </w:trPr>
        <w:tc>
          <w:tcPr>
            <w:tcW w:w="1416"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C0080</w:t>
            </w:r>
          </w:p>
        </w:tc>
        <w:tc>
          <w:tcPr>
            <w:tcW w:w="2078"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Country</w:t>
            </w:r>
          </w:p>
        </w:tc>
        <w:tc>
          <w:tcPr>
            <w:tcW w:w="5794"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Country ISO 3166</w:t>
            </w:r>
            <w:r w:rsidR="0072092D" w:rsidRPr="00DF07B0">
              <w:rPr>
                <w:rFonts w:ascii="Times New Roman" w:hAnsi="Times New Roman" w:cs="Times New Roman"/>
                <w:sz w:val="20"/>
                <w:lang w:val="en-US"/>
              </w:rPr>
              <w:t>–</w:t>
            </w:r>
            <w:r w:rsidR="00F37D39" w:rsidRPr="00DF07B0">
              <w:rPr>
                <w:rFonts w:ascii="Times New Roman" w:hAnsi="Times New Roman" w:cs="Times New Roman"/>
                <w:sz w:val="20"/>
                <w:lang w:val="en-US"/>
              </w:rPr>
              <w:t>1 alpha</w:t>
            </w:r>
            <w:r w:rsidR="0072092D" w:rsidRPr="00DF07B0">
              <w:rPr>
                <w:rFonts w:ascii="Times New Roman" w:hAnsi="Times New Roman" w:cs="Times New Roman"/>
                <w:sz w:val="20"/>
                <w:lang w:val="en-US"/>
              </w:rPr>
              <w:t>–</w:t>
            </w:r>
            <w:r w:rsidR="00F37D39" w:rsidRPr="00DF07B0">
              <w:rPr>
                <w:rFonts w:ascii="Times New Roman" w:hAnsi="Times New Roman" w:cs="Times New Roman"/>
                <w:sz w:val="20"/>
                <w:lang w:val="en-US"/>
              </w:rPr>
              <w:t xml:space="preserve">2 </w:t>
            </w:r>
            <w:r w:rsidRPr="00DF07B0">
              <w:rPr>
                <w:rFonts w:ascii="Times New Roman" w:hAnsi="Times New Roman" w:cs="Times New Roman"/>
                <w:sz w:val="20"/>
                <w:lang w:val="en-US"/>
              </w:rPr>
              <w:t xml:space="preserve"> code or list of codes according to the following instructions: </w:t>
            </w:r>
          </w:p>
          <w:p w:rsidR="0095672C" w:rsidRPr="00DF07B0" w:rsidRDefault="0095672C" w:rsidP="00F37D39">
            <w:pPr>
              <w:pStyle w:val="ListParagraph"/>
              <w:numPr>
                <w:ilvl w:val="0"/>
                <w:numId w:val="22"/>
              </w:numPr>
              <w:jc w:val="left"/>
              <w:rPr>
                <w:sz w:val="20"/>
                <w:lang w:val="en-US"/>
              </w:rPr>
            </w:pPr>
            <w:r w:rsidRPr="00DF07B0">
              <w:rPr>
                <w:sz w:val="20"/>
                <w:lang w:val="en-US"/>
              </w:rPr>
              <w:t>ISO 3166</w:t>
            </w:r>
            <w:r w:rsidR="0072092D" w:rsidRPr="00DF07B0">
              <w:rPr>
                <w:sz w:val="20"/>
                <w:lang w:val="en-US"/>
              </w:rPr>
              <w:t>–</w:t>
            </w:r>
            <w:r w:rsidR="00F37D39" w:rsidRPr="00DF07B0">
              <w:rPr>
                <w:sz w:val="20"/>
                <w:lang w:val="en-US"/>
              </w:rPr>
              <w:t>1 alpha</w:t>
            </w:r>
            <w:r w:rsidR="0072092D" w:rsidRPr="00DF07B0">
              <w:rPr>
                <w:sz w:val="20"/>
                <w:lang w:val="en-US"/>
              </w:rPr>
              <w:t>–</w:t>
            </w:r>
            <w:r w:rsidR="00F37D39" w:rsidRPr="00DF07B0">
              <w:rPr>
                <w:sz w:val="20"/>
                <w:lang w:val="en-US"/>
              </w:rPr>
              <w:t>2</w:t>
            </w:r>
            <w:r w:rsidRPr="00DF07B0">
              <w:rPr>
                <w:sz w:val="20"/>
                <w:lang w:val="en-US"/>
              </w:rPr>
              <w:t xml:space="preserve"> code of the country where the contract was entered into, for countries representing more than 10 % of technical provisions or written premiums for a given product. </w:t>
            </w:r>
          </w:p>
          <w:p w:rsidR="0095672C" w:rsidRPr="00DF07B0" w:rsidRDefault="0095672C" w:rsidP="00803166">
            <w:pPr>
              <w:pStyle w:val="ListParagraph"/>
              <w:numPr>
                <w:ilvl w:val="0"/>
                <w:numId w:val="22"/>
              </w:numPr>
              <w:jc w:val="left"/>
              <w:rPr>
                <w:sz w:val="20"/>
                <w:lang w:val="en-US"/>
              </w:rPr>
            </w:pPr>
            <w:r w:rsidRPr="00DF07B0">
              <w:rPr>
                <w:sz w:val="20"/>
                <w:lang w:val="en-US"/>
              </w:rPr>
              <w:t xml:space="preserve">If reinsurance it shall refer to the country of the </w:t>
            </w:r>
            <w:proofErr w:type="spellStart"/>
            <w:r w:rsidRPr="00DF07B0">
              <w:rPr>
                <w:sz w:val="20"/>
                <w:lang w:val="en-US"/>
              </w:rPr>
              <w:t>cedent</w:t>
            </w:r>
            <w:proofErr w:type="spellEnd"/>
            <w:r w:rsidRPr="00DF07B0">
              <w:rPr>
                <w:sz w:val="20"/>
                <w:lang w:val="en-US"/>
              </w:rPr>
              <w:t xml:space="preserve"> undertaking.</w:t>
            </w:r>
          </w:p>
          <w:p w:rsidR="0095672C" w:rsidRPr="00DF07B0" w:rsidRDefault="0095672C" w:rsidP="00F37D39">
            <w:pPr>
              <w:pStyle w:val="ListParagraph"/>
              <w:numPr>
                <w:ilvl w:val="0"/>
                <w:numId w:val="22"/>
              </w:numPr>
              <w:jc w:val="left"/>
              <w:rPr>
                <w:sz w:val="20"/>
                <w:lang w:val="en-US"/>
              </w:rPr>
            </w:pPr>
            <w:r w:rsidRPr="00DF07B0">
              <w:rPr>
                <w:sz w:val="20"/>
                <w:lang w:val="en-US"/>
              </w:rPr>
              <w:t>For countries representing less than 10 % of Technical Provisions or written premiums for a given product, report a list of ISO 3166</w:t>
            </w:r>
            <w:r w:rsidR="0072092D" w:rsidRPr="00DF07B0">
              <w:rPr>
                <w:sz w:val="20"/>
                <w:lang w:val="en-US"/>
              </w:rPr>
              <w:t>–</w:t>
            </w:r>
            <w:r w:rsidR="00F37D39" w:rsidRPr="00DF07B0">
              <w:rPr>
                <w:sz w:val="20"/>
                <w:lang w:val="en-US"/>
              </w:rPr>
              <w:t>1 alpha</w:t>
            </w:r>
            <w:r w:rsidR="0072092D" w:rsidRPr="00DF07B0">
              <w:rPr>
                <w:sz w:val="20"/>
                <w:lang w:val="en-US"/>
              </w:rPr>
              <w:t>–</w:t>
            </w:r>
            <w:r w:rsidR="00F37D39" w:rsidRPr="00DF07B0">
              <w:rPr>
                <w:sz w:val="20"/>
                <w:lang w:val="en-US"/>
              </w:rPr>
              <w:t>2</w:t>
            </w:r>
            <w:r w:rsidRPr="00DF07B0">
              <w:rPr>
                <w:sz w:val="20"/>
                <w:lang w:val="en-US"/>
              </w:rPr>
              <w:t xml:space="preserve"> Codes of the countries concerned.</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lastRenderedPageBreak/>
              <w:t>In case of a list please report the codes split by a “,”.</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433"/>
        </w:trPr>
        <w:tc>
          <w:tcPr>
            <w:tcW w:w="9288" w:type="dxa"/>
            <w:gridSpan w:val="3"/>
          </w:tcPr>
          <w:p w:rsidR="0095672C" w:rsidRPr="00DF07B0" w:rsidRDefault="0095672C" w:rsidP="00950116">
            <w:pPr>
              <w:spacing w:before="120" w:after="120"/>
              <w:rPr>
                <w:rFonts w:ascii="Times New Roman" w:hAnsi="Times New Roman" w:cs="Times New Roman"/>
                <w:b/>
                <w:sz w:val="20"/>
                <w:lang w:val="en-US"/>
              </w:rPr>
            </w:pPr>
            <w:r w:rsidRPr="00DF07B0">
              <w:rPr>
                <w:rFonts w:ascii="Times New Roman" w:hAnsi="Times New Roman" w:cs="Times New Roman"/>
                <w:b/>
                <w:sz w:val="20"/>
                <w:lang w:val="en-US"/>
              </w:rPr>
              <w:lastRenderedPageBreak/>
              <w:t>Characteristics of product</w:t>
            </w:r>
          </w:p>
        </w:tc>
      </w:tr>
      <w:tr w:rsidR="0095672C" w:rsidRPr="00DF07B0" w:rsidTr="00950116">
        <w:trPr>
          <w:trHeight w:val="930"/>
        </w:trPr>
        <w:tc>
          <w:tcPr>
            <w:tcW w:w="1416"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C0090</w:t>
            </w:r>
          </w:p>
        </w:tc>
        <w:tc>
          <w:tcPr>
            <w:tcW w:w="2078"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Product ID code</w:t>
            </w:r>
          </w:p>
        </w:tc>
        <w:tc>
          <w:tcPr>
            <w:tcW w:w="5794"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Same code as in C0010.</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The ID code shall be consistent over time. </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1215"/>
        </w:trPr>
        <w:tc>
          <w:tcPr>
            <w:tcW w:w="1416"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C0100</w:t>
            </w:r>
          </w:p>
        </w:tc>
        <w:tc>
          <w:tcPr>
            <w:tcW w:w="2078"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Product classification</w:t>
            </w:r>
          </w:p>
        </w:tc>
        <w:tc>
          <w:tcPr>
            <w:tcW w:w="5794"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following close list shall be used:</w:t>
            </w:r>
            <w:r w:rsidRPr="00DF07B0">
              <w:rPr>
                <w:rFonts w:ascii="Times New Roman" w:hAnsi="Times New Roman" w:cs="Times New Roman"/>
                <w:sz w:val="20"/>
                <w:lang w:val="en-US"/>
              </w:rPr>
              <w:br/>
              <w:t xml:space="preserve">  1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single life</w:t>
            </w:r>
            <w:r w:rsidRPr="00DF07B0">
              <w:rPr>
                <w:rFonts w:ascii="Times New Roman" w:hAnsi="Times New Roman" w:cs="Times New Roman"/>
                <w:sz w:val="20"/>
                <w:lang w:val="en-US"/>
              </w:rPr>
              <w:br/>
              <w:t xml:space="preserve">  2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joint life</w:t>
            </w:r>
            <w:r w:rsidRPr="00DF07B0">
              <w:rPr>
                <w:rFonts w:ascii="Times New Roman" w:hAnsi="Times New Roman" w:cs="Times New Roman"/>
                <w:sz w:val="20"/>
                <w:lang w:val="en-US"/>
              </w:rPr>
              <w:br/>
              <w:t xml:space="preserve">  3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collective  </w:t>
            </w:r>
            <w:r w:rsidRPr="00DF07B0">
              <w:rPr>
                <w:rFonts w:ascii="Times New Roman" w:hAnsi="Times New Roman" w:cs="Times New Roman"/>
                <w:sz w:val="20"/>
                <w:lang w:val="en-US"/>
              </w:rPr>
              <w:br/>
              <w:t xml:space="preserve">  4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pension entitlements </w:t>
            </w:r>
            <w:r w:rsidRPr="00DF07B0">
              <w:rPr>
                <w:rFonts w:ascii="Times New Roman" w:hAnsi="Times New Roman" w:cs="Times New Roman"/>
                <w:sz w:val="20"/>
                <w:lang w:val="en-US"/>
              </w:rPr>
              <w:br/>
              <w:t xml:space="preserve">  5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other</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If more than one characteristic is applicable use “5 – other”.</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For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use “5 – other”.</w:t>
            </w:r>
          </w:p>
        </w:tc>
      </w:tr>
      <w:tr w:rsidR="0095672C" w:rsidRPr="00DF07B0" w:rsidTr="00950116">
        <w:trPr>
          <w:trHeight w:val="563"/>
        </w:trPr>
        <w:tc>
          <w:tcPr>
            <w:tcW w:w="1416"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C0110</w:t>
            </w:r>
          </w:p>
        </w:tc>
        <w:tc>
          <w:tcPr>
            <w:tcW w:w="2078"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Type of product</w:t>
            </w:r>
          </w:p>
        </w:tc>
        <w:tc>
          <w:tcPr>
            <w:tcW w:w="5794"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General qualitative description of the product type. If a product code is attributed by the competent authority for supervisory purposes, the description of product type for that code shall be used. </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543"/>
        </w:trPr>
        <w:tc>
          <w:tcPr>
            <w:tcW w:w="1416"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C0120</w:t>
            </w:r>
          </w:p>
        </w:tc>
        <w:tc>
          <w:tcPr>
            <w:tcW w:w="2078"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Product denomination</w:t>
            </w:r>
          </w:p>
        </w:tc>
        <w:tc>
          <w:tcPr>
            <w:tcW w:w="5794" w:type="dxa"/>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Commercial name of product (undertaking</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specific).</w:t>
            </w:r>
          </w:p>
        </w:tc>
      </w:tr>
      <w:tr w:rsidR="0095672C" w:rsidRPr="00DF07B0" w:rsidTr="00950116">
        <w:trPr>
          <w:trHeight w:val="1215"/>
        </w:trPr>
        <w:tc>
          <w:tcPr>
            <w:tcW w:w="1416"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C0130</w:t>
            </w:r>
          </w:p>
        </w:tc>
        <w:tc>
          <w:tcPr>
            <w:tcW w:w="2078"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Product still </w:t>
            </w:r>
            <w:proofErr w:type="spellStart"/>
            <w:r w:rsidRPr="00DF07B0">
              <w:rPr>
                <w:rFonts w:ascii="Times New Roman" w:hAnsi="Times New Roman" w:cs="Times New Roman"/>
                <w:sz w:val="20"/>
                <w:lang w:val="en-US"/>
              </w:rPr>
              <w:t>commercialised</w:t>
            </w:r>
            <w:proofErr w:type="spellEnd"/>
            <w:r w:rsidRPr="00DF07B0">
              <w:rPr>
                <w:rFonts w:ascii="Times New Roman" w:hAnsi="Times New Roman" w:cs="Times New Roman"/>
                <w:sz w:val="20"/>
                <w:lang w:val="en-US"/>
              </w:rPr>
              <w:t>?</w:t>
            </w:r>
          </w:p>
        </w:tc>
        <w:tc>
          <w:tcPr>
            <w:tcW w:w="5794" w:type="dxa"/>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Specify if product is still for sale or if it is just in run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off. The following closed list shall be used:</w:t>
            </w:r>
            <w:r w:rsidRPr="00DF07B0">
              <w:rPr>
                <w:rFonts w:ascii="Times New Roman" w:hAnsi="Times New Roman" w:cs="Times New Roman"/>
                <w:sz w:val="20"/>
                <w:lang w:val="en-US"/>
              </w:rPr>
              <w:br/>
              <w:t xml:space="preserve">1 – Still </w:t>
            </w:r>
            <w:proofErr w:type="spellStart"/>
            <w:r w:rsidRPr="00DF07B0">
              <w:rPr>
                <w:rFonts w:ascii="Times New Roman" w:hAnsi="Times New Roman" w:cs="Times New Roman"/>
                <w:sz w:val="20"/>
                <w:lang w:val="en-US"/>
              </w:rPr>
              <w:t>comercialised</w:t>
            </w:r>
            <w:proofErr w:type="spellEnd"/>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2 – In run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off</w:t>
            </w:r>
          </w:p>
        </w:tc>
      </w:tr>
      <w:tr w:rsidR="0095672C" w:rsidRPr="00DF07B0" w:rsidTr="00950116">
        <w:trPr>
          <w:trHeight w:val="3387"/>
        </w:trPr>
        <w:tc>
          <w:tcPr>
            <w:tcW w:w="1416"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C0140</w:t>
            </w:r>
          </w:p>
        </w:tc>
        <w:tc>
          <w:tcPr>
            <w:tcW w:w="2078"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Type of premium</w:t>
            </w:r>
          </w:p>
        </w:tc>
        <w:tc>
          <w:tcPr>
            <w:tcW w:w="5794"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The following close list shall be used: </w:t>
            </w:r>
            <w:r w:rsidRPr="00DF07B0">
              <w:rPr>
                <w:rFonts w:ascii="Times New Roman" w:hAnsi="Times New Roman" w:cs="Times New Roman"/>
                <w:sz w:val="20"/>
                <w:lang w:val="en-US"/>
              </w:rPr>
              <w:br/>
              <w:t xml:space="preserve">1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Regular premium, premiums that policyholder has to pay at pre</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determined dates and predetermined or variable  amounts in order to have the full effect of its guarantee, including those cases when contracts provide the right of policyholders of changing dates and amount of premiums.</w:t>
            </w:r>
            <w:r w:rsidRPr="00DF07B0">
              <w:rPr>
                <w:rFonts w:ascii="Times New Roman" w:hAnsi="Times New Roman" w:cs="Times New Roman"/>
                <w:sz w:val="20"/>
                <w:lang w:val="en-US"/>
              </w:rPr>
              <w:br/>
              <w:t xml:space="preserve">2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Single premium with possibility of additional premiums with additional guarantee according to amount paid</w:t>
            </w:r>
            <w:r w:rsidRPr="00DF07B0">
              <w:rPr>
                <w:rFonts w:ascii="Times New Roman" w:hAnsi="Times New Roman" w:cs="Times New Roman"/>
                <w:sz w:val="20"/>
                <w:lang w:val="en-US"/>
              </w:rPr>
              <w:br/>
              <w:t xml:space="preserve">3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Single premium without possibility to pay an additional premium in the future</w:t>
            </w:r>
            <w:r w:rsidRPr="00DF07B0">
              <w:rPr>
                <w:rFonts w:ascii="Times New Roman" w:hAnsi="Times New Roman" w:cs="Times New Roman"/>
                <w:sz w:val="20"/>
                <w:lang w:val="en-US"/>
              </w:rPr>
              <w:br/>
              <w:t xml:space="preserve">4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Other, any other case not mentioned in options above or a combination</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For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use “4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other”.</w:t>
            </w:r>
            <w:r w:rsidRPr="00DF07B0" w:rsidDel="008006F6">
              <w:rPr>
                <w:rFonts w:ascii="Times New Roman" w:hAnsi="Times New Roman" w:cs="Times New Roman"/>
                <w:sz w:val="20"/>
                <w:lang w:val="en-US"/>
              </w:rPr>
              <w:t xml:space="preserve"> </w:t>
            </w:r>
          </w:p>
        </w:tc>
      </w:tr>
      <w:tr w:rsidR="0095672C" w:rsidRPr="00DF07B0" w:rsidTr="00950116">
        <w:trPr>
          <w:trHeight w:val="1550"/>
        </w:trPr>
        <w:tc>
          <w:tcPr>
            <w:tcW w:w="1416"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C0150</w:t>
            </w:r>
          </w:p>
        </w:tc>
        <w:tc>
          <w:tcPr>
            <w:tcW w:w="2078"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Use of financial instrument for replication? </w:t>
            </w:r>
          </w:p>
        </w:tc>
        <w:tc>
          <w:tcPr>
            <w:tcW w:w="5794"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State whether the product is considered replicable by a financial instrument (i.e. </w:t>
            </w:r>
            <w:proofErr w:type="spellStart"/>
            <w:r w:rsidRPr="00DF07B0">
              <w:rPr>
                <w:rFonts w:ascii="Times New Roman" w:hAnsi="Times New Roman" w:cs="Times New Roman"/>
                <w:sz w:val="20"/>
                <w:lang w:val="en-US"/>
              </w:rPr>
              <w:t>hedgeable</w:t>
            </w:r>
            <w:proofErr w:type="spellEnd"/>
            <w:r w:rsidRPr="00DF07B0">
              <w:rPr>
                <w:rFonts w:ascii="Times New Roman" w:hAnsi="Times New Roman" w:cs="Times New Roman"/>
                <w:sz w:val="20"/>
                <w:lang w:val="en-US"/>
              </w:rPr>
              <w:t>, with technical provisions calculated as a whole). The following closed list shall be used</w:t>
            </w:r>
            <w:proofErr w:type="gramStart"/>
            <w:r w:rsidRPr="00DF07B0">
              <w:rPr>
                <w:rFonts w:ascii="Times New Roman" w:hAnsi="Times New Roman" w:cs="Times New Roman"/>
                <w:sz w:val="20"/>
                <w:lang w:val="en-US"/>
              </w:rPr>
              <w:t>:</w:t>
            </w:r>
            <w:proofErr w:type="gramEnd"/>
            <w:r w:rsidRPr="00DF07B0">
              <w:rPr>
                <w:rFonts w:ascii="Times New Roman" w:hAnsi="Times New Roman" w:cs="Times New Roman"/>
                <w:sz w:val="20"/>
                <w:lang w:val="en-US"/>
              </w:rPr>
              <w:br/>
              <w:t xml:space="preserve">1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Replicable by financial instrument;</w:t>
            </w:r>
            <w:r w:rsidRPr="00DF07B0">
              <w:rPr>
                <w:rFonts w:ascii="Times New Roman" w:hAnsi="Times New Roman" w:cs="Times New Roman"/>
                <w:sz w:val="20"/>
                <w:lang w:val="en-US"/>
              </w:rPr>
              <w:br/>
              <w:t>2 – Not replicable by financial instrument;</w:t>
            </w:r>
            <w:r w:rsidRPr="00DF07B0">
              <w:rPr>
                <w:rFonts w:ascii="Times New Roman" w:hAnsi="Times New Roman" w:cs="Times New Roman"/>
                <w:sz w:val="20"/>
                <w:lang w:val="en-US"/>
              </w:rPr>
              <w:br/>
              <w:t xml:space="preserve">3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Partially replicable by financial instrument.</w:t>
            </w:r>
          </w:p>
        </w:tc>
      </w:tr>
      <w:tr w:rsidR="0095672C" w:rsidRPr="00DF07B0" w:rsidTr="00950116">
        <w:trPr>
          <w:trHeight w:val="749"/>
        </w:trPr>
        <w:tc>
          <w:tcPr>
            <w:tcW w:w="1416"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C0160</w:t>
            </w:r>
          </w:p>
        </w:tc>
        <w:tc>
          <w:tcPr>
            <w:tcW w:w="2078"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Number of HRGs in products</w:t>
            </w:r>
          </w:p>
        </w:tc>
        <w:tc>
          <w:tcPr>
            <w:tcW w:w="5794" w:type="dxa"/>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If Homogeneous Risk Groups</w:t>
            </w:r>
            <w:r w:rsidR="00EA499D" w:rsidRPr="00DF07B0">
              <w:rPr>
                <w:rFonts w:ascii="Times New Roman" w:hAnsi="Times New Roman" w:cs="Times New Roman"/>
                <w:sz w:val="20"/>
                <w:lang w:val="en-US"/>
              </w:rPr>
              <w:t xml:space="preserve"> ("HRG")</w:t>
            </w:r>
            <w:r w:rsidRPr="00DF07B0">
              <w:rPr>
                <w:rFonts w:ascii="Times New Roman" w:hAnsi="Times New Roman" w:cs="Times New Roman"/>
                <w:sz w:val="20"/>
                <w:lang w:val="en-US"/>
              </w:rPr>
              <w:t xml:space="preserve"> within the product are common to other products, specify the number of Homogeneous Risk Groups in the product that </w:t>
            </w:r>
            <w:proofErr w:type="gramStart"/>
            <w:r w:rsidRPr="00DF07B0">
              <w:rPr>
                <w:rFonts w:ascii="Times New Roman" w:hAnsi="Times New Roman" w:cs="Times New Roman"/>
                <w:sz w:val="20"/>
                <w:lang w:val="en-US"/>
              </w:rPr>
              <w:t>are</w:t>
            </w:r>
            <w:proofErr w:type="gramEnd"/>
            <w:r w:rsidRPr="00DF07B0">
              <w:rPr>
                <w:rFonts w:ascii="Times New Roman" w:hAnsi="Times New Roman" w:cs="Times New Roman"/>
                <w:sz w:val="20"/>
                <w:lang w:val="en-US"/>
              </w:rPr>
              <w:t xml:space="preserve"> common to other products.</w:t>
            </w:r>
          </w:p>
          <w:p w:rsidR="0095672C" w:rsidRPr="00DF07B0" w:rsidRDefault="0095672C">
            <w:pPr>
              <w:rPr>
                <w:rFonts w:ascii="Times New Roman" w:hAnsi="Times New Roman" w:cs="Times New Roman"/>
                <w:sz w:val="20"/>
                <w:lang w:val="en-US"/>
              </w:rPr>
            </w:pPr>
          </w:p>
        </w:tc>
      </w:tr>
      <w:tr w:rsidR="0095672C" w:rsidRPr="00DF07B0" w:rsidTr="00950116">
        <w:trPr>
          <w:trHeight w:val="337"/>
        </w:trPr>
        <w:tc>
          <w:tcPr>
            <w:tcW w:w="9288" w:type="dxa"/>
            <w:gridSpan w:val="3"/>
          </w:tcPr>
          <w:p w:rsidR="0095672C" w:rsidRPr="00DF07B0" w:rsidRDefault="0095672C" w:rsidP="00950116">
            <w:pPr>
              <w:spacing w:before="120" w:after="120"/>
              <w:rPr>
                <w:rFonts w:ascii="Times New Roman" w:hAnsi="Times New Roman" w:cs="Times New Roman"/>
                <w:b/>
                <w:sz w:val="20"/>
                <w:lang w:val="en-US"/>
              </w:rPr>
            </w:pPr>
            <w:r w:rsidRPr="00DF07B0">
              <w:rPr>
                <w:rFonts w:ascii="Times New Roman" w:hAnsi="Times New Roman" w:cs="Times New Roman"/>
                <w:b/>
                <w:sz w:val="20"/>
              </w:rPr>
              <w:lastRenderedPageBreak/>
              <w:t>Information on Homogeneous risk groups</w:t>
            </w:r>
          </w:p>
        </w:tc>
      </w:tr>
      <w:tr w:rsidR="0095672C" w:rsidRPr="00DF07B0" w:rsidTr="00950116">
        <w:trPr>
          <w:trHeight w:val="615"/>
        </w:trPr>
        <w:tc>
          <w:tcPr>
            <w:tcW w:w="1416"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C0170</w:t>
            </w:r>
          </w:p>
        </w:tc>
        <w:tc>
          <w:tcPr>
            <w:tcW w:w="2078"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HRG code</w:t>
            </w:r>
          </w:p>
        </w:tc>
        <w:tc>
          <w:tcPr>
            <w:tcW w:w="5794"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Homogeneous Risk Group Internal ID code used by undertaking for each Homogeneous Risk Group</w:t>
            </w:r>
            <w:r w:rsidR="00132A41" w:rsidRPr="00DF07B0">
              <w:rPr>
                <w:rFonts w:ascii="Times New Roman" w:hAnsi="Times New Roman" w:cs="Times New Roman"/>
                <w:sz w:val="20"/>
                <w:lang w:val="en-US"/>
              </w:rPr>
              <w:t xml:space="preserve">, as referred to </w:t>
            </w:r>
            <w:r w:rsidRPr="00DF07B0">
              <w:rPr>
                <w:rFonts w:ascii="Times New Roman" w:hAnsi="Times New Roman" w:cs="Times New Roman"/>
                <w:sz w:val="20"/>
                <w:lang w:val="en-US"/>
              </w:rPr>
              <w:t>in Article 80 of Directive 2009/138/EC.</w:t>
            </w:r>
            <w:r w:rsidRPr="00DF07B0">
              <w:rPr>
                <w:rFonts w:ascii="Times New Roman" w:hAnsi="Times New Roman" w:cs="Times New Roman"/>
                <w:sz w:val="20"/>
                <w:lang w:val="en-US"/>
              </w:rPr>
              <w:br/>
              <w:t>The ID code shall be consistent over time.</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630"/>
        </w:trPr>
        <w:tc>
          <w:tcPr>
            <w:tcW w:w="1416"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C0180</w:t>
            </w:r>
          </w:p>
        </w:tc>
        <w:tc>
          <w:tcPr>
            <w:tcW w:w="2078"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 xml:space="preserve">Best Estimate </w:t>
            </w:r>
            <w:r w:rsidR="00BD6FF9" w:rsidRPr="00DF07B0">
              <w:rPr>
                <w:rFonts w:ascii="Times New Roman" w:hAnsi="Times New Roman" w:cs="Times New Roman"/>
                <w:sz w:val="20"/>
              </w:rPr>
              <w:t>and Technical Provisions as a whole</w:t>
            </w:r>
          </w:p>
        </w:tc>
        <w:tc>
          <w:tcPr>
            <w:tcW w:w="5794"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 of gross best estimate </w:t>
            </w:r>
            <w:r w:rsidR="00BD6FF9" w:rsidRPr="00DF07B0">
              <w:rPr>
                <w:rFonts w:ascii="Times New Roman" w:hAnsi="Times New Roman" w:cs="Times New Roman"/>
                <w:sz w:val="20"/>
                <w:lang w:val="en-US"/>
              </w:rPr>
              <w:t xml:space="preserve">and Technical Provisions as a whole </w:t>
            </w:r>
            <w:r w:rsidRPr="00DF07B0">
              <w:rPr>
                <w:rFonts w:ascii="Times New Roman" w:hAnsi="Times New Roman" w:cs="Times New Roman"/>
                <w:sz w:val="20"/>
                <w:lang w:val="en-US"/>
              </w:rPr>
              <w:t xml:space="preserve">calculated by Homogenous Risk Group. </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330"/>
        </w:trPr>
        <w:tc>
          <w:tcPr>
            <w:tcW w:w="1416"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C0190</w:t>
            </w:r>
          </w:p>
        </w:tc>
        <w:tc>
          <w:tcPr>
            <w:tcW w:w="2078"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Capital</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at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risk</w:t>
            </w:r>
          </w:p>
        </w:tc>
        <w:tc>
          <w:tcPr>
            <w:tcW w:w="5794"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The capital at risk, as defined in the Delegated Regulation (EU) 2015/35.</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For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contracts this cell shall be filled in with zero unless the annuities have positive risk.</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1515"/>
        </w:trPr>
        <w:tc>
          <w:tcPr>
            <w:tcW w:w="1416"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C0200</w:t>
            </w:r>
          </w:p>
        </w:tc>
        <w:tc>
          <w:tcPr>
            <w:tcW w:w="2078"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Surrender value</w:t>
            </w:r>
          </w:p>
        </w:tc>
        <w:tc>
          <w:tcPr>
            <w:tcW w:w="5794"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Surrender value (where available), as mentioned in Article 185 (3) (f) of Directive 2009/138/EC, net of taxes: amount to be paid to the policyholder in case of early termination of the contract (i.e. before it becomes payable by maturity or occurrence of the insured event, such as death), net of charges and policy loans; does not concern contracts without options, given that surrender value is an option.</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1065"/>
        </w:trPr>
        <w:tc>
          <w:tcPr>
            <w:tcW w:w="1416"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C0210</w:t>
            </w:r>
          </w:p>
        </w:tc>
        <w:tc>
          <w:tcPr>
            <w:tcW w:w="2078" w:type="dxa"/>
            <w:hideMark/>
          </w:tcPr>
          <w:p w:rsidR="0095672C" w:rsidRPr="00DF07B0" w:rsidRDefault="0095672C" w:rsidP="00950116">
            <w:pPr>
              <w:rPr>
                <w:rFonts w:ascii="Times New Roman" w:hAnsi="Times New Roman" w:cs="Times New Roman"/>
                <w:sz w:val="20"/>
                <w:lang w:val="en-US"/>
              </w:rPr>
            </w:pPr>
            <w:proofErr w:type="spellStart"/>
            <w:r w:rsidRPr="00DF07B0">
              <w:rPr>
                <w:rFonts w:ascii="Times New Roman" w:hAnsi="Times New Roman" w:cs="Times New Roman"/>
                <w:sz w:val="20"/>
                <w:lang w:val="en-US"/>
              </w:rPr>
              <w:t>Annualised</w:t>
            </w:r>
            <w:proofErr w:type="spellEnd"/>
            <w:r w:rsidRPr="00DF07B0">
              <w:rPr>
                <w:rFonts w:ascii="Times New Roman" w:hAnsi="Times New Roman" w:cs="Times New Roman"/>
                <w:sz w:val="20"/>
                <w:lang w:val="en-US"/>
              </w:rPr>
              <w:t xml:space="preserve">  guaranteed  rate (over average duration of guarantee)</w:t>
            </w:r>
          </w:p>
        </w:tc>
        <w:tc>
          <w:tcPr>
            <w:tcW w:w="5794"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Average guaranteed rate to the policy holder over the remaining life time of the contract. Only applicable where a guaranteed rate is provided in the contract.</w:t>
            </w:r>
            <w:r w:rsidRPr="00DF07B0">
              <w:rPr>
                <w:rFonts w:ascii="Times New Roman" w:hAnsi="Times New Roman" w:cs="Times New Roman"/>
                <w:sz w:val="20"/>
                <w:lang w:val="en-US"/>
              </w:rPr>
              <w:br/>
              <w:t>Not applicable for unit linked contracts.</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296"/>
        </w:trPr>
        <w:tc>
          <w:tcPr>
            <w:tcW w:w="9288" w:type="dxa"/>
            <w:gridSpan w:val="3"/>
          </w:tcPr>
          <w:p w:rsidR="0095672C" w:rsidRPr="00DF07B0" w:rsidRDefault="0095672C" w:rsidP="00950116">
            <w:pPr>
              <w:spacing w:before="120" w:after="120"/>
              <w:rPr>
                <w:rFonts w:ascii="Times New Roman" w:hAnsi="Times New Roman" w:cs="Times New Roman"/>
                <w:b/>
                <w:sz w:val="20"/>
                <w:lang w:val="en-US"/>
              </w:rPr>
            </w:pPr>
            <w:r w:rsidRPr="00DF07B0">
              <w:rPr>
                <w:rFonts w:ascii="Times New Roman" w:hAnsi="Times New Roman" w:cs="Times New Roman"/>
                <w:b/>
                <w:sz w:val="20"/>
                <w:lang w:val="en-US"/>
              </w:rPr>
              <w:t>Information on products and homogeneous risk groups</w:t>
            </w:r>
          </w:p>
        </w:tc>
      </w:tr>
      <w:tr w:rsidR="0095672C" w:rsidRPr="00DF07B0" w:rsidTr="00950116">
        <w:trPr>
          <w:trHeight w:val="488"/>
        </w:trPr>
        <w:tc>
          <w:tcPr>
            <w:tcW w:w="1416"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C0220</w:t>
            </w:r>
          </w:p>
        </w:tc>
        <w:tc>
          <w:tcPr>
            <w:tcW w:w="2078"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Product ID code</w:t>
            </w:r>
          </w:p>
        </w:tc>
        <w:tc>
          <w:tcPr>
            <w:tcW w:w="5794"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Same code as in C0010.</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The ID code shall be consistent over time.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If one product corresponds to more than one Homogeneous Risk Group identify which ones by rows, repeating the Product ID code.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If different products correspond to one single Homogeneous Risk Group report each product once identifying the HRG ID code. </w:t>
            </w:r>
          </w:p>
        </w:tc>
      </w:tr>
      <w:tr w:rsidR="0095672C" w:rsidRPr="00DF07B0" w:rsidTr="00950116">
        <w:trPr>
          <w:trHeight w:val="930"/>
        </w:trPr>
        <w:tc>
          <w:tcPr>
            <w:tcW w:w="1416"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C0230</w:t>
            </w:r>
          </w:p>
        </w:tc>
        <w:tc>
          <w:tcPr>
            <w:tcW w:w="2078"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HRG ID code</w:t>
            </w:r>
          </w:p>
        </w:tc>
        <w:tc>
          <w:tcPr>
            <w:tcW w:w="5794"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Same code as in in C0170.</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Internal HRG ID code used by the undertaking for each Homogeneous Risk Group</w:t>
            </w:r>
            <w:r w:rsidR="00132A41" w:rsidRPr="00DF07B0">
              <w:rPr>
                <w:rFonts w:ascii="Times New Roman" w:hAnsi="Times New Roman" w:cs="Times New Roman"/>
                <w:sz w:val="20"/>
                <w:lang w:val="en-US"/>
              </w:rPr>
              <w:t>, as referred to</w:t>
            </w:r>
            <w:r w:rsidRPr="00DF07B0">
              <w:rPr>
                <w:rFonts w:ascii="Times New Roman" w:hAnsi="Times New Roman" w:cs="Times New Roman"/>
                <w:sz w:val="20"/>
                <w:lang w:val="en-US"/>
              </w:rPr>
              <w:t xml:space="preserve"> in Article 80 of Directive 2009/138/EC.</w:t>
            </w:r>
            <w:r w:rsidRPr="00DF07B0">
              <w:rPr>
                <w:rFonts w:ascii="Times New Roman" w:hAnsi="Times New Roman" w:cs="Times New Roman"/>
                <w:sz w:val="20"/>
                <w:lang w:val="en-US"/>
              </w:rPr>
              <w:br/>
              <w:t xml:space="preserve">The ID code shall be consistent over time.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Identify the HRG for each product that is considered for the purposes of calculating the technical provisions. </w:t>
            </w:r>
          </w:p>
          <w:p w:rsidR="0095672C" w:rsidRPr="00DF07B0" w:rsidRDefault="0095672C" w:rsidP="00950116">
            <w:pPr>
              <w:rPr>
                <w:rFonts w:ascii="Times New Roman" w:hAnsi="Times New Roman" w:cs="Times New Roman"/>
                <w:sz w:val="20"/>
                <w:lang w:val="en-US"/>
              </w:rPr>
            </w:pPr>
          </w:p>
        </w:tc>
      </w:tr>
    </w:tbl>
    <w:p w:rsidR="0095672C" w:rsidRPr="00DF07B0" w:rsidRDefault="0095672C" w:rsidP="00950116">
      <w:pPr>
        <w:rPr>
          <w:rFonts w:ascii="Times New Roman" w:hAnsi="Times New Roman" w:cs="Times New Roman"/>
          <w:b/>
          <w:sz w:val="20"/>
          <w:lang w:val="en-US"/>
        </w:rPr>
      </w:pPr>
    </w:p>
    <w:p w:rsidR="0095672C" w:rsidRPr="00DF07B0" w:rsidRDefault="0095672C" w:rsidP="00950116">
      <w:pPr>
        <w:rPr>
          <w:rFonts w:ascii="Times New Roman" w:hAnsi="Times New Roman" w:cs="Times New Roman"/>
          <w:b/>
          <w:sz w:val="20"/>
          <w:lang w:val="en-US"/>
        </w:rPr>
      </w:pPr>
    </w:p>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 xml:space="preserve">S.15.01 </w:t>
      </w:r>
      <w:r w:rsidR="0072092D" w:rsidRPr="00DF07B0">
        <w:rPr>
          <w:rFonts w:ascii="Times New Roman" w:hAnsi="Times New Roman" w:cs="Times New Roman"/>
          <w:b/>
          <w:sz w:val="20"/>
          <w:lang w:val="en-US"/>
        </w:rPr>
        <w:t>–</w:t>
      </w:r>
      <w:r w:rsidRPr="00DF07B0">
        <w:rPr>
          <w:rFonts w:ascii="Times New Roman" w:hAnsi="Times New Roman" w:cs="Times New Roman"/>
          <w:b/>
          <w:sz w:val="20"/>
          <w:lang w:val="en-US"/>
        </w:rPr>
        <w:t xml:space="preserve"> </w:t>
      </w:r>
      <w:r w:rsidR="003B315C" w:rsidRPr="00DF07B0">
        <w:rPr>
          <w:rFonts w:ascii="Times New Roman" w:hAnsi="Times New Roman" w:cs="Times New Roman"/>
          <w:b/>
          <w:sz w:val="20"/>
          <w:lang w:val="en-US"/>
        </w:rPr>
        <w:t>Description of the guarantees of variable annuities</w:t>
      </w:r>
    </w:p>
    <w:p w:rsidR="0095672C" w:rsidRPr="00DF07B0" w:rsidRDefault="0095672C" w:rsidP="00950116">
      <w:pPr>
        <w:rPr>
          <w:rFonts w:ascii="Times New Roman" w:hAnsi="Times New Roman" w:cs="Times New Roman"/>
          <w:b/>
          <w:bCs/>
          <w:sz w:val="20"/>
          <w:lang w:val="en-US"/>
        </w:rPr>
      </w:pPr>
      <w:r w:rsidRPr="00DF07B0">
        <w:rPr>
          <w:rFonts w:ascii="Times New Roman" w:hAnsi="Times New Roman" w:cs="Times New Roman"/>
          <w:b/>
          <w:bCs/>
          <w:sz w:val="20"/>
          <w:lang w:val="en-US"/>
        </w:rPr>
        <w:t>General comments:</w:t>
      </w:r>
    </w:p>
    <w:p w:rsidR="0095672C" w:rsidRPr="00DF07B0" w:rsidRDefault="000D2E4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lang w:val="en-US"/>
        </w:rPr>
        <w:t xml:space="preserve"> relates to annual submission of information for individual entities.</w:t>
      </w:r>
    </w:p>
    <w:p w:rsidR="0095672C" w:rsidRPr="00DF07B0" w:rsidRDefault="0095672C">
      <w:pPr>
        <w:jc w:val="both"/>
        <w:rPr>
          <w:rFonts w:ascii="Times New Roman" w:hAnsi="Times New Roman" w:cs="Times New Roman"/>
          <w:sz w:val="20"/>
          <w:lang w:val="en-US"/>
        </w:rPr>
      </w:pPr>
      <w:r w:rsidRPr="00DF07B0">
        <w:rPr>
          <w:rFonts w:ascii="Times New Roman" w:hAnsi="Times New Roman" w:cs="Times New Roman"/>
          <w:sz w:val="20"/>
          <w:lang w:val="en-US"/>
        </w:rPr>
        <w:t>This template shall only be reported in relation to the direct business by insurance companies that have variable annuities portfolios.</w:t>
      </w:r>
    </w:p>
    <w:p w:rsidR="0095672C" w:rsidRPr="00DF07B0" w:rsidRDefault="0095672C" w:rsidP="00950116">
      <w:pPr>
        <w:jc w:val="both"/>
        <w:rPr>
          <w:rFonts w:ascii="Times New Roman" w:hAnsi="Times New Roman" w:cs="Times New Roman"/>
          <w:sz w:val="20"/>
          <w:lang w:val="en-US"/>
          <w:rPrChange w:id="1021" w:author="Author">
            <w:rPr>
              <w:rFonts w:ascii="Times New Roman" w:hAnsi="Times New Roman" w:cs="Times New Roman"/>
              <w:sz w:val="20"/>
              <w:highlight w:val="yellow"/>
              <w:lang w:val="en-US"/>
            </w:rPr>
          </w:rPrChange>
        </w:rPr>
      </w:pPr>
      <w:r w:rsidRPr="00DF07B0">
        <w:rPr>
          <w:rFonts w:ascii="Times New Roman" w:hAnsi="Times New Roman" w:cs="Times New Roman"/>
          <w:sz w:val="20"/>
          <w:lang w:val="en-US"/>
        </w:rPr>
        <w:lastRenderedPageBreak/>
        <w:t>Variable annuities are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life insurance contracts with investment guarantees which, in exchange for single or regular premiums, allow the policyholder to benefit from the upside of the unit but be partially or totally protected when the unit loses value.</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If Variable Annuities policies are split between two insurance undertakings, for instance a life company and a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company for the </w:t>
      </w:r>
      <w:r w:rsidR="0036363B" w:rsidRPr="00DF07B0">
        <w:rPr>
          <w:rFonts w:ascii="Times New Roman" w:hAnsi="Times New Roman" w:cs="Times New Roman"/>
          <w:sz w:val="20"/>
          <w:lang w:val="en-US"/>
        </w:rPr>
        <w:t>variable annuities</w:t>
      </w:r>
      <w:r w:rsidRPr="00DF07B0">
        <w:rPr>
          <w:rFonts w:ascii="Times New Roman" w:hAnsi="Times New Roman" w:cs="Times New Roman"/>
          <w:sz w:val="20"/>
          <w:lang w:val="en-US"/>
        </w:rPr>
        <w:t xml:space="preserve"> guarantee, the company with the guarantee shall report this template. Only one </w:t>
      </w:r>
      <w:r w:rsidR="00053D9E" w:rsidRPr="00DF07B0">
        <w:rPr>
          <w:rFonts w:ascii="Times New Roman" w:hAnsi="Times New Roman" w:cs="Times New Roman"/>
          <w:sz w:val="20"/>
          <w:lang w:val="en-US"/>
        </w:rPr>
        <w:t xml:space="preserve">row </w:t>
      </w:r>
      <w:r w:rsidRPr="00DF07B0">
        <w:rPr>
          <w:rFonts w:ascii="Times New Roman" w:hAnsi="Times New Roman" w:cs="Times New Roman"/>
          <w:sz w:val="20"/>
          <w:lang w:val="en-US"/>
        </w:rPr>
        <w:t xml:space="preserve">per product shall be reported. </w:t>
      </w:r>
    </w:p>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ab/>
      </w:r>
      <w:r w:rsidRPr="00DF07B0">
        <w:rPr>
          <w:rFonts w:ascii="Times New Roman" w:hAnsi="Times New Roman" w:cs="Times New Roman"/>
          <w:b/>
          <w:sz w:val="20"/>
          <w:lang w:val="en-US"/>
        </w:rPr>
        <w:tab/>
      </w:r>
      <w:r w:rsidRPr="00DF07B0">
        <w:rPr>
          <w:rFonts w:ascii="Times New Roman" w:hAnsi="Times New Roman" w:cs="Times New Roman"/>
          <w:b/>
          <w:sz w:val="20"/>
          <w:lang w:val="en-US"/>
        </w:rPr>
        <w:tab/>
      </w:r>
    </w:p>
    <w:p w:rsidR="0095672C" w:rsidRPr="00DF07B0" w:rsidRDefault="0095672C" w:rsidP="00950116">
      <w:pPr>
        <w:rPr>
          <w:rFonts w:ascii="Times New Roman" w:hAnsi="Times New Roman" w:cs="Times New Roman"/>
          <w:b/>
          <w:sz w:val="20"/>
        </w:rPr>
      </w:pPr>
      <w:r w:rsidRPr="00DF07B0">
        <w:rPr>
          <w:rFonts w:ascii="Times New Roman" w:hAnsi="Times New Roman" w:cs="Times New Roman"/>
          <w:b/>
          <w:sz w:val="20"/>
          <w:lang w:val="en-US"/>
        </w:rPr>
        <w:tab/>
        <w:t xml:space="preserve">           </w:t>
      </w:r>
      <w:r w:rsidRPr="00DF07B0">
        <w:rPr>
          <w:rFonts w:ascii="Times New Roman" w:hAnsi="Times New Roman" w:cs="Times New Roman"/>
          <w:b/>
          <w:sz w:val="20"/>
        </w:rPr>
        <w:t>ITEM</w:t>
      </w:r>
      <w:r w:rsidRPr="00DF07B0">
        <w:rPr>
          <w:rFonts w:ascii="Times New Roman" w:hAnsi="Times New Roman" w:cs="Times New Roman"/>
          <w:b/>
          <w:sz w:val="20"/>
        </w:rPr>
        <w:tab/>
        <w:t xml:space="preserve">                                                           INSTRUCTIONS</w:t>
      </w:r>
    </w:p>
    <w:tbl>
      <w:tblPr>
        <w:tblStyle w:val="TableGrid"/>
        <w:tblW w:w="0" w:type="auto"/>
        <w:tblLook w:val="04A0" w:firstRow="1" w:lastRow="0" w:firstColumn="1" w:lastColumn="0" w:noHBand="0" w:noVBand="1"/>
      </w:tblPr>
      <w:tblGrid>
        <w:gridCol w:w="1318"/>
        <w:gridCol w:w="1974"/>
        <w:gridCol w:w="5950"/>
      </w:tblGrid>
      <w:tr w:rsidR="0095672C" w:rsidRPr="00DF07B0" w:rsidTr="00950116">
        <w:trPr>
          <w:trHeight w:val="795"/>
        </w:trPr>
        <w:tc>
          <w:tcPr>
            <w:tcW w:w="132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C0040</w:t>
            </w:r>
          </w:p>
        </w:tc>
        <w:tc>
          <w:tcPr>
            <w:tcW w:w="1979"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Product ID code</w:t>
            </w:r>
          </w:p>
        </w:tc>
        <w:tc>
          <w:tcPr>
            <w:tcW w:w="5986"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tc>
      </w:tr>
      <w:tr w:rsidR="0095672C" w:rsidRPr="00DF07B0" w:rsidTr="00950116">
        <w:trPr>
          <w:trHeight w:val="510"/>
        </w:trPr>
        <w:tc>
          <w:tcPr>
            <w:tcW w:w="132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C0050</w:t>
            </w:r>
          </w:p>
        </w:tc>
        <w:tc>
          <w:tcPr>
            <w:tcW w:w="1979"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Product denomination</w:t>
            </w:r>
          </w:p>
        </w:tc>
        <w:tc>
          <w:tcPr>
            <w:tcW w:w="5986"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Commercial name of product (undertaking</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specific)</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555"/>
        </w:trPr>
        <w:tc>
          <w:tcPr>
            <w:tcW w:w="1323"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C0060</w:t>
            </w:r>
          </w:p>
        </w:tc>
        <w:tc>
          <w:tcPr>
            <w:tcW w:w="1979"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Description of the product</w:t>
            </w:r>
          </w:p>
        </w:tc>
        <w:tc>
          <w:tcPr>
            <w:tcW w:w="5986"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General qualitative description of the product. If a product code is attributed by the competent authority for supervisory purposes, the description of product type for that code shall be used. </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645"/>
        </w:trPr>
        <w:tc>
          <w:tcPr>
            <w:tcW w:w="132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C0070</w:t>
            </w:r>
          </w:p>
        </w:tc>
        <w:tc>
          <w:tcPr>
            <w:tcW w:w="1979"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Initial date of guarantee</w:t>
            </w:r>
          </w:p>
        </w:tc>
        <w:tc>
          <w:tcPr>
            <w:tcW w:w="5986" w:type="dxa"/>
            <w:hideMark/>
          </w:tcPr>
          <w:p w:rsidR="0095672C" w:rsidRPr="00DF07B0" w:rsidRDefault="0095672C" w:rsidP="00950116">
            <w:pPr>
              <w:rPr>
                <w:rFonts w:ascii="Times New Roman" w:hAnsi="Times New Roman" w:cs="Times New Roman"/>
                <w:sz w:val="20"/>
                <w:lang w:val="en-US"/>
                <w:rPrChange w:id="1022" w:author="Author">
                  <w:rPr>
                    <w:rFonts w:ascii="Times New Roman" w:hAnsi="Times New Roman" w:cs="Times New Roman"/>
                    <w:sz w:val="20"/>
                    <w:highlight w:val="yellow"/>
                    <w:lang w:val="en-US"/>
                  </w:rPr>
                </w:rPrChange>
              </w:rPr>
            </w:pPr>
            <w:r w:rsidRPr="00DF07B0">
              <w:rPr>
                <w:rFonts w:ascii="Times New Roman" w:hAnsi="Times New Roman" w:cs="Times New Roman"/>
                <w:sz w:val="20"/>
                <w:lang w:val="en-US"/>
              </w:rPr>
              <w:t>The ISO 8601 (</w:t>
            </w:r>
            <w:proofErr w:type="spellStart"/>
            <w:r w:rsidRPr="00DF07B0">
              <w:rPr>
                <w:rFonts w:ascii="Times New Roman" w:hAnsi="Times New Roman" w:cs="Times New Roman"/>
                <w:sz w:val="20"/>
                <w:lang w:val="en-US"/>
              </w:rPr>
              <w:t>yyyy</w:t>
            </w:r>
            <w:proofErr w:type="spellEnd"/>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mm</w:t>
            </w:r>
            <w:r w:rsidR="0072092D" w:rsidRPr="00DF07B0">
              <w:rPr>
                <w:rFonts w:ascii="Times New Roman" w:hAnsi="Times New Roman" w:cs="Times New Roman"/>
                <w:sz w:val="20"/>
                <w:lang w:val="en-US"/>
              </w:rPr>
              <w:t>–</w:t>
            </w:r>
            <w:proofErr w:type="spellStart"/>
            <w:r w:rsidRPr="00DF07B0">
              <w:rPr>
                <w:rFonts w:ascii="Times New Roman" w:hAnsi="Times New Roman" w:cs="Times New Roman"/>
                <w:sz w:val="20"/>
                <w:lang w:val="en-US"/>
              </w:rPr>
              <w:t>dd</w:t>
            </w:r>
            <w:proofErr w:type="spellEnd"/>
            <w:r w:rsidRPr="00DF07B0">
              <w:rPr>
                <w:rFonts w:ascii="Times New Roman" w:hAnsi="Times New Roman" w:cs="Times New Roman"/>
                <w:sz w:val="20"/>
                <w:lang w:val="en-US"/>
              </w:rPr>
              <w:t>) code of the initial date of the cover.</w:t>
            </w:r>
            <w:r w:rsidRPr="00DF07B0" w:rsidDel="005A4DD6">
              <w:rPr>
                <w:rFonts w:ascii="Times New Roman" w:hAnsi="Times New Roman" w:cs="Times New Roman"/>
                <w:sz w:val="20"/>
                <w:lang w:val="en-US"/>
                <w:rPrChange w:id="1023" w:author="Author">
                  <w:rPr>
                    <w:rFonts w:ascii="Times New Roman" w:hAnsi="Times New Roman" w:cs="Times New Roman"/>
                    <w:sz w:val="20"/>
                    <w:highlight w:val="yellow"/>
                    <w:lang w:val="en-US"/>
                  </w:rPr>
                </w:rPrChange>
              </w:rPr>
              <w:t xml:space="preserve"> </w:t>
            </w:r>
          </w:p>
        </w:tc>
      </w:tr>
      <w:tr w:rsidR="0095672C" w:rsidRPr="00DF07B0" w:rsidTr="00950116">
        <w:trPr>
          <w:trHeight w:val="645"/>
        </w:trPr>
        <w:tc>
          <w:tcPr>
            <w:tcW w:w="132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C0080</w:t>
            </w:r>
          </w:p>
        </w:tc>
        <w:tc>
          <w:tcPr>
            <w:tcW w:w="1979"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Final date of guarantee</w:t>
            </w:r>
          </w:p>
        </w:tc>
        <w:tc>
          <w:tcPr>
            <w:tcW w:w="5986" w:type="dxa"/>
            <w:hideMark/>
          </w:tcPr>
          <w:p w:rsidR="0095672C" w:rsidRPr="00DF07B0" w:rsidRDefault="0095672C" w:rsidP="00950116">
            <w:pPr>
              <w:rPr>
                <w:rFonts w:ascii="Times New Roman" w:hAnsi="Times New Roman" w:cs="Times New Roman"/>
                <w:sz w:val="20"/>
                <w:lang w:val="en-US"/>
                <w:rPrChange w:id="1024" w:author="Author">
                  <w:rPr>
                    <w:rFonts w:ascii="Times New Roman" w:hAnsi="Times New Roman" w:cs="Times New Roman"/>
                    <w:sz w:val="20"/>
                    <w:highlight w:val="yellow"/>
                    <w:lang w:val="en-US"/>
                  </w:rPr>
                </w:rPrChange>
              </w:rPr>
            </w:pPr>
            <w:r w:rsidRPr="00DF07B0">
              <w:rPr>
                <w:rFonts w:ascii="Times New Roman" w:hAnsi="Times New Roman" w:cs="Times New Roman"/>
                <w:sz w:val="20"/>
                <w:lang w:val="en-US"/>
              </w:rPr>
              <w:t>The ISO 8601 (</w:t>
            </w:r>
            <w:proofErr w:type="spellStart"/>
            <w:r w:rsidRPr="00DF07B0">
              <w:rPr>
                <w:rFonts w:ascii="Times New Roman" w:hAnsi="Times New Roman" w:cs="Times New Roman"/>
                <w:sz w:val="20"/>
                <w:lang w:val="en-US"/>
              </w:rPr>
              <w:t>yyyy</w:t>
            </w:r>
            <w:proofErr w:type="spellEnd"/>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mm</w:t>
            </w:r>
            <w:r w:rsidR="0072092D" w:rsidRPr="00DF07B0">
              <w:rPr>
                <w:rFonts w:ascii="Times New Roman" w:hAnsi="Times New Roman" w:cs="Times New Roman"/>
                <w:sz w:val="20"/>
                <w:lang w:val="en-US"/>
              </w:rPr>
              <w:t>–</w:t>
            </w:r>
            <w:proofErr w:type="spellStart"/>
            <w:r w:rsidRPr="00DF07B0">
              <w:rPr>
                <w:rFonts w:ascii="Times New Roman" w:hAnsi="Times New Roman" w:cs="Times New Roman"/>
                <w:sz w:val="20"/>
                <w:lang w:val="en-US"/>
              </w:rPr>
              <w:t>dd</w:t>
            </w:r>
            <w:proofErr w:type="spellEnd"/>
            <w:r w:rsidRPr="00DF07B0">
              <w:rPr>
                <w:rFonts w:ascii="Times New Roman" w:hAnsi="Times New Roman" w:cs="Times New Roman"/>
                <w:sz w:val="20"/>
                <w:lang w:val="en-US"/>
              </w:rPr>
              <w:t xml:space="preserve">) code of the final date of the cover. </w:t>
            </w:r>
          </w:p>
        </w:tc>
      </w:tr>
      <w:tr w:rsidR="0095672C" w:rsidRPr="00DF07B0" w:rsidTr="00950116">
        <w:trPr>
          <w:trHeight w:val="1530"/>
        </w:trPr>
        <w:tc>
          <w:tcPr>
            <w:tcW w:w="1323"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C0090</w:t>
            </w:r>
          </w:p>
        </w:tc>
        <w:tc>
          <w:tcPr>
            <w:tcW w:w="1979"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Type of guarantee</w:t>
            </w:r>
          </w:p>
        </w:tc>
        <w:tc>
          <w:tcPr>
            <w:tcW w:w="5986"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following closed list shall be used:</w:t>
            </w:r>
            <w:r w:rsidRPr="00DF07B0">
              <w:rPr>
                <w:rFonts w:ascii="Times New Roman" w:hAnsi="Times New Roman" w:cs="Times New Roman"/>
                <w:sz w:val="20"/>
                <w:lang w:val="en-US"/>
              </w:rPr>
              <w:br/>
              <w:t xml:space="preserve"> 1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Guaranteed minimum death benefit</w:t>
            </w:r>
            <w:r w:rsidRPr="00DF07B0">
              <w:rPr>
                <w:rFonts w:ascii="Times New Roman" w:hAnsi="Times New Roman" w:cs="Times New Roman"/>
                <w:sz w:val="20"/>
                <w:lang w:val="en-US"/>
              </w:rPr>
              <w:br/>
              <w:t xml:space="preserve"> 2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Guaranteed minimum accumulation benefit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3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Guaranteed minimum income benefit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4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Guaranteed minimum withdrawal benefits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 9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Other</w:t>
            </w:r>
          </w:p>
        </w:tc>
      </w:tr>
      <w:tr w:rsidR="0095672C" w:rsidRPr="00DF07B0" w:rsidTr="00950116">
        <w:trPr>
          <w:trHeight w:val="330"/>
        </w:trPr>
        <w:tc>
          <w:tcPr>
            <w:tcW w:w="132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C0100</w:t>
            </w:r>
          </w:p>
        </w:tc>
        <w:tc>
          <w:tcPr>
            <w:tcW w:w="1979"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Guaranteed level</w:t>
            </w:r>
          </w:p>
        </w:tc>
        <w:tc>
          <w:tcPr>
            <w:tcW w:w="5986"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Indicate the level of the guaranteed benefit in percentage (as a decimal).</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 </w:t>
            </w:r>
          </w:p>
        </w:tc>
      </w:tr>
      <w:tr w:rsidR="0095672C" w:rsidRPr="00DF07B0" w:rsidTr="00950116">
        <w:trPr>
          <w:trHeight w:val="1830"/>
        </w:trPr>
        <w:tc>
          <w:tcPr>
            <w:tcW w:w="132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C0110</w:t>
            </w:r>
          </w:p>
        </w:tc>
        <w:tc>
          <w:tcPr>
            <w:tcW w:w="1979"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Description of the guarantee</w:t>
            </w:r>
          </w:p>
        </w:tc>
        <w:tc>
          <w:tcPr>
            <w:tcW w:w="5986"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General description of the guarantees.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This shall include at least the capital accumulation mechanisms (e.g. roll</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up, ratchet, step</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up, reset), its frequency (infra</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annual, annual, x</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yearly), the base for computation of guaranteed levels (e.g. premium paid, premium paid net of expenses and/or withdrawals and/or paid</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ups, premium increased by the capital accumulation mechanism), the guaranteed conversion factor, other general information about how the guarantee works. </w:t>
            </w:r>
          </w:p>
        </w:tc>
      </w:tr>
    </w:tbl>
    <w:p w:rsidR="0095672C" w:rsidRPr="00DF07B0" w:rsidRDefault="0095672C">
      <w:pPr>
        <w:rPr>
          <w:rFonts w:ascii="Times New Roman" w:hAnsi="Times New Roman" w:cs="Times New Roman"/>
          <w:sz w:val="20"/>
        </w:rPr>
      </w:pPr>
    </w:p>
    <w:p w:rsidR="003E7263" w:rsidRPr="00DF07B0" w:rsidRDefault="003E7263" w:rsidP="00950116">
      <w:pPr>
        <w:rPr>
          <w:rFonts w:ascii="Times New Roman" w:hAnsi="Times New Roman" w:cs="Times New Roman"/>
          <w:b/>
          <w:sz w:val="20"/>
          <w:lang w:val="en-US"/>
        </w:rPr>
      </w:pPr>
    </w:p>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 xml:space="preserve">S.15.02 </w:t>
      </w:r>
      <w:r w:rsidR="0072092D" w:rsidRPr="00DF07B0">
        <w:rPr>
          <w:rFonts w:ascii="Times New Roman" w:hAnsi="Times New Roman" w:cs="Times New Roman"/>
          <w:b/>
          <w:sz w:val="20"/>
          <w:lang w:val="en-US"/>
        </w:rPr>
        <w:t>–</w:t>
      </w:r>
      <w:r w:rsidRPr="00DF07B0">
        <w:rPr>
          <w:rFonts w:ascii="Times New Roman" w:hAnsi="Times New Roman" w:cs="Times New Roman"/>
          <w:b/>
          <w:sz w:val="20"/>
          <w:lang w:val="en-US"/>
        </w:rPr>
        <w:t xml:space="preserve"> </w:t>
      </w:r>
      <w:r w:rsidR="003B315C" w:rsidRPr="00DF07B0">
        <w:rPr>
          <w:rFonts w:ascii="Times New Roman" w:hAnsi="Times New Roman" w:cs="Times New Roman"/>
          <w:b/>
          <w:sz w:val="20"/>
          <w:lang w:val="en-US"/>
        </w:rPr>
        <w:t>Hedging of guarantees of variable annuities</w:t>
      </w:r>
    </w:p>
    <w:p w:rsidR="0095672C" w:rsidRPr="00DF07B0" w:rsidRDefault="0095672C" w:rsidP="00950116">
      <w:pPr>
        <w:rPr>
          <w:rFonts w:ascii="Times New Roman" w:hAnsi="Times New Roman" w:cs="Times New Roman"/>
          <w:b/>
          <w:bCs/>
          <w:sz w:val="20"/>
          <w:lang w:val="en-US"/>
        </w:rPr>
      </w:pPr>
      <w:r w:rsidRPr="00DF07B0">
        <w:rPr>
          <w:rFonts w:ascii="Times New Roman" w:hAnsi="Times New Roman" w:cs="Times New Roman"/>
          <w:b/>
          <w:bCs/>
          <w:sz w:val="20"/>
          <w:lang w:val="en-US"/>
        </w:rPr>
        <w:t>General comments:</w:t>
      </w:r>
    </w:p>
    <w:p w:rsidR="0095672C" w:rsidRPr="00DF07B0" w:rsidRDefault="000D2E4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lang w:val="en-US"/>
        </w:rPr>
        <w:t xml:space="preserve"> relates to annual submission of information for individual entities.</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This template shall only be reported in relation to the direct business by insurance companies that have Variable Annuities portfolios.</w:t>
      </w:r>
    </w:p>
    <w:p w:rsidR="0095672C" w:rsidRPr="00DF07B0" w:rsidRDefault="0095672C" w:rsidP="00950116">
      <w:pPr>
        <w:jc w:val="both"/>
        <w:rPr>
          <w:rFonts w:ascii="Times New Roman" w:hAnsi="Times New Roman" w:cs="Times New Roman"/>
          <w:sz w:val="20"/>
          <w:lang w:val="en-US"/>
          <w:rPrChange w:id="1025" w:author="Author">
            <w:rPr>
              <w:rFonts w:ascii="Times New Roman" w:hAnsi="Times New Roman" w:cs="Times New Roman"/>
              <w:sz w:val="20"/>
              <w:highlight w:val="yellow"/>
              <w:lang w:val="en-US"/>
            </w:rPr>
          </w:rPrChange>
        </w:rPr>
      </w:pPr>
      <w:r w:rsidRPr="00DF07B0">
        <w:rPr>
          <w:rFonts w:ascii="Times New Roman" w:hAnsi="Times New Roman" w:cs="Times New Roman"/>
          <w:sz w:val="20"/>
          <w:lang w:val="en-US"/>
        </w:rPr>
        <w:lastRenderedPageBreak/>
        <w:t>Variable annuities are unit</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linked life insurance contracts with investment guarantees which, in exchange for single or regular premiums, allow the policyholder to benefit from the upside of the unit but be partially or totally protected when the unit loses value.</w:t>
      </w:r>
    </w:p>
    <w:p w:rsidR="0095672C" w:rsidRPr="00DF07B0" w:rsidRDefault="0095672C" w:rsidP="00950116">
      <w:pPr>
        <w:jc w:val="both"/>
        <w:rPr>
          <w:rFonts w:ascii="Times New Roman" w:hAnsi="Times New Roman" w:cs="Times New Roman"/>
          <w:b/>
          <w:bCs/>
          <w:sz w:val="20"/>
          <w:lang w:val="en-US"/>
          <w:rPrChange w:id="1026" w:author="Author">
            <w:rPr>
              <w:rFonts w:ascii="Times New Roman" w:hAnsi="Times New Roman" w:cs="Times New Roman"/>
              <w:b/>
              <w:bCs/>
              <w:sz w:val="20"/>
              <w:highlight w:val="yellow"/>
              <w:lang w:val="en-US"/>
            </w:rPr>
          </w:rPrChange>
        </w:rPr>
      </w:pPr>
      <w:r w:rsidRPr="00DF07B0">
        <w:rPr>
          <w:rFonts w:ascii="Times New Roman" w:hAnsi="Times New Roman" w:cs="Times New Roman"/>
          <w:sz w:val="20"/>
          <w:lang w:val="en-US"/>
        </w:rPr>
        <w:t>If Variable Annuities policies are split between two insurance undertakings, for instance a life company and a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company for the Variable Annuities guarantee, the company with the guarantee shall report this template. Only one </w:t>
      </w:r>
      <w:r w:rsidR="00053D9E" w:rsidRPr="00DF07B0">
        <w:rPr>
          <w:rFonts w:ascii="Times New Roman" w:hAnsi="Times New Roman" w:cs="Times New Roman"/>
          <w:sz w:val="20"/>
          <w:lang w:val="en-US"/>
        </w:rPr>
        <w:t xml:space="preserve">row </w:t>
      </w:r>
      <w:r w:rsidRPr="00DF07B0">
        <w:rPr>
          <w:rFonts w:ascii="Times New Roman" w:hAnsi="Times New Roman" w:cs="Times New Roman"/>
          <w:sz w:val="20"/>
          <w:lang w:val="en-US"/>
        </w:rPr>
        <w:t>per product shall be reported.</w:t>
      </w:r>
    </w:p>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ab/>
      </w:r>
      <w:r w:rsidRPr="00DF07B0">
        <w:rPr>
          <w:rFonts w:ascii="Times New Roman" w:hAnsi="Times New Roman" w:cs="Times New Roman"/>
          <w:b/>
          <w:sz w:val="20"/>
          <w:lang w:val="en-US"/>
        </w:rPr>
        <w:tab/>
      </w:r>
      <w:r w:rsidRPr="00DF07B0">
        <w:rPr>
          <w:rFonts w:ascii="Times New Roman" w:hAnsi="Times New Roman" w:cs="Times New Roman"/>
          <w:b/>
          <w:sz w:val="20"/>
          <w:lang w:val="en-US"/>
        </w:rPr>
        <w:tab/>
      </w:r>
      <w:r w:rsidRPr="00DF07B0">
        <w:rPr>
          <w:rFonts w:ascii="Times New Roman" w:hAnsi="Times New Roman" w:cs="Times New Roman"/>
          <w:b/>
          <w:sz w:val="20"/>
          <w:lang w:val="en-US"/>
        </w:rPr>
        <w:tab/>
      </w:r>
    </w:p>
    <w:p w:rsidR="0095672C" w:rsidRPr="00DF07B0" w:rsidRDefault="0095672C" w:rsidP="00950116">
      <w:pPr>
        <w:rPr>
          <w:rFonts w:ascii="Times New Roman" w:hAnsi="Times New Roman" w:cs="Times New Roman"/>
          <w:b/>
          <w:sz w:val="20"/>
        </w:rPr>
      </w:pPr>
      <w:r w:rsidRPr="00DF07B0">
        <w:rPr>
          <w:rFonts w:ascii="Times New Roman" w:hAnsi="Times New Roman" w:cs="Times New Roman"/>
          <w:b/>
          <w:sz w:val="20"/>
          <w:lang w:val="en-US"/>
        </w:rPr>
        <w:tab/>
        <w:t xml:space="preserve">       </w:t>
      </w:r>
      <w:r w:rsidRPr="00DF07B0">
        <w:rPr>
          <w:rFonts w:ascii="Times New Roman" w:hAnsi="Times New Roman" w:cs="Times New Roman"/>
          <w:b/>
          <w:sz w:val="20"/>
        </w:rPr>
        <w:t>ITEM</w:t>
      </w:r>
      <w:r w:rsidRPr="00DF07B0">
        <w:rPr>
          <w:rFonts w:ascii="Times New Roman" w:hAnsi="Times New Roman" w:cs="Times New Roman"/>
          <w:b/>
          <w:sz w:val="20"/>
        </w:rPr>
        <w:tab/>
        <w:t xml:space="preserve">                                               INSTRUCTIONS</w:t>
      </w:r>
    </w:p>
    <w:tbl>
      <w:tblPr>
        <w:tblStyle w:val="TableGrid"/>
        <w:tblW w:w="0" w:type="auto"/>
        <w:tblLook w:val="04A0" w:firstRow="1" w:lastRow="0" w:firstColumn="1" w:lastColumn="0" w:noHBand="0" w:noVBand="1"/>
      </w:tblPr>
      <w:tblGrid>
        <w:gridCol w:w="1136"/>
        <w:gridCol w:w="1931"/>
        <w:gridCol w:w="6175"/>
      </w:tblGrid>
      <w:tr w:rsidR="0095672C" w:rsidRPr="00DF07B0" w:rsidTr="00950116">
        <w:trPr>
          <w:trHeight w:val="930"/>
        </w:trPr>
        <w:tc>
          <w:tcPr>
            <w:tcW w:w="1139"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C0040</w:t>
            </w:r>
          </w:p>
        </w:tc>
        <w:tc>
          <w:tcPr>
            <w:tcW w:w="193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Product ID code</w:t>
            </w:r>
          </w:p>
        </w:tc>
        <w:tc>
          <w:tcPr>
            <w:tcW w:w="621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The ID code shall be consistent over time and for the individual reporting correspond with the ID code reported in S.14.01 (C0010) and S.15.01 (C0020). </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585"/>
        </w:trPr>
        <w:tc>
          <w:tcPr>
            <w:tcW w:w="1139"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C0050</w:t>
            </w:r>
          </w:p>
        </w:tc>
        <w:tc>
          <w:tcPr>
            <w:tcW w:w="193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Product denomination</w:t>
            </w:r>
          </w:p>
        </w:tc>
        <w:tc>
          <w:tcPr>
            <w:tcW w:w="621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Commercial name of product (undertaking</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specific)</w:t>
            </w:r>
          </w:p>
          <w:p w:rsidR="0095672C" w:rsidRPr="00DF07B0" w:rsidRDefault="0095672C" w:rsidP="00950116">
            <w:pPr>
              <w:rPr>
                <w:rFonts w:ascii="Times New Roman" w:hAnsi="Times New Roman" w:cs="Times New Roman"/>
                <w:sz w:val="20"/>
                <w:lang w:val="en-US"/>
              </w:rPr>
            </w:pPr>
          </w:p>
        </w:tc>
      </w:tr>
      <w:tr w:rsidR="0095672C" w:rsidRPr="00DF07B0" w:rsidTr="00950116">
        <w:trPr>
          <w:trHeight w:val="2321"/>
        </w:trPr>
        <w:tc>
          <w:tcPr>
            <w:tcW w:w="1139"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C0060</w:t>
            </w:r>
          </w:p>
        </w:tc>
        <w:tc>
          <w:tcPr>
            <w:tcW w:w="193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Type of hedging</w:t>
            </w:r>
          </w:p>
        </w:tc>
        <w:tc>
          <w:tcPr>
            <w:tcW w:w="621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following closed list shall be used:</w:t>
            </w:r>
            <w:r w:rsidRPr="00DF07B0">
              <w:rPr>
                <w:rFonts w:ascii="Times New Roman" w:hAnsi="Times New Roman" w:cs="Times New Roman"/>
                <w:sz w:val="20"/>
                <w:lang w:val="en-US"/>
              </w:rPr>
              <w:br/>
              <w:t xml:space="preserve">  1 – No hedging</w:t>
            </w:r>
            <w:r w:rsidRPr="00DF07B0">
              <w:rPr>
                <w:rFonts w:ascii="Times New Roman" w:hAnsi="Times New Roman" w:cs="Times New Roman"/>
                <w:sz w:val="20"/>
                <w:lang w:val="en-US"/>
              </w:rPr>
              <w:br/>
              <w:t xml:space="preserve">  2 – Dynamic hedging</w:t>
            </w:r>
            <w:r w:rsidRPr="00DF07B0">
              <w:rPr>
                <w:rFonts w:ascii="Times New Roman" w:hAnsi="Times New Roman" w:cs="Times New Roman"/>
                <w:sz w:val="20"/>
                <w:lang w:val="en-US"/>
              </w:rPr>
              <w:br/>
              <w:t xml:space="preserve">  3 – Static hedging</w:t>
            </w:r>
            <w:r w:rsidRPr="00DF07B0">
              <w:rPr>
                <w:rFonts w:ascii="Times New Roman" w:hAnsi="Times New Roman" w:cs="Times New Roman"/>
                <w:sz w:val="20"/>
                <w:lang w:val="en-US"/>
              </w:rPr>
              <w:br/>
              <w:t xml:space="preserve">  4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Ad hoc hedging</w:t>
            </w:r>
            <w:r w:rsidRPr="00DF07B0">
              <w:rPr>
                <w:rFonts w:ascii="Times New Roman" w:hAnsi="Times New Roman" w:cs="Times New Roman"/>
                <w:sz w:val="20"/>
                <w:lang w:val="en-US"/>
              </w:rPr>
              <w:br/>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Dynamic hedging is frequently rebalanced; static hedging is made of “standard” derivatives but not frequently rebalanced; ad hoc hedging is made of financial products structured for the specific purpose of hedging those liabilities.</w:t>
            </w:r>
          </w:p>
        </w:tc>
      </w:tr>
      <w:tr w:rsidR="0095672C" w:rsidRPr="00DF07B0" w:rsidTr="00950116">
        <w:trPr>
          <w:trHeight w:val="2220"/>
        </w:trPr>
        <w:tc>
          <w:tcPr>
            <w:tcW w:w="1139"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C0070</w:t>
            </w:r>
          </w:p>
        </w:tc>
        <w:tc>
          <w:tcPr>
            <w:tcW w:w="193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Delta hedged</w:t>
            </w:r>
          </w:p>
        </w:tc>
        <w:tc>
          <w:tcPr>
            <w:tcW w:w="621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following closed list shall be used:</w:t>
            </w:r>
            <w:r w:rsidRPr="00DF07B0">
              <w:rPr>
                <w:rFonts w:ascii="Times New Roman" w:hAnsi="Times New Roman" w:cs="Times New Roman"/>
                <w:sz w:val="20"/>
                <w:lang w:val="en-US"/>
              </w:rPr>
              <w:br/>
              <w:t xml:space="preserve">  1 – Delta hedged</w:t>
            </w:r>
            <w:r w:rsidRPr="00DF07B0">
              <w:rPr>
                <w:rFonts w:ascii="Times New Roman" w:hAnsi="Times New Roman" w:cs="Times New Roman"/>
                <w:sz w:val="20"/>
                <w:lang w:val="en-US"/>
              </w:rPr>
              <w:br/>
              <w:t xml:space="preserve">  2 – Delta not hedged</w:t>
            </w:r>
            <w:r w:rsidRPr="00DF07B0">
              <w:rPr>
                <w:rFonts w:ascii="Times New Roman" w:hAnsi="Times New Roman" w:cs="Times New Roman"/>
                <w:sz w:val="20"/>
                <w:lang w:val="en-US"/>
              </w:rPr>
              <w:br/>
              <w:t xml:space="preserve">  3 – Delta partially hedged</w:t>
            </w:r>
            <w:r w:rsidRPr="00DF07B0">
              <w:rPr>
                <w:rFonts w:ascii="Times New Roman" w:hAnsi="Times New Roman" w:cs="Times New Roman"/>
                <w:sz w:val="20"/>
                <w:lang w:val="en-US"/>
              </w:rPr>
              <w:br/>
              <w:t xml:space="preserve">  4 – Guarantee not sensitive to delta.</w:t>
            </w:r>
            <w:r w:rsidRPr="00DF07B0">
              <w:rPr>
                <w:rFonts w:ascii="Times New Roman" w:hAnsi="Times New Roman" w:cs="Times New Roman"/>
                <w:sz w:val="20"/>
                <w:lang w:val="en-US"/>
              </w:rPr>
              <w:br/>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95672C" w:rsidRPr="00DF07B0" w:rsidTr="00950116">
        <w:trPr>
          <w:trHeight w:val="2130"/>
        </w:trPr>
        <w:tc>
          <w:tcPr>
            <w:tcW w:w="1139"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C0080</w:t>
            </w:r>
          </w:p>
        </w:tc>
        <w:tc>
          <w:tcPr>
            <w:tcW w:w="193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Rho hedged</w:t>
            </w:r>
          </w:p>
        </w:tc>
        <w:tc>
          <w:tcPr>
            <w:tcW w:w="621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following closed list shall be used:</w:t>
            </w:r>
            <w:r w:rsidRPr="00DF07B0">
              <w:rPr>
                <w:rFonts w:ascii="Times New Roman" w:hAnsi="Times New Roman" w:cs="Times New Roman"/>
                <w:sz w:val="20"/>
                <w:lang w:val="en-US"/>
              </w:rPr>
              <w:br/>
              <w:t xml:space="preserve">  1 – Rho hedged</w:t>
            </w:r>
            <w:r w:rsidRPr="00DF07B0">
              <w:rPr>
                <w:rFonts w:ascii="Times New Roman" w:hAnsi="Times New Roman" w:cs="Times New Roman"/>
                <w:sz w:val="20"/>
                <w:lang w:val="en-US"/>
              </w:rPr>
              <w:br/>
              <w:t xml:space="preserve">  2 – Rho not hedged</w:t>
            </w:r>
            <w:r w:rsidRPr="00DF07B0">
              <w:rPr>
                <w:rFonts w:ascii="Times New Roman" w:hAnsi="Times New Roman" w:cs="Times New Roman"/>
                <w:sz w:val="20"/>
                <w:lang w:val="en-US"/>
              </w:rPr>
              <w:br/>
              <w:t xml:space="preserve">  3 – Rho partially hedged</w:t>
            </w:r>
            <w:r w:rsidRPr="00DF07B0">
              <w:rPr>
                <w:rFonts w:ascii="Times New Roman" w:hAnsi="Times New Roman" w:cs="Times New Roman"/>
                <w:sz w:val="20"/>
                <w:lang w:val="en-US"/>
              </w:rPr>
              <w:br/>
              <w:t xml:space="preserve">  4 – Guarantee not sensitive to rho.</w:t>
            </w:r>
            <w:r w:rsidRPr="00DF07B0">
              <w:rPr>
                <w:rFonts w:ascii="Times New Roman" w:hAnsi="Times New Roman" w:cs="Times New Roman"/>
                <w:sz w:val="20"/>
                <w:lang w:val="en-US"/>
              </w:rPr>
              <w:br/>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95672C" w:rsidRPr="00DF07B0" w:rsidTr="00950116">
        <w:trPr>
          <w:trHeight w:val="2130"/>
        </w:trPr>
        <w:tc>
          <w:tcPr>
            <w:tcW w:w="1139"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C0090</w:t>
            </w:r>
          </w:p>
        </w:tc>
        <w:tc>
          <w:tcPr>
            <w:tcW w:w="193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Gamma hedged</w:t>
            </w:r>
          </w:p>
        </w:tc>
        <w:tc>
          <w:tcPr>
            <w:tcW w:w="621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following closed list shall be used:</w:t>
            </w:r>
            <w:r w:rsidRPr="00DF07B0">
              <w:rPr>
                <w:rFonts w:ascii="Times New Roman" w:hAnsi="Times New Roman" w:cs="Times New Roman"/>
                <w:sz w:val="20"/>
                <w:lang w:val="en-US"/>
              </w:rPr>
              <w:br/>
              <w:t xml:space="preserve">  1 – Gamma hedged</w:t>
            </w:r>
            <w:r w:rsidRPr="00DF07B0">
              <w:rPr>
                <w:rFonts w:ascii="Times New Roman" w:hAnsi="Times New Roman" w:cs="Times New Roman"/>
                <w:sz w:val="20"/>
                <w:lang w:val="en-US"/>
              </w:rPr>
              <w:br/>
              <w:t xml:space="preserve">  2 – Gamma not hedged</w:t>
            </w:r>
            <w:r w:rsidRPr="00DF07B0">
              <w:rPr>
                <w:rFonts w:ascii="Times New Roman" w:hAnsi="Times New Roman" w:cs="Times New Roman"/>
                <w:sz w:val="20"/>
                <w:lang w:val="en-US"/>
              </w:rPr>
              <w:br/>
              <w:t xml:space="preserve">  3 – Gamma partially hedged</w:t>
            </w:r>
            <w:r w:rsidRPr="00DF07B0">
              <w:rPr>
                <w:rFonts w:ascii="Times New Roman" w:hAnsi="Times New Roman" w:cs="Times New Roman"/>
                <w:sz w:val="20"/>
                <w:lang w:val="en-US"/>
              </w:rPr>
              <w:br/>
              <w:t xml:space="preserve">  4 – Guarantee not sensitive to gamma</w:t>
            </w:r>
            <w:r w:rsidRPr="00DF07B0">
              <w:rPr>
                <w:rFonts w:ascii="Times New Roman" w:hAnsi="Times New Roman" w:cs="Times New Roman"/>
                <w:sz w:val="20"/>
                <w:lang w:val="en-US"/>
              </w:rPr>
              <w:br/>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95672C" w:rsidRPr="00DF07B0" w:rsidTr="00950116">
        <w:trPr>
          <w:trHeight w:val="2130"/>
        </w:trPr>
        <w:tc>
          <w:tcPr>
            <w:tcW w:w="1139"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C0100</w:t>
            </w:r>
          </w:p>
        </w:tc>
        <w:tc>
          <w:tcPr>
            <w:tcW w:w="193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Vega hedged</w:t>
            </w:r>
          </w:p>
        </w:tc>
        <w:tc>
          <w:tcPr>
            <w:tcW w:w="621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following closed list shall be used:</w:t>
            </w:r>
            <w:r w:rsidRPr="00DF07B0">
              <w:rPr>
                <w:rFonts w:ascii="Times New Roman" w:hAnsi="Times New Roman" w:cs="Times New Roman"/>
                <w:sz w:val="20"/>
                <w:lang w:val="en-US"/>
              </w:rPr>
              <w:br/>
              <w:t xml:space="preserve">  1 – Vega hedged</w:t>
            </w:r>
            <w:r w:rsidRPr="00DF07B0">
              <w:rPr>
                <w:rFonts w:ascii="Times New Roman" w:hAnsi="Times New Roman" w:cs="Times New Roman"/>
                <w:sz w:val="20"/>
                <w:lang w:val="en-US"/>
              </w:rPr>
              <w:br/>
              <w:t xml:space="preserve">  2 – Vega not hedged</w:t>
            </w:r>
            <w:r w:rsidRPr="00DF07B0">
              <w:rPr>
                <w:rFonts w:ascii="Times New Roman" w:hAnsi="Times New Roman" w:cs="Times New Roman"/>
                <w:sz w:val="20"/>
                <w:lang w:val="en-US"/>
              </w:rPr>
              <w:br/>
              <w:t xml:space="preserve">  3 – Vega partially hedged</w:t>
            </w:r>
            <w:r w:rsidRPr="00DF07B0">
              <w:rPr>
                <w:rFonts w:ascii="Times New Roman" w:hAnsi="Times New Roman" w:cs="Times New Roman"/>
                <w:sz w:val="20"/>
                <w:lang w:val="en-US"/>
              </w:rPr>
              <w:br/>
              <w:t xml:space="preserve">  4 – Guarantee not sensitive to </w:t>
            </w:r>
            <w:proofErr w:type="spellStart"/>
            <w:r w:rsidRPr="00DF07B0">
              <w:rPr>
                <w:rFonts w:ascii="Times New Roman" w:hAnsi="Times New Roman" w:cs="Times New Roman"/>
                <w:sz w:val="20"/>
                <w:lang w:val="en-US"/>
              </w:rPr>
              <w:t>vega</w:t>
            </w:r>
            <w:proofErr w:type="spellEnd"/>
            <w:r w:rsidRPr="00DF07B0">
              <w:rPr>
                <w:rFonts w:ascii="Times New Roman" w:hAnsi="Times New Roman" w:cs="Times New Roman"/>
                <w:sz w:val="20"/>
                <w:lang w:val="en-US"/>
              </w:rPr>
              <w:br/>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95672C" w:rsidRPr="00DF07B0" w:rsidTr="00950116">
        <w:trPr>
          <w:trHeight w:val="2130"/>
        </w:trPr>
        <w:tc>
          <w:tcPr>
            <w:tcW w:w="1139"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C0110</w:t>
            </w:r>
          </w:p>
        </w:tc>
        <w:tc>
          <w:tcPr>
            <w:tcW w:w="193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FX hedged</w:t>
            </w:r>
          </w:p>
        </w:tc>
        <w:tc>
          <w:tcPr>
            <w:tcW w:w="621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following closed list shall be used:</w:t>
            </w:r>
            <w:r w:rsidRPr="00DF07B0">
              <w:rPr>
                <w:rFonts w:ascii="Times New Roman" w:hAnsi="Times New Roman" w:cs="Times New Roman"/>
                <w:sz w:val="20"/>
                <w:lang w:val="en-US"/>
              </w:rPr>
              <w:br/>
              <w:t xml:space="preserve">  1 – FX hedged</w:t>
            </w:r>
            <w:r w:rsidRPr="00DF07B0">
              <w:rPr>
                <w:rFonts w:ascii="Times New Roman" w:hAnsi="Times New Roman" w:cs="Times New Roman"/>
                <w:sz w:val="20"/>
                <w:lang w:val="en-US"/>
              </w:rPr>
              <w:br/>
              <w:t xml:space="preserve">  2 – FX not hedged</w:t>
            </w:r>
            <w:r w:rsidRPr="00DF07B0">
              <w:rPr>
                <w:rFonts w:ascii="Times New Roman" w:hAnsi="Times New Roman" w:cs="Times New Roman"/>
                <w:sz w:val="20"/>
                <w:lang w:val="en-US"/>
              </w:rPr>
              <w:br/>
              <w:t xml:space="preserve">  3 – FX partially hedged</w:t>
            </w:r>
            <w:r w:rsidRPr="00DF07B0">
              <w:rPr>
                <w:rFonts w:ascii="Times New Roman" w:hAnsi="Times New Roman" w:cs="Times New Roman"/>
                <w:sz w:val="20"/>
                <w:lang w:val="en-US"/>
              </w:rPr>
              <w:br/>
              <w:t xml:space="preserve">  4 – Guarantee not sensitive to FX</w:t>
            </w:r>
            <w:r w:rsidRPr="00DF07B0">
              <w:rPr>
                <w:rFonts w:ascii="Times New Roman" w:hAnsi="Times New Roman" w:cs="Times New Roman"/>
                <w:sz w:val="20"/>
                <w:lang w:val="en-US"/>
              </w:rPr>
              <w:br/>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95672C" w:rsidRPr="00DF07B0" w:rsidTr="00950116">
        <w:trPr>
          <w:trHeight w:val="315"/>
        </w:trPr>
        <w:tc>
          <w:tcPr>
            <w:tcW w:w="1139"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C0120</w:t>
            </w:r>
          </w:p>
        </w:tc>
        <w:tc>
          <w:tcPr>
            <w:tcW w:w="193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Other hedged risks</w:t>
            </w:r>
          </w:p>
        </w:tc>
        <w:tc>
          <w:tcPr>
            <w:tcW w:w="621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If other risks are hedged specify their names </w:t>
            </w:r>
          </w:p>
        </w:tc>
      </w:tr>
      <w:tr w:rsidR="0095672C" w:rsidRPr="00DF07B0" w:rsidTr="00950116">
        <w:trPr>
          <w:trHeight w:val="1524"/>
        </w:trPr>
        <w:tc>
          <w:tcPr>
            <w:tcW w:w="1139"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C0130</w:t>
            </w:r>
          </w:p>
        </w:tc>
        <w:tc>
          <w:tcPr>
            <w:tcW w:w="193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Economic result without hedging</w:t>
            </w:r>
          </w:p>
        </w:tc>
        <w:tc>
          <w:tcPr>
            <w:tcW w:w="6213"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The “economic result” </w:t>
            </w:r>
            <w:r w:rsidR="006B3638" w:rsidRPr="00DF07B0">
              <w:rPr>
                <w:rFonts w:ascii="Times New Roman" w:hAnsi="Times New Roman" w:cs="Times New Roman"/>
                <w:sz w:val="20"/>
                <w:lang w:val="en-US"/>
              </w:rPr>
              <w:t xml:space="preserve">that </w:t>
            </w:r>
            <w:r w:rsidRPr="00DF07B0">
              <w:rPr>
                <w:rFonts w:ascii="Times New Roman" w:hAnsi="Times New Roman" w:cs="Times New Roman"/>
                <w:sz w:val="20"/>
                <w:lang w:val="en-US"/>
              </w:rPr>
              <w:t>the guarantee of the policies ha</w:t>
            </w:r>
            <w:r w:rsidR="006B3638" w:rsidRPr="00DF07B0">
              <w:rPr>
                <w:rFonts w:ascii="Times New Roman" w:hAnsi="Times New Roman" w:cs="Times New Roman"/>
                <w:sz w:val="20"/>
                <w:lang w:val="en-US"/>
              </w:rPr>
              <w:t>s</w:t>
            </w:r>
            <w:r w:rsidRPr="00DF07B0">
              <w:rPr>
                <w:rFonts w:ascii="Times New Roman" w:hAnsi="Times New Roman" w:cs="Times New Roman"/>
                <w:sz w:val="20"/>
                <w:lang w:val="en-US"/>
              </w:rPr>
              <w:t xml:space="preserve"> generated during the reporting year if there is no hedging strategy in place, or would have generated without it if there is one in place.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It shall be equal to: written premium/fees for the guarantee, minus expenses incurred to the guarantee, minus claims due to the guarantee, minus variation of guarantee technical provisions.</w:t>
            </w:r>
          </w:p>
        </w:tc>
      </w:tr>
      <w:tr w:rsidR="0095672C" w:rsidRPr="00DF07B0" w:rsidTr="00950116">
        <w:trPr>
          <w:trHeight w:val="1650"/>
        </w:trPr>
        <w:tc>
          <w:tcPr>
            <w:tcW w:w="1139"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C0140</w:t>
            </w:r>
          </w:p>
        </w:tc>
        <w:tc>
          <w:tcPr>
            <w:tcW w:w="193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Economic result with hedging</w:t>
            </w:r>
          </w:p>
        </w:tc>
        <w:tc>
          <w:tcPr>
            <w:tcW w:w="6213" w:type="dxa"/>
            <w:hideMark/>
          </w:tcPr>
          <w:p w:rsidR="0095672C" w:rsidRPr="00DF07B0" w:rsidRDefault="0095672C" w:rsidP="006B3638">
            <w:pPr>
              <w:rPr>
                <w:rFonts w:ascii="Times New Roman" w:hAnsi="Times New Roman" w:cs="Times New Roman"/>
                <w:sz w:val="20"/>
                <w:lang w:val="en-US"/>
              </w:rPr>
            </w:pPr>
            <w:r w:rsidRPr="00DF07B0">
              <w:rPr>
                <w:rFonts w:ascii="Times New Roman" w:hAnsi="Times New Roman" w:cs="Times New Roman"/>
                <w:sz w:val="20"/>
                <w:lang w:val="en-US"/>
              </w:rPr>
              <w:t xml:space="preserve">The “economic result” </w:t>
            </w:r>
            <w:r w:rsidR="006B3638" w:rsidRPr="00DF07B0">
              <w:rPr>
                <w:rFonts w:ascii="Times New Roman" w:hAnsi="Times New Roman" w:cs="Times New Roman"/>
                <w:sz w:val="20"/>
                <w:lang w:val="en-US"/>
              </w:rPr>
              <w:t xml:space="preserve">that </w:t>
            </w:r>
            <w:r w:rsidRPr="00DF07B0">
              <w:rPr>
                <w:rFonts w:ascii="Times New Roman" w:hAnsi="Times New Roman" w:cs="Times New Roman"/>
                <w:sz w:val="20"/>
                <w:lang w:val="en-US"/>
              </w:rPr>
              <w:t>the guarantee of the policies ha</w:t>
            </w:r>
            <w:r w:rsidR="006B3638" w:rsidRPr="00DF07B0">
              <w:rPr>
                <w:rFonts w:ascii="Times New Roman" w:hAnsi="Times New Roman" w:cs="Times New Roman"/>
                <w:sz w:val="20"/>
                <w:lang w:val="en-US"/>
              </w:rPr>
              <w:t>s</w:t>
            </w:r>
            <w:r w:rsidRPr="00DF07B0">
              <w:rPr>
                <w:rFonts w:ascii="Times New Roman" w:hAnsi="Times New Roman" w:cs="Times New Roman"/>
                <w:sz w:val="20"/>
                <w:lang w:val="en-US"/>
              </w:rPr>
              <w:t xml:space="preserve"> generated during the reporting year considering the result of the hedging strategy. Where hedging is performed for a portfolio of products, for instance in cases where hedge instruments may not be allocated to specific products, the undertaking shall allocate the effect of hedging to the different products using the weight of each product in the “Economic result without hedging” (C0110).  </w:t>
            </w:r>
          </w:p>
        </w:tc>
      </w:tr>
    </w:tbl>
    <w:p w:rsidR="0095672C" w:rsidRPr="00DF07B0" w:rsidRDefault="0095672C" w:rsidP="00950116">
      <w:pPr>
        <w:rPr>
          <w:rFonts w:ascii="Times New Roman" w:hAnsi="Times New Roman" w:cs="Times New Roman"/>
          <w:b/>
          <w:sz w:val="20"/>
        </w:rPr>
      </w:pPr>
    </w:p>
    <w:p w:rsidR="0095672C" w:rsidRPr="00DF07B0" w:rsidRDefault="0095672C" w:rsidP="00950116">
      <w:pPr>
        <w:rPr>
          <w:rFonts w:ascii="Times New Roman" w:hAnsi="Times New Roman" w:cs="Times New Roman"/>
          <w:b/>
          <w:sz w:val="20"/>
          <w:lang w:val="en-US"/>
        </w:rPr>
      </w:pPr>
    </w:p>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 xml:space="preserve">S.16.01. </w:t>
      </w:r>
      <w:r w:rsidR="0072092D" w:rsidRPr="00DF07B0">
        <w:rPr>
          <w:rFonts w:ascii="Times New Roman" w:hAnsi="Times New Roman" w:cs="Times New Roman"/>
          <w:b/>
          <w:sz w:val="20"/>
          <w:lang w:val="en-US"/>
        </w:rPr>
        <w:t>–</w:t>
      </w:r>
      <w:r w:rsidRPr="00DF07B0">
        <w:rPr>
          <w:rFonts w:ascii="Times New Roman" w:hAnsi="Times New Roman" w:cs="Times New Roman"/>
          <w:b/>
          <w:sz w:val="20"/>
          <w:lang w:val="en-US"/>
        </w:rPr>
        <w:t xml:space="preserve"> Information on annuities stemming from Non</w:t>
      </w:r>
      <w:r w:rsidR="0072092D" w:rsidRPr="00DF07B0">
        <w:rPr>
          <w:rFonts w:ascii="Times New Roman" w:hAnsi="Times New Roman" w:cs="Times New Roman"/>
          <w:b/>
          <w:sz w:val="20"/>
          <w:lang w:val="en-US"/>
        </w:rPr>
        <w:t>–</w:t>
      </w:r>
      <w:r w:rsidRPr="00DF07B0">
        <w:rPr>
          <w:rFonts w:ascii="Times New Roman" w:hAnsi="Times New Roman" w:cs="Times New Roman"/>
          <w:b/>
          <w:sz w:val="20"/>
          <w:lang w:val="en-US"/>
        </w:rPr>
        <w:t>Life Insurance obligations</w:t>
      </w:r>
    </w:p>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General comments:</w:t>
      </w:r>
    </w:p>
    <w:p w:rsidR="0095672C" w:rsidRPr="00DF07B0" w:rsidRDefault="000D2E4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lang w:val="en-US"/>
        </w:rPr>
        <w:t xml:space="preserve"> relates to annual submission of information for individual undertakings.</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 xml:space="preserve">This template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be reported only for annuities formally settled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contracts and relating to health insurance obligations and relating to insurance obligations other than health insurance obligations. </w:t>
      </w:r>
    </w:p>
    <w:p w:rsidR="0095672C" w:rsidRPr="00DF07B0" w:rsidRDefault="0095672C" w:rsidP="00950116">
      <w:pPr>
        <w:jc w:val="both"/>
        <w:rPr>
          <w:rFonts w:ascii="Times New Roman" w:hAnsi="Times New Roman" w:cs="Times New Roman"/>
          <w:sz w:val="20"/>
        </w:rPr>
      </w:pPr>
      <w:r w:rsidRPr="00DF07B0">
        <w:rPr>
          <w:rFonts w:ascii="Times New Roman" w:hAnsi="Times New Roman" w:cs="Times New Roman"/>
          <w:sz w:val="20"/>
        </w:rPr>
        <w:t xml:space="preserve">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w:t>
      </w:r>
      <w:r w:rsidR="000113C0" w:rsidRPr="00DF07B0">
        <w:rPr>
          <w:rFonts w:ascii="Times New Roman" w:eastAsia="Times New Roman" w:hAnsi="Times New Roman" w:cs="Times New Roman"/>
          <w:sz w:val="20"/>
          <w:szCs w:val="20"/>
          <w:lang w:eastAsia="es-ES"/>
        </w:rPr>
        <w:lastRenderedPageBreak/>
        <w:t>line of business, as defined in Annex I to Delegated Regulation (EU) 2015/35</w:t>
      </w:r>
      <w:r w:rsidRPr="00DF07B0">
        <w:rPr>
          <w:rFonts w:ascii="Times New Roman" w:hAnsi="Times New Roman" w:cs="Times New Roman"/>
          <w:sz w:val="20"/>
        </w:rPr>
        <w:t xml:space="preserve">, provided that they use the same year consistently, year on year. </w:t>
      </w:r>
    </w:p>
    <w:p w:rsidR="0095672C" w:rsidRPr="00DF07B0" w:rsidRDefault="0095672C" w:rsidP="00950116">
      <w:pPr>
        <w:jc w:val="both"/>
        <w:rPr>
          <w:rFonts w:ascii="Times New Roman" w:hAnsi="Times New Roman" w:cs="Times New Roman"/>
          <w:sz w:val="20"/>
        </w:rPr>
      </w:pPr>
      <w:r w:rsidRPr="00DF07B0">
        <w:rPr>
          <w:rFonts w:ascii="Times New Roman" w:hAnsi="Times New Roman" w:cs="Times New Roman"/>
          <w:sz w:val="20"/>
          <w:lang w:val="en-US"/>
        </w:rPr>
        <w:t xml:space="preserve">This template </w:t>
      </w:r>
      <w:r w:rsidR="00CD22EA" w:rsidRPr="00DF07B0">
        <w:rPr>
          <w:rFonts w:ascii="Times New Roman" w:hAnsi="Times New Roman" w:cs="Times New Roman"/>
          <w:sz w:val="20"/>
          <w:lang w:val="en-US"/>
        </w:rPr>
        <w:t>shall</w:t>
      </w:r>
      <w:r w:rsidRPr="00DF07B0">
        <w:rPr>
          <w:rFonts w:ascii="Times New Roman" w:hAnsi="Times New Roman" w:cs="Times New Roman"/>
          <w:sz w:val="20"/>
          <w:lang w:val="en-US"/>
        </w:rPr>
        <w:t xml:space="preserve"> be reported by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w:t>
      </w:r>
      <w:r w:rsidR="000113C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 xml:space="preserve"> originating the annuity and by currency, considering the following specifications:</w:t>
      </w:r>
    </w:p>
    <w:p w:rsidR="0095672C" w:rsidRPr="00DF07B0" w:rsidRDefault="0095672C" w:rsidP="00803166">
      <w:pPr>
        <w:numPr>
          <w:ilvl w:val="2"/>
          <w:numId w:val="24"/>
        </w:numPr>
        <w:tabs>
          <w:tab w:val="clear" w:pos="3920"/>
        </w:tabs>
        <w:spacing w:before="240" w:after="240" w:line="240" w:lineRule="auto"/>
        <w:ind w:left="1210"/>
        <w:jc w:val="both"/>
        <w:rPr>
          <w:rFonts w:ascii="Times New Roman" w:hAnsi="Times New Roman" w:cs="Times New Roman"/>
          <w:sz w:val="20"/>
          <w:lang w:val="en-US"/>
        </w:rPr>
      </w:pPr>
      <w:r w:rsidRPr="00DF07B0">
        <w:rPr>
          <w:rFonts w:ascii="Times New Roman" w:hAnsi="Times New Roman" w:cs="Times New Roman"/>
          <w:sz w:val="20"/>
          <w:lang w:val="en-US"/>
        </w:rPr>
        <w:t>If the best estimate for the annuity claims provisions on a discounted basis from one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w:t>
      </w:r>
      <w:r w:rsidR="000113C0" w:rsidRPr="00DF07B0">
        <w:rPr>
          <w:rFonts w:ascii="Times New Roman" w:eastAsia="Times New Roman" w:hAnsi="Times New Roman" w:cs="Times New Roman"/>
          <w:sz w:val="20"/>
          <w:szCs w:val="20"/>
          <w:lang w:eastAsia="es-ES"/>
        </w:rPr>
        <w:t>line of business</w:t>
      </w:r>
      <w:r w:rsidR="000113C0" w:rsidRPr="00DF07B0">
        <w:rPr>
          <w:rFonts w:ascii="Times New Roman" w:hAnsi="Times New Roman" w:cs="Times New Roman"/>
          <w:sz w:val="20"/>
          <w:lang w:val="en-US"/>
        </w:rPr>
        <w:t xml:space="preserve"> </w:t>
      </w:r>
      <w:r w:rsidRPr="00DF07B0">
        <w:rPr>
          <w:rFonts w:ascii="Times New Roman" w:hAnsi="Times New Roman" w:cs="Times New Roman"/>
          <w:sz w:val="20"/>
          <w:lang w:val="en-US"/>
        </w:rPr>
        <w:t xml:space="preserve">represents more than 3% of the total best estimate for all annuity claims provisions the information shall be reported with the following split by currencies in addition to the total for the </w:t>
      </w:r>
      <w:r w:rsidR="000113C0" w:rsidRPr="00DF07B0">
        <w:rPr>
          <w:rFonts w:ascii="Times New Roman" w:hAnsi="Times New Roman" w:cs="Times New Roman"/>
          <w:sz w:val="20"/>
          <w:lang w:val="en-US"/>
        </w:rPr>
        <w:t>line of business</w:t>
      </w:r>
      <w:r w:rsidRPr="00DF07B0">
        <w:rPr>
          <w:rFonts w:ascii="Times New Roman" w:hAnsi="Times New Roman" w:cs="Times New Roman"/>
          <w:sz w:val="20"/>
          <w:lang w:val="en-US"/>
        </w:rPr>
        <w:t xml:space="preserve">: </w:t>
      </w:r>
    </w:p>
    <w:p w:rsidR="0095672C" w:rsidRPr="00DF07B0" w:rsidRDefault="0095672C" w:rsidP="00803166">
      <w:pPr>
        <w:numPr>
          <w:ilvl w:val="3"/>
          <w:numId w:val="25"/>
        </w:numPr>
        <w:tabs>
          <w:tab w:val="clear" w:pos="4658"/>
          <w:tab w:val="num" w:pos="1985"/>
        </w:tabs>
        <w:spacing w:before="240" w:after="240" w:line="240" w:lineRule="auto"/>
        <w:ind w:left="1985"/>
        <w:jc w:val="both"/>
        <w:rPr>
          <w:rFonts w:ascii="Times New Roman" w:hAnsi="Times New Roman" w:cs="Times New Roman"/>
          <w:sz w:val="20"/>
          <w:lang w:val="en-US"/>
        </w:rPr>
      </w:pPr>
      <w:r w:rsidRPr="00DF07B0">
        <w:rPr>
          <w:rFonts w:ascii="Times New Roman" w:hAnsi="Times New Roman" w:cs="Times New Roman"/>
          <w:sz w:val="20"/>
          <w:lang w:val="en-US"/>
        </w:rPr>
        <w:t>Amounts for the reporting currency;</w:t>
      </w:r>
    </w:p>
    <w:p w:rsidR="0095672C" w:rsidRPr="00DF07B0" w:rsidRDefault="0095672C" w:rsidP="00803166">
      <w:pPr>
        <w:numPr>
          <w:ilvl w:val="3"/>
          <w:numId w:val="25"/>
        </w:numPr>
        <w:tabs>
          <w:tab w:val="clear" w:pos="4658"/>
          <w:tab w:val="num" w:pos="1985"/>
        </w:tabs>
        <w:spacing w:before="240" w:after="240" w:line="240" w:lineRule="auto"/>
        <w:ind w:left="1985"/>
        <w:jc w:val="both"/>
        <w:rPr>
          <w:rFonts w:ascii="Times New Roman" w:hAnsi="Times New Roman" w:cs="Times New Roman"/>
          <w:sz w:val="20"/>
          <w:lang w:val="en-US"/>
        </w:rPr>
      </w:pPr>
      <w:r w:rsidRPr="00DF07B0">
        <w:rPr>
          <w:rFonts w:ascii="Times New Roman" w:hAnsi="Times New Roman" w:cs="Times New Roman"/>
          <w:sz w:val="20"/>
          <w:lang w:val="en-US"/>
        </w:rPr>
        <w:t xml:space="preserve">Amounts for any currency that represents more than 25% of the best estimate for the annuity claims provisions on a discounted basis </w:t>
      </w:r>
      <w:del w:id="1027" w:author="Author">
        <w:r w:rsidRPr="00DF07B0" w:rsidDel="00397E79">
          <w:rPr>
            <w:rFonts w:ascii="Times New Roman" w:hAnsi="Times New Roman" w:cs="Times New Roman"/>
            <w:sz w:val="20"/>
            <w:lang w:val="en-US"/>
          </w:rPr>
          <w:delText xml:space="preserve">in the original currency </w:delText>
        </w:r>
      </w:del>
      <w:r w:rsidRPr="00DF07B0">
        <w:rPr>
          <w:rFonts w:ascii="Times New Roman" w:hAnsi="Times New Roman" w:cs="Times New Roman"/>
          <w:sz w:val="20"/>
          <w:lang w:val="en-US"/>
        </w:rPr>
        <w:t>from that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w:t>
      </w:r>
      <w:r w:rsidR="000113C0" w:rsidRPr="00DF07B0">
        <w:rPr>
          <w:rFonts w:ascii="Times New Roman" w:hAnsi="Times New Roman" w:cs="Times New Roman"/>
          <w:sz w:val="20"/>
          <w:lang w:val="en-US"/>
        </w:rPr>
        <w:t>line of business</w:t>
      </w:r>
      <w:r w:rsidRPr="00DF07B0">
        <w:rPr>
          <w:rFonts w:ascii="Times New Roman" w:hAnsi="Times New Roman" w:cs="Times New Roman"/>
          <w:sz w:val="20"/>
          <w:lang w:val="en-US"/>
        </w:rPr>
        <w:t>; or</w:t>
      </w:r>
    </w:p>
    <w:p w:rsidR="0095672C" w:rsidRPr="00DF07B0" w:rsidRDefault="0095672C" w:rsidP="00803166">
      <w:pPr>
        <w:numPr>
          <w:ilvl w:val="3"/>
          <w:numId w:val="25"/>
        </w:numPr>
        <w:tabs>
          <w:tab w:val="clear" w:pos="4658"/>
          <w:tab w:val="num" w:pos="1985"/>
        </w:tabs>
        <w:spacing w:before="240" w:after="240" w:line="240" w:lineRule="auto"/>
        <w:ind w:left="1985"/>
        <w:jc w:val="both"/>
        <w:rPr>
          <w:rFonts w:ascii="Times New Roman" w:hAnsi="Times New Roman" w:cs="Times New Roman"/>
          <w:sz w:val="20"/>
        </w:rPr>
      </w:pPr>
      <w:r w:rsidRPr="00DF07B0">
        <w:rPr>
          <w:rFonts w:ascii="Times New Roman" w:hAnsi="Times New Roman" w:cs="Times New Roman"/>
          <w:sz w:val="20"/>
          <w:lang w:val="en-US"/>
        </w:rPr>
        <w:t xml:space="preserve">Amounts for any currency that represents less than 25% of the best estimate for the annuity claims provisions (discounted basis) </w:t>
      </w:r>
      <w:del w:id="1028" w:author="Author">
        <w:r w:rsidRPr="00DF07B0" w:rsidDel="00397E79">
          <w:rPr>
            <w:rFonts w:ascii="Times New Roman" w:hAnsi="Times New Roman" w:cs="Times New Roman"/>
            <w:sz w:val="20"/>
            <w:lang w:val="en-US"/>
          </w:rPr>
          <w:delText xml:space="preserve">in the original currency </w:delText>
        </w:r>
      </w:del>
      <w:r w:rsidRPr="00DF07B0">
        <w:rPr>
          <w:rFonts w:ascii="Times New Roman" w:hAnsi="Times New Roman" w:cs="Times New Roman"/>
          <w:sz w:val="20"/>
          <w:lang w:val="en-US"/>
        </w:rPr>
        <w:t>from that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w:t>
      </w:r>
      <w:r w:rsidR="000113C0" w:rsidRPr="00DF07B0">
        <w:rPr>
          <w:rFonts w:ascii="Times New Roman" w:hAnsi="Times New Roman" w:cs="Times New Roman"/>
          <w:sz w:val="20"/>
          <w:lang w:val="en-US"/>
        </w:rPr>
        <w:t>line of business</w:t>
      </w:r>
      <w:r w:rsidRPr="00DF07B0">
        <w:rPr>
          <w:rFonts w:ascii="Times New Roman" w:hAnsi="Times New Roman" w:cs="Times New Roman"/>
          <w:sz w:val="20"/>
          <w:lang w:val="en-US"/>
        </w:rPr>
        <w:t xml:space="preserve"> but more than 5% of total best estimate for all annuity claims provisions. </w:t>
      </w:r>
    </w:p>
    <w:p w:rsidR="0095672C" w:rsidRPr="00DF07B0" w:rsidRDefault="0095672C" w:rsidP="00803166">
      <w:pPr>
        <w:numPr>
          <w:ilvl w:val="2"/>
          <w:numId w:val="24"/>
        </w:numPr>
        <w:tabs>
          <w:tab w:val="clear" w:pos="3920"/>
        </w:tabs>
        <w:spacing w:before="240" w:after="240" w:line="240" w:lineRule="auto"/>
        <w:ind w:left="1210"/>
        <w:jc w:val="both"/>
        <w:rPr>
          <w:rFonts w:ascii="Times New Roman" w:hAnsi="Times New Roman" w:cs="Times New Roman"/>
          <w:sz w:val="20"/>
          <w:lang w:val="en-US"/>
        </w:rPr>
      </w:pPr>
      <w:r w:rsidRPr="00DF07B0">
        <w:rPr>
          <w:rFonts w:ascii="Times New Roman" w:hAnsi="Times New Roman" w:cs="Times New Roman"/>
          <w:sz w:val="20"/>
          <w:lang w:val="en-US"/>
        </w:rPr>
        <w:t>If the best estimate for the annuity claims provisions on a discounted basis from one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w:t>
      </w:r>
      <w:r w:rsidR="000113C0" w:rsidRPr="00DF07B0">
        <w:rPr>
          <w:rFonts w:ascii="Times New Roman" w:hAnsi="Times New Roman" w:cs="Times New Roman"/>
          <w:sz w:val="20"/>
          <w:lang w:val="en-US"/>
        </w:rPr>
        <w:t>line of business</w:t>
      </w:r>
      <w:r w:rsidRPr="00DF07B0">
        <w:rPr>
          <w:rFonts w:ascii="Times New Roman" w:hAnsi="Times New Roman" w:cs="Times New Roman"/>
          <w:sz w:val="20"/>
          <w:lang w:val="en-US"/>
        </w:rPr>
        <w:t xml:space="preserve"> represents less than 3% of the total best estimate for all annuity claims provisions no currency split is required, only the total for the </w:t>
      </w:r>
      <w:r w:rsidR="000113C0" w:rsidRPr="00DF07B0">
        <w:rPr>
          <w:rFonts w:ascii="Times New Roman" w:hAnsi="Times New Roman" w:cs="Times New Roman"/>
          <w:sz w:val="20"/>
          <w:lang w:val="en-US"/>
        </w:rPr>
        <w:t>line of business</w:t>
      </w:r>
      <w:r w:rsidRPr="00DF07B0">
        <w:rPr>
          <w:rFonts w:ascii="Times New Roman" w:hAnsi="Times New Roman" w:cs="Times New Roman"/>
          <w:sz w:val="20"/>
          <w:lang w:val="en-US"/>
        </w:rPr>
        <w:t xml:space="preserve"> shall be reported; </w:t>
      </w:r>
    </w:p>
    <w:p w:rsidR="0095672C" w:rsidRPr="00DF07B0" w:rsidRDefault="0095672C" w:rsidP="00803166">
      <w:pPr>
        <w:numPr>
          <w:ilvl w:val="2"/>
          <w:numId w:val="24"/>
        </w:numPr>
        <w:tabs>
          <w:tab w:val="clear" w:pos="3920"/>
        </w:tabs>
        <w:spacing w:before="240" w:after="240" w:line="240" w:lineRule="auto"/>
        <w:ind w:left="1210"/>
        <w:jc w:val="both"/>
        <w:rPr>
          <w:rFonts w:ascii="Times New Roman" w:hAnsi="Times New Roman" w:cs="Times New Roman"/>
          <w:sz w:val="20"/>
          <w:lang w:val="en-US"/>
        </w:rPr>
      </w:pPr>
      <w:r w:rsidRPr="00DF07B0">
        <w:rPr>
          <w:rFonts w:ascii="Times New Roman" w:hAnsi="Times New Roman" w:cs="Times New Roman"/>
          <w:sz w:val="20"/>
          <w:lang w:val="en-US"/>
        </w:rPr>
        <w:t>The information shall be reported in the original currency of the contracts unless otherwise specified.</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This template is interlinked with the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template </w:t>
      </w:r>
      <w:r w:rsidRPr="00DF07B0">
        <w:rPr>
          <w:rFonts w:ascii="Times New Roman" w:hAnsi="Times New Roman" w:cs="Times New Roman"/>
          <w:sz w:val="20"/>
        </w:rPr>
        <w:t>S.19.01</w:t>
      </w:r>
      <w:r w:rsidRPr="00DF07B0">
        <w:rPr>
          <w:rFonts w:ascii="Times New Roman" w:hAnsi="Times New Roman" w:cs="Times New Roman"/>
          <w:sz w:val="20"/>
          <w:lang w:val="en-US"/>
        </w:rPr>
        <w:t xml:space="preserve">. </w:t>
      </w:r>
      <w:r w:rsidRPr="00DF07B0">
        <w:rPr>
          <w:rFonts w:ascii="Times New Roman" w:hAnsi="Times New Roman" w:cs="Times New Roman"/>
          <w:sz w:val="20"/>
        </w:rPr>
        <w:t>The sum of technical provisions in templates S.16.01 and S.19.01 for one non</w:t>
      </w:r>
      <w:r w:rsidR="0072092D" w:rsidRPr="00DF07B0">
        <w:rPr>
          <w:rFonts w:ascii="Times New Roman" w:hAnsi="Times New Roman" w:cs="Times New Roman"/>
          <w:sz w:val="20"/>
        </w:rPr>
        <w:t>–</w:t>
      </w:r>
      <w:r w:rsidRPr="00DF07B0">
        <w:rPr>
          <w:rFonts w:ascii="Times New Roman" w:hAnsi="Times New Roman" w:cs="Times New Roman"/>
          <w:sz w:val="20"/>
        </w:rPr>
        <w:t xml:space="preserve">life </w:t>
      </w:r>
      <w:r w:rsidR="000113C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rPr>
        <w:t xml:space="preserve"> </w:t>
      </w:r>
      <w:r w:rsidRPr="00DF07B0">
        <w:rPr>
          <w:rFonts w:ascii="Times New Roman" w:hAnsi="Times New Roman" w:cs="Times New Roman"/>
          <w:sz w:val="20"/>
          <w:lang w:val="en-US"/>
        </w:rPr>
        <w:t xml:space="preserve">represents the total claims best estimate originating from this </w:t>
      </w:r>
      <w:r w:rsidR="000113C0" w:rsidRPr="00DF07B0">
        <w:rPr>
          <w:rFonts w:ascii="Times New Roman" w:hAnsi="Times New Roman" w:cs="Times New Roman"/>
          <w:sz w:val="20"/>
          <w:lang w:val="en-US"/>
        </w:rPr>
        <w:t>line of business</w:t>
      </w:r>
      <w:r w:rsidRPr="00DF07B0">
        <w:rPr>
          <w:rFonts w:ascii="Times New Roman" w:hAnsi="Times New Roman" w:cs="Times New Roman"/>
          <w:sz w:val="20"/>
          <w:lang w:val="en-US"/>
        </w:rPr>
        <w:t xml:space="preserve"> (also refer log to template S.19.01). All or part of an obligation moves from S.19.01 into S.16.01, when both of the conditions below are met:</w:t>
      </w:r>
    </w:p>
    <w:p w:rsidR="0095672C" w:rsidRPr="00DF07B0" w:rsidRDefault="0095672C" w:rsidP="00803166">
      <w:pPr>
        <w:pStyle w:val="ListParagraph"/>
        <w:numPr>
          <w:ilvl w:val="0"/>
          <w:numId w:val="23"/>
        </w:numPr>
        <w:rPr>
          <w:sz w:val="20"/>
          <w:lang w:val="en-GB"/>
        </w:rPr>
      </w:pPr>
      <w:r w:rsidRPr="00DF07B0">
        <w:rPr>
          <w:sz w:val="20"/>
          <w:lang w:val="en-GB"/>
        </w:rPr>
        <w:t>All or part of the obligation has been formally settled as an annuity; and</w:t>
      </w:r>
    </w:p>
    <w:p w:rsidR="0095672C" w:rsidRPr="00DF07B0" w:rsidRDefault="0095672C" w:rsidP="00803166">
      <w:pPr>
        <w:pStyle w:val="ListParagraph"/>
        <w:numPr>
          <w:ilvl w:val="0"/>
          <w:numId w:val="23"/>
        </w:numPr>
        <w:rPr>
          <w:sz w:val="20"/>
          <w:lang w:val="en-GB"/>
        </w:rPr>
      </w:pPr>
      <w:proofErr w:type="gramStart"/>
      <w:r w:rsidRPr="00DF07B0">
        <w:rPr>
          <w:sz w:val="20"/>
          <w:lang w:val="en-GB"/>
        </w:rPr>
        <w:t>a</w:t>
      </w:r>
      <w:proofErr w:type="gramEnd"/>
      <w:r w:rsidRPr="00DF07B0">
        <w:rPr>
          <w:sz w:val="20"/>
          <w:lang w:val="en-GB"/>
        </w:rPr>
        <w:t xml:space="preserve"> best estimate of an obligation formally settled as an annuity can be established using life techniques. </w:t>
      </w:r>
    </w:p>
    <w:p w:rsidR="0095672C" w:rsidRPr="00DF07B0" w:rsidRDefault="0095672C" w:rsidP="00950116">
      <w:pPr>
        <w:jc w:val="both"/>
        <w:rPr>
          <w:rFonts w:ascii="Times New Roman" w:hAnsi="Times New Roman" w:cs="Times New Roman"/>
          <w:sz w:val="20"/>
        </w:rPr>
      </w:pPr>
    </w:p>
    <w:p w:rsidR="0095672C" w:rsidRPr="00DF07B0" w:rsidRDefault="0095672C" w:rsidP="00950116">
      <w:pPr>
        <w:jc w:val="both"/>
        <w:rPr>
          <w:rFonts w:ascii="Times New Roman" w:hAnsi="Times New Roman" w:cs="Times New Roman"/>
          <w:sz w:val="20"/>
          <w:lang w:val="en-US"/>
        </w:rPr>
      </w:pPr>
      <w:proofErr w:type="gramStart"/>
      <w:r w:rsidRPr="00DF07B0">
        <w:rPr>
          <w:rFonts w:ascii="Times New Roman" w:hAnsi="Times New Roman" w:cs="Times New Roman"/>
          <w:sz w:val="20"/>
          <w:lang w:val="en-US"/>
        </w:rPr>
        <w:t>Formally settled as an annuity typically means that a legal process has ordered that the beneficiary is to receive payments as an annuity.</w:t>
      </w:r>
      <w:proofErr w:type="gramEnd"/>
      <w:r w:rsidRPr="00DF07B0">
        <w:rPr>
          <w:rFonts w:ascii="Times New Roman" w:hAnsi="Times New Roman" w:cs="Times New Roman"/>
          <w:sz w:val="20"/>
          <w:lang w:val="en-US"/>
        </w:rPr>
        <w:t xml:space="preserve"> </w:t>
      </w:r>
    </w:p>
    <w:p w:rsidR="0095672C" w:rsidRPr="00DF07B0" w:rsidRDefault="0095672C" w:rsidP="00950116">
      <w:pPr>
        <w:jc w:val="both"/>
        <w:rPr>
          <w:rFonts w:ascii="Times New Roman" w:hAnsi="Times New Roman" w:cs="Times New Roman"/>
          <w:sz w:val="20"/>
        </w:rPr>
      </w:pPr>
      <w:r w:rsidRPr="00DF07B0">
        <w:rPr>
          <w:rFonts w:ascii="Times New Roman" w:hAnsi="Times New Roman" w:cs="Times New Roman"/>
          <w:sz w:val="20"/>
        </w:rPr>
        <w:t xml:space="preserve">In the event that after an obligation has been formally settled as an annuity some of that obligation subsequently ends up being settled via a lump sum payment that was not in the original annuity payment order, that lump sum would be recorded as a payment in template S.16.01; i.e. there is no movement of claims data out of template S.16.01 and into S.19.01. </w:t>
      </w:r>
    </w:p>
    <w:p w:rsidR="0095672C" w:rsidRPr="00DF07B0" w:rsidDel="00397E79" w:rsidRDefault="0095672C" w:rsidP="00950116">
      <w:pPr>
        <w:jc w:val="both"/>
        <w:rPr>
          <w:del w:id="1029" w:author="Author"/>
          <w:rFonts w:ascii="Times New Roman" w:hAnsi="Times New Roman" w:cs="Times New Roman"/>
          <w:sz w:val="20"/>
          <w:lang w:val="en-US"/>
        </w:rPr>
      </w:pP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Year N is the reporting year.</w:t>
      </w:r>
    </w:p>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ab/>
      </w:r>
    </w:p>
    <w:p w:rsidR="0095672C" w:rsidRPr="00DF07B0" w:rsidRDefault="0095672C" w:rsidP="00950116">
      <w:pPr>
        <w:rPr>
          <w:rFonts w:ascii="Times New Roman" w:hAnsi="Times New Roman" w:cs="Times New Roman"/>
          <w:b/>
          <w:sz w:val="20"/>
        </w:rPr>
      </w:pPr>
      <w:r w:rsidRPr="00DF07B0">
        <w:rPr>
          <w:rFonts w:ascii="Times New Roman" w:hAnsi="Times New Roman" w:cs="Times New Roman"/>
          <w:b/>
          <w:sz w:val="20"/>
          <w:lang w:val="en-US"/>
        </w:rPr>
        <w:tab/>
        <w:t xml:space="preserve">                           </w:t>
      </w:r>
      <w:r w:rsidRPr="00DF07B0">
        <w:rPr>
          <w:rFonts w:ascii="Times New Roman" w:hAnsi="Times New Roman" w:cs="Times New Roman"/>
          <w:b/>
          <w:sz w:val="20"/>
        </w:rPr>
        <w:t>ITEM</w:t>
      </w:r>
      <w:r w:rsidRPr="00DF07B0">
        <w:rPr>
          <w:rFonts w:ascii="Times New Roman" w:hAnsi="Times New Roman" w:cs="Times New Roman"/>
          <w:b/>
          <w:sz w:val="20"/>
        </w:rPr>
        <w:tab/>
        <w:t xml:space="preserve">        </w:t>
      </w:r>
      <w:r w:rsidRPr="00DF07B0">
        <w:rPr>
          <w:rFonts w:ascii="Times New Roman" w:hAnsi="Times New Roman" w:cs="Times New Roman"/>
          <w:b/>
          <w:sz w:val="20"/>
        </w:rPr>
        <w:tab/>
        <w:t xml:space="preserve">  INSTRUCTIONS</w:t>
      </w:r>
    </w:p>
    <w:tbl>
      <w:tblPr>
        <w:tblStyle w:val="TableGrid"/>
        <w:tblW w:w="0" w:type="auto"/>
        <w:tblLook w:val="04A0" w:firstRow="1" w:lastRow="0" w:firstColumn="1" w:lastColumn="0" w:noHBand="0" w:noVBand="1"/>
      </w:tblPr>
      <w:tblGrid>
        <w:gridCol w:w="2143"/>
        <w:gridCol w:w="1916"/>
        <w:gridCol w:w="5183"/>
      </w:tblGrid>
      <w:tr w:rsidR="0095672C" w:rsidRPr="00DF07B0" w:rsidTr="00950116">
        <w:trPr>
          <w:trHeight w:val="1035"/>
        </w:trPr>
        <w:tc>
          <w:tcPr>
            <w:tcW w:w="2150"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Z0010</w:t>
            </w:r>
          </w:p>
        </w:tc>
        <w:tc>
          <w:tcPr>
            <w:tcW w:w="1922"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The related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line of business</w:t>
            </w:r>
          </w:p>
        </w:tc>
        <w:tc>
          <w:tcPr>
            <w:tcW w:w="5216"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Name of the </w:t>
            </w:r>
            <w:r w:rsidR="000113C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w:t>
            </w:r>
            <w:r w:rsidRPr="00DF07B0">
              <w:rPr>
                <w:rFonts w:ascii="Times New Roman" w:hAnsi="Times New Roman" w:cs="Times New Roman"/>
                <w:sz w:val="20"/>
                <w:lang w:val="en-US"/>
              </w:rPr>
              <w:br/>
              <w:t xml:space="preserve">The origin of the liability (medical expense, income protection, workers' comp, motor liability etc.). All the figures in the template are stemming from the related </w:t>
            </w:r>
            <w:r w:rsidR="000113C0" w:rsidRPr="00DF07B0">
              <w:rPr>
                <w:rFonts w:ascii="Times New Roman" w:hAnsi="Times New Roman" w:cs="Times New Roman"/>
                <w:sz w:val="20"/>
                <w:lang w:val="en-US"/>
              </w:rPr>
              <w:t>line of business</w:t>
            </w:r>
            <w:r w:rsidRPr="00DF07B0">
              <w:rPr>
                <w:rFonts w:ascii="Times New Roman" w:hAnsi="Times New Roman" w:cs="Times New Roman"/>
                <w:sz w:val="20"/>
                <w:lang w:val="en-US"/>
              </w:rPr>
              <w:t>.</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following close list shall be used:</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1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Medical expense 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2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Income protection 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3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Workers' compensation 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4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Motor vehicle liability 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5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Other motor 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6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Marine, aviation and transport 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7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Fire and other damage to property 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8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General liability 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9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Credit and suretyship 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10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Legal expenses insurance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11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Assistance</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12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Miscellaneous financial loss</w:t>
            </w:r>
          </w:p>
        </w:tc>
      </w:tr>
      <w:tr w:rsidR="0095672C" w:rsidRPr="00DF07B0" w:rsidTr="00950116">
        <w:trPr>
          <w:trHeight w:val="1319"/>
        </w:trPr>
        <w:tc>
          <w:tcPr>
            <w:tcW w:w="2150" w:type="dxa"/>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Z0020</w:t>
            </w:r>
          </w:p>
        </w:tc>
        <w:tc>
          <w:tcPr>
            <w:tcW w:w="1922" w:type="dxa"/>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Accident year / Underwriting year</w:t>
            </w:r>
          </w:p>
        </w:tc>
        <w:tc>
          <w:tcPr>
            <w:tcW w:w="5216" w:type="dxa"/>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Report the standard used by the undertakings for reporting of claims development.</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following close list shall be used:</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1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Accident year</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2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Underwriting year</w:t>
            </w:r>
          </w:p>
        </w:tc>
      </w:tr>
      <w:tr w:rsidR="0095672C" w:rsidRPr="00DF07B0" w:rsidTr="00950116">
        <w:trPr>
          <w:trHeight w:val="615"/>
        </w:trPr>
        <w:tc>
          <w:tcPr>
            <w:tcW w:w="2150" w:type="dxa"/>
            <w:tcBorders>
              <w:bottom w:val="single" w:sz="4" w:space="0" w:color="auto"/>
            </w:tcBorders>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Z0030</w:t>
            </w:r>
          </w:p>
        </w:tc>
        <w:tc>
          <w:tcPr>
            <w:tcW w:w="1922" w:type="dxa"/>
            <w:tcBorders>
              <w:bottom w:val="single" w:sz="4" w:space="0" w:color="auto"/>
            </w:tcBorders>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Currency</w:t>
            </w:r>
          </w:p>
        </w:tc>
        <w:tc>
          <w:tcPr>
            <w:tcW w:w="5216" w:type="dxa"/>
            <w:tcBorders>
              <w:bottom w:val="single" w:sz="4" w:space="0" w:color="auto"/>
            </w:tcBorders>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Identify the ISO 4217 alphabetic code of the settlement currency of the obligation. All amounts</w:t>
            </w:r>
            <w:r w:rsidR="00882F22" w:rsidRPr="00DF07B0">
              <w:rPr>
                <w:rFonts w:ascii="Times New Roman" w:hAnsi="Times New Roman" w:cs="Times New Roman"/>
                <w:sz w:val="20"/>
                <w:lang w:val="en-US"/>
              </w:rPr>
              <w:t>, not reported by currency,</w:t>
            </w:r>
            <w:r w:rsidRPr="00DF07B0">
              <w:rPr>
                <w:rFonts w:ascii="Times New Roman" w:hAnsi="Times New Roman" w:cs="Times New Roman"/>
                <w:sz w:val="20"/>
                <w:lang w:val="en-US"/>
              </w:rPr>
              <w:t xml:space="preserve"> are reported in the undertaking’s reporting currency. </w:t>
            </w:r>
          </w:p>
          <w:p w:rsidR="0095672C" w:rsidRPr="00DF07B0" w:rsidRDefault="0095672C">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This item shall be filled in with “Total” when reporting the total for the </w:t>
            </w:r>
            <w:r w:rsidR="000113C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lang w:val="en-US"/>
              </w:rPr>
              <w:t>.</w:t>
            </w:r>
          </w:p>
        </w:tc>
      </w:tr>
      <w:tr w:rsidR="0095672C" w:rsidRPr="00DF07B0" w:rsidTr="00950116">
        <w:trPr>
          <w:trHeight w:val="615"/>
        </w:trPr>
        <w:tc>
          <w:tcPr>
            <w:tcW w:w="2150" w:type="dxa"/>
            <w:tcBorders>
              <w:bottom w:val="single" w:sz="4" w:space="0" w:color="auto"/>
            </w:tcBorders>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Z0040</w:t>
            </w:r>
          </w:p>
        </w:tc>
        <w:tc>
          <w:tcPr>
            <w:tcW w:w="1922" w:type="dxa"/>
            <w:tcBorders>
              <w:bottom w:val="single" w:sz="4" w:space="0" w:color="auto"/>
            </w:tcBorders>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Currency conversion</w:t>
            </w:r>
          </w:p>
        </w:tc>
        <w:tc>
          <w:tcPr>
            <w:tcW w:w="5216" w:type="dxa"/>
            <w:tcBorders>
              <w:bottom w:val="single" w:sz="4" w:space="0" w:color="auto"/>
            </w:tcBorders>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Identify if the information reported by currency is being reported in the original currency (default) or in the reporting currency (otherwise specified). The following close list shall be used:</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1 – Original currency</w:t>
            </w:r>
          </w:p>
          <w:p w:rsidR="0095672C" w:rsidRPr="00DF07B0" w:rsidRDefault="0095672C" w:rsidP="00950116">
            <w:pPr>
              <w:tabs>
                <w:tab w:val="left" w:pos="3133"/>
              </w:tabs>
              <w:rPr>
                <w:rFonts w:ascii="Times New Roman" w:hAnsi="Times New Roman" w:cs="Times New Roman"/>
                <w:sz w:val="20"/>
                <w:lang w:val="en-US"/>
              </w:rPr>
            </w:pPr>
            <w:r w:rsidRPr="00DF07B0">
              <w:rPr>
                <w:rFonts w:ascii="Times New Roman" w:hAnsi="Times New Roman" w:cs="Times New Roman"/>
                <w:sz w:val="20"/>
                <w:lang w:val="en-US"/>
              </w:rPr>
              <w:t>2 – Reporting currency</w:t>
            </w:r>
          </w:p>
          <w:p w:rsidR="0095672C" w:rsidRPr="00DF07B0" w:rsidRDefault="0095672C" w:rsidP="00950116">
            <w:pPr>
              <w:tabs>
                <w:tab w:val="left" w:pos="3133"/>
              </w:tabs>
              <w:rPr>
                <w:rFonts w:ascii="Times New Roman" w:hAnsi="Times New Roman" w:cs="Times New Roman"/>
                <w:sz w:val="20"/>
                <w:lang w:val="en-US"/>
              </w:rPr>
            </w:pPr>
          </w:p>
          <w:p w:rsidR="0095672C" w:rsidRPr="00DF07B0" w:rsidRDefault="0095672C" w:rsidP="00950116">
            <w:pPr>
              <w:tabs>
                <w:tab w:val="left" w:pos="3133"/>
              </w:tabs>
              <w:rPr>
                <w:rFonts w:ascii="Times New Roman" w:hAnsi="Times New Roman" w:cs="Times New Roman"/>
                <w:sz w:val="20"/>
                <w:lang w:val="en-US"/>
              </w:rPr>
            </w:pPr>
            <w:r w:rsidRPr="00DF07B0">
              <w:rPr>
                <w:rFonts w:ascii="Times New Roman" w:hAnsi="Times New Roman" w:cs="Times New Roman"/>
                <w:sz w:val="20"/>
                <w:lang w:val="en-US"/>
              </w:rPr>
              <w:t>Only applicable when reporting by currency.</w:t>
            </w:r>
          </w:p>
        </w:tc>
      </w:tr>
      <w:tr w:rsidR="0095672C" w:rsidRPr="00DF07B0" w:rsidTr="00950116">
        <w:trPr>
          <w:trHeight w:val="326"/>
        </w:trPr>
        <w:tc>
          <w:tcPr>
            <w:tcW w:w="9288" w:type="dxa"/>
            <w:gridSpan w:val="3"/>
            <w:tcBorders>
              <w:top w:val="single" w:sz="4" w:space="0" w:color="auto"/>
              <w:left w:val="nil"/>
              <w:bottom w:val="single" w:sz="4" w:space="0" w:color="auto"/>
              <w:right w:val="nil"/>
            </w:tcBorders>
          </w:tcPr>
          <w:p w:rsidR="0095672C" w:rsidRPr="00DF07B0" w:rsidRDefault="0095672C">
            <w:pPr>
              <w:rPr>
                <w:rFonts w:ascii="Times New Roman" w:hAnsi="Times New Roman" w:cs="Times New Roman"/>
                <w:b/>
                <w:sz w:val="20"/>
                <w:lang w:val="en-US"/>
              </w:rPr>
            </w:pPr>
            <w:r w:rsidRPr="00DF07B0">
              <w:rPr>
                <w:rFonts w:ascii="Times New Roman" w:hAnsi="Times New Roman" w:cs="Times New Roman"/>
                <w:b/>
                <w:sz w:val="20"/>
                <w:lang w:val="en-US"/>
              </w:rPr>
              <w:t>Information on year N:</w:t>
            </w:r>
          </w:p>
        </w:tc>
      </w:tr>
      <w:tr w:rsidR="0095672C" w:rsidRPr="00DF07B0" w:rsidTr="00950116">
        <w:trPr>
          <w:trHeight w:val="615"/>
        </w:trPr>
        <w:tc>
          <w:tcPr>
            <w:tcW w:w="2150" w:type="dxa"/>
            <w:tcBorders>
              <w:top w:val="single" w:sz="4" w:space="0" w:color="auto"/>
            </w:tcBorders>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C0010/R0010</w:t>
            </w:r>
          </w:p>
        </w:tc>
        <w:tc>
          <w:tcPr>
            <w:tcW w:w="1922" w:type="dxa"/>
            <w:tcBorders>
              <w:top w:val="single" w:sz="4" w:space="0" w:color="auto"/>
            </w:tcBorders>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The average interest rate</w:t>
            </w:r>
          </w:p>
        </w:tc>
        <w:tc>
          <w:tcPr>
            <w:tcW w:w="5216" w:type="dxa"/>
            <w:tcBorders>
              <w:top w:val="single" w:sz="4" w:space="0" w:color="auto"/>
            </w:tcBorders>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The average interest rate used in percentage (as a decimal) for the end of year N</w:t>
            </w:r>
          </w:p>
        </w:tc>
      </w:tr>
      <w:tr w:rsidR="0095672C" w:rsidRPr="00DF07B0" w:rsidTr="00950116">
        <w:trPr>
          <w:trHeight w:val="615"/>
        </w:trPr>
        <w:tc>
          <w:tcPr>
            <w:tcW w:w="2150" w:type="dxa"/>
            <w:tcBorders>
              <w:bottom w:val="single" w:sz="4" w:space="0" w:color="auto"/>
            </w:tcBorders>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rPr>
              <w:t>C0010/R0020</w:t>
            </w:r>
          </w:p>
        </w:tc>
        <w:tc>
          <w:tcPr>
            <w:tcW w:w="1922" w:type="dxa"/>
            <w:tcBorders>
              <w:bottom w:val="single" w:sz="4" w:space="0" w:color="auto"/>
            </w:tcBorders>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The average duration of the obligations</w:t>
            </w:r>
          </w:p>
        </w:tc>
        <w:tc>
          <w:tcPr>
            <w:tcW w:w="5216" w:type="dxa"/>
            <w:tcBorders>
              <w:bottom w:val="single" w:sz="4" w:space="0" w:color="auto"/>
            </w:tcBorders>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Average duration in years on total obligations basis for the end of the year N</w:t>
            </w:r>
          </w:p>
        </w:tc>
      </w:tr>
      <w:tr w:rsidR="0095672C" w:rsidRPr="00DF07B0" w:rsidTr="00950116">
        <w:trPr>
          <w:trHeight w:val="615"/>
        </w:trPr>
        <w:tc>
          <w:tcPr>
            <w:tcW w:w="2150" w:type="dxa"/>
            <w:tcBorders>
              <w:top w:val="single" w:sz="4" w:space="0" w:color="auto"/>
              <w:left w:val="single" w:sz="4" w:space="0" w:color="auto"/>
              <w:bottom w:val="single" w:sz="4" w:space="0" w:color="auto"/>
              <w:right w:val="single" w:sz="4" w:space="0" w:color="auto"/>
            </w:tcBorders>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rPr>
              <w:t>C0010/R0030</w:t>
            </w:r>
          </w:p>
        </w:tc>
        <w:tc>
          <w:tcPr>
            <w:tcW w:w="1922" w:type="dxa"/>
            <w:tcBorders>
              <w:top w:val="single" w:sz="4" w:space="0" w:color="auto"/>
              <w:left w:val="single" w:sz="4" w:space="0" w:color="auto"/>
              <w:bottom w:val="single" w:sz="4" w:space="0" w:color="auto"/>
              <w:right w:val="single" w:sz="4" w:space="0" w:color="auto"/>
            </w:tcBorders>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The weighted average age of the beneficiaries</w:t>
            </w:r>
          </w:p>
        </w:tc>
        <w:tc>
          <w:tcPr>
            <w:tcW w:w="5216" w:type="dxa"/>
            <w:tcBorders>
              <w:top w:val="single" w:sz="4" w:space="0" w:color="auto"/>
              <w:left w:val="single" w:sz="4" w:space="0" w:color="auto"/>
              <w:bottom w:val="single" w:sz="4" w:space="0" w:color="auto"/>
              <w:right w:val="single" w:sz="4" w:space="0" w:color="auto"/>
            </w:tcBorders>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 xml:space="preserve">The weight shall be the Best Estimate for annuity claims provisions at the end of year N. Age of beneficiaries calculated on a weighted average for total obligations.  </w:t>
            </w: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The beneficiary is the person to whom the payments are reverting to, following the occurrence of a claim (that affects the insured person) which originates this type of payment.</w:t>
            </w:r>
          </w:p>
          <w:p w:rsidR="0095672C" w:rsidRPr="00DF07B0" w:rsidRDefault="0095672C">
            <w:pPr>
              <w:rPr>
                <w:rFonts w:ascii="Times New Roman" w:hAnsi="Times New Roman" w:cs="Times New Roman"/>
                <w:sz w:val="20"/>
                <w:lang w:val="en-US"/>
              </w:rPr>
            </w:pPr>
          </w:p>
          <w:p w:rsidR="009442B6" w:rsidRPr="00DF07B0" w:rsidRDefault="009442B6">
            <w:pPr>
              <w:rPr>
                <w:rFonts w:ascii="Times New Roman" w:hAnsi="Times New Roman" w:cs="Times New Roman"/>
                <w:sz w:val="20"/>
                <w:lang w:val="en-US"/>
              </w:rPr>
            </w:pPr>
            <w:r w:rsidRPr="00DF07B0">
              <w:rPr>
                <w:rFonts w:ascii="Times New Roman" w:hAnsi="Times New Roman" w:cs="Times New Roman"/>
                <w:sz w:val="20"/>
                <w:lang w:val="en-US"/>
              </w:rPr>
              <w:t>Information should be considered gross of reinsurance.</w:t>
            </w:r>
          </w:p>
        </w:tc>
      </w:tr>
      <w:tr w:rsidR="0095672C" w:rsidRPr="00DF07B0" w:rsidTr="00950116">
        <w:trPr>
          <w:trHeight w:val="371"/>
        </w:trPr>
        <w:tc>
          <w:tcPr>
            <w:tcW w:w="9288" w:type="dxa"/>
            <w:gridSpan w:val="3"/>
            <w:tcBorders>
              <w:top w:val="nil"/>
              <w:left w:val="nil"/>
              <w:bottom w:val="single" w:sz="4" w:space="0" w:color="auto"/>
              <w:right w:val="nil"/>
            </w:tcBorders>
          </w:tcPr>
          <w:p w:rsidR="0095672C" w:rsidRPr="00DF07B0" w:rsidRDefault="0095672C">
            <w:pPr>
              <w:rPr>
                <w:rFonts w:ascii="Times New Roman" w:hAnsi="Times New Roman" w:cs="Times New Roman"/>
                <w:b/>
                <w:sz w:val="20"/>
                <w:lang w:val="en-US"/>
              </w:rPr>
            </w:pPr>
            <w:r w:rsidRPr="00DF07B0">
              <w:rPr>
                <w:rFonts w:ascii="Times New Roman" w:hAnsi="Times New Roman" w:cs="Times New Roman"/>
                <w:b/>
                <w:sz w:val="20"/>
                <w:lang w:val="en-US"/>
              </w:rPr>
              <w:t>Annuities information:</w:t>
            </w:r>
          </w:p>
        </w:tc>
      </w:tr>
      <w:tr w:rsidR="0095672C" w:rsidRPr="00DF07B0" w:rsidTr="00950116">
        <w:trPr>
          <w:trHeight w:val="558"/>
        </w:trPr>
        <w:tc>
          <w:tcPr>
            <w:tcW w:w="2150" w:type="dxa"/>
            <w:tcBorders>
              <w:top w:val="single" w:sz="4" w:space="0" w:color="auto"/>
            </w:tcBorders>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C0020/R0040</w:t>
            </w:r>
            <w:r w:rsidR="0072092D" w:rsidRPr="00DF07B0">
              <w:rPr>
                <w:rFonts w:ascii="Times New Roman" w:hAnsi="Times New Roman" w:cs="Times New Roman"/>
                <w:sz w:val="20"/>
              </w:rPr>
              <w:t>–</w:t>
            </w:r>
            <w:r w:rsidRPr="00DF07B0">
              <w:rPr>
                <w:rFonts w:ascii="Times New Roman" w:hAnsi="Times New Roman" w:cs="Times New Roman"/>
                <w:sz w:val="20"/>
              </w:rPr>
              <w:t>R0190</w:t>
            </w:r>
          </w:p>
        </w:tc>
        <w:tc>
          <w:tcPr>
            <w:tcW w:w="1922" w:type="dxa"/>
            <w:tcBorders>
              <w:top w:val="single" w:sz="4" w:space="0" w:color="auto"/>
            </w:tcBorders>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Undiscounted annuity claims provisions at the start of year N</w:t>
            </w:r>
          </w:p>
        </w:tc>
        <w:tc>
          <w:tcPr>
            <w:tcW w:w="5216" w:type="dxa"/>
            <w:tcBorders>
              <w:top w:val="single" w:sz="4" w:space="0" w:color="auto"/>
            </w:tcBorders>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Amount of annuity claims best estimate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Insurance obligations at beginning of year N. </w:t>
            </w:r>
          </w:p>
          <w:p w:rsidR="0095672C" w:rsidRPr="00DF07B0" w:rsidRDefault="0095672C">
            <w:pPr>
              <w:rPr>
                <w:rFonts w:ascii="Times New Roman" w:hAnsi="Times New Roman" w:cs="Times New Roman"/>
                <w:sz w:val="20"/>
                <w:lang w:val="en-US"/>
              </w:rPr>
            </w:pPr>
            <w:del w:id="1030" w:author="Author">
              <w:r w:rsidRPr="00DF07B0" w:rsidDel="00522E25">
                <w:rPr>
                  <w:rFonts w:ascii="Times New Roman" w:hAnsi="Times New Roman" w:cs="Times New Roman"/>
                  <w:sz w:val="20"/>
                  <w:lang w:val="en-US"/>
                </w:rPr>
                <w:delText xml:space="preserve">This is a part of technical provisions set up during year N (Net movements between new reserves during </w:delText>
              </w:r>
              <w:r w:rsidR="00F42C0D" w:rsidRPr="00DF07B0" w:rsidDel="00522E25">
                <w:rPr>
                  <w:rFonts w:ascii="Times New Roman" w:hAnsi="Times New Roman" w:cs="Times New Roman"/>
                  <w:sz w:val="20"/>
                  <w:lang w:val="en-US"/>
                </w:rPr>
                <w:delText xml:space="preserve">year </w:delText>
              </w:r>
              <w:r w:rsidRPr="00DF07B0" w:rsidDel="00522E25">
                <w:rPr>
                  <w:rFonts w:ascii="Times New Roman" w:hAnsi="Times New Roman" w:cs="Times New Roman"/>
                  <w:sz w:val="20"/>
                  <w:lang w:val="en-US"/>
                </w:rPr>
                <w:delText xml:space="preserve">N/release of </w:delText>
              </w:r>
              <w:r w:rsidR="00F42C0D" w:rsidRPr="00DF07B0" w:rsidDel="00522E25">
                <w:rPr>
                  <w:rFonts w:ascii="Times New Roman" w:hAnsi="Times New Roman" w:cs="Times New Roman"/>
                  <w:sz w:val="20"/>
                  <w:lang w:val="en-US"/>
                </w:rPr>
                <w:delText>re</w:delText>
              </w:r>
              <w:r w:rsidRPr="00DF07B0" w:rsidDel="00522E25">
                <w:rPr>
                  <w:rFonts w:ascii="Times New Roman" w:hAnsi="Times New Roman" w:cs="Times New Roman"/>
                  <w:sz w:val="20"/>
                  <w:lang w:val="en-US"/>
                </w:rPr>
                <w:delText xml:space="preserve">serves during </w:delText>
              </w:r>
              <w:r w:rsidR="00F42C0D" w:rsidRPr="00DF07B0" w:rsidDel="00522E25">
                <w:rPr>
                  <w:rFonts w:ascii="Times New Roman" w:hAnsi="Times New Roman" w:cs="Times New Roman"/>
                  <w:sz w:val="20"/>
                  <w:lang w:val="en-US"/>
                </w:rPr>
                <w:delText xml:space="preserve">year </w:delText>
              </w:r>
              <w:r w:rsidRPr="00DF07B0" w:rsidDel="00522E25">
                <w:rPr>
                  <w:rFonts w:ascii="Times New Roman" w:hAnsi="Times New Roman" w:cs="Times New Roman"/>
                  <w:sz w:val="20"/>
                  <w:lang w:val="en-US"/>
                </w:rPr>
                <w:delText>N)</w:delText>
              </w:r>
            </w:del>
          </w:p>
        </w:tc>
      </w:tr>
      <w:tr w:rsidR="0095672C" w:rsidRPr="00DF07B0" w:rsidTr="00950116">
        <w:trPr>
          <w:trHeight w:val="975"/>
        </w:trPr>
        <w:tc>
          <w:tcPr>
            <w:tcW w:w="2150"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C0030/R0040</w:t>
            </w:r>
            <w:r w:rsidR="0072092D" w:rsidRPr="00DF07B0">
              <w:rPr>
                <w:rFonts w:ascii="Times New Roman" w:hAnsi="Times New Roman" w:cs="Times New Roman"/>
                <w:sz w:val="20"/>
              </w:rPr>
              <w:t>–</w:t>
            </w:r>
            <w:r w:rsidRPr="00DF07B0">
              <w:rPr>
                <w:rFonts w:ascii="Times New Roman" w:hAnsi="Times New Roman" w:cs="Times New Roman"/>
                <w:sz w:val="20"/>
              </w:rPr>
              <w:t>R0190</w:t>
            </w:r>
          </w:p>
        </w:tc>
        <w:tc>
          <w:tcPr>
            <w:tcW w:w="1922"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Undiscounted annuity claims provisions set up during year N</w:t>
            </w:r>
          </w:p>
        </w:tc>
        <w:tc>
          <w:tcPr>
            <w:tcW w:w="5216"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Total amount of annuity claims provisions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obligations set up during year N as at the moment they were first set up (i.e., where assumptions used were for the first time based on life techniques)</w:t>
            </w:r>
          </w:p>
          <w:p w:rsidR="0095672C" w:rsidRPr="00DF07B0" w:rsidRDefault="00522E25">
            <w:pPr>
              <w:rPr>
                <w:rFonts w:ascii="Times New Roman" w:hAnsi="Times New Roman" w:cs="Times New Roman"/>
                <w:sz w:val="20"/>
                <w:lang w:val="en-US"/>
              </w:rPr>
            </w:pPr>
            <w:ins w:id="1031" w:author="Author">
              <w:r w:rsidRPr="00DF07B0">
                <w:rPr>
                  <w:rFonts w:ascii="Times New Roman" w:hAnsi="Times New Roman" w:cs="Times New Roman"/>
                  <w:sz w:val="20"/>
                  <w:lang w:val="en-US"/>
                </w:rPr>
                <w:t>This is a part of technical provisions set up during year N (Net movements between new reserves during year N/release of reserves during year N)</w:t>
              </w:r>
            </w:ins>
          </w:p>
        </w:tc>
      </w:tr>
      <w:tr w:rsidR="0095672C" w:rsidRPr="00DF07B0" w:rsidTr="00950116">
        <w:trPr>
          <w:trHeight w:val="720"/>
        </w:trPr>
        <w:tc>
          <w:tcPr>
            <w:tcW w:w="2150"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C0040/R0040</w:t>
            </w:r>
            <w:r w:rsidR="0072092D" w:rsidRPr="00DF07B0">
              <w:rPr>
                <w:rFonts w:ascii="Times New Roman" w:hAnsi="Times New Roman" w:cs="Times New Roman"/>
                <w:sz w:val="20"/>
              </w:rPr>
              <w:t>–</w:t>
            </w:r>
            <w:r w:rsidRPr="00DF07B0">
              <w:rPr>
                <w:rFonts w:ascii="Times New Roman" w:hAnsi="Times New Roman" w:cs="Times New Roman"/>
                <w:sz w:val="20"/>
              </w:rPr>
              <w:t>R0190</w:t>
            </w:r>
          </w:p>
        </w:tc>
        <w:tc>
          <w:tcPr>
            <w:tcW w:w="1922"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Annuity payments paid during year N</w:t>
            </w:r>
          </w:p>
        </w:tc>
        <w:tc>
          <w:tcPr>
            <w:tcW w:w="5216" w:type="dxa"/>
            <w:hideMark/>
          </w:tcPr>
          <w:p w:rsidR="0095672C" w:rsidRPr="00DF07B0" w:rsidRDefault="0095672C" w:rsidP="00F42C0D">
            <w:pPr>
              <w:rPr>
                <w:rFonts w:ascii="Times New Roman" w:hAnsi="Times New Roman" w:cs="Times New Roman"/>
                <w:sz w:val="20"/>
                <w:lang w:val="en-US"/>
              </w:rPr>
            </w:pPr>
            <w:r w:rsidRPr="00DF07B0">
              <w:rPr>
                <w:rFonts w:ascii="Times New Roman" w:hAnsi="Times New Roman" w:cs="Times New Roman"/>
                <w:sz w:val="20"/>
                <w:lang w:val="en-US"/>
              </w:rPr>
              <w:t>Total  amount of annuity payments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Insurance </w:t>
            </w:r>
            <w:r w:rsidR="00F42C0D" w:rsidRPr="00DF07B0">
              <w:rPr>
                <w:rFonts w:ascii="Times New Roman" w:hAnsi="Times New Roman" w:cs="Times New Roman"/>
                <w:sz w:val="20"/>
                <w:lang w:val="en-US"/>
              </w:rPr>
              <w:t xml:space="preserve">obligations </w:t>
            </w:r>
            <w:r w:rsidRPr="00DF07B0">
              <w:rPr>
                <w:rFonts w:ascii="Times New Roman" w:hAnsi="Times New Roman" w:cs="Times New Roman"/>
                <w:sz w:val="20"/>
                <w:lang w:val="en-US"/>
              </w:rPr>
              <w:t>made during the calendar year N.</w:t>
            </w:r>
          </w:p>
        </w:tc>
      </w:tr>
      <w:tr w:rsidR="0095672C" w:rsidRPr="00DF07B0" w:rsidTr="00950116">
        <w:trPr>
          <w:trHeight w:val="915"/>
        </w:trPr>
        <w:tc>
          <w:tcPr>
            <w:tcW w:w="2150"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C0050/R0040</w:t>
            </w:r>
            <w:r w:rsidR="0072092D" w:rsidRPr="00DF07B0">
              <w:rPr>
                <w:rFonts w:ascii="Times New Roman" w:hAnsi="Times New Roman" w:cs="Times New Roman"/>
                <w:sz w:val="20"/>
              </w:rPr>
              <w:t>–</w:t>
            </w:r>
            <w:r w:rsidRPr="00DF07B0">
              <w:rPr>
                <w:rFonts w:ascii="Times New Roman" w:hAnsi="Times New Roman" w:cs="Times New Roman"/>
                <w:sz w:val="20"/>
              </w:rPr>
              <w:t>R0190</w:t>
            </w:r>
          </w:p>
        </w:tc>
        <w:tc>
          <w:tcPr>
            <w:tcW w:w="1922"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Undiscounted annuity claims provisions at the end of year N</w:t>
            </w:r>
          </w:p>
        </w:tc>
        <w:tc>
          <w:tcPr>
            <w:tcW w:w="5216"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Total  amount of annuity claims provisions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obligations at end of year N.</w:t>
            </w:r>
          </w:p>
        </w:tc>
      </w:tr>
      <w:tr w:rsidR="0095672C" w:rsidRPr="00DF07B0" w:rsidTr="00950116">
        <w:trPr>
          <w:trHeight w:val="930"/>
        </w:trPr>
        <w:tc>
          <w:tcPr>
            <w:tcW w:w="2150"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C0060/R0040</w:t>
            </w:r>
            <w:r w:rsidR="0072092D" w:rsidRPr="00DF07B0">
              <w:rPr>
                <w:rFonts w:ascii="Times New Roman" w:hAnsi="Times New Roman" w:cs="Times New Roman"/>
                <w:sz w:val="20"/>
              </w:rPr>
              <w:t>–</w:t>
            </w:r>
            <w:r w:rsidRPr="00DF07B0">
              <w:rPr>
                <w:rFonts w:ascii="Times New Roman" w:hAnsi="Times New Roman" w:cs="Times New Roman"/>
                <w:sz w:val="20"/>
              </w:rPr>
              <w:t>R0190</w:t>
            </w:r>
          </w:p>
        </w:tc>
        <w:tc>
          <w:tcPr>
            <w:tcW w:w="1922"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Number of annuities obligations at the end of year N</w:t>
            </w:r>
          </w:p>
        </w:tc>
        <w:tc>
          <w:tcPr>
            <w:tcW w:w="5216"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Number of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life insurance annuity obligations.</w:t>
            </w:r>
          </w:p>
        </w:tc>
      </w:tr>
      <w:tr w:rsidR="0095672C" w:rsidRPr="00DF07B0" w:rsidTr="00950116">
        <w:trPr>
          <w:trHeight w:val="1515"/>
        </w:trPr>
        <w:tc>
          <w:tcPr>
            <w:tcW w:w="2150"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C0070/R0040</w:t>
            </w:r>
            <w:r w:rsidR="0072092D" w:rsidRPr="00DF07B0">
              <w:rPr>
                <w:rFonts w:ascii="Times New Roman" w:hAnsi="Times New Roman" w:cs="Times New Roman"/>
                <w:sz w:val="20"/>
              </w:rPr>
              <w:t>–</w:t>
            </w:r>
            <w:r w:rsidRPr="00DF07B0">
              <w:rPr>
                <w:rFonts w:ascii="Times New Roman" w:hAnsi="Times New Roman" w:cs="Times New Roman"/>
                <w:sz w:val="20"/>
              </w:rPr>
              <w:t>R0190</w:t>
            </w:r>
          </w:p>
        </w:tc>
        <w:tc>
          <w:tcPr>
            <w:tcW w:w="1922" w:type="dxa"/>
            <w:hideMark/>
          </w:tcPr>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Best Estimate for annuity claims provisions at the end of year N (discounted basis)</w:t>
            </w:r>
          </w:p>
        </w:tc>
        <w:tc>
          <w:tcPr>
            <w:tcW w:w="5216" w:type="dxa"/>
            <w:hideMark/>
          </w:tcPr>
          <w:p w:rsidR="0095672C" w:rsidRPr="00DF07B0" w:rsidRDefault="0095672C" w:rsidP="00F42C0D">
            <w:pPr>
              <w:rPr>
                <w:rFonts w:ascii="Times New Roman" w:hAnsi="Times New Roman" w:cs="Times New Roman"/>
                <w:sz w:val="20"/>
                <w:lang w:val="en-US"/>
              </w:rPr>
            </w:pPr>
            <w:r w:rsidRPr="00DF07B0">
              <w:rPr>
                <w:rFonts w:ascii="Times New Roman" w:hAnsi="Times New Roman" w:cs="Times New Roman"/>
                <w:sz w:val="20"/>
                <w:lang w:val="en-US"/>
              </w:rPr>
              <w:t>Best estimate covering annuities stemming from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Insurance </w:t>
            </w:r>
            <w:r w:rsidR="00F42C0D" w:rsidRPr="00DF07B0">
              <w:rPr>
                <w:rFonts w:ascii="Times New Roman" w:hAnsi="Times New Roman" w:cs="Times New Roman"/>
                <w:sz w:val="20"/>
                <w:lang w:val="en-US"/>
              </w:rPr>
              <w:t>o</w:t>
            </w:r>
            <w:r w:rsidRPr="00DF07B0">
              <w:rPr>
                <w:rFonts w:ascii="Times New Roman" w:hAnsi="Times New Roman" w:cs="Times New Roman"/>
                <w:sz w:val="20"/>
                <w:lang w:val="en-US"/>
              </w:rPr>
              <w:t>bligations at the end of calendar year N.</w:t>
            </w:r>
          </w:p>
          <w:p w:rsidR="009442B6" w:rsidRPr="00DF07B0" w:rsidRDefault="009442B6" w:rsidP="00F42C0D">
            <w:pPr>
              <w:rPr>
                <w:rFonts w:ascii="Times New Roman" w:hAnsi="Times New Roman" w:cs="Times New Roman"/>
                <w:sz w:val="20"/>
                <w:lang w:val="en-US"/>
              </w:rPr>
            </w:pPr>
          </w:p>
          <w:p w:rsidR="009442B6" w:rsidRPr="00DF07B0" w:rsidRDefault="009442B6" w:rsidP="00F42C0D">
            <w:pPr>
              <w:rPr>
                <w:rFonts w:ascii="Times New Roman" w:hAnsi="Times New Roman" w:cs="Times New Roman"/>
                <w:sz w:val="20"/>
                <w:lang w:val="en-US"/>
              </w:rPr>
            </w:pPr>
            <w:r w:rsidRPr="00DF07B0">
              <w:rPr>
                <w:rFonts w:ascii="Times New Roman" w:hAnsi="Times New Roman" w:cs="Times New Roman"/>
                <w:sz w:val="20"/>
                <w:lang w:val="en-US"/>
              </w:rPr>
              <w:t>Information should be considered gross of reinsurance.</w:t>
            </w:r>
          </w:p>
        </w:tc>
      </w:tr>
      <w:tr w:rsidR="0095672C" w:rsidRPr="00DF07B0" w:rsidTr="00950116">
        <w:trPr>
          <w:trHeight w:val="1500"/>
        </w:trPr>
        <w:tc>
          <w:tcPr>
            <w:tcW w:w="2150" w:type="dxa"/>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C0080/R0040</w:t>
            </w:r>
            <w:r w:rsidR="0072092D" w:rsidRPr="00DF07B0">
              <w:rPr>
                <w:rFonts w:ascii="Times New Roman" w:hAnsi="Times New Roman" w:cs="Times New Roman"/>
                <w:sz w:val="20"/>
              </w:rPr>
              <w:t>–</w:t>
            </w:r>
            <w:r w:rsidRPr="00DF07B0">
              <w:rPr>
                <w:rFonts w:ascii="Times New Roman" w:hAnsi="Times New Roman" w:cs="Times New Roman"/>
                <w:sz w:val="20"/>
              </w:rPr>
              <w:t>R0190</w:t>
            </w:r>
          </w:p>
        </w:tc>
        <w:tc>
          <w:tcPr>
            <w:tcW w:w="1922"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Undiscounted development result</w:t>
            </w:r>
          </w:p>
        </w:tc>
        <w:tc>
          <w:tcPr>
            <w:tcW w:w="5216" w:type="dxa"/>
            <w:hideMark/>
          </w:tcPr>
          <w:p w:rsidR="0095672C" w:rsidRPr="00DF07B0" w:rsidRDefault="0095672C" w:rsidP="000142D1">
            <w:pPr>
              <w:rPr>
                <w:rFonts w:ascii="Times New Roman" w:hAnsi="Times New Roman" w:cs="Times New Roman"/>
                <w:sz w:val="20"/>
              </w:rPr>
            </w:pPr>
            <w:r w:rsidRPr="00DF07B0">
              <w:rPr>
                <w:rFonts w:ascii="Times New Roman" w:hAnsi="Times New Roman" w:cs="Times New Roman"/>
                <w:sz w:val="20"/>
                <w:lang w:val="en-US"/>
              </w:rPr>
              <w:t>Undiscounted development result calculated as the undiscounted annuity claims provisions at the start of year N, minus annuity payments paid during year N and minus undiscounted annuity claims provisions at the end of year N.</w:t>
            </w:r>
          </w:p>
        </w:tc>
      </w:tr>
      <w:tr w:rsidR="0095672C" w:rsidRPr="00DF07B0" w:rsidTr="00950116">
        <w:trPr>
          <w:trHeight w:val="571"/>
        </w:trPr>
        <w:tc>
          <w:tcPr>
            <w:tcW w:w="2150"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C0020</w:t>
            </w:r>
            <w:r w:rsidR="0072092D" w:rsidRPr="00DF07B0">
              <w:rPr>
                <w:rFonts w:ascii="Times New Roman" w:hAnsi="Times New Roman" w:cs="Times New Roman"/>
                <w:sz w:val="20"/>
              </w:rPr>
              <w:t>–</w:t>
            </w:r>
            <w:r w:rsidRPr="00DF07B0">
              <w:rPr>
                <w:rFonts w:ascii="Times New Roman" w:hAnsi="Times New Roman" w:cs="Times New Roman"/>
                <w:sz w:val="20"/>
              </w:rPr>
              <w:t>C0080/R0200</w:t>
            </w:r>
          </w:p>
        </w:tc>
        <w:tc>
          <w:tcPr>
            <w:tcW w:w="1922"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Total</w:t>
            </w:r>
          </w:p>
        </w:tc>
        <w:tc>
          <w:tcPr>
            <w:tcW w:w="5216" w:type="dxa"/>
            <w:hideMark/>
          </w:tcPr>
          <w:p w:rsidR="0095672C" w:rsidRPr="00DF07B0" w:rsidRDefault="0095672C">
            <w:pPr>
              <w:rPr>
                <w:rFonts w:ascii="Times New Roman" w:hAnsi="Times New Roman" w:cs="Times New Roman"/>
                <w:sz w:val="20"/>
              </w:rPr>
            </w:pPr>
            <w:r w:rsidRPr="00DF07B0">
              <w:rPr>
                <w:rFonts w:ascii="Times New Roman" w:hAnsi="Times New Roman" w:cs="Times New Roman"/>
                <w:sz w:val="20"/>
              </w:rPr>
              <w:t>Total amount of the u</w:t>
            </w:r>
            <w:proofErr w:type="spellStart"/>
            <w:r w:rsidRPr="00DF07B0">
              <w:rPr>
                <w:rFonts w:ascii="Times New Roman" w:hAnsi="Times New Roman" w:cs="Times New Roman"/>
                <w:sz w:val="20"/>
                <w:lang w:val="en-US"/>
              </w:rPr>
              <w:t>ndiscounted</w:t>
            </w:r>
            <w:proofErr w:type="spellEnd"/>
            <w:r w:rsidRPr="00DF07B0">
              <w:rPr>
                <w:rFonts w:ascii="Times New Roman" w:hAnsi="Times New Roman" w:cs="Times New Roman"/>
                <w:sz w:val="20"/>
                <w:lang w:val="en-US"/>
              </w:rPr>
              <w:t xml:space="preserve"> development result for all accident/underwriting years. </w:t>
            </w:r>
          </w:p>
        </w:tc>
      </w:tr>
    </w:tbl>
    <w:p w:rsidR="0095672C" w:rsidRPr="00DF07B0" w:rsidRDefault="0095672C" w:rsidP="00950116">
      <w:pPr>
        <w:rPr>
          <w:rFonts w:ascii="Times New Roman" w:hAnsi="Times New Roman" w:cs="Times New Roman"/>
          <w:b/>
          <w:sz w:val="20"/>
        </w:rPr>
      </w:pPr>
    </w:p>
    <w:p w:rsidR="003E7263" w:rsidRPr="00DF07B0" w:rsidRDefault="003E7263" w:rsidP="00950116">
      <w:pPr>
        <w:rPr>
          <w:rFonts w:ascii="Times New Roman" w:hAnsi="Times New Roman" w:cs="Times New Roman"/>
          <w:b/>
          <w:bCs/>
          <w:sz w:val="20"/>
          <w:szCs w:val="20"/>
        </w:rPr>
      </w:pPr>
    </w:p>
    <w:p w:rsidR="003E7263" w:rsidRPr="00DF07B0" w:rsidRDefault="003E7263" w:rsidP="00950116">
      <w:pPr>
        <w:rPr>
          <w:rFonts w:ascii="Times New Roman" w:hAnsi="Times New Roman" w:cs="Times New Roman"/>
          <w:b/>
          <w:bCs/>
          <w:sz w:val="20"/>
          <w:szCs w:val="20"/>
        </w:rPr>
      </w:pP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 xml:space="preserve">S.17.01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Non</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life Technical Provisions </w:t>
      </w:r>
    </w:p>
    <w:p w:rsidR="0095672C" w:rsidRPr="00DF07B0" w:rsidRDefault="0095672C">
      <w:pPr>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quarterly and annual submission of information for individual entities</w:t>
      </w:r>
      <w:r w:rsidR="0095672C" w:rsidRPr="00DF07B0">
        <w:rPr>
          <w:rFonts w:ascii="Times New Roman" w:hAnsi="Times New Roman" w:cs="Times New Roman"/>
          <w:sz w:val="20"/>
          <w:szCs w:val="20"/>
        </w:rPr>
        <w:t>, ring fenced</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funds, matching adjustment portfolios and remaining part</w:t>
      </w:r>
      <w:r w:rsidR="0095672C" w:rsidRPr="00DF07B0">
        <w:rPr>
          <w:rFonts w:ascii="Times New Roman" w:hAnsi="Times New Roman" w:cs="Times New Roman"/>
          <w:sz w:val="20"/>
          <w:szCs w:val="20"/>
          <w:lang w:val="en-US"/>
        </w:rPr>
        <w:t>.</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Undertakings may apply appropriate approximations in the calculation of the technical provisions as referred to </w:t>
      </w:r>
      <w:proofErr w:type="gramStart"/>
      <w:r w:rsidRPr="00DF07B0">
        <w:rPr>
          <w:rFonts w:ascii="Times New Roman" w:hAnsi="Times New Roman" w:cs="Times New Roman"/>
          <w:sz w:val="20"/>
          <w:szCs w:val="20"/>
          <w:lang w:val="en-US"/>
        </w:rPr>
        <w:t>in  Article</w:t>
      </w:r>
      <w:proofErr w:type="gramEnd"/>
      <w:r w:rsidRPr="00DF07B0">
        <w:rPr>
          <w:rFonts w:ascii="Times New Roman" w:hAnsi="Times New Roman" w:cs="Times New Roman"/>
          <w:sz w:val="20"/>
          <w:szCs w:val="20"/>
          <w:lang w:val="en-US"/>
        </w:rPr>
        <w:t xml:space="preserve">  21 of Delegated Regulation </w:t>
      </w:r>
      <w:r w:rsidR="000C6BAE" w:rsidRPr="00DF07B0">
        <w:rPr>
          <w:rFonts w:ascii="Times New Roman" w:hAnsi="Times New Roman" w:cs="Times New Roman"/>
          <w:sz w:val="20"/>
          <w:szCs w:val="20"/>
          <w:lang w:val="en-US"/>
        </w:rPr>
        <w:t xml:space="preserve">(EU) </w:t>
      </w:r>
      <w:r w:rsidRPr="00DF07B0">
        <w:rPr>
          <w:rFonts w:ascii="Times New Roman" w:hAnsi="Times New Roman" w:cs="Times New Roman"/>
          <w:sz w:val="20"/>
          <w:szCs w:val="20"/>
          <w:lang w:val="en-US"/>
        </w:rPr>
        <w:t xml:space="preserve">2015/35.  In  addition,  </w:t>
      </w:r>
      <w:r w:rsidR="00DB7C64" w:rsidRPr="00DF07B0">
        <w:rPr>
          <w:rFonts w:ascii="Times New Roman" w:hAnsi="Times New Roman" w:cs="Times New Roman"/>
          <w:sz w:val="20"/>
          <w:szCs w:val="20"/>
          <w:lang w:val="en-US"/>
        </w:rPr>
        <w:t>A</w:t>
      </w:r>
      <w:r w:rsidRPr="00DF07B0">
        <w:rPr>
          <w:rFonts w:ascii="Times New Roman" w:hAnsi="Times New Roman" w:cs="Times New Roman"/>
          <w:sz w:val="20"/>
          <w:szCs w:val="20"/>
          <w:lang w:val="en-US"/>
        </w:rPr>
        <w:t>rticle  59  of  the  Delegated  Regulation  (EU) 2015/35  may  be applied to calculate the risk margin during the financial year.</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Line of Business for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life obligations: The </w:t>
      </w:r>
      <w:r w:rsidR="000113C0" w:rsidRPr="00DF07B0">
        <w:rPr>
          <w:rFonts w:ascii="Times New Roman" w:hAnsi="Times New Roman" w:cs="Times New Roman"/>
          <w:sz w:val="20"/>
          <w:szCs w:val="20"/>
          <w:lang w:val="en-US"/>
        </w:rPr>
        <w:t>lines of business</w:t>
      </w:r>
      <w:r w:rsidRPr="00DF07B0">
        <w:rPr>
          <w:rFonts w:ascii="Times New Roman" w:hAnsi="Times New Roman" w:cs="Times New Roman"/>
          <w:sz w:val="20"/>
          <w:szCs w:val="20"/>
          <w:lang w:val="en-US"/>
        </w:rPr>
        <w:t xml:space="preserve">, referred to in </w:t>
      </w:r>
      <w:r w:rsidR="00DB7C64" w:rsidRPr="00DF07B0">
        <w:rPr>
          <w:rFonts w:ascii="Times New Roman" w:hAnsi="Times New Roman" w:cs="Times New Roman"/>
          <w:sz w:val="20"/>
          <w:szCs w:val="20"/>
          <w:lang w:val="en-US"/>
        </w:rPr>
        <w:t>A</w:t>
      </w:r>
      <w:r w:rsidRPr="00DF07B0">
        <w:rPr>
          <w:rFonts w:ascii="Times New Roman" w:hAnsi="Times New Roman" w:cs="Times New Roman"/>
          <w:sz w:val="20"/>
          <w:szCs w:val="20"/>
          <w:lang w:val="en-US"/>
        </w:rPr>
        <w:t xml:space="preserve">rticle 80 of the Directive 2009/138/EC, </w:t>
      </w:r>
      <w:r w:rsidR="000113C0" w:rsidRPr="00DF07B0">
        <w:rPr>
          <w:rFonts w:ascii="Times New Roman" w:eastAsia="Times New Roman" w:hAnsi="Times New Roman" w:cs="Times New Roman"/>
          <w:sz w:val="20"/>
          <w:szCs w:val="20"/>
          <w:lang w:eastAsia="es-ES"/>
        </w:rPr>
        <w:t>as defined in Annex I to Delegated Regulation (EU) 2015/35,</w:t>
      </w:r>
      <w:r w:rsidRPr="00DF07B0">
        <w:rPr>
          <w:rFonts w:ascii="Times New Roman" w:hAnsi="Times New Roman" w:cs="Times New Roman"/>
          <w:sz w:val="20"/>
          <w:szCs w:val="20"/>
          <w:lang w:val="en-US"/>
        </w:rPr>
        <w:t xml:space="preserve"> referred to direct business/accepted </w:t>
      </w:r>
      <w:r w:rsidRPr="00DF07B0">
        <w:rPr>
          <w:rFonts w:ascii="Times New Roman" w:hAnsi="Times New Roman" w:cs="Times New Roman"/>
          <w:sz w:val="20"/>
          <w:szCs w:val="20"/>
          <w:lang w:val="en-US"/>
        </w:rPr>
        <w:lastRenderedPageBreak/>
        <w:t>proportional reinsurance and accepted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proportional reinsurance. The segmentation shall reflect the nature of the risks underlying the contract (substance), rather than the legal form of the contract (form).</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Health direct insurance business pursued on a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similar technical basis to life insurance shall be segmented into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Life </w:t>
      </w:r>
      <w:r w:rsidR="000113C0" w:rsidRPr="00DF07B0">
        <w:rPr>
          <w:rFonts w:ascii="Times New Roman" w:hAnsi="Times New Roman" w:cs="Times New Roman"/>
          <w:sz w:val="20"/>
          <w:szCs w:val="20"/>
          <w:lang w:val="en-US"/>
        </w:rPr>
        <w:t xml:space="preserve">line of business </w:t>
      </w:r>
      <w:r w:rsidRPr="00DF07B0">
        <w:rPr>
          <w:rFonts w:ascii="Times New Roman" w:hAnsi="Times New Roman" w:cs="Times New Roman"/>
          <w:sz w:val="20"/>
          <w:szCs w:val="20"/>
          <w:lang w:val="en-US"/>
        </w:rPr>
        <w:t xml:space="preserve">1 to 3. </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Accepted proportional reinsurance shall be considered together with the direct business in the C0020 to C0130.</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rPr>
        <w:t xml:space="preserve">The information to be reported between R0010 and R0280 shall be after the volatility adjustment, the matching adjustment and the transitional </w:t>
      </w:r>
      <w:r w:rsidR="00045F07" w:rsidRPr="00DF07B0">
        <w:rPr>
          <w:rFonts w:ascii="Times New Roman" w:hAnsi="Times New Roman" w:cs="Times New Roman"/>
          <w:sz w:val="20"/>
          <w:szCs w:val="20"/>
        </w:rPr>
        <w:t xml:space="preserve">adjustment to the relevant risk-free interest rate term structure </w:t>
      </w:r>
      <w:r w:rsidRPr="00DF07B0">
        <w:rPr>
          <w:rFonts w:ascii="Times New Roman" w:hAnsi="Times New Roman" w:cs="Times New Roman"/>
          <w:sz w:val="20"/>
          <w:szCs w:val="20"/>
        </w:rPr>
        <w:t>if applied but shall not include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amount of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is requested separately between rows R0290 and R0310.</w:t>
      </w:r>
    </w:p>
    <w:tbl>
      <w:tblPr>
        <w:tblW w:w="9077" w:type="dxa"/>
        <w:tblInd w:w="65" w:type="dxa"/>
        <w:tblCellMar>
          <w:left w:w="70" w:type="dxa"/>
          <w:right w:w="70" w:type="dxa"/>
        </w:tblCellMar>
        <w:tblLook w:val="04A0" w:firstRow="1" w:lastRow="0" w:firstColumn="1" w:lastColumn="0" w:noHBand="0" w:noVBand="1"/>
      </w:tblPr>
      <w:tblGrid>
        <w:gridCol w:w="1706"/>
        <w:gridCol w:w="2835"/>
        <w:gridCol w:w="4536"/>
      </w:tblGrid>
      <w:tr w:rsidR="0095672C" w:rsidRPr="00DF07B0" w:rsidTr="00950116">
        <w:trPr>
          <w:trHeight w:val="335"/>
        </w:trPr>
        <w:tc>
          <w:tcPr>
            <w:tcW w:w="1706"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jc w:val="center"/>
              <w:rPr>
                <w:rFonts w:ascii="Times New Roman" w:hAnsi="Times New Roman" w:cs="Times New Roman"/>
                <w:b/>
                <w:sz w:val="20"/>
              </w:rPr>
            </w:pPr>
          </w:p>
        </w:tc>
        <w:tc>
          <w:tcPr>
            <w:tcW w:w="2835"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jc w:val="center"/>
              <w:rPr>
                <w:rFonts w:ascii="Times New Roman" w:hAnsi="Times New Roman" w:cs="Times New Roman"/>
                <w:b/>
                <w:sz w:val="20"/>
                <w:lang w:val="en-US"/>
              </w:rPr>
            </w:pPr>
            <w:r w:rsidRPr="00DF07B0">
              <w:rPr>
                <w:rFonts w:ascii="Times New Roman" w:hAnsi="Times New Roman" w:cs="Times New Roman"/>
                <w:b/>
                <w:sz w:val="20"/>
                <w:lang w:val="en-US"/>
              </w:rPr>
              <w:t>ITEM</w:t>
            </w:r>
          </w:p>
        </w:tc>
        <w:tc>
          <w:tcPr>
            <w:tcW w:w="4536"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jc w:val="center"/>
              <w:rPr>
                <w:rFonts w:ascii="Times New Roman" w:hAnsi="Times New Roman" w:cs="Times New Roman"/>
                <w:b/>
                <w:sz w:val="20"/>
                <w:lang w:val="en-US"/>
              </w:rPr>
            </w:pPr>
            <w:r w:rsidRPr="00DF07B0">
              <w:rPr>
                <w:rFonts w:ascii="Times New Roman" w:hAnsi="Times New Roman" w:cs="Times New Roman"/>
                <w:b/>
                <w:sz w:val="20"/>
                <w:lang w:val="en-US"/>
              </w:rPr>
              <w:t>INSTRUCTIONS</w:t>
            </w:r>
          </w:p>
        </w:tc>
      </w:tr>
      <w:tr w:rsidR="0095672C" w:rsidRPr="00DF07B0" w:rsidTr="00950116">
        <w:trPr>
          <w:trHeight w:val="872"/>
        </w:trPr>
        <w:tc>
          <w:tcPr>
            <w:tcW w:w="1706"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Z0020</w:t>
            </w:r>
          </w:p>
        </w:tc>
        <w:tc>
          <w:tcPr>
            <w:tcW w:w="2835"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Ring Fenced Fund/Matching adjustment portfolio or remaining part</w:t>
            </w:r>
          </w:p>
        </w:tc>
        <w:tc>
          <w:tcPr>
            <w:tcW w:w="4536"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spacing w:after="0" w:line="240" w:lineRule="auto"/>
              <w:rPr>
                <w:rFonts w:ascii="Times New Roman" w:hAnsi="Times New Roman" w:cs="Times New Roman"/>
                <w:sz w:val="20"/>
                <w:lang w:val="en-U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t>2 – Remaining part</w:t>
            </w:r>
          </w:p>
        </w:tc>
      </w:tr>
      <w:tr w:rsidR="0095672C" w:rsidRPr="00DF07B0" w:rsidTr="00950116">
        <w:trPr>
          <w:trHeight w:val="2114"/>
        </w:trPr>
        <w:tc>
          <w:tcPr>
            <w:tcW w:w="1706"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pt-PT"/>
              </w:rPr>
            </w:pPr>
            <w:r w:rsidRPr="00DF07B0">
              <w:rPr>
                <w:rFonts w:ascii="Times New Roman" w:hAnsi="Times New Roman" w:cs="Times New Roman"/>
                <w:sz w:val="20"/>
                <w:lang w:val="pt-PT"/>
              </w:rPr>
              <w:t>Z0030</w:t>
            </w:r>
          </w:p>
        </w:tc>
        <w:tc>
          <w:tcPr>
            <w:tcW w:w="2835"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Fund/Portfolio number</w:t>
            </w:r>
          </w:p>
          <w:p w:rsidR="0095672C" w:rsidRPr="00DF07B0" w:rsidRDefault="0095672C" w:rsidP="00950116">
            <w:pPr>
              <w:rPr>
                <w:rFonts w:ascii="Times New Roman" w:hAnsi="Times New Roman" w:cs="Times New Roman"/>
                <w:sz w:val="20"/>
                <w:lang w:val="en-US"/>
              </w:rPr>
            </w:pPr>
          </w:p>
          <w:p w:rsidR="0095672C" w:rsidRPr="00DF07B0" w:rsidRDefault="0095672C" w:rsidP="00950116">
            <w:pPr>
              <w:jc w:val="center"/>
              <w:rPr>
                <w:rFonts w:ascii="Times New Roman" w:hAnsi="Times New Roman" w:cs="Times New Roman"/>
                <w:sz w:val="20"/>
                <w:lang w:val="en-US"/>
              </w:rPr>
            </w:pPr>
          </w:p>
        </w:tc>
        <w:tc>
          <w:tcPr>
            <w:tcW w:w="4536"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spacing w:after="0" w:line="240" w:lineRule="auto"/>
              <w:ind w:right="7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Identification number for a ring fenced fund or matching adjustment portfolio. This number is attributed by the undertaking and must be consistent over time and with the fund/portfolio number reported in other templates. </w:t>
            </w:r>
          </w:p>
          <w:p w:rsidR="0095672C" w:rsidRPr="00DF07B0" w:rsidDel="00780DB8" w:rsidRDefault="0095672C" w:rsidP="00950116">
            <w:pPr>
              <w:spacing w:after="0" w:line="240" w:lineRule="auto"/>
              <w:rPr>
                <w:del w:id="1032" w:author="Author"/>
                <w:rFonts w:ascii="Times New Roman" w:eastAsia="Times New Roman" w:hAnsi="Times New Roman" w:cs="Times New Roman"/>
                <w:sz w:val="20"/>
                <w:szCs w:val="20"/>
                <w:lang w:eastAsia="es-ES"/>
              </w:rPr>
            </w:pPr>
          </w:p>
          <w:p w:rsidR="0095672C" w:rsidRPr="00DF07B0" w:rsidRDefault="000B7DAA" w:rsidP="00950116">
            <w:pPr>
              <w:rPr>
                <w:rFonts w:ascii="Times New Roman" w:hAnsi="Times New Roman" w:cs="Times New Roman"/>
                <w:sz w:val="20"/>
                <w:lang w:val="en-US"/>
              </w:rPr>
            </w:pPr>
            <w:del w:id="1033" w:author="Author">
              <w:r w:rsidRPr="00DF07B0" w:rsidDel="00780DB8">
                <w:rPr>
                  <w:rFonts w:ascii="Times New Roman" w:eastAsia="Times New Roman" w:hAnsi="Times New Roman" w:cs="Times New Roman"/>
                  <w:sz w:val="20"/>
                  <w:szCs w:val="20"/>
                  <w:lang w:eastAsia="es-ES"/>
                </w:rPr>
                <w:delText>W</w:delText>
              </w:r>
              <w:r w:rsidR="0095672C" w:rsidRPr="00DF07B0" w:rsidDel="00780DB8">
                <w:rPr>
                  <w:rFonts w:ascii="Times New Roman" w:eastAsia="Times New Roman" w:hAnsi="Times New Roman" w:cs="Times New Roman"/>
                  <w:sz w:val="20"/>
                  <w:szCs w:val="20"/>
                  <w:lang w:eastAsia="es-ES"/>
                </w:rPr>
                <w:delText xml:space="preserve">hen item Z0020 = </w:delText>
              </w:r>
              <w:r w:rsidRPr="00DF07B0" w:rsidDel="00780DB8">
                <w:rPr>
                  <w:rFonts w:ascii="Times New Roman" w:eastAsia="Times New Roman" w:hAnsi="Times New Roman" w:cs="Times New Roman"/>
                  <w:sz w:val="20"/>
                  <w:szCs w:val="20"/>
                  <w:lang w:eastAsia="es-ES"/>
                </w:rPr>
                <w:delText>2, then report “0”</w:delText>
              </w:r>
              <w:r w:rsidR="0095672C" w:rsidRPr="00DF07B0" w:rsidDel="00780DB8">
                <w:rPr>
                  <w:rFonts w:ascii="Times New Roman" w:eastAsia="Times New Roman" w:hAnsi="Times New Roman" w:cs="Times New Roman"/>
                  <w:sz w:val="20"/>
                  <w:szCs w:val="20"/>
                  <w:lang w:eastAsia="es-ES"/>
                </w:rPr>
                <w:delText>.</w:delText>
              </w:r>
            </w:del>
          </w:p>
        </w:tc>
      </w:tr>
    </w:tbl>
    <w:tbl>
      <w:tblPr>
        <w:tblStyle w:val="TableGrid"/>
        <w:tblW w:w="9134" w:type="dxa"/>
        <w:tblInd w:w="108" w:type="dxa"/>
        <w:tblLook w:val="04A0" w:firstRow="1" w:lastRow="0" w:firstColumn="1" w:lastColumn="0" w:noHBand="0" w:noVBand="1"/>
      </w:tblPr>
      <w:tblGrid>
        <w:gridCol w:w="2127"/>
        <w:gridCol w:w="2409"/>
        <w:gridCol w:w="4536"/>
        <w:gridCol w:w="62"/>
      </w:tblGrid>
      <w:tr w:rsidR="0095672C" w:rsidRPr="00DF07B0" w:rsidTr="00950116">
        <w:trPr>
          <w:trHeight w:val="285"/>
        </w:trPr>
        <w:tc>
          <w:tcPr>
            <w:tcW w:w="9134" w:type="dxa"/>
            <w:gridSpan w:val="4"/>
            <w:tcBorders>
              <w:top w:val="nil"/>
              <w:left w:val="nil"/>
              <w:bottom w:val="single" w:sz="4" w:space="0" w:color="auto"/>
              <w:right w:val="nil"/>
            </w:tcBorders>
            <w:hideMark/>
          </w:tcPr>
          <w:p w:rsidR="0095672C" w:rsidRPr="00DF07B0" w:rsidRDefault="0095672C" w:rsidP="00950116">
            <w:pPr>
              <w:spacing w:before="120" w:after="120"/>
              <w:rPr>
                <w:rFonts w:ascii="Times New Roman" w:hAnsi="Times New Roman" w:cs="Times New Roman"/>
                <w:b/>
                <w:bCs/>
                <w:iCs/>
                <w:sz w:val="20"/>
                <w:szCs w:val="20"/>
              </w:rPr>
            </w:pPr>
            <w:r w:rsidRPr="00DF07B0">
              <w:rPr>
                <w:rFonts w:ascii="Times New Roman" w:hAnsi="Times New Roman" w:cs="Times New Roman"/>
                <w:b/>
                <w:bCs/>
                <w:sz w:val="20"/>
                <w:szCs w:val="20"/>
              </w:rPr>
              <w:t> </w:t>
            </w:r>
            <w:r w:rsidRPr="00DF07B0">
              <w:rPr>
                <w:rFonts w:ascii="Times New Roman" w:hAnsi="Times New Roman" w:cs="Times New Roman"/>
                <w:b/>
                <w:bCs/>
                <w:iCs/>
                <w:sz w:val="20"/>
                <w:szCs w:val="20"/>
              </w:rPr>
              <w:t>Technical provisions calculated as a whole</w:t>
            </w:r>
          </w:p>
        </w:tc>
      </w:tr>
      <w:tr w:rsidR="0095672C" w:rsidRPr="00DF07B0" w:rsidTr="00950116">
        <w:trPr>
          <w:gridAfter w:val="1"/>
          <w:wAfter w:w="62" w:type="dxa"/>
          <w:trHeight w:val="1621"/>
        </w:trPr>
        <w:tc>
          <w:tcPr>
            <w:tcW w:w="2127" w:type="dxa"/>
            <w:tcBorders>
              <w:top w:val="single" w:sz="4" w:space="0" w:color="auto"/>
              <w:bottom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C0170/R0010</w:t>
            </w:r>
          </w:p>
        </w:tc>
        <w:tc>
          <w:tcPr>
            <w:tcW w:w="2409" w:type="dxa"/>
            <w:tcBorders>
              <w:top w:val="single" w:sz="4" w:space="0" w:color="auto"/>
              <w:bottom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Technical provisions calculated as a whole</w:t>
            </w:r>
          </w:p>
        </w:tc>
        <w:tc>
          <w:tcPr>
            <w:tcW w:w="4536" w:type="dxa"/>
            <w:tcBorders>
              <w:top w:val="single" w:sz="4" w:space="0" w:color="auto"/>
              <w:bottom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technical provisions calculated as a whole per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regarding direct and accepted business.</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amount shall be gross of any recoverable from reinsurance contract/SPV and Finite Re related to this business.</w:t>
            </w:r>
          </w:p>
        </w:tc>
      </w:tr>
      <w:tr w:rsidR="0095672C" w:rsidRPr="00DF07B0" w:rsidTr="00950116">
        <w:trPr>
          <w:gridAfter w:val="1"/>
          <w:wAfter w:w="62" w:type="dxa"/>
          <w:trHeight w:val="265"/>
        </w:trPr>
        <w:tc>
          <w:tcPr>
            <w:tcW w:w="2127"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C0180/R0010</w:t>
            </w:r>
          </w:p>
        </w:tc>
        <w:tc>
          <w:tcPr>
            <w:tcW w:w="2409"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Technical provisions calculated as a whole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w:t>
            </w:r>
          </w:p>
        </w:tc>
        <w:tc>
          <w:tcPr>
            <w:tcW w:w="4536"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total amount of technical provisions calculated as a whole regarding direct and accepted </w:t>
            </w:r>
            <w:proofErr w:type="gramStart"/>
            <w:r w:rsidRPr="00DF07B0">
              <w:rPr>
                <w:rFonts w:ascii="Times New Roman" w:hAnsi="Times New Roman" w:cs="Times New Roman"/>
                <w:sz w:val="20"/>
                <w:szCs w:val="20"/>
              </w:rPr>
              <w:t>business</w:t>
            </w:r>
            <w:r w:rsidRPr="00DF07B0" w:rsidDel="001938F4">
              <w:rPr>
                <w:rFonts w:ascii="Times New Roman" w:hAnsi="Times New Roman" w:cs="Times New Roman"/>
                <w:sz w:val="20"/>
                <w:szCs w:val="20"/>
              </w:rPr>
              <w:t xml:space="preserve"> </w:t>
            </w:r>
            <w:r w:rsidRPr="00DF07B0">
              <w:rPr>
                <w:rFonts w:ascii="Times New Roman" w:hAnsi="Times New Roman" w:cs="Times New Roman"/>
                <w:sz w:val="20"/>
                <w:szCs w:val="20"/>
              </w:rPr>
              <w:t>.</w:t>
            </w:r>
            <w:proofErr w:type="gramEnd"/>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amount shall be gross of any recoverable from reinsurance contract/SPV and Finite Re related to this business.</w:t>
            </w:r>
          </w:p>
        </w:tc>
      </w:tr>
      <w:tr w:rsidR="0095672C" w:rsidRPr="00DF07B0" w:rsidTr="00950116">
        <w:trPr>
          <w:gridAfter w:val="1"/>
          <w:wAfter w:w="62" w:type="dxa"/>
          <w:trHeight w:val="1530"/>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C0130/R0020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Technical provisions calculated as a whole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technical provisions calculated as a whole per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for the direct business.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amount shall be gross of any recoverable from reinsurance contract/SPV and Finite Re related to this business.</w:t>
            </w:r>
          </w:p>
        </w:tc>
      </w:tr>
      <w:tr w:rsidR="0095672C" w:rsidRPr="00DF07B0" w:rsidTr="00950116">
        <w:trPr>
          <w:gridAfter w:val="1"/>
          <w:wAfter w:w="62" w:type="dxa"/>
          <w:trHeight w:val="1560"/>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C0180/R0020</w:t>
            </w:r>
          </w:p>
        </w:tc>
        <w:tc>
          <w:tcPr>
            <w:tcW w:w="240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Technical provisions calculated as a whole, total direct business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technical provisions calculated as a whole, for the direct business.</w:t>
            </w:r>
          </w:p>
          <w:p w:rsidR="0095672C" w:rsidRPr="00DF07B0" w:rsidRDefault="0095672C" w:rsidP="00950116">
            <w:pPr>
              <w:rPr>
                <w:rFonts w:ascii="Times New Roman" w:hAnsi="Times New Roman" w:cs="Times New Roman"/>
                <w:sz w:val="20"/>
                <w:szCs w:val="20"/>
              </w:rPr>
            </w:pPr>
          </w:p>
          <w:p w:rsidR="0095672C" w:rsidRPr="00DF07B0" w:rsidDel="00504A6D"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amount shall be gross of any recoverable from reinsurance contract/SPV and Finite Re related to this business.</w:t>
            </w:r>
          </w:p>
        </w:tc>
      </w:tr>
      <w:tr w:rsidR="0095672C" w:rsidRPr="00DF07B0" w:rsidTr="00950116">
        <w:trPr>
          <w:gridAfter w:val="1"/>
          <w:wAfter w:w="62" w:type="dxa"/>
          <w:trHeight w:val="1560"/>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C0130/R0030</w:t>
            </w:r>
          </w:p>
        </w:tc>
        <w:tc>
          <w:tcPr>
            <w:tcW w:w="240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Technical provisions calculated as a whole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accepted proportional reinsurance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technical provisions calculated as a whole per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for the accepted proportional reinsurance business.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amount shall be gross of any recoverable from reinsurance contract/SPV and Finite Re related to this business.</w:t>
            </w:r>
          </w:p>
        </w:tc>
      </w:tr>
      <w:tr w:rsidR="0095672C" w:rsidRPr="00DF07B0" w:rsidTr="00950116">
        <w:trPr>
          <w:gridAfter w:val="1"/>
          <w:wAfter w:w="62" w:type="dxa"/>
          <w:trHeight w:val="1560"/>
        </w:trPr>
        <w:tc>
          <w:tcPr>
            <w:tcW w:w="2127" w:type="dxa"/>
          </w:tcPr>
          <w:p w:rsidR="0095672C" w:rsidRPr="00DF07B0" w:rsidDel="00504A6D"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C0180/R0030</w:t>
            </w:r>
          </w:p>
        </w:tc>
        <w:tc>
          <w:tcPr>
            <w:tcW w:w="2409" w:type="dxa"/>
          </w:tcPr>
          <w:p w:rsidR="0095672C" w:rsidRPr="00DF07B0" w:rsidDel="00504A6D"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Technical provisions calculated as a whole, total accepted proportional reinsurance business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technical provisions calculated as a whole, for the accepted proportional reinsurance business.</w:t>
            </w:r>
          </w:p>
          <w:p w:rsidR="0095672C" w:rsidRPr="00DF07B0" w:rsidRDefault="0095672C" w:rsidP="00950116">
            <w:pPr>
              <w:rPr>
                <w:rFonts w:ascii="Times New Roman" w:hAnsi="Times New Roman" w:cs="Times New Roman"/>
                <w:sz w:val="20"/>
                <w:szCs w:val="20"/>
              </w:rPr>
            </w:pPr>
          </w:p>
          <w:p w:rsidR="0095672C" w:rsidRPr="00DF07B0" w:rsidDel="00504A6D"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amount shall be gross of any recoverable from reinsurance contract/SPV and Finite Re related to this business.</w:t>
            </w:r>
          </w:p>
        </w:tc>
      </w:tr>
      <w:tr w:rsidR="0095672C" w:rsidRPr="00DF07B0" w:rsidTr="00950116">
        <w:trPr>
          <w:gridAfter w:val="1"/>
          <w:wAfter w:w="62" w:type="dxa"/>
          <w:trHeight w:val="1545"/>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C0140 to C0170/R0040</w:t>
            </w:r>
          </w:p>
        </w:tc>
        <w:tc>
          <w:tcPr>
            <w:tcW w:w="240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Technical provisions calculated as a whole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reinsurance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technical provisions calculated as a whole per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for the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proportional reinsurance business.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amount shall be gross of any recoverable from reinsurance contract/SPV and Finite Re related to this business.</w:t>
            </w:r>
          </w:p>
        </w:tc>
      </w:tr>
      <w:tr w:rsidR="0095672C" w:rsidRPr="00DF07B0" w:rsidTr="00950116">
        <w:trPr>
          <w:gridAfter w:val="1"/>
          <w:wAfter w:w="62" w:type="dxa"/>
          <w:trHeight w:val="85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C0180/R0040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Technical provisions calculated as a whole, total accepted non proportional reinsurance business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technical provisions calculated as a whole, for the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reinsurance business.</w:t>
            </w:r>
          </w:p>
          <w:p w:rsidR="0095672C" w:rsidRPr="00DF07B0" w:rsidRDefault="0095672C" w:rsidP="00950116">
            <w:pPr>
              <w:rPr>
                <w:rFonts w:ascii="Times New Roman" w:hAnsi="Times New Roman" w:cs="Times New Roman"/>
                <w:sz w:val="20"/>
                <w:szCs w:val="20"/>
              </w:rPr>
            </w:pPr>
          </w:p>
          <w:p w:rsidR="0095672C" w:rsidRPr="00DF07B0" w:rsidDel="00E96069"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This amount shall be gross of any recoverable from reinsurance contract/SPV and Finite Re related to this business.</w:t>
            </w:r>
          </w:p>
        </w:tc>
      </w:tr>
    </w:tbl>
    <w:tbl>
      <w:tblPr>
        <w:tblW w:w="9072" w:type="dxa"/>
        <w:tblInd w:w="70" w:type="dxa"/>
        <w:tblCellMar>
          <w:left w:w="70" w:type="dxa"/>
          <w:right w:w="70" w:type="dxa"/>
        </w:tblCellMar>
        <w:tblLook w:val="04A0" w:firstRow="1" w:lastRow="0" w:firstColumn="1" w:lastColumn="0" w:noHBand="0" w:noVBand="1"/>
      </w:tblPr>
      <w:tblGrid>
        <w:gridCol w:w="2127"/>
        <w:gridCol w:w="2409"/>
        <w:gridCol w:w="4536"/>
      </w:tblGrid>
      <w:tr w:rsidR="0095672C" w:rsidRPr="00DF07B0" w:rsidTr="00950116">
        <w:trPr>
          <w:trHeight w:val="1480"/>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C0020 to C0170/R0050</w:t>
            </w:r>
          </w:p>
          <w:p w:rsidR="0095672C" w:rsidRPr="00DF07B0" w:rsidRDefault="0095672C" w:rsidP="00950116">
            <w:pPr>
              <w:spacing w:after="0" w:line="240" w:lineRule="auto"/>
              <w:rPr>
                <w:rFonts w:ascii="Times New Roman" w:hAnsi="Times New Roman" w:cs="Times New Roman"/>
                <w:sz w:val="20"/>
                <w:szCs w:val="20"/>
              </w:rPr>
            </w:pPr>
          </w:p>
        </w:tc>
        <w:tc>
          <w:tcPr>
            <w:tcW w:w="2409"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Total Recoverables from reinsurance/SPV and Finite Re after the adjustment for expected losses due to counterparty default associated to TP </w:t>
            </w:r>
            <w:r w:rsidR="00CB0E43" w:rsidRPr="00DF07B0">
              <w:rPr>
                <w:rFonts w:ascii="Times New Roman" w:hAnsi="Times New Roman" w:cs="Times New Roman"/>
                <w:sz w:val="20"/>
                <w:szCs w:val="20"/>
              </w:rPr>
              <w:t xml:space="preserve">calculated </w:t>
            </w:r>
            <w:r w:rsidRPr="00DF07B0">
              <w:rPr>
                <w:rFonts w:ascii="Times New Roman" w:hAnsi="Times New Roman" w:cs="Times New Roman"/>
                <w:sz w:val="20"/>
                <w:szCs w:val="20"/>
              </w:rPr>
              <w:t>as a whole</w:t>
            </w:r>
          </w:p>
        </w:tc>
        <w:tc>
          <w:tcPr>
            <w:tcW w:w="4536"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The amount of recoverables from reinsurance/SPV and Finite Re after the adjustment for expected losses due to counterparty default of technical provisions calculated as a whole per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w:t>
            </w:r>
            <w:r w:rsidRPr="00DF07B0">
              <w:rPr>
                <w:rFonts w:ascii="Times New Roman" w:hAnsi="Times New Roman" w:cs="Times New Roman"/>
                <w:sz w:val="20"/>
                <w:szCs w:val="20"/>
              </w:rPr>
              <w:br/>
            </w:r>
          </w:p>
        </w:tc>
      </w:tr>
      <w:tr w:rsidR="0095672C" w:rsidRPr="00DF07B0" w:rsidTr="00950116">
        <w:trPr>
          <w:trHeight w:val="1550"/>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C0180/R0050</w:t>
            </w:r>
          </w:p>
          <w:p w:rsidR="0095672C" w:rsidRPr="00DF07B0" w:rsidRDefault="0095672C" w:rsidP="00950116">
            <w:pPr>
              <w:spacing w:after="0" w:line="240" w:lineRule="auto"/>
              <w:rPr>
                <w:rFonts w:ascii="Times New Roman" w:hAnsi="Times New Roman" w:cs="Times New Roman"/>
                <w:sz w:val="20"/>
                <w:szCs w:val="20"/>
              </w:rPr>
            </w:pPr>
          </w:p>
        </w:tc>
        <w:tc>
          <w:tcPr>
            <w:tcW w:w="2409"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Total Recoverables from reinsurance/SPV and Finite Re after the adjustment for expected losses due to counterparty default associated to TP </w:t>
            </w:r>
            <w:r w:rsidR="00CB0E43" w:rsidRPr="00DF07B0">
              <w:rPr>
                <w:rFonts w:ascii="Times New Roman" w:hAnsi="Times New Roman" w:cs="Times New Roman"/>
                <w:sz w:val="20"/>
                <w:szCs w:val="20"/>
              </w:rPr>
              <w:t xml:space="preserve">calculated </w:t>
            </w:r>
            <w:r w:rsidRPr="00DF07B0">
              <w:rPr>
                <w:rFonts w:ascii="Times New Roman" w:hAnsi="Times New Roman" w:cs="Times New Roman"/>
                <w:sz w:val="20"/>
                <w:szCs w:val="20"/>
              </w:rPr>
              <w:t>as a whole</w:t>
            </w:r>
          </w:p>
        </w:tc>
        <w:tc>
          <w:tcPr>
            <w:tcW w:w="4536"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The total amount, for all </w:t>
            </w:r>
            <w:r w:rsidR="003316D5"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rPr>
              <w:t xml:space="preserve">, of recoverables from reinsurance/SPV and Finite Re after the adjustment for expected losses due to counterparty default of technical provisions calculated as a whole per each </w:t>
            </w:r>
            <w:r w:rsidR="003316D5" w:rsidRPr="00DF07B0">
              <w:rPr>
                <w:rFonts w:ascii="Times New Roman" w:hAnsi="Times New Roman" w:cs="Times New Roman"/>
                <w:sz w:val="20"/>
                <w:szCs w:val="20"/>
              </w:rPr>
              <w:t xml:space="preserve">line of business. </w:t>
            </w:r>
          </w:p>
        </w:tc>
      </w:tr>
    </w:tbl>
    <w:tbl>
      <w:tblPr>
        <w:tblStyle w:val="TableGrid"/>
        <w:tblW w:w="9072" w:type="dxa"/>
        <w:tblInd w:w="108" w:type="dxa"/>
        <w:tblLayout w:type="fixed"/>
        <w:tblLook w:val="04A0" w:firstRow="1" w:lastRow="0" w:firstColumn="1" w:lastColumn="0" w:noHBand="0" w:noVBand="1"/>
      </w:tblPr>
      <w:tblGrid>
        <w:gridCol w:w="2127"/>
        <w:gridCol w:w="2409"/>
        <w:gridCol w:w="4536"/>
      </w:tblGrid>
      <w:tr w:rsidR="0095672C" w:rsidRPr="00DF07B0" w:rsidTr="00950116">
        <w:trPr>
          <w:trHeight w:val="363"/>
        </w:trPr>
        <w:tc>
          <w:tcPr>
            <w:tcW w:w="9072" w:type="dxa"/>
            <w:gridSpan w:val="3"/>
            <w:tcBorders>
              <w:top w:val="nil"/>
              <w:left w:val="nil"/>
              <w:bottom w:val="nil"/>
              <w:right w:val="nil"/>
            </w:tcBorders>
            <w:hideMark/>
          </w:tcPr>
          <w:p w:rsidR="0095672C" w:rsidRPr="00DF07B0" w:rsidRDefault="0095672C" w:rsidP="00950116">
            <w:pPr>
              <w:spacing w:before="120" w:after="120"/>
              <w:rPr>
                <w:rFonts w:ascii="Times New Roman" w:hAnsi="Times New Roman" w:cs="Times New Roman"/>
                <w:b/>
                <w:bCs/>
                <w:iCs/>
                <w:sz w:val="20"/>
                <w:szCs w:val="20"/>
              </w:rPr>
            </w:pPr>
            <w:r w:rsidRPr="00DF07B0">
              <w:rPr>
                <w:rFonts w:ascii="Times New Roman" w:hAnsi="Times New Roman" w:cs="Times New Roman"/>
                <w:b/>
                <w:bCs/>
                <w:sz w:val="20"/>
                <w:szCs w:val="20"/>
              </w:rPr>
              <w:t> </w:t>
            </w:r>
            <w:r w:rsidRPr="00DF07B0">
              <w:rPr>
                <w:rFonts w:ascii="Times New Roman" w:hAnsi="Times New Roman" w:cs="Times New Roman"/>
                <w:b/>
                <w:bCs/>
                <w:iCs/>
                <w:sz w:val="20"/>
                <w:szCs w:val="20"/>
              </w:rPr>
              <w:t xml:space="preserve">Technical provisions calculated as a sum of a best estimate and a risk margin </w:t>
            </w:r>
            <w:r w:rsidR="0072092D" w:rsidRPr="00DF07B0">
              <w:rPr>
                <w:rFonts w:ascii="Times New Roman" w:hAnsi="Times New Roman" w:cs="Times New Roman"/>
                <w:b/>
                <w:bCs/>
                <w:iCs/>
                <w:sz w:val="20"/>
                <w:szCs w:val="20"/>
              </w:rPr>
              <w:t>–</w:t>
            </w:r>
            <w:r w:rsidRPr="00DF07B0">
              <w:rPr>
                <w:rFonts w:ascii="Times New Roman" w:hAnsi="Times New Roman" w:cs="Times New Roman"/>
                <w:b/>
                <w:bCs/>
                <w:iCs/>
                <w:sz w:val="20"/>
                <w:szCs w:val="20"/>
              </w:rPr>
              <w:t xml:space="preserve"> Best estimate</w:t>
            </w:r>
          </w:p>
        </w:tc>
      </w:tr>
      <w:tr w:rsidR="0095672C" w:rsidRPr="00DF07B0" w:rsidTr="00950116">
        <w:trPr>
          <w:trHeight w:val="1080"/>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C0170/R0060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of Premium provisions, Gross, total</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best estimate for premium provisions, gross of the amounts recoverable from reinsurance contracts, special purpose vehicles and finite reinsurance, for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business.</w:t>
            </w:r>
          </w:p>
        </w:tc>
      </w:tr>
      <w:tr w:rsidR="0095672C" w:rsidRPr="00DF07B0" w:rsidTr="00950116">
        <w:trPr>
          <w:trHeight w:val="1214"/>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C0180/R0060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Premium provisions, Gross, total</w:t>
            </w:r>
          </w:p>
        </w:tc>
        <w:tc>
          <w:tcPr>
            <w:tcW w:w="4536" w:type="dxa"/>
          </w:tcPr>
          <w:p w:rsidR="0095672C" w:rsidRPr="00DF07B0" w:rsidDel="00B5777D"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best estimate for premium provisions, gross of the amounts recoverable from reinsurance contracts, special purpose vehicles and finite reinsurance regarding direct and accepted business.</w:t>
            </w:r>
          </w:p>
        </w:tc>
      </w:tr>
      <w:tr w:rsidR="0095672C" w:rsidRPr="00DF07B0" w:rsidTr="00950116">
        <w:trPr>
          <w:trHeight w:val="1118"/>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C0130/R0070</w:t>
            </w:r>
          </w:p>
        </w:tc>
        <w:tc>
          <w:tcPr>
            <w:tcW w:w="240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Best Estimate of Premium provisions, Gross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best estimate for premium provisions, for the direct business, gross of the amounts recoverable from reinsurance contracts, special purpose vehicles and finite reinsurance, for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w:t>
            </w:r>
          </w:p>
        </w:tc>
      </w:tr>
      <w:tr w:rsidR="0095672C" w:rsidRPr="00DF07B0" w:rsidTr="00950116">
        <w:trPr>
          <w:trHeight w:val="1119"/>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C0180/R0070</w:t>
            </w:r>
          </w:p>
        </w:tc>
        <w:tc>
          <w:tcPr>
            <w:tcW w:w="240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Premium provisions, Gross, total direct business</w:t>
            </w:r>
          </w:p>
        </w:tc>
        <w:tc>
          <w:tcPr>
            <w:tcW w:w="4536" w:type="dxa"/>
          </w:tcPr>
          <w:p w:rsidR="0095672C" w:rsidRPr="00DF07B0" w:rsidDel="00B5777D"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total amount of best estimate for premium provisions, for the direct business, gross of the amounts recoverable from reinsurance contracts, special purpose vehicles and finite reinsurance. </w:t>
            </w:r>
          </w:p>
        </w:tc>
      </w:tr>
      <w:tr w:rsidR="0095672C" w:rsidRPr="00DF07B0" w:rsidTr="00950116">
        <w:trPr>
          <w:trHeight w:val="1184"/>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C0130/R0080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Best Estimate of Premium provisions, Gross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accepted proportional reinsurance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best estimate for premium provisions, for accepted proportional reinsurance business, gross of the amounts recoverable from reinsurance contracts, special purpose vehicles and finite reinsurance</w:t>
            </w:r>
            <w:r w:rsidRPr="00DF07B0" w:rsidDel="00B5777D">
              <w:rPr>
                <w:rFonts w:ascii="Times New Roman" w:hAnsi="Times New Roman" w:cs="Times New Roman"/>
                <w:sz w:val="20"/>
                <w:szCs w:val="20"/>
              </w:rPr>
              <w:t xml:space="preserve"> </w:t>
            </w:r>
            <w:r w:rsidRPr="00DF07B0">
              <w:rPr>
                <w:rFonts w:ascii="Times New Roman" w:hAnsi="Times New Roman" w:cs="Times New Roman"/>
                <w:sz w:val="20"/>
                <w:szCs w:val="20"/>
              </w:rPr>
              <w:t xml:space="preserve">, for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w:t>
            </w:r>
          </w:p>
        </w:tc>
      </w:tr>
      <w:tr w:rsidR="0095672C" w:rsidRPr="00DF07B0" w:rsidTr="00950116">
        <w:trPr>
          <w:trHeight w:val="1399"/>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C0180/R0080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Premium provisions, Gross, total accepted proportional reinsurance business</w:t>
            </w:r>
          </w:p>
        </w:tc>
        <w:tc>
          <w:tcPr>
            <w:tcW w:w="4536" w:type="dxa"/>
          </w:tcPr>
          <w:p w:rsidR="0095672C" w:rsidRPr="00DF07B0" w:rsidDel="00B5777D"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total amount of best estimate for premium provisions, for the accepted proportional reinsurance business, gross of the amounts recoverable from reinsurance contracts, special purpose vehicles and finite reinsurance. </w:t>
            </w:r>
          </w:p>
        </w:tc>
      </w:tr>
      <w:tr w:rsidR="0095672C" w:rsidRPr="00DF07B0" w:rsidTr="00950116">
        <w:trPr>
          <w:trHeight w:val="1080"/>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C0140 to C0170/R0090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Best Estimate of Premium provisions, Gross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accepted non proportional reinsurance business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best estimate for premium provisions, for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reinsurance business, gross of the amounts recoverable from reinsurance contracts, special purpose vehicles and finite reinsurance</w:t>
            </w:r>
            <w:r w:rsidRPr="00DF07B0" w:rsidDel="00B5777D">
              <w:rPr>
                <w:rFonts w:ascii="Times New Roman" w:hAnsi="Times New Roman" w:cs="Times New Roman"/>
                <w:sz w:val="20"/>
                <w:szCs w:val="20"/>
              </w:rPr>
              <w:t xml:space="preserve"> </w:t>
            </w:r>
            <w:r w:rsidRPr="00DF07B0">
              <w:rPr>
                <w:rFonts w:ascii="Times New Roman" w:hAnsi="Times New Roman" w:cs="Times New Roman"/>
                <w:sz w:val="20"/>
                <w:szCs w:val="20"/>
              </w:rPr>
              <w:t xml:space="preserve">, for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w:t>
            </w:r>
          </w:p>
        </w:tc>
      </w:tr>
      <w:tr w:rsidR="0095672C" w:rsidRPr="00DF07B0" w:rsidTr="00950116">
        <w:trPr>
          <w:trHeight w:val="1080"/>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C0180/R0090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Premium provisions, Gross, total accepted non proportional reinsurance business</w:t>
            </w:r>
          </w:p>
        </w:tc>
        <w:tc>
          <w:tcPr>
            <w:tcW w:w="4536"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The total amount of best estimate for premium provisions, for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proportional reinsurance business, gross of the amounts recoverable from reinsurance contracts, special purpose vehicles and finite reinsurance. </w:t>
            </w:r>
          </w:p>
          <w:p w:rsidR="0095672C" w:rsidRPr="00DF07B0" w:rsidRDefault="0095672C" w:rsidP="00950116">
            <w:pPr>
              <w:rPr>
                <w:rFonts w:ascii="Times New Roman" w:hAnsi="Times New Roman" w:cs="Times New Roman"/>
                <w:sz w:val="20"/>
                <w:szCs w:val="20"/>
              </w:rPr>
            </w:pPr>
          </w:p>
        </w:tc>
      </w:tr>
      <w:tr w:rsidR="0095672C" w:rsidRPr="00DF07B0" w:rsidTr="00950116">
        <w:trPr>
          <w:trHeight w:val="1833"/>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C0170/R0100</w:t>
            </w:r>
          </w:p>
        </w:tc>
        <w:tc>
          <w:tcPr>
            <w:tcW w:w="240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of Premium provisions, Total recoverable from reinsurance/SPV and Finite re before the adjustment for expected losses due to counterparty default Direct and accepted  reinsurance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recoverable from reinsurance/SPV and Finite reinsurance before the adjustment for expected losses due to counterparty default, referred to the best estimate for premium provisions for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w:t>
            </w:r>
          </w:p>
          <w:p w:rsidR="0095672C" w:rsidRPr="00DF07B0" w:rsidRDefault="0095672C">
            <w:pPr>
              <w:rPr>
                <w:rFonts w:ascii="Times New Roman" w:hAnsi="Times New Roman" w:cs="Times New Roman"/>
                <w:sz w:val="20"/>
                <w:szCs w:val="20"/>
              </w:rPr>
            </w:pPr>
          </w:p>
        </w:tc>
      </w:tr>
      <w:tr w:rsidR="0095672C" w:rsidRPr="00DF07B0" w:rsidTr="00950116">
        <w:trPr>
          <w:trHeight w:val="1830"/>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C0180/R0100</w:t>
            </w:r>
          </w:p>
        </w:tc>
        <w:tc>
          <w:tcPr>
            <w:tcW w:w="240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Premium provisions, Total recoverable from reinsurance/SPV and Finite re before the adjustment for expected losses due to counterparty default</w:t>
            </w:r>
          </w:p>
        </w:tc>
        <w:tc>
          <w:tcPr>
            <w:tcW w:w="4536" w:type="dxa"/>
          </w:tcPr>
          <w:p w:rsidR="0095672C" w:rsidRPr="00DF07B0" w:rsidDel="0015387A"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Total recoverable from reinsurance/SPV and Finite reinsurance before the adjustment for expected losses due to counterparty default, referred to the best estimate for premium provisions. </w:t>
            </w:r>
          </w:p>
        </w:tc>
      </w:tr>
      <w:tr w:rsidR="0095672C" w:rsidRPr="00DF07B0" w:rsidTr="00950116">
        <w:trPr>
          <w:trHeight w:val="1700"/>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C0020 to C0170/R0110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Best Estimate of Premium provisions, Recoverables from reinsurance (except SPV and Finite Reinsurance) before adjustment for expected losses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Recoverables from reinsurance (except SPV and Finite Reinsurance) before adjustment for expected losses, referred to the best estimate for premium provisions, for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w:t>
            </w:r>
          </w:p>
          <w:p w:rsidR="0095672C" w:rsidRPr="00DF07B0" w:rsidRDefault="0095672C" w:rsidP="00950116">
            <w:pPr>
              <w:rPr>
                <w:rFonts w:ascii="Times New Roman" w:hAnsi="Times New Roman" w:cs="Times New Roman"/>
                <w:sz w:val="20"/>
                <w:szCs w:val="20"/>
              </w:rPr>
            </w:pPr>
          </w:p>
        </w:tc>
      </w:tr>
      <w:tr w:rsidR="0095672C" w:rsidRPr="00DF07B0" w:rsidTr="00950116">
        <w:trPr>
          <w:trHeight w:val="1710"/>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C0180/R0110</w:t>
            </w:r>
          </w:p>
        </w:tc>
        <w:tc>
          <w:tcPr>
            <w:tcW w:w="240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Premium provisions, Recoverables from reinsurance (except SPV and Finite Reinsurance) before adjustment for expected losses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Recoverables from reinsurance (except SPV and Finite Reinsurance) before adjustment for expected losses, referred to the best estimate for premium provisions.</w:t>
            </w:r>
          </w:p>
          <w:p w:rsidR="0095672C" w:rsidRPr="00DF07B0" w:rsidRDefault="0095672C" w:rsidP="00950116">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p>
        </w:tc>
      </w:tr>
      <w:tr w:rsidR="0095672C" w:rsidRPr="00DF07B0" w:rsidTr="00950116">
        <w:trPr>
          <w:trHeight w:val="1382"/>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C0170/R0120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Best Estimate of Premium provisions, Recoverables from SPV before adjustment for expected losses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Recoverables from SPV before adjustment for expected losses, referred to the best estimate for premium provisions, for each </w:t>
            </w:r>
            <w:r w:rsidR="003316D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w:t>
            </w:r>
          </w:p>
        </w:tc>
      </w:tr>
      <w:tr w:rsidR="0095672C" w:rsidRPr="00DF07B0" w:rsidTr="00950116">
        <w:trPr>
          <w:trHeight w:val="1377"/>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C0180/R0120</w:t>
            </w:r>
          </w:p>
        </w:tc>
        <w:tc>
          <w:tcPr>
            <w:tcW w:w="240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Premium provisions, Recoverables from SPV before adjustment for expected losses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Recoverables from SPV before adjustment for expected losses, referred to the best estimate for premium provisions.</w:t>
            </w:r>
          </w:p>
          <w:p w:rsidR="0095672C" w:rsidRPr="00DF07B0" w:rsidRDefault="0095672C" w:rsidP="00950116">
            <w:pPr>
              <w:rPr>
                <w:rFonts w:ascii="Times New Roman" w:hAnsi="Times New Roman" w:cs="Times New Roman"/>
                <w:sz w:val="20"/>
                <w:szCs w:val="20"/>
                <w:rPrChange w:id="1034" w:author="Author">
                  <w:rPr>
                    <w:rFonts w:ascii="Times New Roman" w:hAnsi="Times New Roman" w:cs="Times New Roman"/>
                    <w:sz w:val="20"/>
                    <w:szCs w:val="20"/>
                    <w:highlight w:val="yellow"/>
                  </w:rPr>
                </w:rPrChange>
              </w:rPr>
            </w:pPr>
          </w:p>
          <w:p w:rsidR="0095672C" w:rsidRPr="00DF07B0" w:rsidRDefault="0095672C">
            <w:pPr>
              <w:rPr>
                <w:rFonts w:ascii="Times New Roman" w:hAnsi="Times New Roman" w:cs="Times New Roman"/>
                <w:sz w:val="20"/>
                <w:szCs w:val="20"/>
              </w:rPr>
            </w:pPr>
          </w:p>
        </w:tc>
      </w:tr>
      <w:tr w:rsidR="0095672C" w:rsidRPr="00DF07B0" w:rsidTr="00950116">
        <w:trPr>
          <w:trHeight w:val="1680"/>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C0170/R0130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Best Estimate of Premium provisions, Recoverables from Finite Reinsurance before adjustment for expected losses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Recoverables from Finite Reinsurance before adjustment for expected losses, referred to the best estimate for premium provisions,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w:t>
            </w:r>
          </w:p>
        </w:tc>
      </w:tr>
      <w:tr w:rsidR="0095672C" w:rsidRPr="00DF07B0" w:rsidTr="00950116">
        <w:trPr>
          <w:trHeight w:val="1407"/>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C0180/R0130</w:t>
            </w:r>
          </w:p>
        </w:tc>
        <w:tc>
          <w:tcPr>
            <w:tcW w:w="240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Premium provisions, Recoverables from Finite Reinsurance before adjustment for expected losses.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Recoverables from Finite Reinsurance before adjustment for expected losses, referred to the best estimate for premium provisions.</w:t>
            </w:r>
          </w:p>
          <w:p w:rsidR="0095672C" w:rsidRPr="00DF07B0" w:rsidRDefault="0095672C" w:rsidP="00950116">
            <w:pPr>
              <w:rPr>
                <w:rFonts w:ascii="Times New Roman" w:hAnsi="Times New Roman" w:cs="Times New Roman"/>
                <w:sz w:val="20"/>
                <w:szCs w:val="20"/>
                <w:rPrChange w:id="1035" w:author="Author">
                  <w:rPr>
                    <w:rFonts w:ascii="Times New Roman" w:hAnsi="Times New Roman" w:cs="Times New Roman"/>
                    <w:sz w:val="20"/>
                    <w:szCs w:val="20"/>
                    <w:highlight w:val="yellow"/>
                  </w:rPr>
                </w:rPrChange>
              </w:rPr>
            </w:pPr>
          </w:p>
          <w:p w:rsidR="0095672C" w:rsidRPr="00DF07B0" w:rsidRDefault="0095672C">
            <w:pPr>
              <w:rPr>
                <w:rFonts w:ascii="Times New Roman" w:hAnsi="Times New Roman" w:cs="Times New Roman"/>
                <w:sz w:val="20"/>
                <w:szCs w:val="20"/>
              </w:rPr>
            </w:pPr>
          </w:p>
        </w:tc>
      </w:tr>
      <w:tr w:rsidR="0095672C" w:rsidRPr="00DF07B0" w:rsidTr="00950116">
        <w:trPr>
          <w:trHeight w:val="2117"/>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C0170/R0140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Best Estimate of Premium provisions, Total recoverable from reinsurance/SPV and Finite reinsurance after the adjustment for expected losses due to counterparty default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rsidP="00D52B61">
            <w:pPr>
              <w:rPr>
                <w:rFonts w:ascii="Times New Roman" w:hAnsi="Times New Roman" w:cs="Times New Roman"/>
                <w:sz w:val="20"/>
                <w:szCs w:val="20"/>
              </w:rPr>
            </w:pPr>
            <w:r w:rsidRPr="00DF07B0">
              <w:rPr>
                <w:rFonts w:ascii="Times New Roman" w:hAnsi="Times New Roman" w:cs="Times New Roman"/>
                <w:sz w:val="20"/>
                <w:szCs w:val="20"/>
              </w:rPr>
              <w:t xml:space="preserve">The amount of recoverable from reinsurance/SPV and Finite reinsurance after the adjustment for expected losses due to counterparty default,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business and accepted reinsurance business.</w:t>
            </w:r>
          </w:p>
        </w:tc>
      </w:tr>
      <w:tr w:rsidR="0095672C" w:rsidRPr="00DF07B0" w:rsidTr="00950116">
        <w:trPr>
          <w:trHeight w:val="570"/>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C0180/R0140</w:t>
            </w:r>
          </w:p>
        </w:tc>
        <w:tc>
          <w:tcPr>
            <w:tcW w:w="240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obligations, Best Estimate of Premium provisions, Recoverable from reinsurance/SPV and </w:t>
            </w:r>
            <w:r w:rsidRPr="00DF07B0">
              <w:rPr>
                <w:rFonts w:ascii="Times New Roman" w:hAnsi="Times New Roman" w:cs="Times New Roman"/>
                <w:sz w:val="20"/>
                <w:szCs w:val="20"/>
              </w:rPr>
              <w:lastRenderedPageBreak/>
              <w:t>Finite reinsurance after the adjustment for expected losses due to counterparty default.</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The total amount of Recoverable from reinsurance/SPV and Finite reinsurance after the adjustment for expected losses due to counterparty default, referred to the best estimate for premium provisions.</w:t>
            </w:r>
          </w:p>
          <w:p w:rsidR="0095672C" w:rsidRPr="00DF07B0" w:rsidRDefault="0095672C" w:rsidP="00950116">
            <w:pPr>
              <w:rPr>
                <w:rFonts w:ascii="Times New Roman" w:hAnsi="Times New Roman" w:cs="Times New Roman"/>
                <w:sz w:val="20"/>
                <w:szCs w:val="20"/>
                <w:rPrChange w:id="1036" w:author="Author">
                  <w:rPr>
                    <w:rFonts w:ascii="Times New Roman" w:hAnsi="Times New Roman" w:cs="Times New Roman"/>
                    <w:sz w:val="20"/>
                    <w:szCs w:val="20"/>
                    <w:highlight w:val="yellow"/>
                  </w:rPr>
                </w:rPrChange>
              </w:rPr>
            </w:pPr>
          </w:p>
          <w:p w:rsidR="0095672C" w:rsidRPr="00DF07B0" w:rsidRDefault="0095672C">
            <w:pPr>
              <w:rPr>
                <w:rFonts w:ascii="Times New Roman" w:hAnsi="Times New Roman" w:cs="Times New Roman"/>
                <w:sz w:val="20"/>
                <w:szCs w:val="20"/>
              </w:rPr>
            </w:pPr>
          </w:p>
        </w:tc>
      </w:tr>
      <w:tr w:rsidR="0095672C" w:rsidRPr="00DF07B0" w:rsidTr="00950116">
        <w:trPr>
          <w:trHeight w:val="922"/>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C0020 to C0170/R0150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Net best estimate of Premium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amount of net best estimate for premium provisions,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r>
      <w:tr w:rsidR="0095672C" w:rsidRPr="00DF07B0" w:rsidTr="00950116">
        <w:trPr>
          <w:trHeight w:val="836"/>
        </w:trPr>
        <w:tc>
          <w:tcPr>
            <w:tcW w:w="2127" w:type="dxa"/>
          </w:tcPr>
          <w:p w:rsidR="0095672C" w:rsidRPr="00DF07B0" w:rsidDel="00B5777D"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C0180/R0150</w:t>
            </w:r>
          </w:p>
        </w:tc>
        <w:tc>
          <w:tcPr>
            <w:tcW w:w="2409" w:type="dxa"/>
          </w:tcPr>
          <w:p w:rsidR="0095672C" w:rsidRPr="00DF07B0" w:rsidDel="00B5777D"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Net best estimate of Premium provisions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net best estimate for premium provisions.</w:t>
            </w:r>
          </w:p>
          <w:p w:rsidR="0095672C" w:rsidRPr="00DF07B0" w:rsidDel="00B5777D" w:rsidRDefault="0095672C" w:rsidP="00950116">
            <w:pPr>
              <w:rPr>
                <w:rFonts w:ascii="Times New Roman" w:hAnsi="Times New Roman" w:cs="Times New Roman"/>
                <w:sz w:val="20"/>
                <w:szCs w:val="20"/>
              </w:rPr>
            </w:pPr>
          </w:p>
        </w:tc>
      </w:tr>
      <w:tr w:rsidR="0095672C" w:rsidRPr="00DF07B0" w:rsidTr="00950116">
        <w:trPr>
          <w:trHeight w:val="1132"/>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C0170/R0160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of Claims Provisions, Gross, Total</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best estimate for Claims Provisions, gross of the amounts recoverable from reinsurance contracts, special purpose vehicles and finite reinsurance,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business.</w:t>
            </w:r>
          </w:p>
        </w:tc>
      </w:tr>
      <w:tr w:rsidR="0095672C" w:rsidRPr="00DF07B0" w:rsidTr="00950116">
        <w:trPr>
          <w:trHeight w:val="822"/>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C0180/R0160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Claims Provisions, Gross, total</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best estimate for Claims Provisions, gross of the amounts recoverable from reinsurance contracts, special purpose vehicles and finite reinsurance.</w:t>
            </w:r>
          </w:p>
          <w:p w:rsidR="0095672C" w:rsidRPr="00DF07B0" w:rsidRDefault="0095672C">
            <w:pPr>
              <w:rPr>
                <w:rFonts w:ascii="Times New Roman" w:hAnsi="Times New Roman" w:cs="Times New Roman"/>
                <w:sz w:val="20"/>
                <w:szCs w:val="20"/>
              </w:rPr>
            </w:pPr>
          </w:p>
        </w:tc>
      </w:tr>
      <w:tr w:rsidR="0095672C" w:rsidRPr="00DF07B0" w:rsidTr="00950116">
        <w:trPr>
          <w:trHeight w:val="1161"/>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C0130/R0170</w:t>
            </w:r>
          </w:p>
        </w:tc>
        <w:tc>
          <w:tcPr>
            <w:tcW w:w="240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Best Estimate of Claims Provisions, Gross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best estimate for claims provisions, gross of the amounts recoverable from reinsurance contracts, special purpose vehicles and finite reinsurance,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business.</w:t>
            </w:r>
          </w:p>
        </w:tc>
      </w:tr>
      <w:tr w:rsidR="0095672C" w:rsidRPr="00DF07B0" w:rsidTr="00950116">
        <w:trPr>
          <w:trHeight w:val="1121"/>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C0180/R0170</w:t>
            </w:r>
          </w:p>
        </w:tc>
        <w:tc>
          <w:tcPr>
            <w:tcW w:w="240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Claims Provisions, Gross, total direct business</w:t>
            </w:r>
          </w:p>
        </w:tc>
        <w:tc>
          <w:tcPr>
            <w:tcW w:w="4536"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total amount of best estimate for Claims provisions, direct business, gross of the amounts recoverable from reinsurance contracts, special purpose vehicles and finite reinsurance. </w:t>
            </w:r>
          </w:p>
        </w:tc>
      </w:tr>
      <w:tr w:rsidR="0095672C" w:rsidRPr="00DF07B0" w:rsidTr="00950116">
        <w:trPr>
          <w:trHeight w:val="1260"/>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C0130/R0180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Best Estimate of Claims Provisions, Gross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accepted proportional reinsurance business</w:t>
            </w:r>
          </w:p>
        </w:tc>
        <w:tc>
          <w:tcPr>
            <w:tcW w:w="4536"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amount of best estimate for claims provisions, gross of the amounts recoverable from reinsurance contracts, special purpose vehicles and finite reinsurance,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accepted proportional reinsurance.</w:t>
            </w:r>
          </w:p>
        </w:tc>
      </w:tr>
      <w:tr w:rsidR="0095672C" w:rsidRPr="00DF07B0" w:rsidTr="00950116">
        <w:trPr>
          <w:trHeight w:val="1080"/>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C0180/R0180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Claims Provisions, Gross, total accepted proportional reinsurance business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total amount of best estimate for Claims provisions, accepted proportional reinsurance business, gross of the amounts recoverable from reinsurance contracts, special purpose vehicles and finite reinsurance. </w:t>
            </w:r>
          </w:p>
          <w:p w:rsidR="0095672C" w:rsidRPr="00DF07B0" w:rsidRDefault="0095672C" w:rsidP="00950116">
            <w:pPr>
              <w:rPr>
                <w:rFonts w:ascii="Times New Roman" w:hAnsi="Times New Roman" w:cs="Times New Roman"/>
                <w:sz w:val="20"/>
                <w:szCs w:val="20"/>
              </w:rPr>
            </w:pPr>
          </w:p>
        </w:tc>
      </w:tr>
      <w:tr w:rsidR="0095672C" w:rsidRPr="00DF07B0" w:rsidTr="00950116">
        <w:trPr>
          <w:trHeight w:val="1266"/>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C0140 to C0170/R0190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Best Estimate of Claims Provisions, Gross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accepted non proportional reinsurance business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best estimate for Claims Provisions, gross of the amounts recoverable from reinsurance contracts, special purpose vehicles and finite reinsurance,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accepted non proportional reinsurance.</w:t>
            </w:r>
          </w:p>
        </w:tc>
      </w:tr>
      <w:tr w:rsidR="0095672C" w:rsidRPr="00DF07B0" w:rsidTr="00950116">
        <w:trPr>
          <w:trHeight w:val="1357"/>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C0180/R0190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obligations, Best Estimate of Claims Provisions, Gross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accepted non proportional reinsurance business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best estimate for Claims Provisions, gross of the amounts recoverable from reinsurance contracts, special purpose vehicles and finite reinsurance.</w:t>
            </w:r>
          </w:p>
          <w:p w:rsidR="0095672C" w:rsidRPr="00DF07B0" w:rsidRDefault="0095672C" w:rsidP="00950116">
            <w:pPr>
              <w:rPr>
                <w:rFonts w:ascii="Times New Roman" w:hAnsi="Times New Roman" w:cs="Times New Roman"/>
                <w:sz w:val="20"/>
                <w:szCs w:val="20"/>
                <w:rPrChange w:id="1037" w:author="Author">
                  <w:rPr>
                    <w:rFonts w:ascii="Times New Roman" w:hAnsi="Times New Roman" w:cs="Times New Roman"/>
                    <w:sz w:val="20"/>
                    <w:szCs w:val="20"/>
                    <w:highlight w:val="yellow"/>
                  </w:rPr>
                </w:rPrChange>
              </w:rPr>
            </w:pPr>
          </w:p>
          <w:p w:rsidR="0095672C" w:rsidRPr="00DF07B0" w:rsidRDefault="0095672C">
            <w:pPr>
              <w:rPr>
                <w:rFonts w:ascii="Times New Roman" w:hAnsi="Times New Roman" w:cs="Times New Roman"/>
                <w:sz w:val="20"/>
                <w:szCs w:val="20"/>
              </w:rPr>
            </w:pPr>
          </w:p>
        </w:tc>
      </w:tr>
      <w:tr w:rsidR="0095672C" w:rsidRPr="00DF07B0" w:rsidTr="00950116">
        <w:trPr>
          <w:trHeight w:val="1597"/>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C0020 to C0170/R0200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of Claims provisions, Total recoverable from reinsurance/SPV and Finite before the adjustment for expected losses due to counterparty default</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recoverable from reinsurance/SPV and Finite Re, before the adjustment for expected losses due to counterparty default, referred to the Best Estimate for Claims Provisions,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w:t>
            </w:r>
          </w:p>
          <w:p w:rsidR="0095672C" w:rsidRPr="00DF07B0" w:rsidRDefault="0095672C">
            <w:pPr>
              <w:rPr>
                <w:rFonts w:ascii="Times New Roman" w:hAnsi="Times New Roman" w:cs="Times New Roman"/>
                <w:sz w:val="20"/>
                <w:szCs w:val="20"/>
              </w:rPr>
            </w:pPr>
          </w:p>
        </w:tc>
      </w:tr>
      <w:tr w:rsidR="0095672C" w:rsidRPr="00DF07B0" w:rsidTr="00950116">
        <w:trPr>
          <w:trHeight w:val="1820"/>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C0180/R0200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Claims Provisions, Total recoverable from reinsurance/SPV and Finite re before the adjustment for expected losses due to counterparty default</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Total recoverable from reinsurance/SPV, and Finite before the adjustment for expected losses due to counterparty default, referred to the Best Estimate for Claims Provisions. </w:t>
            </w:r>
          </w:p>
          <w:p w:rsidR="0095672C" w:rsidRPr="00DF07B0" w:rsidRDefault="0095672C" w:rsidP="00950116">
            <w:pPr>
              <w:rPr>
                <w:rFonts w:ascii="Times New Roman" w:hAnsi="Times New Roman" w:cs="Times New Roman"/>
                <w:sz w:val="20"/>
                <w:szCs w:val="20"/>
              </w:rPr>
            </w:pPr>
          </w:p>
          <w:p w:rsidR="0095672C" w:rsidRPr="00DF07B0" w:rsidDel="00FF2281" w:rsidRDefault="0095672C">
            <w:pPr>
              <w:rPr>
                <w:rFonts w:ascii="Times New Roman" w:hAnsi="Times New Roman" w:cs="Times New Roman"/>
                <w:sz w:val="20"/>
                <w:szCs w:val="20"/>
              </w:rPr>
            </w:pPr>
          </w:p>
        </w:tc>
      </w:tr>
      <w:tr w:rsidR="0095672C" w:rsidRPr="00DF07B0" w:rsidTr="00950116">
        <w:trPr>
          <w:trHeight w:val="1832"/>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C0170/R0210</w:t>
            </w:r>
          </w:p>
        </w:tc>
        <w:tc>
          <w:tcPr>
            <w:tcW w:w="240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Best Estimate of Claims provisions, Recoverables from reinsurance (except SPV and Finite Reinsurance) before adjustment for expected losses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amount of Recoverables from reinsurance (except SPV and Finite Reinsurance) before adjustment for expected losses, referred to the Best Estimate for Claims Provisions,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w:t>
            </w:r>
          </w:p>
        </w:tc>
      </w:tr>
      <w:tr w:rsidR="0095672C" w:rsidRPr="00DF07B0" w:rsidTr="00950116">
        <w:trPr>
          <w:trHeight w:val="1890"/>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C0180/R0210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obligations, Best estimate of Claims provisions, Total Recoverables from reinsurance (except SPV and Finite Reinsurance) before adjustment for expected losses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Recoverables from reinsurance (except SPV and Finite Reinsurance) before adjustment for expected losses, referred to the Best Estimate for Claims Provisions.</w:t>
            </w:r>
          </w:p>
          <w:p w:rsidR="0095672C" w:rsidRPr="00DF07B0" w:rsidRDefault="0095672C" w:rsidP="00950116">
            <w:pPr>
              <w:rPr>
                <w:rFonts w:ascii="Times New Roman" w:hAnsi="Times New Roman" w:cs="Times New Roman"/>
                <w:sz w:val="20"/>
                <w:szCs w:val="20"/>
                <w:rPrChange w:id="1038" w:author="Author">
                  <w:rPr>
                    <w:rFonts w:ascii="Times New Roman" w:hAnsi="Times New Roman" w:cs="Times New Roman"/>
                    <w:sz w:val="20"/>
                    <w:szCs w:val="20"/>
                    <w:highlight w:val="yellow"/>
                  </w:rPr>
                </w:rPrChange>
              </w:rPr>
            </w:pPr>
          </w:p>
          <w:p w:rsidR="0095672C" w:rsidRPr="00DF07B0" w:rsidRDefault="0095672C">
            <w:pPr>
              <w:rPr>
                <w:rFonts w:ascii="Times New Roman" w:hAnsi="Times New Roman" w:cs="Times New Roman"/>
                <w:sz w:val="20"/>
                <w:szCs w:val="20"/>
              </w:rPr>
            </w:pPr>
          </w:p>
        </w:tc>
      </w:tr>
      <w:tr w:rsidR="0095672C" w:rsidRPr="00DF07B0" w:rsidTr="00950116">
        <w:trPr>
          <w:trHeight w:val="488"/>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C0170/R0220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Best Estimate of Claims provisions, Recoverables from SPV before adjustment for expected losses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Recoverables from SPV before adjustment for expected losses, referred to the Best Estimate for Claims Provisions,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w:t>
            </w:r>
          </w:p>
        </w:tc>
      </w:tr>
      <w:tr w:rsidR="0095672C" w:rsidRPr="00DF07B0" w:rsidTr="00950116">
        <w:trPr>
          <w:trHeight w:val="1224"/>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C0180/R0220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Claims Provisions, Recoverables from SPV before adjustment for expected losses</w:t>
            </w:r>
          </w:p>
        </w:tc>
        <w:tc>
          <w:tcPr>
            <w:tcW w:w="4536"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The total amount of Recoverables from SPV before adjustment for expected losses, referred to the Best Estimate for Claims Provisions.</w:t>
            </w:r>
          </w:p>
        </w:tc>
      </w:tr>
      <w:tr w:rsidR="0095672C" w:rsidRPr="00DF07B0" w:rsidTr="00950116">
        <w:trPr>
          <w:trHeight w:val="1561"/>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C0170/R0230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Best Estimate of Claims provisions, Recoverables from Finite Reinsurance before adjustment for expected losses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amount of Recoverables from Finite Reinsurance before adjustment for expected losses, referred to the best estimate for </w:t>
            </w:r>
            <w:r w:rsidR="00DC4A4A" w:rsidRPr="00DF07B0">
              <w:rPr>
                <w:rFonts w:ascii="Times New Roman" w:hAnsi="Times New Roman" w:cs="Times New Roman"/>
                <w:sz w:val="20"/>
                <w:szCs w:val="20"/>
              </w:rPr>
              <w:t xml:space="preserve">claims </w:t>
            </w:r>
            <w:r w:rsidRPr="00DF07B0">
              <w:rPr>
                <w:rFonts w:ascii="Times New Roman" w:hAnsi="Times New Roman" w:cs="Times New Roman"/>
                <w:sz w:val="20"/>
                <w:szCs w:val="20"/>
              </w:rPr>
              <w:t xml:space="preserve">provisions,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business and accepted reinsurance business.</w:t>
            </w:r>
          </w:p>
          <w:p w:rsidR="0095672C" w:rsidRPr="00DF07B0" w:rsidRDefault="0095672C">
            <w:pPr>
              <w:rPr>
                <w:rFonts w:ascii="Times New Roman" w:hAnsi="Times New Roman" w:cs="Times New Roman"/>
                <w:sz w:val="20"/>
                <w:szCs w:val="20"/>
              </w:rPr>
            </w:pPr>
          </w:p>
        </w:tc>
      </w:tr>
      <w:tr w:rsidR="0095672C" w:rsidRPr="00DF07B0" w:rsidTr="00950116">
        <w:trPr>
          <w:trHeight w:val="1357"/>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C0180/R0230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Claims Provisions, Recoverables from Finite Reinsurance before adjustment for expected losses.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Recoverables from Finite Reinsurance before adjustment for expected losses, referred to the Best Estimate for Claims Provisions.</w:t>
            </w:r>
          </w:p>
          <w:p w:rsidR="0095672C" w:rsidRPr="00DF07B0" w:rsidRDefault="0095672C" w:rsidP="00950116">
            <w:pPr>
              <w:rPr>
                <w:rFonts w:ascii="Times New Roman" w:hAnsi="Times New Roman" w:cs="Times New Roman"/>
                <w:sz w:val="20"/>
                <w:szCs w:val="20"/>
                <w:rPrChange w:id="1039" w:author="Author">
                  <w:rPr>
                    <w:rFonts w:ascii="Times New Roman" w:hAnsi="Times New Roman" w:cs="Times New Roman"/>
                    <w:sz w:val="20"/>
                    <w:szCs w:val="20"/>
                    <w:highlight w:val="yellow"/>
                  </w:rPr>
                </w:rPrChange>
              </w:rPr>
            </w:pPr>
          </w:p>
          <w:p w:rsidR="0095672C" w:rsidRPr="00DF07B0" w:rsidRDefault="0095672C">
            <w:pPr>
              <w:rPr>
                <w:rFonts w:ascii="Times New Roman" w:hAnsi="Times New Roman" w:cs="Times New Roman"/>
                <w:sz w:val="20"/>
                <w:szCs w:val="20"/>
              </w:rPr>
            </w:pPr>
          </w:p>
        </w:tc>
      </w:tr>
      <w:tr w:rsidR="0095672C" w:rsidRPr="00DF07B0" w:rsidTr="00950116">
        <w:trPr>
          <w:trHeight w:val="1944"/>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C0170/R0240</w:t>
            </w:r>
          </w:p>
        </w:tc>
        <w:tc>
          <w:tcPr>
            <w:tcW w:w="2409"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Best Estimate of Claims provisions, Total recoverable from reinsurance/SPV and Finite re after the adjustment for expected losses due to counterparty default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amount recoverable from reinsurance/SPV and Finite re after the adjustment for expected losses due to counterparty default,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w:t>
            </w:r>
          </w:p>
          <w:p w:rsidR="0095672C" w:rsidRPr="00DF07B0" w:rsidRDefault="0095672C">
            <w:pPr>
              <w:rPr>
                <w:rFonts w:ascii="Times New Roman" w:hAnsi="Times New Roman" w:cs="Times New Roman"/>
                <w:sz w:val="20"/>
                <w:szCs w:val="20"/>
              </w:rPr>
            </w:pPr>
          </w:p>
        </w:tc>
      </w:tr>
      <w:tr w:rsidR="0095672C" w:rsidRPr="00DF07B0" w:rsidTr="00950116">
        <w:trPr>
          <w:trHeight w:val="570"/>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C0180/R0240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Best Estimate of Claims Provisions, Recoverable from reinsurance/SPV and Finite re after the adjustment for expected losses due to counterparty default.</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Recoverable from reinsurance/SPV and Finite re after the adjustment for expected losses due to counterparty default, referred to the Best Estimate for Claims Provisions.</w:t>
            </w:r>
          </w:p>
          <w:p w:rsidR="0095672C" w:rsidRPr="00DF07B0" w:rsidRDefault="0095672C" w:rsidP="00950116">
            <w:pPr>
              <w:rPr>
                <w:rFonts w:ascii="Times New Roman" w:hAnsi="Times New Roman" w:cs="Times New Roman"/>
                <w:sz w:val="20"/>
                <w:szCs w:val="20"/>
                <w:rPrChange w:id="1040" w:author="Author">
                  <w:rPr>
                    <w:rFonts w:ascii="Times New Roman" w:hAnsi="Times New Roman" w:cs="Times New Roman"/>
                    <w:sz w:val="20"/>
                    <w:szCs w:val="20"/>
                    <w:highlight w:val="yellow"/>
                  </w:rPr>
                </w:rPrChange>
              </w:rPr>
            </w:pPr>
          </w:p>
          <w:p w:rsidR="0095672C" w:rsidRPr="00DF07B0" w:rsidRDefault="0095672C" w:rsidP="00950116">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p>
        </w:tc>
      </w:tr>
      <w:tr w:rsidR="0095672C" w:rsidRPr="00DF07B0" w:rsidTr="00950116">
        <w:trPr>
          <w:trHeight w:val="870"/>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C0170/R0250</w:t>
            </w:r>
          </w:p>
        </w:tc>
        <w:tc>
          <w:tcPr>
            <w:tcW w:w="240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Net best estimate of Claims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amount of net best estimate for claims provisions,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w:t>
            </w:r>
          </w:p>
        </w:tc>
      </w:tr>
      <w:tr w:rsidR="0095672C" w:rsidRPr="00DF07B0" w:rsidTr="00950116">
        <w:trPr>
          <w:trHeight w:val="971"/>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C0180/R0250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Net best estimate of Claims Provisions</w:t>
            </w:r>
          </w:p>
        </w:tc>
        <w:tc>
          <w:tcPr>
            <w:tcW w:w="453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net Best Estimate for Claims Provisions.</w:t>
            </w:r>
          </w:p>
          <w:p w:rsidR="0095672C" w:rsidRPr="00DF07B0" w:rsidRDefault="0095672C" w:rsidP="00950116">
            <w:pPr>
              <w:rPr>
                <w:rFonts w:ascii="Times New Roman" w:hAnsi="Times New Roman" w:cs="Times New Roman"/>
                <w:sz w:val="20"/>
                <w:szCs w:val="20"/>
                <w:rPrChange w:id="1041" w:author="Author">
                  <w:rPr>
                    <w:rFonts w:ascii="Times New Roman" w:hAnsi="Times New Roman" w:cs="Times New Roman"/>
                    <w:sz w:val="20"/>
                    <w:szCs w:val="20"/>
                    <w:highlight w:val="yellow"/>
                  </w:rPr>
                </w:rPrChange>
              </w:rPr>
            </w:pPr>
          </w:p>
          <w:p w:rsidR="0095672C" w:rsidRPr="00DF07B0" w:rsidRDefault="0095672C">
            <w:pPr>
              <w:rPr>
                <w:rFonts w:ascii="Times New Roman" w:hAnsi="Times New Roman" w:cs="Times New Roman"/>
                <w:sz w:val="20"/>
                <w:szCs w:val="20"/>
              </w:rPr>
            </w:pPr>
          </w:p>
        </w:tc>
      </w:tr>
      <w:tr w:rsidR="0095672C" w:rsidRPr="00DF07B0" w:rsidTr="00950116">
        <w:trPr>
          <w:trHeight w:val="841"/>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C0170/R0260</w:t>
            </w:r>
          </w:p>
        </w:tc>
        <w:tc>
          <w:tcPr>
            <w:tcW w:w="240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best estimate, Gross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Total gross best estimate,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w:t>
            </w:r>
          </w:p>
        </w:tc>
      </w:tr>
      <w:tr w:rsidR="0095672C" w:rsidRPr="00DF07B0" w:rsidTr="00950116">
        <w:trPr>
          <w:trHeight w:val="416"/>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C0180/R0260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Total Best Estimate, Gross</w:t>
            </w:r>
          </w:p>
        </w:tc>
        <w:tc>
          <w:tcPr>
            <w:tcW w:w="4536"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The total amount of Gross Best Estimate (sum of the Premium Provision and Claims Provisions).</w:t>
            </w:r>
          </w:p>
          <w:p w:rsidR="0095672C" w:rsidRPr="00DF07B0" w:rsidRDefault="0095672C">
            <w:pPr>
              <w:rPr>
                <w:rFonts w:ascii="Times New Roman" w:hAnsi="Times New Roman" w:cs="Times New Roman"/>
                <w:sz w:val="20"/>
                <w:szCs w:val="20"/>
              </w:rPr>
            </w:pPr>
          </w:p>
        </w:tc>
      </w:tr>
      <w:tr w:rsidR="0095672C" w:rsidRPr="00DF07B0" w:rsidTr="00950116">
        <w:trPr>
          <w:trHeight w:val="822"/>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C0170/R0270</w:t>
            </w:r>
          </w:p>
        </w:tc>
        <w:tc>
          <w:tcPr>
            <w:tcW w:w="240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best estimate, Net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53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Total net best estimate,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w:t>
            </w:r>
          </w:p>
        </w:tc>
      </w:tr>
      <w:tr w:rsidR="0095672C" w:rsidRPr="00DF07B0" w:rsidTr="00950116">
        <w:trPr>
          <w:trHeight w:val="823"/>
        </w:trPr>
        <w:tc>
          <w:tcPr>
            <w:tcW w:w="2127" w:type="dxa"/>
          </w:tcPr>
          <w:p w:rsidR="0095672C" w:rsidRPr="00DF07B0" w:rsidDel="002D553F"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C0180/R0270</w:t>
            </w:r>
          </w:p>
        </w:tc>
        <w:tc>
          <w:tcPr>
            <w:tcW w:w="2409" w:type="dxa"/>
          </w:tcPr>
          <w:p w:rsidR="0095672C" w:rsidRPr="00DF07B0" w:rsidDel="002D553F"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Total Best Estimate, Net</w:t>
            </w:r>
          </w:p>
        </w:tc>
        <w:tc>
          <w:tcPr>
            <w:tcW w:w="4536" w:type="dxa"/>
          </w:tcPr>
          <w:p w:rsidR="0095672C" w:rsidRPr="00DF07B0" w:rsidDel="002D553F" w:rsidRDefault="0095672C">
            <w:pPr>
              <w:rPr>
                <w:rFonts w:ascii="Times New Roman" w:hAnsi="Times New Roman" w:cs="Times New Roman"/>
                <w:sz w:val="20"/>
                <w:szCs w:val="20"/>
              </w:rPr>
            </w:pPr>
            <w:r w:rsidRPr="00DF07B0">
              <w:rPr>
                <w:rFonts w:ascii="Times New Roman" w:hAnsi="Times New Roman" w:cs="Times New Roman"/>
                <w:sz w:val="20"/>
                <w:szCs w:val="20"/>
              </w:rPr>
              <w:t>The total amount of Net Best Estimate (sum of the Premium Provision and Claims Provisions).</w:t>
            </w:r>
          </w:p>
        </w:tc>
      </w:tr>
      <w:tr w:rsidR="0095672C" w:rsidRPr="00DF07B0" w:rsidTr="00950116">
        <w:trPr>
          <w:trHeight w:val="1459"/>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C0170/R0280</w:t>
            </w:r>
          </w:p>
        </w:tc>
        <w:tc>
          <w:tcPr>
            <w:tcW w:w="2409"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Technical provisions calculated as a sum of a best estimate and a risk margin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Risk margin</w:t>
            </w:r>
          </w:p>
        </w:tc>
        <w:tc>
          <w:tcPr>
            <w:tcW w:w="4536" w:type="dxa"/>
            <w:hideMark/>
          </w:tcPr>
          <w:p w:rsidR="0095672C" w:rsidRPr="00DF07B0" w:rsidRDefault="0095672C" w:rsidP="00DB7C64">
            <w:pPr>
              <w:rPr>
                <w:rFonts w:ascii="Times New Roman" w:hAnsi="Times New Roman" w:cs="Times New Roman"/>
                <w:sz w:val="20"/>
                <w:szCs w:val="20"/>
              </w:rPr>
            </w:pPr>
            <w:r w:rsidRPr="00DF07B0">
              <w:rPr>
                <w:rFonts w:ascii="Times New Roman" w:hAnsi="Times New Roman" w:cs="Times New Roman"/>
                <w:sz w:val="20"/>
                <w:szCs w:val="20"/>
              </w:rPr>
              <w:t>The amount of risk margin, as required by Directive 2009/138/EC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77 (3)). The risk margin is calculated to whole portfolio of (re)insurance obligations and then allocated to each single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regarding direct business and accepted reinsurance business.</w:t>
            </w:r>
          </w:p>
        </w:tc>
      </w:tr>
      <w:tr w:rsidR="0095672C" w:rsidRPr="00DF07B0" w:rsidTr="00950116">
        <w:trPr>
          <w:trHeight w:val="557"/>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C0180/R0280</w:t>
            </w:r>
          </w:p>
        </w:tc>
        <w:tc>
          <w:tcPr>
            <w:tcW w:w="2409"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Total risk margin</w:t>
            </w:r>
          </w:p>
        </w:tc>
        <w:tc>
          <w:tcPr>
            <w:tcW w:w="4536" w:type="dxa"/>
          </w:tcPr>
          <w:p w:rsidR="0095672C" w:rsidRPr="00DF07B0" w:rsidRDefault="0095672C" w:rsidP="00950116">
            <w:pPr>
              <w:rPr>
                <w:rFonts w:ascii="Times New Roman" w:hAnsi="Times New Roman" w:cs="Times New Roman"/>
                <w:sz w:val="20"/>
                <w:szCs w:val="20"/>
                <w:rPrChange w:id="1042"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The total amount of risk margin, as required by Directive 2009/138/EC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77 (3)). </w:t>
            </w:r>
          </w:p>
          <w:p w:rsidR="0095672C" w:rsidRPr="00DF07B0" w:rsidRDefault="0095672C">
            <w:pPr>
              <w:rPr>
                <w:rFonts w:ascii="Times New Roman" w:hAnsi="Times New Roman" w:cs="Times New Roman"/>
                <w:sz w:val="20"/>
                <w:szCs w:val="20"/>
              </w:rPr>
            </w:pPr>
          </w:p>
        </w:tc>
      </w:tr>
    </w:tbl>
    <w:tbl>
      <w:tblPr>
        <w:tblW w:w="9072" w:type="dxa"/>
        <w:tblInd w:w="70" w:type="dxa"/>
        <w:tblCellMar>
          <w:left w:w="70" w:type="dxa"/>
          <w:right w:w="70" w:type="dxa"/>
        </w:tblCellMar>
        <w:tblLook w:val="04A0" w:firstRow="1" w:lastRow="0" w:firstColumn="1" w:lastColumn="0" w:noHBand="0" w:noVBand="1"/>
      </w:tblPr>
      <w:tblGrid>
        <w:gridCol w:w="2127"/>
        <w:gridCol w:w="2551"/>
        <w:gridCol w:w="4394"/>
      </w:tblGrid>
      <w:tr w:rsidR="0095672C" w:rsidRPr="00DF07B0" w:rsidTr="00950116">
        <w:trPr>
          <w:trHeight w:val="285"/>
        </w:trPr>
        <w:tc>
          <w:tcPr>
            <w:tcW w:w="9072" w:type="dxa"/>
            <w:gridSpan w:val="3"/>
            <w:tcBorders>
              <w:top w:val="nil"/>
              <w:left w:val="nil"/>
              <w:right w:val="nil"/>
            </w:tcBorders>
            <w:shd w:val="clear" w:color="000000" w:fill="FFFFFF"/>
            <w:vAlign w:val="bottom"/>
            <w:hideMark/>
          </w:tcPr>
          <w:p w:rsidR="0095672C" w:rsidRPr="00DF07B0" w:rsidRDefault="0095672C" w:rsidP="00950116">
            <w:pPr>
              <w:spacing w:before="120" w:after="120" w:line="240" w:lineRule="auto"/>
              <w:rPr>
                <w:rFonts w:ascii="Times New Roman" w:hAnsi="Times New Roman" w:cs="Times New Roman"/>
                <w:b/>
                <w:bCs/>
                <w:sz w:val="20"/>
                <w:szCs w:val="20"/>
              </w:rPr>
            </w:pPr>
            <w:r w:rsidRPr="00DF07B0">
              <w:rPr>
                <w:rFonts w:ascii="Times New Roman" w:hAnsi="Times New Roman" w:cs="Times New Roman"/>
                <w:b/>
                <w:bCs/>
                <w:sz w:val="20"/>
                <w:szCs w:val="20"/>
              </w:rPr>
              <w:lastRenderedPageBreak/>
              <w:t>Amount of the transitional on Technical Provisions</w:t>
            </w:r>
          </w:p>
        </w:tc>
      </w:tr>
      <w:tr w:rsidR="0095672C" w:rsidRPr="00DF07B0" w:rsidTr="00950116">
        <w:trPr>
          <w:trHeight w:val="1125"/>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C0020 to C0170/R0290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bCs/>
                <w:sz w:val="20"/>
                <w:szCs w:val="20"/>
              </w:rPr>
            </w:pPr>
            <w:r w:rsidRPr="00DF07B0">
              <w:rPr>
                <w:rFonts w:ascii="Times New Roman" w:hAnsi="Times New Roman" w:cs="Times New Roman"/>
                <w:bCs/>
                <w:sz w:val="20"/>
                <w:szCs w:val="20"/>
              </w:rPr>
              <w:t xml:space="preserve">Amount of the transitional on Technical Provisions </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 xml:space="preserve"> </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Technical Provisions calculated as a whole</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Amount of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allocated to the technical provisions calculated as a whole, per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w:t>
            </w:r>
          </w:p>
          <w:p w:rsidR="0095672C" w:rsidRPr="00DF07B0" w:rsidRDefault="0095672C" w:rsidP="00950116">
            <w:pPr>
              <w:spacing w:after="0" w:line="240" w:lineRule="auto"/>
              <w:rPr>
                <w:rFonts w:ascii="Times New Roman" w:hAnsi="Times New Roman" w:cs="Times New Roman"/>
                <w:sz w:val="20"/>
                <w:lang w:val="en-US"/>
              </w:rPr>
            </w:pP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lang w:val="en-US"/>
              </w:rPr>
              <w:t>This value shall be reported as a negative value</w:t>
            </w:r>
            <w:r w:rsidR="000B7DAA"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1127"/>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C0180/R0290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bCs/>
                <w:sz w:val="20"/>
                <w:szCs w:val="20"/>
              </w:rPr>
            </w:pPr>
            <w:r w:rsidRPr="00DF07B0">
              <w:rPr>
                <w:rFonts w:ascii="Times New Roman" w:hAnsi="Times New Roman" w:cs="Times New Roman"/>
                <w:bCs/>
                <w:sz w:val="20"/>
                <w:szCs w:val="20"/>
              </w:rPr>
              <w:t xml:space="preserve">Amount of the transitional on Technical Provisions </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 xml:space="preserve"> </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Technical Provisions calculated as a whole</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lang w:val="en-US"/>
              </w:rPr>
            </w:pPr>
            <w:r w:rsidRPr="00DF07B0">
              <w:rPr>
                <w:rFonts w:ascii="Times New Roman" w:hAnsi="Times New Roman" w:cs="Times New Roman"/>
                <w:sz w:val="20"/>
                <w:szCs w:val="20"/>
              </w:rPr>
              <w:t xml:space="preserve">Total amount, for </w:t>
            </w:r>
            <w:r w:rsidR="00B91E68" w:rsidRPr="00DF07B0">
              <w:rPr>
                <w:rFonts w:ascii="Times New Roman" w:hAnsi="Times New Roman" w:cs="Times New Roman"/>
                <w:sz w:val="20"/>
                <w:szCs w:val="20"/>
              </w:rPr>
              <w:t xml:space="preserve">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of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w:t>
            </w:r>
            <w:r w:rsidR="00226AF2" w:rsidRPr="00DF07B0">
              <w:rPr>
                <w:rFonts w:ascii="Times New Roman" w:hAnsi="Times New Roman" w:cs="Times New Roman"/>
                <w:sz w:val="20"/>
                <w:szCs w:val="20"/>
              </w:rPr>
              <w:t>t</w:t>
            </w:r>
            <w:r w:rsidRPr="00DF07B0">
              <w:rPr>
                <w:rFonts w:ascii="Times New Roman" w:hAnsi="Times New Roman" w:cs="Times New Roman"/>
                <w:sz w:val="20"/>
                <w:szCs w:val="20"/>
              </w:rPr>
              <w:t xml:space="preserve">echnical </w:t>
            </w:r>
            <w:r w:rsidR="00226AF2" w:rsidRPr="00DF07B0">
              <w:rPr>
                <w:rFonts w:ascii="Times New Roman" w:hAnsi="Times New Roman" w:cs="Times New Roman"/>
                <w:sz w:val="20"/>
                <w:szCs w:val="20"/>
              </w:rPr>
              <w:t>p</w:t>
            </w:r>
            <w:r w:rsidRPr="00DF07B0">
              <w:rPr>
                <w:rFonts w:ascii="Times New Roman" w:hAnsi="Times New Roman" w:cs="Times New Roman"/>
                <w:sz w:val="20"/>
                <w:szCs w:val="20"/>
              </w:rPr>
              <w:t xml:space="preserve">rovisions allocated to the technical provisions calculated as a </w:t>
            </w:r>
            <w:proofErr w:type="gramStart"/>
            <w:r w:rsidRPr="00DF07B0">
              <w:rPr>
                <w:rFonts w:ascii="Times New Roman" w:hAnsi="Times New Roman" w:cs="Times New Roman"/>
                <w:sz w:val="20"/>
                <w:szCs w:val="20"/>
              </w:rPr>
              <w:t>whole</w:t>
            </w:r>
            <w:r w:rsidR="00B91E68" w:rsidRPr="00DF07B0" w:rsidDel="00B91E68">
              <w:rPr>
                <w:rFonts w:ascii="Times New Roman" w:hAnsi="Times New Roman" w:cs="Times New Roman"/>
                <w:sz w:val="20"/>
                <w:szCs w:val="20"/>
              </w:rPr>
              <w:t xml:space="preserve"> </w:t>
            </w:r>
            <w:r w:rsidRPr="00DF07B0">
              <w:rPr>
                <w:rFonts w:ascii="Times New Roman" w:hAnsi="Times New Roman" w:cs="Times New Roman"/>
                <w:sz w:val="20"/>
                <w:szCs w:val="20"/>
              </w:rPr>
              <w:t>.</w:t>
            </w:r>
            <w:proofErr w:type="gramEnd"/>
            <w:r w:rsidRPr="00DF07B0">
              <w:rPr>
                <w:rFonts w:ascii="Times New Roman" w:hAnsi="Times New Roman" w:cs="Times New Roman"/>
                <w:sz w:val="20"/>
                <w:lang w:val="en-US"/>
              </w:rPr>
              <w:t xml:space="preserve"> </w:t>
            </w:r>
          </w:p>
          <w:p w:rsidR="0095672C" w:rsidRPr="00DF07B0" w:rsidRDefault="0095672C" w:rsidP="00950116">
            <w:pPr>
              <w:spacing w:after="0" w:line="240" w:lineRule="auto"/>
              <w:rPr>
                <w:rFonts w:ascii="Times New Roman" w:hAnsi="Times New Roman" w:cs="Times New Roman"/>
                <w:sz w:val="20"/>
                <w:lang w:val="en-US"/>
              </w:rPr>
            </w:pP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lang w:val="en-US"/>
              </w:rPr>
              <w:t>This value shall be reported as a negative value</w:t>
            </w:r>
            <w:r w:rsidR="000B7DAA"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844"/>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C0020 to C0170/R0300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bCs/>
                <w:sz w:val="20"/>
                <w:szCs w:val="20"/>
              </w:rPr>
            </w:pPr>
            <w:r w:rsidRPr="00DF07B0">
              <w:rPr>
                <w:rFonts w:ascii="Times New Roman" w:hAnsi="Times New Roman" w:cs="Times New Roman"/>
                <w:bCs/>
                <w:sz w:val="20"/>
                <w:szCs w:val="20"/>
              </w:rPr>
              <w:t xml:space="preserve">Amount of the transitional on Technical Provisions </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 xml:space="preserve"> </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Best Estimate</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Amount of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w:t>
            </w:r>
            <w:r w:rsidR="00226AF2" w:rsidRPr="00DF07B0">
              <w:rPr>
                <w:rFonts w:ascii="Times New Roman" w:hAnsi="Times New Roman" w:cs="Times New Roman"/>
                <w:sz w:val="20"/>
                <w:szCs w:val="20"/>
              </w:rPr>
              <w:t>t</w:t>
            </w:r>
            <w:r w:rsidRPr="00DF07B0">
              <w:rPr>
                <w:rFonts w:ascii="Times New Roman" w:hAnsi="Times New Roman" w:cs="Times New Roman"/>
                <w:sz w:val="20"/>
                <w:szCs w:val="20"/>
              </w:rPr>
              <w:t xml:space="preserve">echnical </w:t>
            </w:r>
            <w:r w:rsidR="00226AF2" w:rsidRPr="00DF07B0">
              <w:rPr>
                <w:rFonts w:ascii="Times New Roman" w:hAnsi="Times New Roman" w:cs="Times New Roman"/>
                <w:sz w:val="20"/>
                <w:szCs w:val="20"/>
              </w:rPr>
              <w:t>p</w:t>
            </w:r>
            <w:r w:rsidRPr="00DF07B0">
              <w:rPr>
                <w:rFonts w:ascii="Times New Roman" w:hAnsi="Times New Roman" w:cs="Times New Roman"/>
                <w:sz w:val="20"/>
                <w:szCs w:val="20"/>
              </w:rPr>
              <w:t xml:space="preserve">rovisions allocated to the best estimate, per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w:t>
            </w:r>
          </w:p>
          <w:p w:rsidR="0095672C" w:rsidRPr="00DF07B0" w:rsidRDefault="0095672C" w:rsidP="00950116">
            <w:pPr>
              <w:spacing w:after="0" w:line="240" w:lineRule="auto"/>
              <w:rPr>
                <w:rFonts w:ascii="Times New Roman" w:hAnsi="Times New Roman" w:cs="Times New Roman"/>
                <w:sz w:val="20"/>
                <w:lang w:val="en-US"/>
              </w:rPr>
            </w:pP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lang w:val="en-US"/>
              </w:rPr>
              <w:t>This value shall be reported as a negative value</w:t>
            </w:r>
            <w:r w:rsidR="000B7DAA"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828"/>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C0180/R0300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bCs/>
                <w:sz w:val="20"/>
                <w:szCs w:val="20"/>
              </w:rPr>
            </w:pPr>
            <w:r w:rsidRPr="00DF07B0">
              <w:rPr>
                <w:rFonts w:ascii="Times New Roman" w:hAnsi="Times New Roman" w:cs="Times New Roman"/>
                <w:bCs/>
                <w:sz w:val="20"/>
                <w:szCs w:val="20"/>
              </w:rPr>
              <w:t xml:space="preserve">Amount of the transitional on Technical Provisions </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 xml:space="preserve"> </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Best Estimate</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Total amount, for </w:t>
            </w:r>
            <w:r w:rsidR="00B91E68" w:rsidRPr="00DF07B0">
              <w:rPr>
                <w:rFonts w:ascii="Times New Roman" w:hAnsi="Times New Roman" w:cs="Times New Roman"/>
                <w:sz w:val="20"/>
                <w:szCs w:val="20"/>
              </w:rPr>
              <w:t xml:space="preserve">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of the transitional </w:t>
            </w:r>
            <w:r w:rsidR="00226AF2" w:rsidRPr="00DF07B0">
              <w:rPr>
                <w:rFonts w:ascii="Times New Roman" w:hAnsi="Times New Roman" w:cs="Times New Roman"/>
                <w:sz w:val="20"/>
                <w:szCs w:val="20"/>
              </w:rPr>
              <w:t>deduction to t</w:t>
            </w:r>
            <w:r w:rsidRPr="00DF07B0">
              <w:rPr>
                <w:rFonts w:ascii="Times New Roman" w:hAnsi="Times New Roman" w:cs="Times New Roman"/>
                <w:sz w:val="20"/>
                <w:szCs w:val="20"/>
              </w:rPr>
              <w:t xml:space="preserve">echnical </w:t>
            </w:r>
            <w:r w:rsidR="00226AF2" w:rsidRPr="00DF07B0">
              <w:rPr>
                <w:rFonts w:ascii="Times New Roman" w:hAnsi="Times New Roman" w:cs="Times New Roman"/>
                <w:sz w:val="20"/>
                <w:szCs w:val="20"/>
              </w:rPr>
              <w:t>p</w:t>
            </w:r>
            <w:r w:rsidRPr="00DF07B0">
              <w:rPr>
                <w:rFonts w:ascii="Times New Roman" w:hAnsi="Times New Roman" w:cs="Times New Roman"/>
                <w:sz w:val="20"/>
                <w:szCs w:val="20"/>
              </w:rPr>
              <w:t>rovisions allocated to the best estimate.</w:t>
            </w:r>
          </w:p>
          <w:p w:rsidR="0095672C" w:rsidRPr="00DF07B0" w:rsidRDefault="0095672C" w:rsidP="00950116">
            <w:pPr>
              <w:spacing w:after="0" w:line="240" w:lineRule="auto"/>
              <w:rPr>
                <w:rFonts w:ascii="Times New Roman" w:hAnsi="Times New Roman" w:cs="Times New Roman"/>
                <w:sz w:val="20"/>
                <w:lang w:val="en-US"/>
              </w:rPr>
            </w:pP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lang w:val="en-US"/>
              </w:rPr>
              <w:t>This value shall be reported as a negative value</w:t>
            </w:r>
            <w:r w:rsidR="000B7DAA"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982"/>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C0020 to C0170/R0310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bCs/>
                <w:sz w:val="20"/>
                <w:szCs w:val="20"/>
              </w:rPr>
            </w:pPr>
            <w:r w:rsidRPr="00DF07B0">
              <w:rPr>
                <w:rFonts w:ascii="Times New Roman" w:hAnsi="Times New Roman" w:cs="Times New Roman"/>
                <w:bCs/>
                <w:sz w:val="20"/>
                <w:szCs w:val="20"/>
              </w:rPr>
              <w:t xml:space="preserve">Amount of the transitional on Technical Provisions </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 xml:space="preserve"> </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Risk Margin</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Amount of the transitional </w:t>
            </w:r>
            <w:r w:rsidR="00226AF2" w:rsidRPr="00DF07B0">
              <w:rPr>
                <w:rFonts w:ascii="Times New Roman" w:hAnsi="Times New Roman" w:cs="Times New Roman"/>
                <w:sz w:val="20"/>
                <w:szCs w:val="20"/>
              </w:rPr>
              <w:t>deduction to t</w:t>
            </w:r>
            <w:r w:rsidRPr="00DF07B0">
              <w:rPr>
                <w:rFonts w:ascii="Times New Roman" w:hAnsi="Times New Roman" w:cs="Times New Roman"/>
                <w:sz w:val="20"/>
                <w:szCs w:val="20"/>
              </w:rPr>
              <w:t xml:space="preserve">echnical </w:t>
            </w:r>
            <w:r w:rsidR="00226AF2" w:rsidRPr="00DF07B0">
              <w:rPr>
                <w:rFonts w:ascii="Times New Roman" w:hAnsi="Times New Roman" w:cs="Times New Roman"/>
                <w:sz w:val="20"/>
                <w:szCs w:val="20"/>
              </w:rPr>
              <w:t>p</w:t>
            </w:r>
            <w:r w:rsidRPr="00DF07B0">
              <w:rPr>
                <w:rFonts w:ascii="Times New Roman" w:hAnsi="Times New Roman" w:cs="Times New Roman"/>
                <w:sz w:val="20"/>
                <w:szCs w:val="20"/>
              </w:rPr>
              <w:t xml:space="preserve">rovisions allocated to the risk margin, per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w:t>
            </w:r>
          </w:p>
          <w:p w:rsidR="0095672C" w:rsidRPr="00DF07B0" w:rsidRDefault="0095672C" w:rsidP="00950116">
            <w:pPr>
              <w:spacing w:after="0" w:line="240" w:lineRule="auto"/>
              <w:rPr>
                <w:rFonts w:ascii="Times New Roman" w:hAnsi="Times New Roman" w:cs="Times New Roman"/>
                <w:sz w:val="20"/>
                <w:lang w:val="en-US"/>
              </w:rPr>
            </w:pP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lang w:val="en-US"/>
              </w:rPr>
              <w:t>This value shall be reported as a negative value</w:t>
            </w:r>
            <w:r w:rsidR="000B7DAA"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r w:rsidR="0095672C" w:rsidRPr="00DF07B0" w:rsidTr="00950116">
        <w:trPr>
          <w:trHeight w:val="840"/>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C0180/R0310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rsidP="00950116">
            <w:pPr>
              <w:spacing w:after="0" w:line="240" w:lineRule="auto"/>
              <w:rPr>
                <w:rFonts w:ascii="Times New Roman" w:hAnsi="Times New Roman" w:cs="Times New Roman"/>
                <w:bCs/>
                <w:sz w:val="20"/>
                <w:szCs w:val="20"/>
              </w:rPr>
            </w:pPr>
            <w:r w:rsidRPr="00DF07B0">
              <w:rPr>
                <w:rFonts w:ascii="Times New Roman" w:hAnsi="Times New Roman" w:cs="Times New Roman"/>
                <w:bCs/>
                <w:sz w:val="20"/>
                <w:szCs w:val="20"/>
              </w:rPr>
              <w:t xml:space="preserve">Amount of the transitional on Technical Provisions </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 xml:space="preserve"> </w:t>
            </w: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Risk Margin</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DF07B0" w:rsidRDefault="0095672C">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Total amount, for </w:t>
            </w:r>
            <w:r w:rsidR="00B91E68" w:rsidRPr="00DF07B0">
              <w:rPr>
                <w:rFonts w:ascii="Times New Roman" w:hAnsi="Times New Roman" w:cs="Times New Roman"/>
                <w:sz w:val="20"/>
                <w:szCs w:val="20"/>
              </w:rPr>
              <w:t xml:space="preserve">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of the transitional </w:t>
            </w:r>
            <w:r w:rsidR="00226AF2" w:rsidRPr="00DF07B0">
              <w:rPr>
                <w:rFonts w:ascii="Times New Roman" w:hAnsi="Times New Roman" w:cs="Times New Roman"/>
                <w:sz w:val="20"/>
                <w:szCs w:val="20"/>
              </w:rPr>
              <w:t>deduction to t</w:t>
            </w:r>
            <w:r w:rsidRPr="00DF07B0">
              <w:rPr>
                <w:rFonts w:ascii="Times New Roman" w:hAnsi="Times New Roman" w:cs="Times New Roman"/>
                <w:sz w:val="20"/>
                <w:szCs w:val="20"/>
              </w:rPr>
              <w:t xml:space="preserve">echnical </w:t>
            </w:r>
            <w:r w:rsidR="00226AF2" w:rsidRPr="00DF07B0">
              <w:rPr>
                <w:rFonts w:ascii="Times New Roman" w:hAnsi="Times New Roman" w:cs="Times New Roman"/>
                <w:sz w:val="20"/>
                <w:szCs w:val="20"/>
              </w:rPr>
              <w:t>p</w:t>
            </w:r>
            <w:r w:rsidRPr="00DF07B0">
              <w:rPr>
                <w:rFonts w:ascii="Times New Roman" w:hAnsi="Times New Roman" w:cs="Times New Roman"/>
                <w:sz w:val="20"/>
                <w:szCs w:val="20"/>
              </w:rPr>
              <w:t>rovisions allocated to the risk margin.</w:t>
            </w:r>
          </w:p>
          <w:p w:rsidR="0095672C" w:rsidRPr="00DF07B0" w:rsidRDefault="0095672C" w:rsidP="00950116">
            <w:pPr>
              <w:spacing w:after="0" w:line="240" w:lineRule="auto"/>
              <w:rPr>
                <w:rFonts w:ascii="Times New Roman" w:hAnsi="Times New Roman" w:cs="Times New Roman"/>
                <w:sz w:val="20"/>
                <w:lang w:val="en-US"/>
              </w:rPr>
            </w:pPr>
          </w:p>
          <w:p w:rsidR="0095672C" w:rsidRPr="00DF07B0" w:rsidRDefault="0095672C" w:rsidP="00950116">
            <w:pPr>
              <w:spacing w:after="0" w:line="240" w:lineRule="auto"/>
              <w:rPr>
                <w:rFonts w:ascii="Times New Roman" w:hAnsi="Times New Roman" w:cs="Times New Roman"/>
                <w:sz w:val="20"/>
                <w:szCs w:val="20"/>
              </w:rPr>
            </w:pPr>
            <w:r w:rsidRPr="00DF07B0">
              <w:rPr>
                <w:rFonts w:ascii="Times New Roman" w:hAnsi="Times New Roman" w:cs="Times New Roman"/>
                <w:sz w:val="20"/>
                <w:lang w:val="en-US"/>
              </w:rPr>
              <w:t>This value shall be reported as a negative value</w:t>
            </w:r>
            <w:r w:rsidR="000B7DAA" w:rsidRPr="00DF07B0">
              <w:rPr>
                <w:rFonts w:ascii="Times New Roman" w:hAnsi="Times New Roman" w:cs="Times New Roman"/>
                <w:sz w:val="20"/>
                <w:lang w:val="en-US"/>
              </w:rPr>
              <w:t xml:space="preserve"> when it reduces the technical provisions</w:t>
            </w:r>
            <w:r w:rsidRPr="00DF07B0">
              <w:rPr>
                <w:rFonts w:ascii="Times New Roman" w:hAnsi="Times New Roman" w:cs="Times New Roman"/>
                <w:sz w:val="20"/>
                <w:lang w:val="en-US"/>
              </w:rPr>
              <w:t>.</w:t>
            </w:r>
          </w:p>
        </w:tc>
      </w:tr>
    </w:tbl>
    <w:tbl>
      <w:tblPr>
        <w:tblStyle w:val="TableGrid"/>
        <w:tblW w:w="9072" w:type="dxa"/>
        <w:tblInd w:w="108" w:type="dxa"/>
        <w:tblLayout w:type="fixed"/>
        <w:tblLook w:val="04A0" w:firstRow="1" w:lastRow="0" w:firstColumn="1" w:lastColumn="0" w:noHBand="0" w:noVBand="1"/>
      </w:tblPr>
      <w:tblGrid>
        <w:gridCol w:w="2127"/>
        <w:gridCol w:w="2551"/>
        <w:gridCol w:w="4394"/>
      </w:tblGrid>
      <w:tr w:rsidR="0095672C" w:rsidRPr="00DF07B0" w:rsidTr="00950116">
        <w:trPr>
          <w:trHeight w:val="349"/>
        </w:trPr>
        <w:tc>
          <w:tcPr>
            <w:tcW w:w="9072" w:type="dxa"/>
            <w:gridSpan w:val="3"/>
            <w:tcBorders>
              <w:top w:val="nil"/>
              <w:left w:val="nil"/>
              <w:bottom w:val="nil"/>
              <w:right w:val="nil"/>
            </w:tcBorders>
            <w:hideMark/>
          </w:tcPr>
          <w:p w:rsidR="0095672C" w:rsidRPr="00DF07B0" w:rsidRDefault="0095672C" w:rsidP="00950116">
            <w:pPr>
              <w:spacing w:before="120" w:after="120"/>
              <w:rPr>
                <w:rFonts w:ascii="Times New Roman" w:hAnsi="Times New Roman" w:cs="Times New Roman"/>
                <w:b/>
                <w:bCs/>
                <w:iCs/>
                <w:sz w:val="20"/>
                <w:szCs w:val="20"/>
              </w:rPr>
            </w:pPr>
            <w:r w:rsidRPr="00DF07B0">
              <w:rPr>
                <w:rFonts w:ascii="Times New Roman" w:hAnsi="Times New Roman" w:cs="Times New Roman"/>
                <w:b/>
                <w:bCs/>
                <w:sz w:val="20"/>
                <w:szCs w:val="20"/>
              </w:rPr>
              <w:t> </w:t>
            </w:r>
            <w:r w:rsidRPr="00DF07B0">
              <w:rPr>
                <w:rFonts w:ascii="Times New Roman" w:hAnsi="Times New Roman" w:cs="Times New Roman"/>
                <w:b/>
                <w:bCs/>
                <w:iCs/>
                <w:sz w:val="20"/>
                <w:szCs w:val="20"/>
              </w:rPr>
              <w:t xml:space="preserve">Technical provisions </w:t>
            </w:r>
            <w:r w:rsidR="0072092D" w:rsidRPr="00DF07B0">
              <w:rPr>
                <w:rFonts w:ascii="Times New Roman" w:hAnsi="Times New Roman" w:cs="Times New Roman"/>
                <w:b/>
                <w:bCs/>
                <w:iCs/>
                <w:sz w:val="20"/>
                <w:szCs w:val="20"/>
              </w:rPr>
              <w:t>–</w:t>
            </w:r>
            <w:r w:rsidRPr="00DF07B0">
              <w:rPr>
                <w:rFonts w:ascii="Times New Roman" w:hAnsi="Times New Roman" w:cs="Times New Roman"/>
                <w:b/>
                <w:bCs/>
                <w:iCs/>
                <w:sz w:val="20"/>
                <w:szCs w:val="20"/>
              </w:rPr>
              <w:t xml:space="preserve"> Total</w:t>
            </w:r>
          </w:p>
        </w:tc>
      </w:tr>
      <w:tr w:rsidR="0095672C" w:rsidRPr="00DF07B0" w:rsidTr="00950116">
        <w:trPr>
          <w:trHeight w:val="914"/>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C0170/R0320</w:t>
            </w:r>
          </w:p>
        </w:tc>
        <w:tc>
          <w:tcPr>
            <w:tcW w:w="255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Technical provisions, Total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394"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The total amount of gross technical provisions,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 including technical provisions calculated as a whole and after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tc>
      </w:tr>
      <w:tr w:rsidR="0095672C" w:rsidRPr="00DF07B0" w:rsidTr="00950116">
        <w:trPr>
          <w:trHeight w:val="686"/>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C0180/R0320</w:t>
            </w:r>
          </w:p>
        </w:tc>
        <w:tc>
          <w:tcPr>
            <w:tcW w:w="255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obligations, Technical Provision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394"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The total amount of gross technical provisions regarding direct and accepted reinsurance business, including technical provisions calculated as a whole and after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tc>
      </w:tr>
      <w:tr w:rsidR="0095672C" w:rsidRPr="00DF07B0" w:rsidTr="00950116">
        <w:trPr>
          <w:trHeight w:val="2117"/>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C0020 to C0170/R0330</w:t>
            </w:r>
          </w:p>
        </w:tc>
        <w:tc>
          <w:tcPr>
            <w:tcW w:w="255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Technical provisions, Total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Recoverable from reinsurance contract/SPV and Finite reinsurance, after the adjustment for expected losses due to counterparty default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39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total amount of recoverable from reinsurance contract/SPV and Finite reinsurance, after the adjustment for expected losses due to counterparty default,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w:t>
            </w:r>
          </w:p>
          <w:p w:rsidR="0095672C" w:rsidRPr="00DF07B0" w:rsidRDefault="0095672C">
            <w:pPr>
              <w:rPr>
                <w:rFonts w:ascii="Times New Roman" w:hAnsi="Times New Roman" w:cs="Times New Roman"/>
                <w:sz w:val="20"/>
                <w:szCs w:val="20"/>
              </w:rPr>
            </w:pPr>
          </w:p>
        </w:tc>
      </w:tr>
      <w:tr w:rsidR="0095672C" w:rsidRPr="00DF07B0" w:rsidTr="00950116">
        <w:trPr>
          <w:trHeight w:val="31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C0180/R0330</w:t>
            </w:r>
          </w:p>
        </w:tc>
        <w:tc>
          <w:tcPr>
            <w:tcW w:w="255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obligations, Recoverable from reinsurance contract/SPV and Finite re, after the adjustment for expected losses due to counterparty default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39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recoverable from reinsurance contract/SPV and Finite reinsurance, after the adjustment for expected losses due to counterparty default regarding direct and accepted reinsurance business.</w:t>
            </w:r>
          </w:p>
          <w:p w:rsidR="0095672C" w:rsidRPr="00DF07B0" w:rsidRDefault="0095672C" w:rsidP="00950116">
            <w:pPr>
              <w:rPr>
                <w:rFonts w:ascii="Times New Roman" w:hAnsi="Times New Roman" w:cs="Times New Roman"/>
                <w:sz w:val="20"/>
                <w:szCs w:val="20"/>
                <w:rPrChange w:id="1043" w:author="Author">
                  <w:rPr>
                    <w:rFonts w:ascii="Times New Roman" w:hAnsi="Times New Roman" w:cs="Times New Roman"/>
                    <w:sz w:val="20"/>
                    <w:szCs w:val="20"/>
                    <w:highlight w:val="yellow"/>
                  </w:rPr>
                </w:rPrChange>
              </w:rPr>
            </w:pPr>
          </w:p>
          <w:p w:rsidR="0095672C" w:rsidRPr="00DF07B0" w:rsidRDefault="0095672C">
            <w:pPr>
              <w:rPr>
                <w:rFonts w:ascii="Times New Roman" w:hAnsi="Times New Roman" w:cs="Times New Roman"/>
                <w:sz w:val="20"/>
                <w:szCs w:val="20"/>
              </w:rPr>
            </w:pPr>
          </w:p>
        </w:tc>
      </w:tr>
      <w:tr w:rsidR="0095672C" w:rsidRPr="00DF07B0" w:rsidTr="00950116">
        <w:trPr>
          <w:trHeight w:val="1725"/>
        </w:trPr>
        <w:tc>
          <w:tcPr>
            <w:tcW w:w="2127" w:type="dxa"/>
            <w:tcBorders>
              <w:bottom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C0170/R0340</w:t>
            </w:r>
          </w:p>
        </w:tc>
        <w:tc>
          <w:tcPr>
            <w:tcW w:w="2551" w:type="dxa"/>
            <w:tcBorders>
              <w:bottom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Technical provisions, Total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Technical provisions minus recoverables from reinsurance/SPV and Finite reinsurance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394" w:type="dxa"/>
            <w:tcBorders>
              <w:bottom w:val="single" w:sz="4" w:space="0" w:color="auto"/>
            </w:tcBorders>
            <w:hideMark/>
          </w:tcPr>
          <w:p w:rsidR="0095672C" w:rsidRPr="00DF07B0" w:rsidRDefault="0095672C" w:rsidP="00950116">
            <w:pPr>
              <w:rPr>
                <w:rFonts w:ascii="Times New Roman" w:hAnsi="Times New Roman" w:cs="Times New Roman"/>
                <w:sz w:val="20"/>
                <w:szCs w:val="20"/>
                <w:rPrChange w:id="1044"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The total amount of net technical provisions,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regarding direct and accepted reinsurance business, including technical provisions calculated as a whole and after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RDefault="0095672C">
            <w:pPr>
              <w:rPr>
                <w:rFonts w:ascii="Times New Roman" w:hAnsi="Times New Roman" w:cs="Times New Roman"/>
                <w:sz w:val="20"/>
                <w:szCs w:val="20"/>
              </w:rPr>
            </w:pPr>
          </w:p>
        </w:tc>
      </w:tr>
      <w:tr w:rsidR="0095672C" w:rsidRPr="00DF07B0" w:rsidTr="00950116">
        <w:trPr>
          <w:trHeight w:val="315"/>
        </w:trPr>
        <w:tc>
          <w:tcPr>
            <w:tcW w:w="2127" w:type="dxa"/>
            <w:tcBorders>
              <w:bottom w:val="single" w:sz="4" w:space="0" w:color="auto"/>
            </w:tcBorders>
          </w:tcPr>
          <w:p w:rsidR="0095672C" w:rsidRPr="00DF07B0" w:rsidDel="00FF7C7D"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C0180/R0340</w:t>
            </w:r>
          </w:p>
        </w:tc>
        <w:tc>
          <w:tcPr>
            <w:tcW w:w="2551" w:type="dxa"/>
            <w:tcBorders>
              <w:bottom w:val="single" w:sz="4" w:space="0" w:color="auto"/>
            </w:tcBorders>
          </w:tcPr>
          <w:p w:rsidR="0095672C" w:rsidRPr="00DF07B0" w:rsidDel="00FF7C7D"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obligations, Technical provisions minus recoverables from reinsurance and SPV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and accepted reinsurance business</w:t>
            </w:r>
          </w:p>
        </w:tc>
        <w:tc>
          <w:tcPr>
            <w:tcW w:w="4394"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net technical provisions regarding direct and accepted reinsurance business, including technical provisions calculated as a whole and after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Del="00FF7C7D" w:rsidRDefault="0095672C" w:rsidP="00950116">
            <w:pPr>
              <w:rPr>
                <w:rFonts w:ascii="Times New Roman" w:hAnsi="Times New Roman" w:cs="Times New Roman"/>
                <w:sz w:val="20"/>
                <w:szCs w:val="20"/>
              </w:rPr>
            </w:pPr>
          </w:p>
        </w:tc>
      </w:tr>
      <w:tr w:rsidR="0095672C" w:rsidRPr="00DF07B0" w:rsidTr="00950116">
        <w:trPr>
          <w:trHeight w:val="349"/>
        </w:trPr>
        <w:tc>
          <w:tcPr>
            <w:tcW w:w="9072" w:type="dxa"/>
            <w:gridSpan w:val="3"/>
            <w:tcBorders>
              <w:top w:val="single" w:sz="4" w:space="0" w:color="auto"/>
              <w:left w:val="nil"/>
              <w:bottom w:val="single" w:sz="4" w:space="0" w:color="auto"/>
              <w:right w:val="nil"/>
            </w:tcBorders>
            <w:hideMark/>
          </w:tcPr>
          <w:p w:rsidR="0095672C" w:rsidRPr="00DF07B0" w:rsidRDefault="0095672C" w:rsidP="00950116">
            <w:pPr>
              <w:spacing w:before="120" w:after="120"/>
              <w:rPr>
                <w:rFonts w:ascii="Times New Roman" w:hAnsi="Times New Roman" w:cs="Times New Roman"/>
                <w:b/>
                <w:bCs/>
                <w:sz w:val="20"/>
                <w:szCs w:val="20"/>
              </w:rPr>
            </w:pPr>
            <w:r w:rsidRPr="00DF07B0">
              <w:rPr>
                <w:rFonts w:ascii="Times New Roman" w:hAnsi="Times New Roman" w:cs="Times New Roman"/>
                <w:b/>
                <w:bCs/>
                <w:sz w:val="20"/>
                <w:szCs w:val="20"/>
              </w:rPr>
              <w:t>Line of Business: further segmentation (Homogeneous Risk Groups)  </w:t>
            </w:r>
          </w:p>
        </w:tc>
      </w:tr>
      <w:tr w:rsidR="0095672C" w:rsidRPr="00DF07B0" w:rsidTr="00950116">
        <w:trPr>
          <w:trHeight w:val="2066"/>
        </w:trPr>
        <w:tc>
          <w:tcPr>
            <w:tcW w:w="2127" w:type="dxa"/>
            <w:tcBorders>
              <w:top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C0170/R0350</w:t>
            </w:r>
          </w:p>
        </w:tc>
        <w:tc>
          <w:tcPr>
            <w:tcW w:w="2551" w:type="dxa"/>
            <w:tcBorders>
              <w:top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Line of Business, further segmentation by (Homogeneous Risk Groups)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Premium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number of homogeneous risk groups</w:t>
            </w:r>
          </w:p>
        </w:tc>
        <w:tc>
          <w:tcPr>
            <w:tcW w:w="4394" w:type="dxa"/>
            <w:tcBorders>
              <w:top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Information regarding the number of HRG in the segmentation, if the (re)insurance undertaking further segmented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003F7860" w:rsidRPr="00DF07B0">
              <w:rPr>
                <w:rFonts w:ascii="Times New Roman" w:hAnsi="Times New Roman" w:cs="Times New Roman"/>
                <w:sz w:val="20"/>
                <w:szCs w:val="20"/>
              </w:rPr>
              <w:t>,</w:t>
            </w:r>
            <w:r w:rsidRPr="00DF07B0">
              <w:rPr>
                <w:rFonts w:ascii="Times New Roman" w:hAnsi="Times New Roman" w:cs="Times New Roman"/>
                <w:sz w:val="20"/>
                <w:szCs w:val="20"/>
              </w:rPr>
              <w:t xml:space="preserve"> into homogenous risk groups according to nature of the risks underlying the contract, for each </w:t>
            </w:r>
            <w:r w:rsidR="003F7860" w:rsidRPr="00DF07B0">
              <w:rPr>
                <w:rFonts w:ascii="Times New Roman" w:hAnsi="Times New Roman" w:cs="Times New Roman"/>
                <w:sz w:val="20"/>
                <w:szCs w:val="20"/>
              </w:rPr>
              <w:t>line of business</w:t>
            </w:r>
            <w:r w:rsidRPr="00DF07B0">
              <w:rPr>
                <w:rFonts w:ascii="Times New Roman" w:hAnsi="Times New Roman" w:cs="Times New Roman"/>
                <w:sz w:val="20"/>
                <w:szCs w:val="20"/>
              </w:rPr>
              <w:t xml:space="preserve"> where that segmentation was performed, regarding direct business and accepted proportional reinsurance and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proportional reinsurance, in respect of premium provisions. </w:t>
            </w:r>
          </w:p>
        </w:tc>
      </w:tr>
      <w:tr w:rsidR="0095672C" w:rsidRPr="00DF07B0" w:rsidTr="00950116">
        <w:trPr>
          <w:trHeight w:val="1590"/>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C0170/R0360</w:t>
            </w:r>
          </w:p>
        </w:tc>
        <w:tc>
          <w:tcPr>
            <w:tcW w:w="255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Line of Business, further segmentation by (Homogeneous Risk Groups) – Claims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number of homogeneous risk groups</w:t>
            </w:r>
          </w:p>
        </w:tc>
        <w:tc>
          <w:tcPr>
            <w:tcW w:w="4394"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Information regarding the number of HRG in the segmentation, if the (re)insurance undertaking further segmented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003F7860" w:rsidRPr="00DF07B0">
              <w:rPr>
                <w:rFonts w:ascii="Times New Roman" w:hAnsi="Times New Roman" w:cs="Times New Roman"/>
                <w:sz w:val="20"/>
                <w:szCs w:val="20"/>
              </w:rPr>
              <w:t>,</w:t>
            </w:r>
            <w:r w:rsidRPr="00DF07B0">
              <w:rPr>
                <w:rFonts w:ascii="Times New Roman" w:hAnsi="Times New Roman" w:cs="Times New Roman"/>
                <w:sz w:val="20"/>
                <w:szCs w:val="20"/>
              </w:rPr>
              <w:t xml:space="preserve"> into homogenous risk groups according to nature of the risks underlying the contract, for each </w:t>
            </w:r>
            <w:r w:rsidR="003F7860" w:rsidRPr="00DF07B0">
              <w:rPr>
                <w:rFonts w:ascii="Times New Roman" w:hAnsi="Times New Roman" w:cs="Times New Roman"/>
                <w:sz w:val="20"/>
                <w:szCs w:val="20"/>
              </w:rPr>
              <w:t>line of business</w:t>
            </w:r>
            <w:r w:rsidRPr="00DF07B0">
              <w:rPr>
                <w:rFonts w:ascii="Times New Roman" w:hAnsi="Times New Roman" w:cs="Times New Roman"/>
                <w:sz w:val="20"/>
                <w:szCs w:val="20"/>
              </w:rPr>
              <w:t xml:space="preserve"> where that segmentation was performed, regarding direct business and accepted proportional reinsurance and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proportional reinsurance, in respect of claims provisions. </w:t>
            </w:r>
          </w:p>
        </w:tc>
      </w:tr>
      <w:tr w:rsidR="0095672C" w:rsidRPr="00DF07B0" w:rsidTr="00950116">
        <w:trPr>
          <w:trHeight w:val="930"/>
        </w:trPr>
        <w:tc>
          <w:tcPr>
            <w:tcW w:w="2127" w:type="dxa"/>
            <w:vMerge w:val="restart"/>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C0170/R0370</w:t>
            </w:r>
          </w:p>
        </w:tc>
        <w:tc>
          <w:tcPr>
            <w:tcW w:w="2551" w:type="dxa"/>
            <w:vMerge w:val="restart"/>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Premium Provisions,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future benefits and claims</w:t>
            </w:r>
          </w:p>
        </w:tc>
        <w:tc>
          <w:tcPr>
            <w:tcW w:w="4394" w:type="dxa"/>
            <w:vMerge w:val="restart"/>
            <w:hideMark/>
          </w:tcPr>
          <w:p w:rsidR="0095672C" w:rsidRPr="00DF07B0" w:rsidRDefault="0095672C" w:rsidP="00F42C0D">
            <w:pPr>
              <w:rPr>
                <w:rFonts w:ascii="Times New Roman" w:hAnsi="Times New Roman" w:cs="Times New Roman"/>
                <w:sz w:val="20"/>
                <w:szCs w:val="20"/>
              </w:rPr>
            </w:pPr>
            <w:r w:rsidRPr="00DF07B0">
              <w:rPr>
                <w:rFonts w:ascii="Times New Roman" w:hAnsi="Times New Roman" w:cs="Times New Roman"/>
                <w:sz w:val="20"/>
                <w:szCs w:val="20"/>
              </w:rPr>
              <w:t xml:space="preserve">The amount of split,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003F7860" w:rsidRPr="00DF07B0">
              <w:rPr>
                <w:rFonts w:ascii="Times New Roman" w:hAnsi="Times New Roman" w:cs="Times New Roman"/>
                <w:sz w:val="20"/>
                <w:szCs w:val="20"/>
              </w:rPr>
              <w:t>,</w:t>
            </w:r>
            <w:r w:rsidRPr="00DF07B0">
              <w:rPr>
                <w:rFonts w:ascii="Times New Roman" w:hAnsi="Times New Roman" w:cs="Times New Roman"/>
                <w:sz w:val="20"/>
                <w:szCs w:val="20"/>
              </w:rPr>
              <w:t xml:space="preserve"> regarding direct business and accepted proportional reinsurance and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lastRenderedPageBreak/>
              <w:t>proportional reinsurance, of cash flows for future benefits and claims used to determine the gross best estimate of premium provisions, i.e. the probability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weighted average of future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discounted to take into account the time value of money (expected present value of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In case of use of </w:t>
            </w:r>
            <w:r w:rsidR="00F42C0D" w:rsidRPr="00DF07B0">
              <w:rPr>
                <w:rFonts w:ascii="Times New Roman" w:hAnsi="Times New Roman" w:cs="Times New Roman"/>
                <w:sz w:val="20"/>
                <w:szCs w:val="20"/>
              </w:rPr>
              <w:t xml:space="preserve">a </w:t>
            </w:r>
            <w:r w:rsidRPr="00DF07B0">
              <w:rPr>
                <w:rFonts w:ascii="Times New Roman" w:hAnsi="Times New Roman" w:cs="Times New Roman"/>
                <w:sz w:val="20"/>
                <w:szCs w:val="20"/>
              </w:rPr>
              <w:t>stochastic methodology for the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 projection, it is required to report the average scenario.</w:t>
            </w:r>
          </w:p>
        </w:tc>
      </w:tr>
      <w:tr w:rsidR="0095672C" w:rsidRPr="00DF07B0" w:rsidTr="00950116">
        <w:trPr>
          <w:trHeight w:val="1170"/>
        </w:trPr>
        <w:tc>
          <w:tcPr>
            <w:tcW w:w="2127" w:type="dxa"/>
            <w:vMerge/>
            <w:hideMark/>
          </w:tcPr>
          <w:p w:rsidR="0095672C" w:rsidRPr="00DF07B0" w:rsidRDefault="0095672C">
            <w:pPr>
              <w:rPr>
                <w:rFonts w:ascii="Times New Roman" w:hAnsi="Times New Roman" w:cs="Times New Roman"/>
                <w:sz w:val="20"/>
                <w:szCs w:val="20"/>
              </w:rPr>
            </w:pPr>
          </w:p>
        </w:tc>
        <w:tc>
          <w:tcPr>
            <w:tcW w:w="2551" w:type="dxa"/>
            <w:vMerge/>
            <w:hideMark/>
          </w:tcPr>
          <w:p w:rsidR="0095672C" w:rsidRPr="00DF07B0" w:rsidRDefault="0095672C">
            <w:pPr>
              <w:rPr>
                <w:rFonts w:ascii="Times New Roman" w:hAnsi="Times New Roman" w:cs="Times New Roman"/>
                <w:sz w:val="20"/>
                <w:szCs w:val="20"/>
              </w:rPr>
            </w:pPr>
          </w:p>
        </w:tc>
        <w:tc>
          <w:tcPr>
            <w:tcW w:w="4394" w:type="dxa"/>
            <w:vMerge/>
            <w:hideMark/>
          </w:tcPr>
          <w:p w:rsidR="0095672C" w:rsidRPr="00DF07B0" w:rsidRDefault="0095672C">
            <w:pPr>
              <w:rPr>
                <w:rFonts w:ascii="Times New Roman" w:hAnsi="Times New Roman" w:cs="Times New Roman"/>
                <w:sz w:val="20"/>
                <w:szCs w:val="20"/>
              </w:rPr>
            </w:pPr>
          </w:p>
        </w:tc>
      </w:tr>
      <w:tr w:rsidR="0095672C" w:rsidRPr="00DF07B0" w:rsidTr="00950116">
        <w:trPr>
          <w:trHeight w:val="615"/>
        </w:trPr>
        <w:tc>
          <w:tcPr>
            <w:tcW w:w="2127" w:type="dxa"/>
            <w:vMerge/>
            <w:hideMark/>
          </w:tcPr>
          <w:p w:rsidR="0095672C" w:rsidRPr="00DF07B0" w:rsidRDefault="0095672C">
            <w:pPr>
              <w:rPr>
                <w:rFonts w:ascii="Times New Roman" w:hAnsi="Times New Roman" w:cs="Times New Roman"/>
                <w:sz w:val="20"/>
                <w:szCs w:val="20"/>
              </w:rPr>
            </w:pPr>
          </w:p>
        </w:tc>
        <w:tc>
          <w:tcPr>
            <w:tcW w:w="2551" w:type="dxa"/>
            <w:vMerge/>
            <w:hideMark/>
          </w:tcPr>
          <w:p w:rsidR="0095672C" w:rsidRPr="00DF07B0" w:rsidRDefault="0095672C">
            <w:pPr>
              <w:rPr>
                <w:rFonts w:ascii="Times New Roman" w:hAnsi="Times New Roman" w:cs="Times New Roman"/>
                <w:sz w:val="20"/>
                <w:szCs w:val="20"/>
              </w:rPr>
            </w:pPr>
          </w:p>
        </w:tc>
        <w:tc>
          <w:tcPr>
            <w:tcW w:w="4394" w:type="dxa"/>
            <w:vMerge/>
            <w:hideMark/>
          </w:tcPr>
          <w:p w:rsidR="0095672C" w:rsidRPr="00DF07B0" w:rsidRDefault="0095672C">
            <w:pPr>
              <w:rPr>
                <w:rFonts w:ascii="Times New Roman" w:hAnsi="Times New Roman" w:cs="Times New Roman"/>
                <w:sz w:val="20"/>
                <w:szCs w:val="20"/>
              </w:rPr>
            </w:pPr>
          </w:p>
        </w:tc>
      </w:tr>
      <w:tr w:rsidR="0095672C" w:rsidRPr="00DF07B0" w:rsidTr="00950116">
        <w:trPr>
          <w:trHeight w:val="91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C0180/R0370</w:t>
            </w:r>
          </w:p>
        </w:tc>
        <w:tc>
          <w:tcPr>
            <w:tcW w:w="255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Premium Provisions,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future benefits and claims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39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cash flows for future benefits and claims used to determine the gross best estimate of premium provisions.</w:t>
            </w:r>
          </w:p>
        </w:tc>
      </w:tr>
      <w:tr w:rsidR="0095672C" w:rsidRPr="00DF07B0" w:rsidTr="00950116">
        <w:trPr>
          <w:trHeight w:val="915"/>
        </w:trPr>
        <w:tc>
          <w:tcPr>
            <w:tcW w:w="2127" w:type="dxa"/>
            <w:vMerge w:val="restart"/>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C0170/R0380</w:t>
            </w:r>
          </w:p>
        </w:tc>
        <w:tc>
          <w:tcPr>
            <w:tcW w:w="2551" w:type="dxa"/>
            <w:vMerge w:val="restart"/>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Premium Provisions,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future expenses 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out flows</w:t>
            </w:r>
          </w:p>
        </w:tc>
        <w:tc>
          <w:tcPr>
            <w:tcW w:w="4394" w:type="dxa"/>
            <w:vMerge w:val="restart"/>
            <w:hideMark/>
          </w:tcPr>
          <w:p w:rsidR="0095672C" w:rsidRPr="00DF07B0" w:rsidRDefault="0095672C" w:rsidP="00F42C0D">
            <w:pPr>
              <w:rPr>
                <w:rFonts w:ascii="Times New Roman" w:hAnsi="Times New Roman" w:cs="Times New Roman"/>
                <w:sz w:val="20"/>
                <w:szCs w:val="20"/>
              </w:rPr>
            </w:pPr>
            <w:r w:rsidRPr="00DF07B0">
              <w:rPr>
                <w:rFonts w:ascii="Times New Roman" w:hAnsi="Times New Roman" w:cs="Times New Roman"/>
                <w:sz w:val="20"/>
                <w:szCs w:val="20"/>
              </w:rPr>
              <w:t xml:space="preserve">The amount of split,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003F7860" w:rsidRPr="00DF07B0">
              <w:rPr>
                <w:rFonts w:ascii="Times New Roman" w:hAnsi="Times New Roman" w:cs="Times New Roman"/>
                <w:sz w:val="20"/>
                <w:szCs w:val="20"/>
              </w:rPr>
              <w:t>,</w:t>
            </w:r>
            <w:r w:rsidRPr="00DF07B0">
              <w:rPr>
                <w:rFonts w:ascii="Times New Roman" w:hAnsi="Times New Roman" w:cs="Times New Roman"/>
                <w:sz w:val="20"/>
                <w:szCs w:val="20"/>
              </w:rPr>
              <w:t xml:space="preserve"> regarding direct business and accepted proportional reinsurance and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reinsurance, of cash flows for future expenses and other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used to determine the gross best estimate of premium provisions, i.e. the probability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weighted average of future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discounted to take into account the time value of money (expected present value of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In case of use of </w:t>
            </w:r>
            <w:r w:rsidR="00F42C0D" w:rsidRPr="00DF07B0">
              <w:rPr>
                <w:rFonts w:ascii="Times New Roman" w:hAnsi="Times New Roman" w:cs="Times New Roman"/>
                <w:sz w:val="20"/>
                <w:szCs w:val="20"/>
              </w:rPr>
              <w:t xml:space="preserve">a </w:t>
            </w:r>
            <w:r w:rsidRPr="00DF07B0">
              <w:rPr>
                <w:rFonts w:ascii="Times New Roman" w:hAnsi="Times New Roman" w:cs="Times New Roman"/>
                <w:sz w:val="20"/>
                <w:szCs w:val="20"/>
              </w:rPr>
              <w:t>stochastic methodology for the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 projection, it is required to report the average scenario.</w:t>
            </w:r>
          </w:p>
        </w:tc>
      </w:tr>
      <w:tr w:rsidR="0095672C" w:rsidRPr="00DF07B0" w:rsidTr="00950116">
        <w:trPr>
          <w:trHeight w:val="285"/>
        </w:trPr>
        <w:tc>
          <w:tcPr>
            <w:tcW w:w="2127" w:type="dxa"/>
            <w:vMerge/>
            <w:hideMark/>
          </w:tcPr>
          <w:p w:rsidR="0095672C" w:rsidRPr="00DF07B0" w:rsidRDefault="0095672C">
            <w:pPr>
              <w:rPr>
                <w:rFonts w:ascii="Times New Roman" w:hAnsi="Times New Roman" w:cs="Times New Roman"/>
                <w:sz w:val="20"/>
                <w:szCs w:val="20"/>
              </w:rPr>
            </w:pPr>
          </w:p>
        </w:tc>
        <w:tc>
          <w:tcPr>
            <w:tcW w:w="2551" w:type="dxa"/>
            <w:vMerge/>
            <w:hideMark/>
          </w:tcPr>
          <w:p w:rsidR="0095672C" w:rsidRPr="00DF07B0" w:rsidRDefault="0095672C">
            <w:pPr>
              <w:rPr>
                <w:rFonts w:ascii="Times New Roman" w:hAnsi="Times New Roman" w:cs="Times New Roman"/>
                <w:sz w:val="20"/>
                <w:szCs w:val="20"/>
              </w:rPr>
            </w:pPr>
          </w:p>
        </w:tc>
        <w:tc>
          <w:tcPr>
            <w:tcW w:w="4394" w:type="dxa"/>
            <w:vMerge/>
            <w:hideMark/>
          </w:tcPr>
          <w:p w:rsidR="0095672C" w:rsidRPr="00DF07B0" w:rsidRDefault="0095672C">
            <w:pPr>
              <w:rPr>
                <w:rFonts w:ascii="Times New Roman" w:hAnsi="Times New Roman" w:cs="Times New Roman"/>
                <w:sz w:val="20"/>
                <w:szCs w:val="20"/>
              </w:rPr>
            </w:pPr>
          </w:p>
        </w:tc>
      </w:tr>
      <w:tr w:rsidR="0095672C" w:rsidRPr="00DF07B0" w:rsidTr="00950116">
        <w:trPr>
          <w:trHeight w:val="1500"/>
        </w:trPr>
        <w:tc>
          <w:tcPr>
            <w:tcW w:w="2127" w:type="dxa"/>
            <w:vMerge/>
            <w:hideMark/>
          </w:tcPr>
          <w:p w:rsidR="0095672C" w:rsidRPr="00DF07B0" w:rsidRDefault="0095672C">
            <w:pPr>
              <w:rPr>
                <w:rFonts w:ascii="Times New Roman" w:hAnsi="Times New Roman" w:cs="Times New Roman"/>
                <w:sz w:val="20"/>
                <w:szCs w:val="20"/>
              </w:rPr>
            </w:pPr>
          </w:p>
        </w:tc>
        <w:tc>
          <w:tcPr>
            <w:tcW w:w="2551" w:type="dxa"/>
            <w:vMerge/>
            <w:hideMark/>
          </w:tcPr>
          <w:p w:rsidR="0095672C" w:rsidRPr="00DF07B0" w:rsidRDefault="0095672C">
            <w:pPr>
              <w:rPr>
                <w:rFonts w:ascii="Times New Roman" w:hAnsi="Times New Roman" w:cs="Times New Roman"/>
                <w:sz w:val="20"/>
                <w:szCs w:val="20"/>
              </w:rPr>
            </w:pPr>
          </w:p>
        </w:tc>
        <w:tc>
          <w:tcPr>
            <w:tcW w:w="4394" w:type="dxa"/>
            <w:vMerge/>
            <w:hideMark/>
          </w:tcPr>
          <w:p w:rsidR="0095672C" w:rsidRPr="00DF07B0" w:rsidRDefault="0095672C">
            <w:pPr>
              <w:rPr>
                <w:rFonts w:ascii="Times New Roman" w:hAnsi="Times New Roman" w:cs="Times New Roman"/>
                <w:sz w:val="20"/>
                <w:szCs w:val="20"/>
              </w:rPr>
            </w:pPr>
          </w:p>
        </w:tc>
      </w:tr>
      <w:tr w:rsidR="0095672C" w:rsidRPr="00DF07B0" w:rsidTr="00950116">
        <w:trPr>
          <w:trHeight w:val="91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C0180/R0380</w:t>
            </w:r>
          </w:p>
        </w:tc>
        <w:tc>
          <w:tcPr>
            <w:tcW w:w="255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Premium Provisions,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future expenses 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out flows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39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future expenses 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out flows used to determine the gross best estimate of premium provisions.</w:t>
            </w:r>
          </w:p>
        </w:tc>
      </w:tr>
      <w:tr w:rsidR="0095672C" w:rsidRPr="00DF07B0" w:rsidTr="00950116">
        <w:trPr>
          <w:trHeight w:val="915"/>
        </w:trPr>
        <w:tc>
          <w:tcPr>
            <w:tcW w:w="2127" w:type="dxa"/>
            <w:vMerge w:val="restart"/>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C0170/R0390</w:t>
            </w:r>
          </w:p>
        </w:tc>
        <w:tc>
          <w:tcPr>
            <w:tcW w:w="2551" w:type="dxa"/>
            <w:vMerge w:val="restart"/>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Premium Provisions,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future premiums</w:t>
            </w:r>
          </w:p>
        </w:tc>
        <w:tc>
          <w:tcPr>
            <w:tcW w:w="4394" w:type="dxa"/>
            <w:vMerge w:val="restart"/>
            <w:hideMark/>
          </w:tcPr>
          <w:p w:rsidR="0095672C" w:rsidRPr="00DF07B0" w:rsidRDefault="0095672C" w:rsidP="00F42C0D">
            <w:pPr>
              <w:rPr>
                <w:rFonts w:ascii="Times New Roman" w:hAnsi="Times New Roman" w:cs="Times New Roman"/>
                <w:sz w:val="20"/>
                <w:szCs w:val="20"/>
              </w:rPr>
            </w:pPr>
            <w:r w:rsidRPr="00DF07B0">
              <w:rPr>
                <w:rFonts w:ascii="Times New Roman" w:hAnsi="Times New Roman" w:cs="Times New Roman"/>
                <w:sz w:val="20"/>
                <w:szCs w:val="20"/>
              </w:rPr>
              <w:t xml:space="preserve">The amount of split,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003F7860" w:rsidRPr="00DF07B0">
              <w:rPr>
                <w:rFonts w:ascii="Times New Roman" w:hAnsi="Times New Roman" w:cs="Times New Roman"/>
                <w:sz w:val="20"/>
                <w:szCs w:val="20"/>
              </w:rPr>
              <w:t>,</w:t>
            </w:r>
            <w:r w:rsidRPr="00DF07B0">
              <w:rPr>
                <w:rFonts w:ascii="Times New Roman" w:hAnsi="Times New Roman" w:cs="Times New Roman"/>
                <w:sz w:val="20"/>
                <w:szCs w:val="20"/>
              </w:rPr>
              <w:t xml:space="preserve"> regarding direct business and accepted proportional reinsurance and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reinsurance, of cash flows for future premiums used to determine the gross best estimate of premium provisions, i.e. the probability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weighted average of future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discounted to take into account the time value of money (expected present value of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In case of use of </w:t>
            </w:r>
            <w:r w:rsidR="00F42C0D" w:rsidRPr="00DF07B0">
              <w:rPr>
                <w:rFonts w:ascii="Times New Roman" w:hAnsi="Times New Roman" w:cs="Times New Roman"/>
                <w:sz w:val="20"/>
                <w:szCs w:val="20"/>
              </w:rPr>
              <w:t xml:space="preserve">a </w:t>
            </w:r>
            <w:r w:rsidRPr="00DF07B0">
              <w:rPr>
                <w:rFonts w:ascii="Times New Roman" w:hAnsi="Times New Roman" w:cs="Times New Roman"/>
                <w:sz w:val="20"/>
                <w:szCs w:val="20"/>
              </w:rPr>
              <w:t>stochastic methodology for the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 projection, it is required to report the average scenario.</w:t>
            </w:r>
          </w:p>
        </w:tc>
      </w:tr>
      <w:tr w:rsidR="0095672C" w:rsidRPr="00DF07B0" w:rsidTr="00950116">
        <w:trPr>
          <w:trHeight w:val="1020"/>
        </w:trPr>
        <w:tc>
          <w:tcPr>
            <w:tcW w:w="2127" w:type="dxa"/>
            <w:vMerge/>
            <w:hideMark/>
          </w:tcPr>
          <w:p w:rsidR="0095672C" w:rsidRPr="00DF07B0" w:rsidRDefault="0095672C">
            <w:pPr>
              <w:rPr>
                <w:rFonts w:ascii="Times New Roman" w:hAnsi="Times New Roman" w:cs="Times New Roman"/>
                <w:sz w:val="20"/>
                <w:szCs w:val="20"/>
              </w:rPr>
            </w:pPr>
          </w:p>
        </w:tc>
        <w:tc>
          <w:tcPr>
            <w:tcW w:w="2551" w:type="dxa"/>
            <w:vMerge/>
            <w:hideMark/>
          </w:tcPr>
          <w:p w:rsidR="0095672C" w:rsidRPr="00DF07B0" w:rsidRDefault="0095672C">
            <w:pPr>
              <w:rPr>
                <w:rFonts w:ascii="Times New Roman" w:hAnsi="Times New Roman" w:cs="Times New Roman"/>
                <w:sz w:val="20"/>
                <w:szCs w:val="20"/>
              </w:rPr>
            </w:pPr>
          </w:p>
        </w:tc>
        <w:tc>
          <w:tcPr>
            <w:tcW w:w="4394" w:type="dxa"/>
            <w:vMerge/>
            <w:hideMark/>
          </w:tcPr>
          <w:p w:rsidR="0095672C" w:rsidRPr="00DF07B0" w:rsidRDefault="0095672C">
            <w:pPr>
              <w:rPr>
                <w:rFonts w:ascii="Times New Roman" w:hAnsi="Times New Roman" w:cs="Times New Roman"/>
                <w:sz w:val="20"/>
                <w:szCs w:val="20"/>
              </w:rPr>
            </w:pPr>
          </w:p>
        </w:tc>
      </w:tr>
      <w:tr w:rsidR="0095672C" w:rsidRPr="00DF07B0" w:rsidTr="00950116">
        <w:trPr>
          <w:trHeight w:val="492"/>
        </w:trPr>
        <w:tc>
          <w:tcPr>
            <w:tcW w:w="2127" w:type="dxa"/>
            <w:vMerge/>
            <w:hideMark/>
          </w:tcPr>
          <w:p w:rsidR="0095672C" w:rsidRPr="00DF07B0" w:rsidRDefault="0095672C">
            <w:pPr>
              <w:rPr>
                <w:rFonts w:ascii="Times New Roman" w:hAnsi="Times New Roman" w:cs="Times New Roman"/>
                <w:sz w:val="20"/>
                <w:szCs w:val="20"/>
              </w:rPr>
            </w:pPr>
          </w:p>
        </w:tc>
        <w:tc>
          <w:tcPr>
            <w:tcW w:w="2551" w:type="dxa"/>
            <w:vMerge/>
            <w:hideMark/>
          </w:tcPr>
          <w:p w:rsidR="0095672C" w:rsidRPr="00DF07B0" w:rsidRDefault="0095672C">
            <w:pPr>
              <w:rPr>
                <w:rFonts w:ascii="Times New Roman" w:hAnsi="Times New Roman" w:cs="Times New Roman"/>
                <w:sz w:val="20"/>
                <w:szCs w:val="20"/>
              </w:rPr>
            </w:pPr>
          </w:p>
        </w:tc>
        <w:tc>
          <w:tcPr>
            <w:tcW w:w="4394" w:type="dxa"/>
            <w:vMerge/>
            <w:hideMark/>
          </w:tcPr>
          <w:p w:rsidR="0095672C" w:rsidRPr="00DF07B0" w:rsidRDefault="0095672C">
            <w:pPr>
              <w:rPr>
                <w:rFonts w:ascii="Times New Roman" w:hAnsi="Times New Roman" w:cs="Times New Roman"/>
                <w:sz w:val="20"/>
                <w:szCs w:val="20"/>
              </w:rPr>
            </w:pPr>
          </w:p>
        </w:tc>
      </w:tr>
      <w:tr w:rsidR="0095672C" w:rsidRPr="00DF07B0" w:rsidTr="00950116">
        <w:trPr>
          <w:trHeight w:val="91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C0180/R0390</w:t>
            </w:r>
          </w:p>
        </w:tc>
        <w:tc>
          <w:tcPr>
            <w:tcW w:w="255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Premium Provisions,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future premiums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39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future premiums used to determine the gross best estimate of premium provisions.</w:t>
            </w:r>
          </w:p>
        </w:tc>
      </w:tr>
      <w:tr w:rsidR="0095672C" w:rsidRPr="00DF07B0" w:rsidTr="00950116">
        <w:trPr>
          <w:trHeight w:val="915"/>
        </w:trPr>
        <w:tc>
          <w:tcPr>
            <w:tcW w:w="2127" w:type="dxa"/>
            <w:vMerge w:val="restart"/>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C0170/R0400</w:t>
            </w:r>
          </w:p>
        </w:tc>
        <w:tc>
          <w:tcPr>
            <w:tcW w:w="2551" w:type="dxa"/>
            <w:vMerge w:val="restart"/>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Premium Provisions,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in flows (incl. Recoverables from salvages and </w:t>
            </w:r>
            <w:proofErr w:type="spellStart"/>
            <w:r w:rsidRPr="00DF07B0">
              <w:rPr>
                <w:rFonts w:ascii="Times New Roman" w:hAnsi="Times New Roman" w:cs="Times New Roman"/>
                <w:sz w:val="20"/>
                <w:szCs w:val="20"/>
              </w:rPr>
              <w:t>subrogations</w:t>
            </w:r>
            <w:proofErr w:type="spellEnd"/>
            <w:r w:rsidRPr="00DF07B0">
              <w:rPr>
                <w:rFonts w:ascii="Times New Roman" w:hAnsi="Times New Roman" w:cs="Times New Roman"/>
                <w:sz w:val="20"/>
                <w:szCs w:val="20"/>
              </w:rPr>
              <w:t>)</w:t>
            </w:r>
          </w:p>
        </w:tc>
        <w:tc>
          <w:tcPr>
            <w:tcW w:w="4394" w:type="dxa"/>
            <w:vMerge w:val="restart"/>
            <w:hideMark/>
          </w:tcPr>
          <w:p w:rsidR="0095672C" w:rsidRPr="00DF07B0" w:rsidRDefault="0095672C" w:rsidP="00F42C0D">
            <w:pPr>
              <w:rPr>
                <w:rFonts w:ascii="Times New Roman" w:hAnsi="Times New Roman" w:cs="Times New Roman"/>
                <w:sz w:val="20"/>
                <w:szCs w:val="20"/>
              </w:rPr>
            </w:pPr>
            <w:r w:rsidRPr="00DF07B0">
              <w:rPr>
                <w:rFonts w:ascii="Times New Roman" w:hAnsi="Times New Roman" w:cs="Times New Roman"/>
                <w:sz w:val="20"/>
                <w:szCs w:val="20"/>
              </w:rPr>
              <w:t xml:space="preserve">The amount of split,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003F7860" w:rsidRPr="00DF07B0">
              <w:rPr>
                <w:rFonts w:ascii="Times New Roman" w:hAnsi="Times New Roman" w:cs="Times New Roman"/>
                <w:sz w:val="20"/>
                <w:szCs w:val="20"/>
              </w:rPr>
              <w:t>,</w:t>
            </w:r>
            <w:r w:rsidRPr="00DF07B0">
              <w:rPr>
                <w:rFonts w:ascii="Times New Roman" w:hAnsi="Times New Roman" w:cs="Times New Roman"/>
                <w:sz w:val="20"/>
                <w:szCs w:val="20"/>
              </w:rPr>
              <w:t xml:space="preserve"> regarding direct business and accepted proportional reinsurance and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reinsurance, of cash flows for other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including recoverables from salvages and </w:t>
            </w:r>
            <w:proofErr w:type="spellStart"/>
            <w:r w:rsidRPr="00DF07B0">
              <w:rPr>
                <w:rFonts w:ascii="Times New Roman" w:hAnsi="Times New Roman" w:cs="Times New Roman"/>
                <w:sz w:val="20"/>
                <w:szCs w:val="20"/>
              </w:rPr>
              <w:t>subrogations</w:t>
            </w:r>
            <w:proofErr w:type="spellEnd"/>
            <w:r w:rsidRPr="00DF07B0">
              <w:rPr>
                <w:rFonts w:ascii="Times New Roman" w:hAnsi="Times New Roman" w:cs="Times New Roman"/>
                <w:sz w:val="20"/>
                <w:szCs w:val="20"/>
              </w:rPr>
              <w:t>, used to determine the gross best estimate of premium provisions, i.e. the probability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weighted average of future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discounted to take into account the time value of money (expected present value of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In case of use of </w:t>
            </w:r>
            <w:r w:rsidR="00F42C0D" w:rsidRPr="00DF07B0">
              <w:rPr>
                <w:rFonts w:ascii="Times New Roman" w:hAnsi="Times New Roman" w:cs="Times New Roman"/>
                <w:sz w:val="20"/>
                <w:szCs w:val="20"/>
              </w:rPr>
              <w:t xml:space="preserve">a </w:t>
            </w:r>
            <w:r w:rsidRPr="00DF07B0">
              <w:rPr>
                <w:rFonts w:ascii="Times New Roman" w:hAnsi="Times New Roman" w:cs="Times New Roman"/>
                <w:sz w:val="20"/>
                <w:szCs w:val="20"/>
              </w:rPr>
              <w:t xml:space="preserve">stochastic </w:t>
            </w:r>
            <w:r w:rsidRPr="00DF07B0">
              <w:rPr>
                <w:rFonts w:ascii="Times New Roman" w:hAnsi="Times New Roman" w:cs="Times New Roman"/>
                <w:sz w:val="20"/>
                <w:szCs w:val="20"/>
              </w:rPr>
              <w:lastRenderedPageBreak/>
              <w:t>methodology for the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 projection, it is required to report the average scenario.</w:t>
            </w:r>
          </w:p>
        </w:tc>
      </w:tr>
      <w:tr w:rsidR="0095672C" w:rsidRPr="00DF07B0" w:rsidTr="00950116">
        <w:trPr>
          <w:trHeight w:val="465"/>
        </w:trPr>
        <w:tc>
          <w:tcPr>
            <w:tcW w:w="2127" w:type="dxa"/>
            <w:vMerge/>
            <w:hideMark/>
          </w:tcPr>
          <w:p w:rsidR="0095672C" w:rsidRPr="00DF07B0" w:rsidRDefault="0095672C">
            <w:pPr>
              <w:rPr>
                <w:rFonts w:ascii="Times New Roman" w:hAnsi="Times New Roman" w:cs="Times New Roman"/>
                <w:sz w:val="20"/>
                <w:szCs w:val="20"/>
              </w:rPr>
            </w:pPr>
          </w:p>
        </w:tc>
        <w:tc>
          <w:tcPr>
            <w:tcW w:w="2551" w:type="dxa"/>
            <w:vMerge/>
            <w:hideMark/>
          </w:tcPr>
          <w:p w:rsidR="0095672C" w:rsidRPr="00DF07B0" w:rsidRDefault="0095672C">
            <w:pPr>
              <w:rPr>
                <w:rFonts w:ascii="Times New Roman" w:hAnsi="Times New Roman" w:cs="Times New Roman"/>
                <w:sz w:val="20"/>
                <w:szCs w:val="20"/>
              </w:rPr>
            </w:pPr>
          </w:p>
        </w:tc>
        <w:tc>
          <w:tcPr>
            <w:tcW w:w="4394" w:type="dxa"/>
            <w:vMerge/>
            <w:hideMark/>
          </w:tcPr>
          <w:p w:rsidR="0095672C" w:rsidRPr="00DF07B0" w:rsidRDefault="0095672C">
            <w:pPr>
              <w:rPr>
                <w:rFonts w:ascii="Times New Roman" w:hAnsi="Times New Roman" w:cs="Times New Roman"/>
                <w:sz w:val="20"/>
                <w:szCs w:val="20"/>
              </w:rPr>
            </w:pPr>
          </w:p>
        </w:tc>
      </w:tr>
      <w:tr w:rsidR="0095672C" w:rsidRPr="00DF07B0" w:rsidTr="00950116">
        <w:trPr>
          <w:trHeight w:val="1380"/>
        </w:trPr>
        <w:tc>
          <w:tcPr>
            <w:tcW w:w="2127" w:type="dxa"/>
            <w:vMerge/>
            <w:hideMark/>
          </w:tcPr>
          <w:p w:rsidR="0095672C" w:rsidRPr="00DF07B0" w:rsidRDefault="0095672C">
            <w:pPr>
              <w:rPr>
                <w:rFonts w:ascii="Times New Roman" w:hAnsi="Times New Roman" w:cs="Times New Roman"/>
                <w:sz w:val="20"/>
                <w:szCs w:val="20"/>
              </w:rPr>
            </w:pPr>
          </w:p>
        </w:tc>
        <w:tc>
          <w:tcPr>
            <w:tcW w:w="2551" w:type="dxa"/>
            <w:vMerge/>
            <w:hideMark/>
          </w:tcPr>
          <w:p w:rsidR="0095672C" w:rsidRPr="00DF07B0" w:rsidRDefault="0095672C">
            <w:pPr>
              <w:rPr>
                <w:rFonts w:ascii="Times New Roman" w:hAnsi="Times New Roman" w:cs="Times New Roman"/>
                <w:sz w:val="20"/>
                <w:szCs w:val="20"/>
              </w:rPr>
            </w:pPr>
          </w:p>
        </w:tc>
        <w:tc>
          <w:tcPr>
            <w:tcW w:w="4394" w:type="dxa"/>
            <w:vMerge/>
            <w:hideMark/>
          </w:tcPr>
          <w:p w:rsidR="0095672C" w:rsidRPr="00DF07B0" w:rsidRDefault="0095672C">
            <w:pPr>
              <w:rPr>
                <w:rFonts w:ascii="Times New Roman" w:hAnsi="Times New Roman" w:cs="Times New Roman"/>
                <w:sz w:val="20"/>
                <w:szCs w:val="20"/>
              </w:rPr>
            </w:pPr>
          </w:p>
        </w:tc>
      </w:tr>
      <w:tr w:rsidR="0095672C" w:rsidRPr="00DF07B0" w:rsidTr="00950116">
        <w:trPr>
          <w:trHeight w:val="487"/>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C0180/R0400</w:t>
            </w:r>
          </w:p>
        </w:tc>
        <w:tc>
          <w:tcPr>
            <w:tcW w:w="255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Premium Provisions,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in flows (incl. recoverables from salvages and </w:t>
            </w:r>
            <w:proofErr w:type="spellStart"/>
            <w:r w:rsidRPr="00DF07B0">
              <w:rPr>
                <w:rFonts w:ascii="Times New Roman" w:hAnsi="Times New Roman" w:cs="Times New Roman"/>
                <w:sz w:val="20"/>
                <w:szCs w:val="20"/>
              </w:rPr>
              <w:t>subrogations</w:t>
            </w:r>
            <w:proofErr w:type="spellEnd"/>
            <w:r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39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 flows (</w:t>
            </w:r>
            <w:r w:rsidR="000A21AE" w:rsidRPr="00DF07B0">
              <w:rPr>
                <w:rFonts w:ascii="Times New Roman" w:hAnsi="Times New Roman" w:cs="Times New Roman"/>
                <w:sz w:val="20"/>
                <w:lang w:val="en-US"/>
              </w:rPr>
              <w:t>including</w:t>
            </w:r>
            <w:r w:rsidRPr="00DF07B0">
              <w:rPr>
                <w:rFonts w:ascii="Times New Roman" w:hAnsi="Times New Roman" w:cs="Times New Roman"/>
                <w:sz w:val="20"/>
                <w:szCs w:val="20"/>
              </w:rPr>
              <w:t xml:space="preserve"> recoverables from salvages and </w:t>
            </w:r>
            <w:proofErr w:type="spellStart"/>
            <w:r w:rsidRPr="00DF07B0">
              <w:rPr>
                <w:rFonts w:ascii="Times New Roman" w:hAnsi="Times New Roman" w:cs="Times New Roman"/>
                <w:sz w:val="20"/>
                <w:szCs w:val="20"/>
              </w:rPr>
              <w:t>subrogations</w:t>
            </w:r>
            <w:proofErr w:type="spellEnd"/>
            <w:r w:rsidRPr="00DF07B0">
              <w:rPr>
                <w:rFonts w:ascii="Times New Roman" w:hAnsi="Times New Roman" w:cs="Times New Roman"/>
                <w:sz w:val="20"/>
                <w:szCs w:val="20"/>
              </w:rPr>
              <w:t>) used to determine the gross best estimate of premium provisions.</w:t>
            </w:r>
          </w:p>
        </w:tc>
      </w:tr>
      <w:tr w:rsidR="0095672C" w:rsidRPr="00DF07B0" w:rsidTr="00950116">
        <w:trPr>
          <w:trHeight w:val="2542"/>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C0170/R0410</w:t>
            </w:r>
          </w:p>
        </w:tc>
        <w:tc>
          <w:tcPr>
            <w:tcW w:w="255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Claims Provisions,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future benefits and claims</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p>
        </w:tc>
        <w:tc>
          <w:tcPr>
            <w:tcW w:w="4394" w:type="dxa"/>
            <w:hideMark/>
          </w:tcPr>
          <w:p w:rsidR="0095672C" w:rsidRPr="00DF07B0" w:rsidRDefault="0095672C" w:rsidP="00F42C0D">
            <w:pPr>
              <w:rPr>
                <w:rFonts w:ascii="Times New Roman" w:hAnsi="Times New Roman" w:cs="Times New Roman"/>
                <w:sz w:val="20"/>
                <w:szCs w:val="20"/>
              </w:rPr>
            </w:pPr>
            <w:r w:rsidRPr="00DF07B0">
              <w:rPr>
                <w:rFonts w:ascii="Times New Roman" w:hAnsi="Times New Roman" w:cs="Times New Roman"/>
                <w:sz w:val="20"/>
                <w:szCs w:val="20"/>
              </w:rPr>
              <w:t xml:space="preserve">The amount of split,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003F7860" w:rsidRPr="00DF07B0">
              <w:rPr>
                <w:rFonts w:ascii="Times New Roman" w:hAnsi="Times New Roman" w:cs="Times New Roman"/>
                <w:sz w:val="20"/>
                <w:szCs w:val="20"/>
              </w:rPr>
              <w:t>,</w:t>
            </w:r>
            <w:r w:rsidRPr="00DF07B0">
              <w:rPr>
                <w:rFonts w:ascii="Times New Roman" w:hAnsi="Times New Roman" w:cs="Times New Roman"/>
                <w:sz w:val="20"/>
                <w:szCs w:val="20"/>
              </w:rPr>
              <w:t xml:space="preserve"> regarding direct business and accepted proportional reinsurance and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reinsurance, of cash flows for future benefits and claims used to determine the gross best estimate of Claims provisions, i.e. the probability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weighted average of future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discounted to take into account the time value of money (expected present value of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In case of use of </w:t>
            </w:r>
            <w:r w:rsidR="00F42C0D" w:rsidRPr="00DF07B0">
              <w:rPr>
                <w:rFonts w:ascii="Times New Roman" w:hAnsi="Times New Roman" w:cs="Times New Roman"/>
                <w:sz w:val="20"/>
                <w:szCs w:val="20"/>
              </w:rPr>
              <w:t xml:space="preserve">a </w:t>
            </w:r>
            <w:r w:rsidRPr="00DF07B0">
              <w:rPr>
                <w:rFonts w:ascii="Times New Roman" w:hAnsi="Times New Roman" w:cs="Times New Roman"/>
                <w:sz w:val="20"/>
                <w:szCs w:val="20"/>
              </w:rPr>
              <w:t>stochastic methodology for the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 projection, it is required to report the average scenario.</w:t>
            </w:r>
          </w:p>
        </w:tc>
      </w:tr>
      <w:tr w:rsidR="0095672C" w:rsidRPr="00DF07B0" w:rsidTr="00950116">
        <w:trPr>
          <w:trHeight w:val="91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C0180/R0410</w:t>
            </w:r>
          </w:p>
        </w:tc>
        <w:tc>
          <w:tcPr>
            <w:tcW w:w="255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Claims Provisions,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future benefits and claims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39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Claims Provisions,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future benefits and claims used to determine the gross best estimate of claims provisions.</w:t>
            </w:r>
          </w:p>
        </w:tc>
      </w:tr>
      <w:tr w:rsidR="0095672C" w:rsidRPr="00DF07B0" w:rsidTr="00950116">
        <w:trPr>
          <w:trHeight w:val="28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C0170/R0420</w:t>
            </w:r>
          </w:p>
        </w:tc>
        <w:tc>
          <w:tcPr>
            <w:tcW w:w="255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Claims Provisions,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future expenses 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out flows</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tc>
        <w:tc>
          <w:tcPr>
            <w:tcW w:w="4394" w:type="dxa"/>
          </w:tcPr>
          <w:p w:rsidR="0095672C" w:rsidRPr="00DF07B0" w:rsidRDefault="0095672C" w:rsidP="00F42C0D">
            <w:pPr>
              <w:rPr>
                <w:rFonts w:ascii="Times New Roman" w:hAnsi="Times New Roman" w:cs="Times New Roman"/>
                <w:sz w:val="20"/>
                <w:szCs w:val="20"/>
              </w:rPr>
            </w:pPr>
            <w:r w:rsidRPr="00DF07B0">
              <w:rPr>
                <w:rFonts w:ascii="Times New Roman" w:hAnsi="Times New Roman" w:cs="Times New Roman"/>
                <w:sz w:val="20"/>
                <w:szCs w:val="20"/>
              </w:rPr>
              <w:t xml:space="preserve">The amount of split,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003F7860" w:rsidRPr="00DF07B0">
              <w:rPr>
                <w:rFonts w:ascii="Times New Roman" w:hAnsi="Times New Roman" w:cs="Times New Roman"/>
                <w:sz w:val="20"/>
                <w:szCs w:val="20"/>
              </w:rPr>
              <w:t>,</w:t>
            </w:r>
            <w:r w:rsidRPr="00DF07B0">
              <w:rPr>
                <w:rFonts w:ascii="Times New Roman" w:hAnsi="Times New Roman" w:cs="Times New Roman"/>
                <w:sz w:val="20"/>
                <w:szCs w:val="20"/>
              </w:rPr>
              <w:t xml:space="preserve"> regarding direct business and accepted proportional reinsurance and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reinsurance, of cash flows for future expenses and other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used to determine the gross best estimate of Claims provisions, i.e. the probability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weighted average of future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discounted to take into account the time value of money (expected present value of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In case of use of </w:t>
            </w:r>
            <w:r w:rsidR="00F42C0D" w:rsidRPr="00DF07B0">
              <w:rPr>
                <w:rFonts w:ascii="Times New Roman" w:hAnsi="Times New Roman" w:cs="Times New Roman"/>
                <w:sz w:val="20"/>
                <w:szCs w:val="20"/>
              </w:rPr>
              <w:t xml:space="preserve">a </w:t>
            </w:r>
            <w:r w:rsidRPr="00DF07B0">
              <w:rPr>
                <w:rFonts w:ascii="Times New Roman" w:hAnsi="Times New Roman" w:cs="Times New Roman"/>
                <w:sz w:val="20"/>
                <w:szCs w:val="20"/>
              </w:rPr>
              <w:t>stochastic methodology for the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 projection, it is required to report the average scenario.</w:t>
            </w:r>
          </w:p>
        </w:tc>
      </w:tr>
      <w:tr w:rsidR="0095672C" w:rsidRPr="00DF07B0" w:rsidTr="00950116">
        <w:trPr>
          <w:trHeight w:val="91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C0180/R0420</w:t>
            </w:r>
          </w:p>
        </w:tc>
        <w:tc>
          <w:tcPr>
            <w:tcW w:w="255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Claims Provisions,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future expenses 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out flows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39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Claims Provisions,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future expenses 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out flows used to determine the gross best estimate of claims provisions.</w:t>
            </w:r>
          </w:p>
        </w:tc>
      </w:tr>
      <w:tr w:rsidR="0095672C" w:rsidRPr="00DF07B0" w:rsidTr="00950116">
        <w:trPr>
          <w:trHeight w:val="285"/>
        </w:trPr>
        <w:tc>
          <w:tcPr>
            <w:tcW w:w="2127" w:type="dxa"/>
            <w:vMerge w:val="restart"/>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C0170/R0430</w:t>
            </w:r>
          </w:p>
        </w:tc>
        <w:tc>
          <w:tcPr>
            <w:tcW w:w="2551" w:type="dxa"/>
            <w:vMerge w:val="restart"/>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Claims Provisions,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future premiums</w:t>
            </w:r>
          </w:p>
        </w:tc>
        <w:tc>
          <w:tcPr>
            <w:tcW w:w="4394" w:type="dxa"/>
            <w:vMerge w:val="restart"/>
            <w:hideMark/>
          </w:tcPr>
          <w:p w:rsidR="0095672C" w:rsidRPr="00DF07B0" w:rsidRDefault="0095672C" w:rsidP="00B91E68">
            <w:pPr>
              <w:rPr>
                <w:rFonts w:ascii="Times New Roman" w:hAnsi="Times New Roman" w:cs="Times New Roman"/>
                <w:sz w:val="20"/>
                <w:szCs w:val="20"/>
              </w:rPr>
            </w:pPr>
            <w:r w:rsidRPr="00DF07B0">
              <w:rPr>
                <w:rFonts w:ascii="Times New Roman" w:hAnsi="Times New Roman" w:cs="Times New Roman"/>
                <w:sz w:val="20"/>
                <w:szCs w:val="20"/>
              </w:rPr>
              <w:t xml:space="preserve">The amount of split,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003F7860" w:rsidRPr="00DF07B0">
              <w:rPr>
                <w:rFonts w:ascii="Times New Roman" w:hAnsi="Times New Roman" w:cs="Times New Roman"/>
                <w:sz w:val="20"/>
                <w:szCs w:val="20"/>
              </w:rPr>
              <w:t>,</w:t>
            </w:r>
            <w:r w:rsidRPr="00DF07B0">
              <w:rPr>
                <w:rFonts w:ascii="Times New Roman" w:hAnsi="Times New Roman" w:cs="Times New Roman"/>
                <w:sz w:val="20"/>
                <w:szCs w:val="20"/>
              </w:rPr>
              <w:t xml:space="preserve"> regarding direct business and accepted proportional reinsurance and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reinsurance, of cash flows for future premiums used to determine the gross best estimate of claims provisions, i.e. the probability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weighted average of future cash </w:t>
            </w:r>
            <w:r w:rsidR="00B91E68" w:rsidRPr="00DF07B0">
              <w:rPr>
                <w:rFonts w:ascii="Times New Roman" w:hAnsi="Times New Roman" w:cs="Times New Roman"/>
                <w:sz w:val="20"/>
                <w:szCs w:val="20"/>
              </w:rPr>
              <w:t>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discounted to take into account the time value of money (expected present value of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In case of use of </w:t>
            </w:r>
            <w:r w:rsidR="00F42C0D" w:rsidRPr="00DF07B0">
              <w:rPr>
                <w:rFonts w:ascii="Times New Roman" w:hAnsi="Times New Roman" w:cs="Times New Roman"/>
                <w:sz w:val="20"/>
                <w:szCs w:val="20"/>
              </w:rPr>
              <w:t xml:space="preserve">a </w:t>
            </w:r>
            <w:r w:rsidRPr="00DF07B0">
              <w:rPr>
                <w:rFonts w:ascii="Times New Roman" w:hAnsi="Times New Roman" w:cs="Times New Roman"/>
                <w:sz w:val="20"/>
                <w:szCs w:val="20"/>
              </w:rPr>
              <w:t>stochastic methodology for the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 projection, it is required to report the average scenario.</w:t>
            </w:r>
          </w:p>
        </w:tc>
      </w:tr>
      <w:tr w:rsidR="0095672C" w:rsidRPr="00DF07B0" w:rsidTr="00950116">
        <w:trPr>
          <w:trHeight w:val="285"/>
        </w:trPr>
        <w:tc>
          <w:tcPr>
            <w:tcW w:w="2127" w:type="dxa"/>
            <w:vMerge/>
            <w:hideMark/>
          </w:tcPr>
          <w:p w:rsidR="0095672C" w:rsidRPr="00DF07B0" w:rsidRDefault="0095672C">
            <w:pPr>
              <w:rPr>
                <w:rFonts w:ascii="Times New Roman" w:hAnsi="Times New Roman" w:cs="Times New Roman"/>
                <w:sz w:val="20"/>
                <w:szCs w:val="20"/>
              </w:rPr>
            </w:pPr>
          </w:p>
        </w:tc>
        <w:tc>
          <w:tcPr>
            <w:tcW w:w="2551" w:type="dxa"/>
            <w:vMerge/>
            <w:hideMark/>
          </w:tcPr>
          <w:p w:rsidR="0095672C" w:rsidRPr="00DF07B0" w:rsidRDefault="0095672C">
            <w:pPr>
              <w:rPr>
                <w:rFonts w:ascii="Times New Roman" w:hAnsi="Times New Roman" w:cs="Times New Roman"/>
                <w:sz w:val="20"/>
                <w:szCs w:val="20"/>
              </w:rPr>
            </w:pPr>
          </w:p>
        </w:tc>
        <w:tc>
          <w:tcPr>
            <w:tcW w:w="4394" w:type="dxa"/>
            <w:vMerge/>
            <w:hideMark/>
          </w:tcPr>
          <w:p w:rsidR="0095672C" w:rsidRPr="00DF07B0" w:rsidRDefault="0095672C">
            <w:pPr>
              <w:rPr>
                <w:rFonts w:ascii="Times New Roman" w:hAnsi="Times New Roman" w:cs="Times New Roman"/>
                <w:sz w:val="20"/>
                <w:szCs w:val="20"/>
              </w:rPr>
            </w:pPr>
          </w:p>
        </w:tc>
      </w:tr>
      <w:tr w:rsidR="0095672C" w:rsidRPr="00DF07B0" w:rsidTr="00950116">
        <w:trPr>
          <w:trHeight w:val="1918"/>
        </w:trPr>
        <w:tc>
          <w:tcPr>
            <w:tcW w:w="2127" w:type="dxa"/>
            <w:vMerge/>
            <w:hideMark/>
          </w:tcPr>
          <w:p w:rsidR="0095672C" w:rsidRPr="00DF07B0" w:rsidRDefault="0095672C">
            <w:pPr>
              <w:rPr>
                <w:rFonts w:ascii="Times New Roman" w:hAnsi="Times New Roman" w:cs="Times New Roman"/>
                <w:sz w:val="20"/>
                <w:szCs w:val="20"/>
              </w:rPr>
            </w:pPr>
          </w:p>
        </w:tc>
        <w:tc>
          <w:tcPr>
            <w:tcW w:w="2551" w:type="dxa"/>
            <w:vMerge/>
            <w:hideMark/>
          </w:tcPr>
          <w:p w:rsidR="0095672C" w:rsidRPr="00DF07B0" w:rsidRDefault="0095672C">
            <w:pPr>
              <w:rPr>
                <w:rFonts w:ascii="Times New Roman" w:hAnsi="Times New Roman" w:cs="Times New Roman"/>
                <w:sz w:val="20"/>
                <w:szCs w:val="20"/>
              </w:rPr>
            </w:pPr>
          </w:p>
        </w:tc>
        <w:tc>
          <w:tcPr>
            <w:tcW w:w="4394" w:type="dxa"/>
            <w:vMerge/>
            <w:hideMark/>
          </w:tcPr>
          <w:p w:rsidR="0095672C" w:rsidRPr="00DF07B0" w:rsidRDefault="0095672C">
            <w:pPr>
              <w:rPr>
                <w:rFonts w:ascii="Times New Roman" w:hAnsi="Times New Roman" w:cs="Times New Roman"/>
                <w:sz w:val="20"/>
                <w:szCs w:val="20"/>
              </w:rPr>
            </w:pPr>
          </w:p>
        </w:tc>
      </w:tr>
      <w:tr w:rsidR="0095672C" w:rsidRPr="00DF07B0" w:rsidTr="00950116">
        <w:trPr>
          <w:trHeight w:val="91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C0180/R0430</w:t>
            </w:r>
          </w:p>
        </w:tc>
        <w:tc>
          <w:tcPr>
            <w:tcW w:w="255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Claims Provisions,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future premiums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39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Claims Provisions,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future premiums used to determine the gross best estimate of claims provisions.</w:t>
            </w:r>
          </w:p>
        </w:tc>
      </w:tr>
      <w:tr w:rsidR="0095672C" w:rsidRPr="00DF07B0" w:rsidTr="00950116">
        <w:trPr>
          <w:trHeight w:val="91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C0170/R0440</w:t>
            </w:r>
          </w:p>
        </w:tc>
        <w:tc>
          <w:tcPr>
            <w:tcW w:w="255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Claims Provisions,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in flows (incl. Recoverable from salvages and </w:t>
            </w:r>
            <w:proofErr w:type="spellStart"/>
            <w:r w:rsidRPr="00DF07B0">
              <w:rPr>
                <w:rFonts w:ascii="Times New Roman" w:hAnsi="Times New Roman" w:cs="Times New Roman"/>
                <w:sz w:val="20"/>
                <w:szCs w:val="20"/>
              </w:rPr>
              <w:t>subrogations</w:t>
            </w:r>
            <w:proofErr w:type="spellEnd"/>
            <w:r w:rsidRPr="00DF07B0">
              <w:rPr>
                <w:rFonts w:ascii="Times New Roman" w:hAnsi="Times New Roman" w:cs="Times New Roman"/>
                <w:sz w:val="20"/>
                <w:szCs w:val="20"/>
              </w:rPr>
              <w:t>)</w:t>
            </w:r>
          </w:p>
        </w:tc>
        <w:tc>
          <w:tcPr>
            <w:tcW w:w="4394" w:type="dxa"/>
          </w:tcPr>
          <w:p w:rsidR="0095672C" w:rsidRPr="00DF07B0" w:rsidRDefault="0095672C" w:rsidP="00F42C0D">
            <w:pPr>
              <w:rPr>
                <w:rFonts w:ascii="Times New Roman" w:hAnsi="Times New Roman" w:cs="Times New Roman"/>
                <w:sz w:val="20"/>
                <w:szCs w:val="20"/>
              </w:rPr>
            </w:pPr>
            <w:r w:rsidRPr="00DF07B0">
              <w:rPr>
                <w:rFonts w:ascii="Times New Roman" w:hAnsi="Times New Roman" w:cs="Times New Roman"/>
                <w:sz w:val="20"/>
                <w:szCs w:val="20"/>
              </w:rPr>
              <w:t xml:space="preserve">The amount of split,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003F7860" w:rsidRPr="00DF07B0">
              <w:rPr>
                <w:rFonts w:ascii="Times New Roman" w:hAnsi="Times New Roman" w:cs="Times New Roman"/>
                <w:sz w:val="20"/>
                <w:szCs w:val="20"/>
              </w:rPr>
              <w:t>,</w:t>
            </w:r>
            <w:r w:rsidRPr="00DF07B0">
              <w:rPr>
                <w:rFonts w:ascii="Times New Roman" w:hAnsi="Times New Roman" w:cs="Times New Roman"/>
                <w:sz w:val="20"/>
                <w:szCs w:val="20"/>
              </w:rPr>
              <w:t xml:space="preserve"> regarding direct business and accepted proportional reinsurance and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reinsurance, of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 flows (</w:t>
            </w:r>
            <w:r w:rsidR="000A21AE" w:rsidRPr="00DF07B0">
              <w:rPr>
                <w:rFonts w:ascii="Times New Roman" w:hAnsi="Times New Roman" w:cs="Times New Roman"/>
                <w:sz w:val="20"/>
                <w:lang w:val="en-US"/>
              </w:rPr>
              <w:t>including</w:t>
            </w:r>
            <w:r w:rsidRPr="00DF07B0">
              <w:rPr>
                <w:rFonts w:ascii="Times New Roman" w:hAnsi="Times New Roman" w:cs="Times New Roman"/>
                <w:sz w:val="20"/>
                <w:szCs w:val="20"/>
              </w:rPr>
              <w:t xml:space="preserve"> Recoverable from salvages and </w:t>
            </w:r>
            <w:proofErr w:type="spellStart"/>
            <w:r w:rsidRPr="00DF07B0">
              <w:rPr>
                <w:rFonts w:ascii="Times New Roman" w:hAnsi="Times New Roman" w:cs="Times New Roman"/>
                <w:sz w:val="20"/>
                <w:szCs w:val="20"/>
              </w:rPr>
              <w:t>subrogations</w:t>
            </w:r>
            <w:proofErr w:type="spellEnd"/>
            <w:r w:rsidRPr="00DF07B0">
              <w:rPr>
                <w:rFonts w:ascii="Times New Roman" w:hAnsi="Times New Roman" w:cs="Times New Roman"/>
                <w:sz w:val="20"/>
                <w:szCs w:val="20"/>
              </w:rPr>
              <w:t>) used to determine the gross best estimate of Claims provisions, i.e. the probability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weighted average of future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discounted to take into account the time value of money (expected present value of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In case of use of </w:t>
            </w:r>
            <w:r w:rsidR="00F42C0D" w:rsidRPr="00DF07B0">
              <w:rPr>
                <w:rFonts w:ascii="Times New Roman" w:hAnsi="Times New Roman" w:cs="Times New Roman"/>
                <w:sz w:val="20"/>
                <w:szCs w:val="20"/>
              </w:rPr>
              <w:t xml:space="preserve">a </w:t>
            </w:r>
            <w:r w:rsidRPr="00DF07B0">
              <w:rPr>
                <w:rFonts w:ascii="Times New Roman" w:hAnsi="Times New Roman" w:cs="Times New Roman"/>
                <w:sz w:val="20"/>
                <w:szCs w:val="20"/>
              </w:rPr>
              <w:t>stochastic methodology for the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 projection, it is required to report the average scenario.</w:t>
            </w:r>
          </w:p>
        </w:tc>
      </w:tr>
      <w:tr w:rsidR="0095672C" w:rsidRPr="00DF07B0" w:rsidTr="00950116">
        <w:trPr>
          <w:trHeight w:val="91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C0180/R0440</w:t>
            </w:r>
          </w:p>
        </w:tc>
        <w:tc>
          <w:tcPr>
            <w:tcW w:w="255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Best estimate Claims Provisions,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in flows (incl. Recoverable from salvages and </w:t>
            </w:r>
            <w:proofErr w:type="spellStart"/>
            <w:r w:rsidRPr="00DF07B0">
              <w:rPr>
                <w:rFonts w:ascii="Times New Roman" w:hAnsi="Times New Roman" w:cs="Times New Roman"/>
                <w:sz w:val="20"/>
                <w:szCs w:val="20"/>
              </w:rPr>
              <w:t>subrogations</w:t>
            </w:r>
            <w:proofErr w:type="spellEnd"/>
            <w:r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39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total amount of Claims Provisions,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 flows (</w:t>
            </w:r>
            <w:r w:rsidR="000A21AE" w:rsidRPr="00DF07B0">
              <w:rPr>
                <w:rFonts w:ascii="Times New Roman" w:hAnsi="Times New Roman" w:cs="Times New Roman"/>
                <w:sz w:val="20"/>
                <w:lang w:val="en-US"/>
              </w:rPr>
              <w:t>including</w:t>
            </w:r>
            <w:r w:rsidRPr="00DF07B0">
              <w:rPr>
                <w:rFonts w:ascii="Times New Roman" w:hAnsi="Times New Roman" w:cs="Times New Roman"/>
                <w:sz w:val="20"/>
                <w:szCs w:val="20"/>
              </w:rPr>
              <w:t xml:space="preserve"> Recoverable from salvages and </w:t>
            </w:r>
            <w:proofErr w:type="spellStart"/>
            <w:r w:rsidRPr="00DF07B0">
              <w:rPr>
                <w:rFonts w:ascii="Times New Roman" w:hAnsi="Times New Roman" w:cs="Times New Roman"/>
                <w:sz w:val="20"/>
                <w:szCs w:val="20"/>
              </w:rPr>
              <w:t>subrogations</w:t>
            </w:r>
            <w:proofErr w:type="spellEnd"/>
            <w:r w:rsidRPr="00DF07B0">
              <w:rPr>
                <w:rFonts w:ascii="Times New Roman" w:hAnsi="Times New Roman" w:cs="Times New Roman"/>
                <w:sz w:val="20"/>
                <w:szCs w:val="20"/>
              </w:rPr>
              <w:t>) used to determine the gross best estimate of claims provisions.</w:t>
            </w:r>
          </w:p>
          <w:p w:rsidR="0095672C" w:rsidRPr="00DF07B0" w:rsidRDefault="0095672C" w:rsidP="00950116">
            <w:pPr>
              <w:rPr>
                <w:rFonts w:ascii="Times New Roman" w:hAnsi="Times New Roman" w:cs="Times New Roman"/>
                <w:sz w:val="20"/>
                <w:szCs w:val="20"/>
              </w:rPr>
            </w:pPr>
          </w:p>
        </w:tc>
      </w:tr>
      <w:tr w:rsidR="0095672C" w:rsidRPr="00DF07B0" w:rsidTr="00950116">
        <w:trPr>
          <w:trHeight w:val="1371"/>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C0170/R0450</w:t>
            </w:r>
          </w:p>
        </w:tc>
        <w:tc>
          <w:tcPr>
            <w:tcW w:w="255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Use of simplified methods and techniques to calculate technical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Percentage of gross Best Estimate calculated using approximations</w:t>
            </w:r>
          </w:p>
        </w:tc>
        <w:tc>
          <w:tcPr>
            <w:tcW w:w="4394"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Indicate the percentage of gross best estimate included in Total Best Estimate Gross (R0260) calculated using approximations as established in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21 of Delegated Regulation (EU) 2015/35, per </w:t>
            </w:r>
            <w:r w:rsidR="00F15222" w:rsidRPr="00DF07B0">
              <w:rPr>
                <w:rFonts w:ascii="Times New Roman" w:hAnsi="Times New Roman" w:cs="Times New Roman"/>
                <w:sz w:val="20"/>
                <w:szCs w:val="20"/>
              </w:rPr>
              <w:t xml:space="preserve">each </w:t>
            </w:r>
            <w:r w:rsidRPr="00DF07B0">
              <w:rPr>
                <w:rFonts w:ascii="Times New Roman" w:hAnsi="Times New Roman" w:cs="Times New Roman"/>
                <w:sz w:val="20"/>
                <w:szCs w:val="20"/>
              </w:rPr>
              <w:t>Line of Business.</w:t>
            </w:r>
          </w:p>
          <w:p w:rsidR="0095672C" w:rsidRPr="00DF07B0" w:rsidRDefault="0095672C" w:rsidP="00950116">
            <w:pPr>
              <w:rPr>
                <w:rFonts w:ascii="Times New Roman" w:hAnsi="Times New Roman" w:cs="Times New Roman"/>
                <w:sz w:val="20"/>
                <w:szCs w:val="20"/>
              </w:rPr>
            </w:pPr>
          </w:p>
        </w:tc>
      </w:tr>
      <w:tr w:rsidR="0095672C" w:rsidRPr="00DF07B0" w:rsidTr="00950116">
        <w:trPr>
          <w:trHeight w:val="1685"/>
        </w:trPr>
        <w:tc>
          <w:tcPr>
            <w:tcW w:w="2127"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C0180/R0450</w:t>
            </w:r>
          </w:p>
        </w:tc>
        <w:tc>
          <w:tcPr>
            <w:tcW w:w="255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Use of simplified methods and techniques to calculate technical provisions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Percentage of gross Best Estimate calculated using approximations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394" w:type="dxa"/>
            <w:hideMark/>
          </w:tcPr>
          <w:p w:rsidR="0095672C" w:rsidRPr="00DF07B0" w:rsidRDefault="0095672C" w:rsidP="00DB7C64">
            <w:pPr>
              <w:rPr>
                <w:rFonts w:ascii="Times New Roman" w:hAnsi="Times New Roman" w:cs="Times New Roman"/>
                <w:sz w:val="20"/>
                <w:szCs w:val="20"/>
              </w:rPr>
            </w:pPr>
            <w:r w:rsidRPr="00DF07B0">
              <w:rPr>
                <w:rFonts w:ascii="Times New Roman" w:hAnsi="Times New Roman" w:cs="Times New Roman"/>
                <w:sz w:val="20"/>
                <w:szCs w:val="20"/>
              </w:rPr>
              <w:t xml:space="preserve">Indicate the percentage of total gross best estimate included in Total Best Estimate Gross (R0260) calculated using approximations as established in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21 of Delegated Regulation (EU) 2015/35, per </w:t>
            </w:r>
            <w:r w:rsidR="00F15222" w:rsidRPr="00DF07B0">
              <w:rPr>
                <w:rFonts w:ascii="Times New Roman" w:hAnsi="Times New Roman" w:cs="Times New Roman"/>
                <w:sz w:val="20"/>
                <w:szCs w:val="20"/>
              </w:rPr>
              <w:t xml:space="preserve">each </w:t>
            </w:r>
            <w:r w:rsidRPr="00DF07B0">
              <w:rPr>
                <w:rFonts w:ascii="Times New Roman" w:hAnsi="Times New Roman" w:cs="Times New Roman"/>
                <w:sz w:val="20"/>
                <w:szCs w:val="20"/>
              </w:rPr>
              <w:t>Line of Business regarding direct business and accepted proportional reinsurance and accepted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reinsurance.</w:t>
            </w:r>
            <w:r w:rsidRPr="00DF07B0" w:rsidDel="00405E51">
              <w:rPr>
                <w:rFonts w:ascii="Times New Roman" w:hAnsi="Times New Roman" w:cs="Times New Roman"/>
                <w:sz w:val="20"/>
                <w:szCs w:val="20"/>
              </w:rPr>
              <w:t xml:space="preserve"> </w:t>
            </w:r>
          </w:p>
        </w:tc>
      </w:tr>
      <w:tr w:rsidR="0095672C" w:rsidRPr="00DF07B0" w:rsidTr="00950116">
        <w:trPr>
          <w:trHeight w:val="84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C0170/R0460</w:t>
            </w:r>
          </w:p>
        </w:tc>
        <w:tc>
          <w:tcPr>
            <w:tcW w:w="2551" w:type="dxa"/>
          </w:tcPr>
          <w:p w:rsidR="0095672C" w:rsidRPr="00DF07B0" w:rsidDel="001F1BFA"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Best estimate subject to transitional of the interest rate</w:t>
            </w:r>
          </w:p>
        </w:tc>
        <w:tc>
          <w:tcPr>
            <w:tcW w:w="4394" w:type="dxa"/>
          </w:tcPr>
          <w:p w:rsidR="0095672C" w:rsidRPr="00DF07B0" w:rsidRDefault="0095672C" w:rsidP="00045F07">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Indicate the amount of best estimate reported in R0260 subject to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lang w:val="en-US"/>
              </w:rPr>
              <w:t xml:space="preserve">,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lang w:val="en-US"/>
              </w:rPr>
              <w:t xml:space="preserve">. </w:t>
            </w:r>
          </w:p>
        </w:tc>
      </w:tr>
      <w:tr w:rsidR="0095672C" w:rsidRPr="00DF07B0" w:rsidTr="00950116">
        <w:trPr>
          <w:trHeight w:val="959"/>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C0180/R0460</w:t>
            </w:r>
          </w:p>
        </w:tc>
        <w:tc>
          <w:tcPr>
            <w:tcW w:w="2551" w:type="dxa"/>
          </w:tcPr>
          <w:p w:rsidR="0095672C" w:rsidRPr="00DF07B0" w:rsidDel="001F1BFA"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Best estimate subject to transitional of the interest rate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Total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Life obligation</w:t>
            </w:r>
          </w:p>
        </w:tc>
        <w:tc>
          <w:tcPr>
            <w:tcW w:w="4394"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Indicate the total amount, for all </w:t>
            </w:r>
            <w:r w:rsidR="003F7860"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lang w:val="en-US"/>
              </w:rPr>
              <w:t xml:space="preserve">, of Best estimate reported in R0260 subject to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lang w:val="en-US"/>
              </w:rPr>
              <w:t>.</w:t>
            </w:r>
          </w:p>
        </w:tc>
      </w:tr>
      <w:tr w:rsidR="0095672C" w:rsidRPr="00DF07B0" w:rsidTr="00950116">
        <w:trPr>
          <w:trHeight w:val="487"/>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C0170/R0470</w:t>
            </w:r>
          </w:p>
        </w:tc>
        <w:tc>
          <w:tcPr>
            <w:tcW w:w="2551" w:type="dxa"/>
          </w:tcPr>
          <w:p w:rsidR="0095672C" w:rsidRPr="00DF07B0" w:rsidDel="001F1BFA"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Technical provisions without transitional of the interest rate</w:t>
            </w:r>
          </w:p>
        </w:tc>
        <w:tc>
          <w:tcPr>
            <w:tcW w:w="439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Indicate the amount of the technical provisions </w:t>
            </w:r>
            <w:del w:id="1045" w:author="Author">
              <w:r w:rsidRPr="00DF07B0" w:rsidDel="00542341">
                <w:rPr>
                  <w:rFonts w:ascii="Times New Roman" w:hAnsi="Times New Roman" w:cs="Times New Roman"/>
                  <w:sz w:val="20"/>
                  <w:szCs w:val="20"/>
                </w:rPr>
                <w:delText xml:space="preserve">where the transitional </w:delText>
              </w:r>
              <w:r w:rsidR="00045F07" w:rsidRPr="00DF07B0" w:rsidDel="00542341">
                <w:rPr>
                  <w:rFonts w:ascii="Times New Roman" w:hAnsi="Times New Roman" w:cs="Times New Roman"/>
                  <w:sz w:val="20"/>
                  <w:szCs w:val="20"/>
                </w:rPr>
                <w:delText xml:space="preserve">adjustment to the relevant risk-free interest rate term structure </w:delText>
              </w:r>
              <w:r w:rsidRPr="00DF07B0" w:rsidDel="00542341">
                <w:rPr>
                  <w:rFonts w:ascii="Times New Roman" w:hAnsi="Times New Roman" w:cs="Times New Roman"/>
                  <w:sz w:val="20"/>
                  <w:szCs w:val="20"/>
                </w:rPr>
                <w:delText xml:space="preserve">has been applied </w:delText>
              </w:r>
            </w:del>
            <w:r w:rsidRPr="00DF07B0">
              <w:rPr>
                <w:rFonts w:ascii="Times New Roman" w:hAnsi="Times New Roman" w:cs="Times New Roman"/>
                <w:sz w:val="20"/>
                <w:szCs w:val="20"/>
              </w:rPr>
              <w:t xml:space="preserve">calculated without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xml:space="preserve">,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w:t>
            </w:r>
          </w:p>
          <w:p w:rsidR="0095672C" w:rsidRPr="00DF07B0" w:rsidRDefault="0095672C" w:rsidP="00950116">
            <w:pPr>
              <w:rPr>
                <w:rFonts w:ascii="Times New Roman" w:hAnsi="Times New Roman" w:cs="Times New Roman"/>
                <w:sz w:val="20"/>
                <w:szCs w:val="20"/>
              </w:rPr>
            </w:pPr>
          </w:p>
          <w:p w:rsidR="0095672C" w:rsidRPr="00DF07B0" w:rsidRDefault="0095672C" w:rsidP="00045F07">
            <w:pPr>
              <w:rPr>
                <w:rFonts w:ascii="Times New Roman" w:hAnsi="Times New Roman" w:cs="Times New Roman"/>
                <w:sz w:val="20"/>
                <w:szCs w:val="20"/>
                <w:lang w:val="en-US"/>
              </w:rPr>
            </w:pPr>
            <w:r w:rsidRPr="00DF07B0">
              <w:rPr>
                <w:rFonts w:ascii="Times New Roman" w:hAnsi="Times New Roman" w:cs="Times New Roman"/>
                <w:sz w:val="20"/>
                <w:szCs w:val="20"/>
              </w:rPr>
              <w:t xml:space="preserve">In the cases where the same best estimates were also subject to the volatility adjustment, the amount reported in this item shall reflect the value without the transitional </w:t>
            </w:r>
            <w:r w:rsidR="00045F07" w:rsidRPr="00DF07B0">
              <w:rPr>
                <w:rFonts w:ascii="Times New Roman" w:hAnsi="Times New Roman" w:cs="Times New Roman"/>
                <w:sz w:val="20"/>
                <w:szCs w:val="20"/>
              </w:rPr>
              <w:t xml:space="preserve">adjustment to the relevant risk-free interest rate term structure </w:t>
            </w:r>
            <w:r w:rsidRPr="00DF07B0">
              <w:rPr>
                <w:rFonts w:ascii="Times New Roman" w:hAnsi="Times New Roman" w:cs="Times New Roman"/>
                <w:sz w:val="20"/>
                <w:szCs w:val="20"/>
              </w:rPr>
              <w:t xml:space="preserve">but with the volatility </w:t>
            </w:r>
            <w:r w:rsidRPr="00DF07B0">
              <w:rPr>
                <w:rFonts w:ascii="Times New Roman" w:hAnsi="Times New Roman" w:cs="Times New Roman"/>
                <w:sz w:val="20"/>
                <w:szCs w:val="20"/>
              </w:rPr>
              <w:lastRenderedPageBreak/>
              <w:t>adjustment.</w:t>
            </w:r>
          </w:p>
        </w:tc>
      </w:tr>
      <w:tr w:rsidR="0095672C" w:rsidRPr="00DF07B0" w:rsidTr="00950116">
        <w:trPr>
          <w:trHeight w:val="959"/>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C0180/R0470</w:t>
            </w:r>
          </w:p>
        </w:tc>
        <w:tc>
          <w:tcPr>
            <w:tcW w:w="2551" w:type="dxa"/>
          </w:tcPr>
          <w:p w:rsidR="0095672C" w:rsidRPr="00DF07B0" w:rsidDel="001F1BFA"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Technical provisions without transitional of the interest rate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Total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Life obligation</w:t>
            </w:r>
          </w:p>
        </w:tc>
        <w:tc>
          <w:tcPr>
            <w:tcW w:w="4394"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Indicate the total amount, for all </w:t>
            </w:r>
            <w:r w:rsidR="003F7860"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lang w:val="en-US"/>
              </w:rPr>
              <w:t xml:space="preserve">, of the </w:t>
            </w:r>
            <w:r w:rsidR="002E120A" w:rsidRPr="00DF07B0">
              <w:rPr>
                <w:rFonts w:ascii="Times New Roman" w:hAnsi="Times New Roman" w:cs="Times New Roman"/>
                <w:sz w:val="20"/>
                <w:szCs w:val="20"/>
                <w:lang w:val="en-US"/>
              </w:rPr>
              <w:t>technical provisions</w:t>
            </w:r>
            <w:r w:rsidRPr="00DF07B0">
              <w:rPr>
                <w:rFonts w:ascii="Times New Roman" w:hAnsi="Times New Roman" w:cs="Times New Roman"/>
                <w:sz w:val="20"/>
                <w:szCs w:val="20"/>
                <w:lang w:val="en-US"/>
              </w:rPr>
              <w:t xml:space="preserve"> </w:t>
            </w:r>
            <w:del w:id="1046" w:author="Author">
              <w:r w:rsidRPr="00DF07B0" w:rsidDel="00542341">
                <w:rPr>
                  <w:rFonts w:ascii="Times New Roman" w:hAnsi="Times New Roman" w:cs="Times New Roman"/>
                  <w:sz w:val="20"/>
                  <w:szCs w:val="20"/>
                </w:rPr>
                <w:delText xml:space="preserve">where the transitional </w:delText>
              </w:r>
              <w:r w:rsidR="00045F07" w:rsidRPr="00DF07B0" w:rsidDel="00542341">
                <w:rPr>
                  <w:rFonts w:ascii="Times New Roman" w:hAnsi="Times New Roman" w:cs="Times New Roman"/>
                  <w:sz w:val="20"/>
                  <w:szCs w:val="20"/>
                </w:rPr>
                <w:delText xml:space="preserve">adjustment to the relevant risk-free interest rate term structure </w:delText>
              </w:r>
              <w:r w:rsidRPr="00DF07B0" w:rsidDel="00542341">
                <w:rPr>
                  <w:rFonts w:ascii="Times New Roman" w:hAnsi="Times New Roman" w:cs="Times New Roman"/>
                  <w:sz w:val="20"/>
                  <w:szCs w:val="20"/>
                </w:rPr>
                <w:delText xml:space="preserve">has been applied </w:delText>
              </w:r>
            </w:del>
            <w:r w:rsidRPr="00DF07B0">
              <w:rPr>
                <w:rFonts w:ascii="Times New Roman" w:hAnsi="Times New Roman" w:cs="Times New Roman"/>
                <w:sz w:val="20"/>
                <w:szCs w:val="20"/>
              </w:rPr>
              <w:t xml:space="preserve">calculated without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w:t>
            </w:r>
          </w:p>
          <w:p w:rsidR="0095672C" w:rsidRPr="00DF07B0" w:rsidRDefault="0095672C" w:rsidP="00950116">
            <w:pPr>
              <w:rPr>
                <w:rFonts w:ascii="Times New Roman" w:hAnsi="Times New Roman" w:cs="Times New Roman"/>
                <w:sz w:val="20"/>
                <w:szCs w:val="20"/>
              </w:rPr>
            </w:pPr>
          </w:p>
          <w:p w:rsidR="0095672C" w:rsidRPr="00DF07B0" w:rsidRDefault="0095672C" w:rsidP="00045F07">
            <w:pPr>
              <w:rPr>
                <w:rFonts w:ascii="Times New Roman" w:hAnsi="Times New Roman" w:cs="Times New Roman"/>
                <w:sz w:val="20"/>
                <w:szCs w:val="20"/>
                <w:lang w:val="en-US"/>
              </w:rPr>
            </w:pPr>
            <w:r w:rsidRPr="00DF07B0">
              <w:rPr>
                <w:rFonts w:ascii="Times New Roman" w:hAnsi="Times New Roman" w:cs="Times New Roman"/>
                <w:sz w:val="20"/>
                <w:szCs w:val="20"/>
              </w:rPr>
              <w:t xml:space="preserve">In the cases where the same best estimates were also subject to the volatility adjustment, the amount reported in this item shall reflect the value without the transitional </w:t>
            </w:r>
            <w:r w:rsidR="00045F07" w:rsidRPr="00DF07B0">
              <w:rPr>
                <w:rFonts w:ascii="Times New Roman" w:hAnsi="Times New Roman" w:cs="Times New Roman"/>
                <w:sz w:val="20"/>
                <w:szCs w:val="20"/>
              </w:rPr>
              <w:t xml:space="preserve">adjustment to the relevant risk-free interest rate term structure </w:t>
            </w:r>
            <w:r w:rsidRPr="00DF07B0">
              <w:rPr>
                <w:rFonts w:ascii="Times New Roman" w:hAnsi="Times New Roman" w:cs="Times New Roman"/>
                <w:sz w:val="20"/>
                <w:szCs w:val="20"/>
              </w:rPr>
              <w:t>but with the volatility adjustment.</w:t>
            </w:r>
          </w:p>
        </w:tc>
      </w:tr>
      <w:tr w:rsidR="0095672C" w:rsidRPr="00DF07B0" w:rsidTr="00950116">
        <w:trPr>
          <w:trHeight w:val="699"/>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C0170/R0480</w:t>
            </w:r>
          </w:p>
        </w:tc>
        <w:tc>
          <w:tcPr>
            <w:tcW w:w="2551" w:type="dxa"/>
          </w:tcPr>
          <w:p w:rsidR="0095672C" w:rsidRPr="00DF07B0" w:rsidDel="001F1BFA"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Best estimate subject to volatility adjustment</w:t>
            </w:r>
          </w:p>
        </w:tc>
        <w:tc>
          <w:tcPr>
            <w:tcW w:w="4394"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Indicate the amount of best estimate reported in R0260 subject to volatility adjustment, for each Line of Business.</w:t>
            </w:r>
          </w:p>
        </w:tc>
      </w:tr>
      <w:tr w:rsidR="0095672C" w:rsidRPr="00DF07B0" w:rsidTr="00950116">
        <w:trPr>
          <w:trHeight w:val="837"/>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C0180/R0480</w:t>
            </w:r>
          </w:p>
        </w:tc>
        <w:tc>
          <w:tcPr>
            <w:tcW w:w="2551" w:type="dxa"/>
          </w:tcPr>
          <w:p w:rsidR="0095672C" w:rsidRPr="00DF07B0" w:rsidDel="001F1BFA"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Best estimate subject to volatility adjustment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Total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Life obligation</w:t>
            </w:r>
          </w:p>
        </w:tc>
        <w:tc>
          <w:tcPr>
            <w:tcW w:w="4394"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lang w:val="en-US"/>
              </w:rPr>
              <w:t xml:space="preserve">Indicate the total amount, for all </w:t>
            </w:r>
            <w:r w:rsidR="003F7860"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lang w:val="en-US"/>
              </w:rPr>
              <w:t xml:space="preserve">, of the best estimate reported in R0260 </w:t>
            </w:r>
            <w:r w:rsidRPr="00DF07B0">
              <w:rPr>
                <w:rFonts w:ascii="Times New Roman" w:hAnsi="Times New Roman" w:cs="Times New Roman"/>
                <w:sz w:val="20"/>
                <w:szCs w:val="20"/>
              </w:rPr>
              <w:t>subject to volatility adjustment.</w:t>
            </w:r>
          </w:p>
        </w:tc>
      </w:tr>
      <w:tr w:rsidR="0095672C" w:rsidRPr="00DF07B0" w:rsidTr="00950116">
        <w:trPr>
          <w:trHeight w:val="1063"/>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 to C0170/R0490</w:t>
            </w:r>
          </w:p>
        </w:tc>
        <w:tc>
          <w:tcPr>
            <w:tcW w:w="2551" w:type="dxa"/>
          </w:tcPr>
          <w:p w:rsidR="0095672C" w:rsidRPr="00DF07B0" w:rsidDel="001F1BFA"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Technical provisions without volatility adjustment and without others transitional measures</w:t>
            </w:r>
          </w:p>
        </w:tc>
        <w:tc>
          <w:tcPr>
            <w:tcW w:w="4394"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Indicate the amount of Technical provisions without volatility adjustment, for each </w:t>
            </w:r>
            <w:r w:rsidR="003F7860"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lang w:val="en-US"/>
              </w:rPr>
              <w:t>.</w:t>
            </w:r>
          </w:p>
          <w:p w:rsidR="0095672C" w:rsidRPr="00DF07B0" w:rsidRDefault="0095672C" w:rsidP="00950116">
            <w:pPr>
              <w:rPr>
                <w:rFonts w:ascii="Times New Roman" w:hAnsi="Times New Roman" w:cs="Times New Roman"/>
                <w:sz w:val="20"/>
                <w:szCs w:val="20"/>
                <w:lang w:val="en-US"/>
              </w:rPr>
            </w:pPr>
          </w:p>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rPr>
              <w:t>In the cases where the same best estimates were also subject to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r w:rsidR="00226AF2" w:rsidRPr="00DF07B0">
              <w:rPr>
                <w:rFonts w:ascii="Times New Roman" w:hAnsi="Times New Roman" w:cs="Times New Roman"/>
                <w:sz w:val="20"/>
                <w:szCs w:val="20"/>
              </w:rPr>
              <w:t xml:space="preserve">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xml:space="preserve">, the amount reported in this item shall reflect the value without both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xml:space="preserve"> and without the volatility adjustment.</w:t>
            </w:r>
          </w:p>
        </w:tc>
      </w:tr>
      <w:tr w:rsidR="0095672C" w:rsidRPr="00DF07B0" w:rsidTr="00950116">
        <w:trPr>
          <w:trHeight w:val="1425"/>
        </w:trPr>
        <w:tc>
          <w:tcPr>
            <w:tcW w:w="212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C0180/R0490</w:t>
            </w:r>
          </w:p>
        </w:tc>
        <w:tc>
          <w:tcPr>
            <w:tcW w:w="2551" w:type="dxa"/>
          </w:tcPr>
          <w:p w:rsidR="0095672C" w:rsidRPr="00DF07B0" w:rsidDel="001F1BFA"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Technical provisions without volatility adjustment and without others transitional measures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Total Non</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Life obligation</w:t>
            </w:r>
          </w:p>
        </w:tc>
        <w:tc>
          <w:tcPr>
            <w:tcW w:w="4394"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Indicate the total amount, for all </w:t>
            </w:r>
            <w:r w:rsidR="003F7860"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lang w:val="en-US"/>
              </w:rPr>
              <w:t>, of technical provisions without volatility adjustment.</w:t>
            </w:r>
          </w:p>
          <w:p w:rsidR="0095672C" w:rsidRPr="00DF07B0" w:rsidRDefault="0095672C" w:rsidP="00950116">
            <w:pPr>
              <w:rPr>
                <w:rFonts w:ascii="Times New Roman" w:hAnsi="Times New Roman" w:cs="Times New Roman"/>
                <w:sz w:val="20"/>
                <w:szCs w:val="20"/>
                <w:lang w:val="en-US"/>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In the cases where the same best estimates were also subject to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r w:rsidR="00226AF2" w:rsidRPr="00DF07B0">
              <w:rPr>
                <w:rFonts w:ascii="Times New Roman" w:hAnsi="Times New Roman" w:cs="Times New Roman"/>
                <w:sz w:val="20"/>
                <w:szCs w:val="20"/>
              </w:rPr>
              <w:t>transitional</w:t>
            </w:r>
            <w:r w:rsidR="00045F07" w:rsidRPr="00DF07B0">
              <w:rPr>
                <w:rFonts w:ascii="Times New Roman" w:hAnsi="Times New Roman" w:cs="Times New Roman"/>
                <w:sz w:val="20"/>
                <w:szCs w:val="20"/>
              </w:rPr>
              <w:t xml:space="preserve"> adjustment to the relevant risk-free interest rate term structure</w:t>
            </w:r>
            <w:r w:rsidRPr="00DF07B0">
              <w:rPr>
                <w:rFonts w:ascii="Times New Roman" w:hAnsi="Times New Roman" w:cs="Times New Roman"/>
                <w:sz w:val="20"/>
                <w:szCs w:val="20"/>
              </w:rPr>
              <w:t xml:space="preserve">, the amount reported in this item shall reflect the value without both the transitional </w:t>
            </w:r>
            <w:r w:rsidR="00045F07" w:rsidRPr="00DF07B0">
              <w:rPr>
                <w:rFonts w:ascii="Times New Roman" w:hAnsi="Times New Roman" w:cs="Times New Roman"/>
                <w:sz w:val="20"/>
                <w:szCs w:val="20"/>
              </w:rPr>
              <w:t>adjustment to the relevant risk-free interest rate term structure</w:t>
            </w:r>
            <w:r w:rsidR="00045F07" w:rsidRPr="00DF07B0" w:rsidDel="00045F07">
              <w:rPr>
                <w:rFonts w:ascii="Times New Roman" w:hAnsi="Times New Roman" w:cs="Times New Roman"/>
                <w:sz w:val="20"/>
                <w:szCs w:val="20"/>
              </w:rPr>
              <w:t xml:space="preserve"> </w:t>
            </w:r>
            <w:r w:rsidRPr="00DF07B0">
              <w:rPr>
                <w:rFonts w:ascii="Times New Roman" w:hAnsi="Times New Roman" w:cs="Times New Roman"/>
                <w:sz w:val="20"/>
                <w:szCs w:val="20"/>
              </w:rPr>
              <w:t>and without the volatility adjustment.</w:t>
            </w:r>
          </w:p>
        </w:tc>
      </w:tr>
    </w:tbl>
    <w:p w:rsidR="00E852D3" w:rsidRPr="00DF07B0" w:rsidRDefault="00E852D3" w:rsidP="0095672C">
      <w:pPr>
        <w:rPr>
          <w:rFonts w:ascii="Times New Roman" w:hAnsi="Times New Roman"/>
        </w:rPr>
      </w:pPr>
    </w:p>
    <w:tbl>
      <w:tblPr>
        <w:tblW w:w="9219" w:type="dxa"/>
        <w:tblInd w:w="65" w:type="dxa"/>
        <w:tblCellMar>
          <w:left w:w="70" w:type="dxa"/>
          <w:right w:w="70" w:type="dxa"/>
        </w:tblCellMar>
        <w:tblLook w:val="04A0" w:firstRow="1" w:lastRow="0" w:firstColumn="1" w:lastColumn="0" w:noHBand="0" w:noVBand="1"/>
      </w:tblPr>
      <w:tblGrid>
        <w:gridCol w:w="2263"/>
        <w:gridCol w:w="2704"/>
        <w:gridCol w:w="4252"/>
      </w:tblGrid>
      <w:tr w:rsidR="0095672C" w:rsidRPr="00DF07B0" w:rsidTr="00950116">
        <w:trPr>
          <w:trHeight w:val="104"/>
        </w:trPr>
        <w:tc>
          <w:tcPr>
            <w:tcW w:w="9219" w:type="dxa"/>
            <w:gridSpan w:val="3"/>
            <w:tcBorders>
              <w:top w:val="nil"/>
              <w:left w:val="nil"/>
              <w:bottom w:val="nil"/>
              <w:right w:val="nil"/>
            </w:tcBorders>
            <w:shd w:val="clear" w:color="000000" w:fill="FFFFFF"/>
            <w:noWrap/>
          </w:tcPr>
          <w:p w:rsidR="0095672C" w:rsidRPr="00DF07B0" w:rsidRDefault="0095672C" w:rsidP="00950116">
            <w:pPr>
              <w:rPr>
                <w:rFonts w:ascii="Times New Roman" w:hAnsi="Times New Roman" w:cs="Times New Roman"/>
                <w:b/>
                <w:sz w:val="20"/>
                <w:lang w:val="en-US"/>
              </w:rPr>
            </w:pPr>
            <w:r w:rsidRPr="00DF07B0">
              <w:rPr>
                <w:rFonts w:ascii="Times New Roman" w:hAnsi="Times New Roman" w:cs="Times New Roman"/>
                <w:b/>
                <w:sz w:val="20"/>
                <w:lang w:val="en-US"/>
              </w:rPr>
              <w:t xml:space="preserve">S.17.02 – </w:t>
            </w:r>
            <w:r w:rsidR="00044E7C" w:rsidRPr="00DF07B0">
              <w:rPr>
                <w:rFonts w:ascii="Times New Roman" w:hAnsi="Times New Roman" w:cs="Times New Roman"/>
                <w:b/>
                <w:sz w:val="20"/>
                <w:lang w:val="en-US"/>
              </w:rPr>
              <w:t>Non-Life Technical Provisions - By country</w:t>
            </w:r>
          </w:p>
          <w:p w:rsidR="0095672C" w:rsidRPr="00DF07B0" w:rsidRDefault="0095672C" w:rsidP="00950116">
            <w:pPr>
              <w:rPr>
                <w:rFonts w:ascii="Times New Roman" w:hAnsi="Times New Roman" w:cs="Times New Roman"/>
                <w:b/>
                <w:bCs/>
                <w:sz w:val="20"/>
                <w:lang w:val="en-US"/>
              </w:rPr>
            </w:pPr>
            <w:r w:rsidRPr="00DF07B0">
              <w:rPr>
                <w:rFonts w:ascii="Times New Roman" w:hAnsi="Times New Roman" w:cs="Times New Roman"/>
                <w:b/>
                <w:bCs/>
                <w:sz w:val="20"/>
                <w:lang w:val="en-US"/>
              </w:rPr>
              <w:t>General comments:</w:t>
            </w:r>
          </w:p>
          <w:p w:rsidR="003E7EAD" w:rsidRPr="00DF07B0" w:rsidRDefault="003E7EAD" w:rsidP="003E7EAD">
            <w:pPr>
              <w:jc w:val="both"/>
              <w:rPr>
                <w:ins w:id="1047" w:author="Author"/>
                <w:rFonts w:ascii="Times New Roman" w:hAnsi="Times New Roman" w:cs="Times New Roman"/>
                <w:sz w:val="20"/>
                <w:lang w:val="en-US"/>
              </w:rPr>
            </w:pPr>
            <w:ins w:id="1048" w:author="Author">
              <w:r w:rsidRPr="00DF07B0">
                <w:rPr>
                  <w:rFonts w:ascii="Times New Roman" w:hAnsi="Times New Roman" w:cs="Times New Roman"/>
                  <w:sz w:val="20"/>
                  <w:lang w:val="en-US"/>
                </w:rPr>
                <w:t xml:space="preserve">This section relates to annual submission of information for individual entities. The template is not due when the thresholds for reporting by country described below are not applicable, i.e. </w:t>
              </w:r>
              <w:r w:rsidR="00612209" w:rsidRPr="00DF07B0">
                <w:rPr>
                  <w:rFonts w:ascii="Times New Roman" w:hAnsi="Times New Roman" w:cs="Times New Roman"/>
                  <w:sz w:val="20"/>
                  <w:lang w:val="en-US"/>
                </w:rPr>
                <w:t xml:space="preserve">100% of the sum of the technical provisions calculated as a whole and gross best estimate. When this amount is higher than 90% but lower than </w:t>
              </w:r>
              <w:r w:rsidR="00612209" w:rsidRPr="00DF07B0">
                <w:rPr>
                  <w:rFonts w:ascii="Times New Roman" w:hAnsi="Times New Roman" w:cs="Times New Roman"/>
                  <w:sz w:val="20"/>
                  <w:lang w:val="en-US"/>
                </w:rPr>
                <w:lastRenderedPageBreak/>
                <w:t>100% then only R0010, R0020 and R0030 should be reported</w:t>
              </w:r>
              <w:r w:rsidRPr="00DF07B0">
                <w:rPr>
                  <w:rFonts w:ascii="Times New Roman" w:hAnsi="Times New Roman" w:cs="Times New Roman"/>
                  <w:sz w:val="20"/>
                  <w:lang w:val="en-US"/>
                </w:rPr>
                <w:t>.</w:t>
              </w:r>
            </w:ins>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Line of Business for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obligations: the </w:t>
            </w:r>
            <w:r w:rsidR="003F7860" w:rsidRPr="00DF07B0">
              <w:rPr>
                <w:rFonts w:ascii="Times New Roman" w:eastAsia="Times New Roman" w:hAnsi="Times New Roman" w:cs="Times New Roman"/>
                <w:sz w:val="20"/>
                <w:szCs w:val="20"/>
                <w:lang w:eastAsia="es-ES"/>
              </w:rPr>
              <w:t>lines of business</w:t>
            </w:r>
            <w:r w:rsidRPr="00DF07B0">
              <w:rPr>
                <w:rFonts w:ascii="Times New Roman" w:hAnsi="Times New Roman" w:cs="Times New Roman"/>
                <w:sz w:val="20"/>
                <w:lang w:val="en-US"/>
              </w:rPr>
              <w:t xml:space="preserve">, referred to in </w:t>
            </w:r>
            <w:r w:rsidR="00DB7C64" w:rsidRPr="00DF07B0">
              <w:rPr>
                <w:rFonts w:ascii="Times New Roman" w:hAnsi="Times New Roman" w:cs="Times New Roman"/>
                <w:sz w:val="20"/>
                <w:lang w:val="en-US"/>
              </w:rPr>
              <w:t>A</w:t>
            </w:r>
            <w:r w:rsidRPr="00DF07B0">
              <w:rPr>
                <w:rFonts w:ascii="Times New Roman" w:hAnsi="Times New Roman" w:cs="Times New Roman"/>
                <w:sz w:val="20"/>
                <w:lang w:val="en-US"/>
              </w:rPr>
              <w:t xml:space="preserve">rticle 80 of Directive 2009/138/EC, </w:t>
            </w:r>
            <w:r w:rsidR="003F7860" w:rsidRPr="00DF07B0">
              <w:rPr>
                <w:rFonts w:ascii="Times New Roman" w:eastAsia="Times New Roman" w:hAnsi="Times New Roman" w:cs="Times New Roman"/>
                <w:sz w:val="20"/>
                <w:szCs w:val="20"/>
                <w:lang w:eastAsia="es-ES"/>
              </w:rPr>
              <w:t>as defined in Annex I to Delegated Regulation (EU) 2015/35</w:t>
            </w:r>
            <w:r w:rsidR="00793BC4"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referred to direct business.</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Health direct insurance business pursued on a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similar technical basis to life insurance shall be segmented into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Life </w:t>
            </w:r>
            <w:r w:rsidR="00793BC4" w:rsidRPr="00DF07B0">
              <w:rPr>
                <w:rFonts w:ascii="Times New Roman" w:hAnsi="Times New Roman" w:cs="Times New Roman"/>
                <w:sz w:val="20"/>
                <w:lang w:val="en-US"/>
              </w:rPr>
              <w:t xml:space="preserve">line of business </w:t>
            </w:r>
            <w:r w:rsidRPr="00DF07B0">
              <w:rPr>
                <w:rFonts w:ascii="Times New Roman" w:hAnsi="Times New Roman" w:cs="Times New Roman"/>
                <w:sz w:val="20"/>
                <w:lang w:val="en-US"/>
              </w:rPr>
              <w:t xml:space="preserve">1 to 3. </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Undertakings shall take into account all the obligations in different currencies and co</w:t>
            </w:r>
            <w:r w:rsidR="00F42C0D" w:rsidRPr="00DF07B0">
              <w:rPr>
                <w:rFonts w:ascii="Times New Roman" w:hAnsi="Times New Roman" w:cs="Times New Roman"/>
                <w:sz w:val="20"/>
                <w:lang w:val="en-US"/>
              </w:rPr>
              <w:t>n</w:t>
            </w:r>
            <w:r w:rsidRPr="00DF07B0">
              <w:rPr>
                <w:rFonts w:ascii="Times New Roman" w:hAnsi="Times New Roman" w:cs="Times New Roman"/>
                <w:sz w:val="20"/>
                <w:lang w:val="en-US"/>
              </w:rPr>
              <w:t>ver</w:t>
            </w:r>
            <w:r w:rsidR="00F42C0D" w:rsidRPr="00DF07B0">
              <w:rPr>
                <w:rFonts w:ascii="Times New Roman" w:hAnsi="Times New Roman" w:cs="Times New Roman"/>
                <w:sz w:val="20"/>
                <w:lang w:val="en-US"/>
              </w:rPr>
              <w:t>t</w:t>
            </w:r>
            <w:r w:rsidRPr="00DF07B0">
              <w:rPr>
                <w:rFonts w:ascii="Times New Roman" w:hAnsi="Times New Roman" w:cs="Times New Roman"/>
                <w:sz w:val="20"/>
                <w:lang w:val="en-US"/>
              </w:rPr>
              <w:t xml:space="preserve"> them into the reporting currency. </w:t>
            </w:r>
          </w:p>
          <w:p w:rsidR="0095672C" w:rsidRPr="00DF07B0" w:rsidRDefault="0095672C" w:rsidP="00950116">
            <w:pPr>
              <w:jc w:val="both"/>
              <w:rPr>
                <w:rFonts w:ascii="Times New Roman" w:hAnsi="Times New Roman" w:cs="Times New Roman"/>
                <w:sz w:val="20"/>
                <w:lang w:val="en-US"/>
              </w:rPr>
            </w:pPr>
            <w:r w:rsidRPr="00DF07B0">
              <w:rPr>
                <w:rFonts w:ascii="Times New Roman" w:hAnsi="Times New Roman" w:cs="Times New Roman"/>
                <w:sz w:val="20"/>
                <w:lang w:val="en-US"/>
              </w:rPr>
              <w:t>The information by country shall be reported according to the following:</w:t>
            </w:r>
          </w:p>
          <w:p w:rsidR="0095672C" w:rsidRPr="00DF07B0"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DF07B0">
              <w:rPr>
                <w:rFonts w:ascii="Times New Roman" w:hAnsi="Times New Roman" w:cs="Times New Roman"/>
                <w:sz w:val="20"/>
              </w:rPr>
              <w:t>Information on the home country shall be always reported regardless of the amount of Technical Provisions as a whole and Gross Best Estimate (referred to direct business);</w:t>
            </w:r>
          </w:p>
          <w:p w:rsidR="0095672C" w:rsidRPr="00DF07B0"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DF07B0">
              <w:rPr>
                <w:rFonts w:ascii="Times New Roman" w:hAnsi="Times New Roman" w:cs="Times New Roman"/>
                <w:sz w:val="20"/>
              </w:rPr>
              <w:t xml:space="preserve">Information reported by country shall at least represent 90% of the total Technical Provisions as a whole and Gross Best Estimate (referred to direct business) of any </w:t>
            </w:r>
            <w:r w:rsidR="00793BC4" w:rsidRPr="00DF07B0">
              <w:rPr>
                <w:rFonts w:ascii="Times New Roman" w:eastAsia="Times New Roman" w:hAnsi="Times New Roman" w:cs="Times New Roman"/>
                <w:sz w:val="20"/>
                <w:szCs w:val="20"/>
                <w:lang w:eastAsia="es-ES"/>
              </w:rPr>
              <w:t>line of business</w:t>
            </w:r>
            <w:r w:rsidRPr="00DF07B0">
              <w:rPr>
                <w:rFonts w:ascii="Times New Roman" w:hAnsi="Times New Roman" w:cs="Times New Roman"/>
                <w:sz w:val="20"/>
              </w:rPr>
              <w:t>;</w:t>
            </w:r>
          </w:p>
          <w:p w:rsidR="0095672C" w:rsidRPr="00DF07B0"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DF07B0">
              <w:rPr>
                <w:rFonts w:ascii="Times New Roman" w:hAnsi="Times New Roman" w:cs="Times New Roman"/>
                <w:sz w:val="20"/>
              </w:rPr>
              <w:t>If a specific country ha</w:t>
            </w:r>
            <w:r w:rsidR="00F42C0D" w:rsidRPr="00DF07B0">
              <w:rPr>
                <w:rFonts w:ascii="Times New Roman" w:hAnsi="Times New Roman" w:cs="Times New Roman"/>
                <w:sz w:val="20"/>
              </w:rPr>
              <w:t>s</w:t>
            </w:r>
            <w:r w:rsidRPr="00DF07B0">
              <w:rPr>
                <w:rFonts w:ascii="Times New Roman" w:hAnsi="Times New Roman" w:cs="Times New Roman"/>
                <w:sz w:val="20"/>
              </w:rPr>
              <w:t xml:space="preserve"> to be reported for a particular </w:t>
            </w:r>
            <w:r w:rsidR="00793BC4" w:rsidRPr="00DF07B0">
              <w:rPr>
                <w:rFonts w:ascii="Times New Roman" w:eastAsia="Times New Roman" w:hAnsi="Times New Roman" w:cs="Times New Roman"/>
                <w:sz w:val="20"/>
                <w:szCs w:val="20"/>
                <w:lang w:eastAsia="es-ES"/>
              </w:rPr>
              <w:t>line of business</w:t>
            </w:r>
            <w:r w:rsidRPr="00DF07B0">
              <w:rPr>
                <w:rFonts w:ascii="Times New Roman" w:hAnsi="Times New Roman" w:cs="Times New Roman"/>
                <w:sz w:val="20"/>
              </w:rPr>
              <w:t xml:space="preserve"> to comply with sub</w:t>
            </w:r>
            <w:r w:rsidR="0072092D" w:rsidRPr="00DF07B0">
              <w:rPr>
                <w:rFonts w:ascii="Times New Roman" w:hAnsi="Times New Roman" w:cs="Times New Roman"/>
                <w:sz w:val="20"/>
              </w:rPr>
              <w:t>–</w:t>
            </w:r>
            <w:r w:rsidRPr="00DF07B0">
              <w:rPr>
                <w:rFonts w:ascii="Times New Roman" w:hAnsi="Times New Roman" w:cs="Times New Roman"/>
                <w:sz w:val="20"/>
              </w:rPr>
              <w:t xml:space="preserve">paragraph b) then that country shall be reported for all </w:t>
            </w:r>
            <w:r w:rsidR="00793BC4" w:rsidRPr="00DF07B0">
              <w:rPr>
                <w:rFonts w:ascii="Times New Roman" w:eastAsia="Times New Roman" w:hAnsi="Times New Roman" w:cs="Times New Roman"/>
                <w:sz w:val="20"/>
                <w:szCs w:val="20"/>
                <w:lang w:eastAsia="es-ES"/>
              </w:rPr>
              <w:t>lines of business</w:t>
            </w:r>
            <w:r w:rsidRPr="00DF07B0">
              <w:rPr>
                <w:rFonts w:ascii="Times New Roman" w:hAnsi="Times New Roman" w:cs="Times New Roman"/>
                <w:sz w:val="20"/>
              </w:rPr>
              <w:t>;</w:t>
            </w:r>
          </w:p>
          <w:p w:rsidR="0095672C" w:rsidRPr="00DF07B0"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DF07B0">
              <w:rPr>
                <w:rFonts w:ascii="Times New Roman" w:hAnsi="Times New Roman" w:cs="Times New Roman"/>
                <w:sz w:val="20"/>
              </w:rPr>
              <w:t>The other countries shall be reported aggregated in “other</w:t>
            </w:r>
            <w:r w:rsidR="0072092D" w:rsidRPr="00DF07B0">
              <w:rPr>
                <w:rFonts w:ascii="Times New Roman" w:hAnsi="Times New Roman" w:cs="Times New Roman"/>
                <w:sz w:val="20"/>
              </w:rPr>
              <w:t>–</w:t>
            </w:r>
            <w:r w:rsidRPr="00DF07B0">
              <w:rPr>
                <w:rFonts w:ascii="Times New Roman" w:hAnsi="Times New Roman" w:cs="Times New Roman"/>
                <w:sz w:val="20"/>
              </w:rPr>
              <w:t>EEA” or “other</w:t>
            </w:r>
            <w:r w:rsidR="0072092D" w:rsidRPr="00DF07B0">
              <w:rPr>
                <w:rFonts w:ascii="Times New Roman" w:hAnsi="Times New Roman" w:cs="Times New Roman"/>
                <w:sz w:val="20"/>
              </w:rPr>
              <w:t>–</w:t>
            </w:r>
            <w:r w:rsidRPr="00DF07B0">
              <w:rPr>
                <w:rFonts w:ascii="Times New Roman" w:hAnsi="Times New Roman" w:cs="Times New Roman"/>
                <w:sz w:val="20"/>
              </w:rPr>
              <w:t xml:space="preserve">non EEA”; </w:t>
            </w:r>
          </w:p>
          <w:p w:rsidR="0095672C" w:rsidRPr="00DF07B0"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DF07B0">
              <w:rPr>
                <w:rFonts w:ascii="Times New Roman" w:hAnsi="Times New Roman" w:cs="Times New Roman"/>
                <w:sz w:val="20"/>
              </w:rPr>
              <w:t xml:space="preserve">For the direct insurance business for the </w:t>
            </w:r>
            <w:r w:rsidR="00793BC4" w:rsidRPr="00DF07B0">
              <w:rPr>
                <w:rFonts w:ascii="Times New Roman" w:eastAsia="Times New Roman" w:hAnsi="Times New Roman" w:cs="Times New Roman"/>
                <w:sz w:val="20"/>
                <w:szCs w:val="20"/>
                <w:lang w:eastAsia="es-ES"/>
              </w:rPr>
              <w:t>lines of business</w:t>
            </w:r>
            <w:r w:rsidRPr="00DF07B0">
              <w:rPr>
                <w:rFonts w:ascii="Times New Roman" w:hAnsi="Times New Roman" w:cs="Times New Roman"/>
                <w:sz w:val="20"/>
              </w:rPr>
              <w:t xml:space="preserve"> “Medical expense”, “Income protection”, “Workers’ compensation”, “Fire and other damage to property” and “Credit and suretyship” information shall be reported by country where the risk is situated as defined in Article 13 (13) of </w:t>
            </w:r>
            <w:r w:rsidRPr="00DF07B0">
              <w:rPr>
                <w:rFonts w:ascii="Times New Roman" w:hAnsi="Times New Roman" w:cs="Times New Roman"/>
                <w:sz w:val="20"/>
                <w:lang w:eastAsia="es-ES"/>
              </w:rPr>
              <w:t>Directive 2009/138/EC</w:t>
            </w:r>
            <w:r w:rsidRPr="00DF07B0">
              <w:rPr>
                <w:rFonts w:ascii="Times New Roman" w:hAnsi="Times New Roman" w:cs="Times New Roman"/>
                <w:sz w:val="20"/>
              </w:rPr>
              <w:t>;</w:t>
            </w:r>
          </w:p>
          <w:p w:rsidR="0095672C" w:rsidRPr="00DF07B0"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DF07B0">
              <w:rPr>
                <w:rFonts w:ascii="Times New Roman" w:hAnsi="Times New Roman" w:cs="Times New Roman"/>
                <w:sz w:val="20"/>
              </w:rPr>
              <w:t xml:space="preserve">For direct insurance business for all other </w:t>
            </w:r>
            <w:r w:rsidR="00793BC4" w:rsidRPr="00DF07B0">
              <w:rPr>
                <w:rFonts w:ascii="Times New Roman" w:eastAsia="Times New Roman" w:hAnsi="Times New Roman" w:cs="Times New Roman"/>
                <w:sz w:val="20"/>
                <w:szCs w:val="20"/>
                <w:lang w:eastAsia="es-ES"/>
              </w:rPr>
              <w:t>lines of business</w:t>
            </w:r>
            <w:r w:rsidRPr="00DF07B0">
              <w:rPr>
                <w:rFonts w:ascii="Times New Roman" w:hAnsi="Times New Roman" w:cs="Times New Roman"/>
                <w:sz w:val="20"/>
              </w:rPr>
              <w:t xml:space="preserve"> not referred in sub</w:t>
            </w:r>
            <w:r w:rsidR="0072092D" w:rsidRPr="00DF07B0">
              <w:rPr>
                <w:rFonts w:ascii="Times New Roman" w:hAnsi="Times New Roman" w:cs="Times New Roman"/>
                <w:sz w:val="20"/>
              </w:rPr>
              <w:t>–</w:t>
            </w:r>
            <w:r w:rsidRPr="00DF07B0">
              <w:rPr>
                <w:rFonts w:ascii="Times New Roman" w:hAnsi="Times New Roman" w:cs="Times New Roman"/>
                <w:sz w:val="20"/>
              </w:rPr>
              <w:t>paragraph e) information shall be reported by country where the contract was entered into;</w:t>
            </w:r>
          </w:p>
          <w:p w:rsidR="0095672C" w:rsidRPr="00DF07B0" w:rsidRDefault="0095672C" w:rsidP="00950116">
            <w:pPr>
              <w:spacing w:before="120" w:after="120"/>
              <w:jc w:val="both"/>
              <w:rPr>
                <w:rFonts w:ascii="Times New Roman" w:hAnsi="Times New Roman" w:cs="Times New Roman"/>
                <w:sz w:val="20"/>
                <w:lang w:val="en-US"/>
              </w:rPr>
            </w:pPr>
            <w:r w:rsidRPr="00DF07B0">
              <w:rPr>
                <w:rFonts w:ascii="Times New Roman" w:hAnsi="Times New Roman" w:cs="Times New Roman"/>
                <w:sz w:val="20"/>
                <w:lang w:val="en-US"/>
              </w:rPr>
              <w:t>For the purposes of this template “country where the contract was entered into” means:</w:t>
            </w:r>
          </w:p>
          <w:p w:rsidR="0095672C" w:rsidRPr="00DF07B0" w:rsidRDefault="0095672C" w:rsidP="00803166">
            <w:pPr>
              <w:pStyle w:val="ListParagraph"/>
              <w:numPr>
                <w:ilvl w:val="1"/>
                <w:numId w:val="6"/>
              </w:numPr>
              <w:ind w:left="786"/>
              <w:contextualSpacing w:val="0"/>
              <w:rPr>
                <w:sz w:val="20"/>
                <w:lang w:val="en-GB"/>
              </w:rPr>
            </w:pPr>
            <w:r w:rsidRPr="00DF07B0">
              <w:rPr>
                <w:sz w:val="20"/>
                <w:lang w:val="en-GB"/>
              </w:rPr>
              <w:t xml:space="preserve">The country where the insurance undertaking is established (home country) when the contract was not sold through a branch or freedom to provide services; </w:t>
            </w:r>
          </w:p>
          <w:p w:rsidR="0095672C" w:rsidRPr="00DF07B0" w:rsidRDefault="0095672C" w:rsidP="00803166">
            <w:pPr>
              <w:pStyle w:val="ListParagraph"/>
              <w:numPr>
                <w:ilvl w:val="1"/>
                <w:numId w:val="6"/>
              </w:numPr>
              <w:ind w:left="786"/>
              <w:contextualSpacing w:val="0"/>
              <w:rPr>
                <w:sz w:val="20"/>
                <w:lang w:val="en-GB"/>
              </w:rPr>
            </w:pPr>
            <w:r w:rsidRPr="00DF07B0">
              <w:rPr>
                <w:sz w:val="20"/>
                <w:lang w:val="en-GB"/>
              </w:rPr>
              <w:t>The country where the branch is located (host country) when the contract was sold through a branch;</w:t>
            </w:r>
          </w:p>
          <w:p w:rsidR="0095672C" w:rsidRPr="00DF07B0" w:rsidRDefault="0095672C" w:rsidP="00803166">
            <w:pPr>
              <w:pStyle w:val="ListParagraph"/>
              <w:numPr>
                <w:ilvl w:val="1"/>
                <w:numId w:val="6"/>
              </w:numPr>
              <w:ind w:left="786"/>
              <w:contextualSpacing w:val="0"/>
              <w:rPr>
                <w:sz w:val="20"/>
                <w:lang w:val="en-GB"/>
              </w:rPr>
            </w:pPr>
            <w:r w:rsidRPr="00DF07B0">
              <w:rPr>
                <w:sz w:val="20"/>
                <w:lang w:val="en-GB"/>
              </w:rPr>
              <w:t>The country where the freedom to provide services was notified (host country) when the contract was sold through freedom to provide services.</w:t>
            </w:r>
          </w:p>
          <w:p w:rsidR="0095672C" w:rsidRPr="00DF07B0" w:rsidRDefault="0095672C" w:rsidP="00803166">
            <w:pPr>
              <w:pStyle w:val="ListParagraph"/>
              <w:numPr>
                <w:ilvl w:val="1"/>
                <w:numId w:val="6"/>
              </w:numPr>
              <w:ind w:left="786"/>
              <w:contextualSpacing w:val="0"/>
              <w:rPr>
                <w:sz w:val="20"/>
                <w:lang w:val="en-GB"/>
              </w:rPr>
            </w:pPr>
            <w:r w:rsidRPr="00DF07B0">
              <w:rPr>
                <w:sz w:val="20"/>
                <w:lang w:val="en-GB"/>
              </w:rPr>
              <w:t>If an intermediary is used or in any other situation, it is a), b) or c) depending on who sold the contract.</w:t>
            </w:r>
            <w:r w:rsidRPr="00DF07B0">
              <w:rPr>
                <w:b/>
                <w:sz w:val="20"/>
                <w:lang w:val="en-US"/>
              </w:rPr>
              <w:t xml:space="preserve">                        </w:t>
            </w:r>
          </w:p>
          <w:p w:rsidR="0095672C" w:rsidRPr="00DF07B0" w:rsidRDefault="0095672C" w:rsidP="00950116">
            <w:pPr>
              <w:ind w:left="786"/>
              <w:rPr>
                <w:rFonts w:ascii="Times New Roman" w:hAnsi="Times New Roman" w:cs="Times New Roman"/>
                <w:b/>
                <w:sz w:val="20"/>
                <w:lang w:val="en-US"/>
              </w:rPr>
            </w:pPr>
          </w:p>
          <w:p w:rsidR="0095672C" w:rsidRPr="00DF07B0" w:rsidRDefault="0095672C">
            <w:pPr>
              <w:spacing w:before="120" w:after="120"/>
              <w:jc w:val="both"/>
              <w:rPr>
                <w:rFonts w:ascii="Times New Roman" w:hAnsi="Times New Roman" w:cs="Times New Roman"/>
                <w:i/>
                <w:sz w:val="20"/>
                <w:lang w:val="en-US"/>
              </w:rPr>
            </w:pPr>
            <w:r w:rsidRPr="00DF07B0">
              <w:rPr>
                <w:rFonts w:ascii="Times New Roman" w:hAnsi="Times New Roman" w:cs="Times New Roman"/>
                <w:sz w:val="20"/>
                <w:lang w:val="en-US"/>
              </w:rPr>
              <w:t xml:space="preserve">The information to be reported shall include the volatility adjustment, the matching adjustment, </w:t>
            </w:r>
            <w:proofErr w:type="gramStart"/>
            <w:r w:rsidRPr="00DF07B0">
              <w:rPr>
                <w:rFonts w:ascii="Times New Roman" w:hAnsi="Times New Roman" w:cs="Times New Roman"/>
                <w:sz w:val="20"/>
                <w:lang w:val="en-US"/>
              </w:rPr>
              <w:t>the</w:t>
            </w:r>
            <w:proofErr w:type="gramEnd"/>
            <w:r w:rsidRPr="00DF07B0">
              <w:rPr>
                <w:rFonts w:ascii="Times New Roman" w:hAnsi="Times New Roman" w:cs="Times New Roman"/>
                <w:sz w:val="20"/>
                <w:lang w:val="en-US"/>
              </w:rPr>
              <w:t xml:space="preserve"> transitional </w:t>
            </w:r>
            <w:r w:rsidR="00045F07" w:rsidRPr="00DF07B0">
              <w:rPr>
                <w:rFonts w:ascii="Times New Roman" w:hAnsi="Times New Roman" w:cs="Times New Roman"/>
                <w:sz w:val="20"/>
                <w:szCs w:val="20"/>
              </w:rPr>
              <w:t>adjustment to the relevant risk-free interest rate term structure</w:t>
            </w:r>
            <w:r w:rsidR="00045F07" w:rsidRPr="00DF07B0">
              <w:rPr>
                <w:rFonts w:ascii="Times New Roman" w:hAnsi="Times New Roman" w:cs="Times New Roman"/>
                <w:sz w:val="20"/>
                <w:lang w:val="en-US"/>
              </w:rPr>
              <w:t xml:space="preserve"> </w:t>
            </w:r>
            <w:r w:rsidRPr="00DF07B0">
              <w:rPr>
                <w:rFonts w:ascii="Times New Roman" w:hAnsi="Times New Roman" w:cs="Times New Roman"/>
                <w:sz w:val="20"/>
                <w:lang w:val="en-US"/>
              </w:rPr>
              <w:t xml:space="preserve">and the transitional </w:t>
            </w:r>
            <w:r w:rsidR="00226AF2" w:rsidRPr="00DF07B0">
              <w:rPr>
                <w:rFonts w:ascii="Times New Roman" w:hAnsi="Times New Roman" w:cs="Times New Roman"/>
                <w:sz w:val="20"/>
                <w:szCs w:val="20"/>
              </w:rPr>
              <w:t>deduction to</w:t>
            </w:r>
            <w:r w:rsidRPr="00DF07B0">
              <w:rPr>
                <w:rFonts w:ascii="Times New Roman" w:hAnsi="Times New Roman" w:cs="Times New Roman"/>
                <w:sz w:val="20"/>
                <w:lang w:val="en-US"/>
              </w:rPr>
              <w:t xml:space="preserve"> technical provisions.</w:t>
            </w:r>
          </w:p>
        </w:tc>
      </w:tr>
      <w:tr w:rsidR="0095672C" w:rsidRPr="00DF07B0" w:rsidTr="00950116">
        <w:trPr>
          <w:trHeight w:val="97"/>
        </w:trPr>
        <w:tc>
          <w:tcPr>
            <w:tcW w:w="2263" w:type="dxa"/>
            <w:tcBorders>
              <w:top w:val="single" w:sz="4" w:space="0" w:color="auto"/>
              <w:left w:val="single" w:sz="4" w:space="0" w:color="auto"/>
              <w:bottom w:val="nil"/>
              <w:right w:val="nil"/>
            </w:tcBorders>
            <w:shd w:val="clear" w:color="000000" w:fill="FFFFFF"/>
          </w:tcPr>
          <w:p w:rsidR="0095672C" w:rsidRPr="00DF07B0" w:rsidRDefault="0095672C" w:rsidP="00950116">
            <w:pPr>
              <w:rPr>
                <w:rFonts w:ascii="Times New Roman" w:hAnsi="Times New Roman" w:cs="Times New Roman"/>
                <w:sz w:val="20"/>
              </w:rPr>
            </w:pPr>
          </w:p>
        </w:tc>
        <w:tc>
          <w:tcPr>
            <w:tcW w:w="2704" w:type="dxa"/>
            <w:tcBorders>
              <w:top w:val="single" w:sz="4" w:space="0" w:color="auto"/>
              <w:left w:val="single" w:sz="4" w:space="0" w:color="auto"/>
              <w:bottom w:val="nil"/>
              <w:right w:val="single" w:sz="4" w:space="0" w:color="auto"/>
            </w:tcBorders>
            <w:shd w:val="clear" w:color="000000" w:fill="FFFFFF"/>
            <w:hideMark/>
          </w:tcPr>
          <w:p w:rsidR="0095672C" w:rsidRPr="00DF07B0" w:rsidRDefault="0095672C" w:rsidP="00950116">
            <w:pPr>
              <w:jc w:val="center"/>
              <w:rPr>
                <w:rFonts w:ascii="Times New Roman" w:hAnsi="Times New Roman" w:cs="Times New Roman"/>
                <w:sz w:val="20"/>
                <w:lang w:val="en-US"/>
              </w:rPr>
            </w:pPr>
            <w:r w:rsidRPr="00DF07B0">
              <w:rPr>
                <w:rFonts w:ascii="Times New Roman" w:hAnsi="Times New Roman" w:cs="Times New Roman"/>
                <w:b/>
                <w:sz w:val="20"/>
                <w:lang w:val="en-US"/>
              </w:rPr>
              <w:t>ITEM</w:t>
            </w:r>
          </w:p>
        </w:tc>
        <w:tc>
          <w:tcPr>
            <w:tcW w:w="4252" w:type="dxa"/>
            <w:tcBorders>
              <w:top w:val="single" w:sz="4" w:space="0" w:color="auto"/>
              <w:left w:val="nil"/>
              <w:bottom w:val="nil"/>
              <w:right w:val="single" w:sz="4" w:space="0" w:color="auto"/>
            </w:tcBorders>
            <w:shd w:val="clear" w:color="000000" w:fill="FFFFFF"/>
            <w:hideMark/>
          </w:tcPr>
          <w:p w:rsidR="0095672C" w:rsidRPr="00DF07B0" w:rsidRDefault="0095672C" w:rsidP="00950116">
            <w:pPr>
              <w:jc w:val="center"/>
              <w:rPr>
                <w:rFonts w:ascii="Times New Roman" w:hAnsi="Times New Roman" w:cs="Times New Roman"/>
                <w:sz w:val="20"/>
                <w:lang w:val="en-US"/>
              </w:rPr>
            </w:pPr>
            <w:r w:rsidRPr="00DF07B0">
              <w:rPr>
                <w:rFonts w:ascii="Times New Roman" w:hAnsi="Times New Roman" w:cs="Times New Roman"/>
                <w:b/>
                <w:sz w:val="20"/>
                <w:lang w:val="en-US"/>
              </w:rPr>
              <w:t>INSTRUCTIONS</w:t>
            </w:r>
          </w:p>
        </w:tc>
      </w:tr>
      <w:tr w:rsidR="0095672C" w:rsidRPr="00DF07B0" w:rsidTr="00950116">
        <w:trPr>
          <w:trHeight w:val="542"/>
        </w:trPr>
        <w:tc>
          <w:tcPr>
            <w:tcW w:w="2263"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Del="00E25568" w:rsidRDefault="0095672C" w:rsidP="00950116">
            <w:pPr>
              <w:rPr>
                <w:rFonts w:ascii="Times New Roman" w:hAnsi="Times New Roman" w:cs="Times New Roman"/>
                <w:sz w:val="20"/>
              </w:rPr>
            </w:pPr>
            <w:r w:rsidRPr="00DF07B0">
              <w:rPr>
                <w:rFonts w:ascii="Times New Roman" w:hAnsi="Times New Roman" w:cs="Times New Roman"/>
                <w:sz w:val="20"/>
              </w:rPr>
              <w:t>C0010/R0040</w:t>
            </w:r>
          </w:p>
        </w:tc>
        <w:tc>
          <w:tcPr>
            <w:tcW w:w="2704"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Country 1 </w:t>
            </w: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w:t>
            </w:r>
          </w:p>
        </w:tc>
        <w:tc>
          <w:tcPr>
            <w:tcW w:w="42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053D9E">
            <w:pPr>
              <w:rPr>
                <w:rFonts w:ascii="Times New Roman" w:hAnsi="Times New Roman" w:cs="Times New Roman"/>
                <w:sz w:val="20"/>
                <w:lang w:val="en-US"/>
              </w:rPr>
            </w:pPr>
            <w:r w:rsidRPr="00DF07B0">
              <w:rPr>
                <w:rFonts w:ascii="Times New Roman" w:hAnsi="Times New Roman" w:cs="Times New Roman"/>
                <w:sz w:val="20"/>
                <w:lang w:val="en-US"/>
              </w:rPr>
              <w:t>Report the country ISO 3166</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1 alpha</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2 code of each required country, </w:t>
            </w:r>
            <w:r w:rsidR="00053D9E" w:rsidRPr="00DF07B0">
              <w:rPr>
                <w:rFonts w:ascii="Times New Roman" w:hAnsi="Times New Roman" w:cs="Times New Roman"/>
                <w:sz w:val="20"/>
                <w:lang w:val="en-US"/>
              </w:rPr>
              <w:t>row</w:t>
            </w:r>
            <w:r w:rsidRPr="00DF07B0">
              <w:rPr>
                <w:rFonts w:ascii="Times New Roman" w:hAnsi="Times New Roman" w:cs="Times New Roman"/>
                <w:sz w:val="20"/>
                <w:lang w:val="en-US"/>
              </w:rPr>
              <w:t xml:space="preserve"> by </w:t>
            </w:r>
            <w:r w:rsidR="00053D9E" w:rsidRPr="00DF07B0">
              <w:rPr>
                <w:rFonts w:ascii="Times New Roman" w:hAnsi="Times New Roman" w:cs="Times New Roman"/>
                <w:sz w:val="20"/>
                <w:lang w:val="en-US"/>
              </w:rPr>
              <w:t>row</w:t>
            </w:r>
            <w:r w:rsidRPr="00DF07B0">
              <w:rPr>
                <w:rFonts w:ascii="Times New Roman" w:hAnsi="Times New Roman" w:cs="Times New Roman"/>
                <w:sz w:val="20"/>
                <w:lang w:val="en-US"/>
              </w:rPr>
              <w:t xml:space="preserve">. </w:t>
            </w:r>
          </w:p>
        </w:tc>
      </w:tr>
      <w:tr w:rsidR="0095672C" w:rsidRPr="00DF07B0" w:rsidTr="00950116">
        <w:trPr>
          <w:trHeight w:val="913"/>
        </w:trPr>
        <w:tc>
          <w:tcPr>
            <w:tcW w:w="2263" w:type="dxa"/>
            <w:tcBorders>
              <w:top w:val="single" w:sz="4" w:space="0" w:color="auto"/>
              <w:left w:val="single" w:sz="4" w:space="0" w:color="auto"/>
              <w:bottom w:val="nil"/>
              <w:right w:val="nil"/>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 to C0130/R0010</w:t>
            </w:r>
          </w:p>
        </w:tc>
        <w:tc>
          <w:tcPr>
            <w:tcW w:w="2704" w:type="dxa"/>
            <w:tcBorders>
              <w:top w:val="single" w:sz="4" w:space="0" w:color="auto"/>
              <w:left w:val="single" w:sz="4" w:space="0" w:color="auto"/>
              <w:bottom w:val="nil"/>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Gross TP </w:t>
            </w:r>
            <w:r w:rsidR="00CB0E43"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and Gross BE for different countries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Home country</w:t>
            </w:r>
          </w:p>
        </w:tc>
        <w:tc>
          <w:tcPr>
            <w:tcW w:w="4252" w:type="dxa"/>
            <w:tcBorders>
              <w:top w:val="single" w:sz="4" w:space="0" w:color="auto"/>
              <w:left w:val="nil"/>
              <w:bottom w:val="nil"/>
              <w:right w:val="single" w:sz="4" w:space="0" w:color="auto"/>
            </w:tcBorders>
            <w:shd w:val="clear" w:color="000000" w:fill="FFFFFF"/>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 of gross technical provision calculated as a whole and gross best estimate, by country </w:t>
            </w:r>
            <w:r w:rsidRPr="00DF07B0">
              <w:rPr>
                <w:rFonts w:ascii="Times New Roman" w:hAnsi="Times New Roman" w:cs="Times New Roman"/>
                <w:sz w:val="20"/>
              </w:rPr>
              <w:t xml:space="preserve">where the risk is situated </w:t>
            </w:r>
            <w:r w:rsidRPr="00DF07B0">
              <w:rPr>
                <w:rFonts w:ascii="Times New Roman" w:hAnsi="Times New Roman" w:cs="Times New Roman"/>
                <w:sz w:val="20"/>
                <w:lang w:val="en-US"/>
              </w:rPr>
              <w:t>or country where the contract was entered into when the country is the Home country, for each Line of Business, regarding direct business only (excluding accepted reinsurance).</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lastRenderedPageBreak/>
              <w:t>In some cases undertaking may need to use their judgment/approximations to provide correct data, in line with assumptions used for the calculation of Technical Provisions.</w:t>
            </w:r>
          </w:p>
        </w:tc>
      </w:tr>
      <w:tr w:rsidR="0095672C" w:rsidRPr="00DF07B0" w:rsidTr="00950116">
        <w:trPr>
          <w:trHeight w:val="1622"/>
        </w:trPr>
        <w:tc>
          <w:tcPr>
            <w:tcW w:w="2263" w:type="dxa"/>
            <w:tcBorders>
              <w:top w:val="single" w:sz="4" w:space="0" w:color="auto"/>
              <w:left w:val="single" w:sz="4" w:space="0" w:color="auto"/>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lastRenderedPageBreak/>
              <w:t>C0020 to C0130/R0020</w:t>
            </w:r>
          </w:p>
        </w:tc>
        <w:tc>
          <w:tcPr>
            <w:tcW w:w="2704" w:type="dxa"/>
            <w:tcBorders>
              <w:top w:val="single" w:sz="4" w:space="0" w:color="auto"/>
              <w:left w:val="nil"/>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Gross TP </w:t>
            </w:r>
            <w:r w:rsidR="00CB0E43"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and Gross BE for different countries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EEA countries outside the materiality threshold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not reported by country</w:t>
            </w:r>
          </w:p>
        </w:tc>
        <w:tc>
          <w:tcPr>
            <w:tcW w:w="4252" w:type="dxa"/>
            <w:tcBorders>
              <w:top w:val="single" w:sz="4" w:space="0" w:color="auto"/>
              <w:left w:val="nil"/>
              <w:bottom w:val="nil"/>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gross technical provision calculated as a whole and gross best estimate, for EEA countries outside the materiality threshold (i.e. those not reported separately by country), except the home country for each Line of Business, regarding direct business only (excluding accepted reinsurance)</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In some cases undertaking may need to use their judgment/approximations to provide correct data, in line with assumptions used for the calculation of TP.</w:t>
            </w:r>
          </w:p>
        </w:tc>
      </w:tr>
      <w:tr w:rsidR="0095672C" w:rsidRPr="00DF07B0" w:rsidTr="00950116">
        <w:trPr>
          <w:trHeight w:val="1622"/>
        </w:trPr>
        <w:tc>
          <w:tcPr>
            <w:tcW w:w="2263"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 to C0130/R0030</w:t>
            </w:r>
          </w:p>
        </w:tc>
        <w:tc>
          <w:tcPr>
            <w:tcW w:w="2704"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Gross TP</w:t>
            </w:r>
            <w:r w:rsidR="00CB0E43" w:rsidRPr="00DF07B0">
              <w:rPr>
                <w:rFonts w:ascii="Times New Roman" w:hAnsi="Times New Roman" w:cs="Times New Roman"/>
                <w:sz w:val="20"/>
                <w:lang w:val="en-US"/>
              </w:rPr>
              <w:t xml:space="preserve"> calculated</w:t>
            </w:r>
            <w:r w:rsidRPr="00DF07B0">
              <w:rPr>
                <w:rFonts w:ascii="Times New Roman" w:hAnsi="Times New Roman" w:cs="Times New Roman"/>
                <w:sz w:val="20"/>
                <w:lang w:val="en-US"/>
              </w:rPr>
              <w:t xml:space="preserve"> as a whole and Gross BE for different countries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EEA countries outside the materiality threshold </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 xml:space="preserve"> not reported by country</w:t>
            </w:r>
          </w:p>
        </w:tc>
        <w:tc>
          <w:tcPr>
            <w:tcW w:w="4252" w:type="dxa"/>
            <w:tcBorders>
              <w:top w:val="single" w:sz="4" w:space="0" w:color="auto"/>
              <w:left w:val="nil"/>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Amount of gross technical provision calculated as a whole and gross best estimate, for non</w:t>
            </w:r>
            <w:r w:rsidR="0072092D" w:rsidRPr="00DF07B0">
              <w:rPr>
                <w:rFonts w:ascii="Times New Roman" w:hAnsi="Times New Roman" w:cs="Times New Roman"/>
                <w:sz w:val="20"/>
                <w:lang w:val="en-US"/>
              </w:rPr>
              <w:t>–</w:t>
            </w:r>
            <w:r w:rsidRPr="00DF07B0">
              <w:rPr>
                <w:rFonts w:ascii="Times New Roman" w:hAnsi="Times New Roman" w:cs="Times New Roman"/>
                <w:sz w:val="20"/>
                <w:lang w:val="en-US"/>
              </w:rPr>
              <w:t>EEA countries outside the materiality threshold (i.e. those not reported separately by country), for each Line of Business, regarding direct business only (excluding accepted reinsurance).</w:t>
            </w:r>
          </w:p>
          <w:p w:rsidR="0095672C" w:rsidRPr="00DF07B0" w:rsidRDefault="0095672C" w:rsidP="00950116">
            <w:pPr>
              <w:rPr>
                <w:rFonts w:ascii="Times New Roman" w:hAnsi="Times New Roman" w:cs="Times New Roman"/>
                <w:sz w:val="20"/>
                <w:lang w:val="en-US"/>
              </w:rPr>
            </w:pPr>
          </w:p>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In some cases undertaking may need to use their judgment/approximations to provide correct data, in line with assumptions used for the calculation of TP.</w:t>
            </w:r>
          </w:p>
        </w:tc>
      </w:tr>
      <w:tr w:rsidR="0095672C" w:rsidRPr="00DF07B0" w:rsidTr="00950116">
        <w:trPr>
          <w:trHeight w:val="983"/>
        </w:trPr>
        <w:tc>
          <w:tcPr>
            <w:tcW w:w="2263"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rPr>
            </w:pPr>
            <w:r w:rsidRPr="00DF07B0">
              <w:rPr>
                <w:rFonts w:ascii="Times New Roman" w:hAnsi="Times New Roman" w:cs="Times New Roman"/>
                <w:sz w:val="20"/>
              </w:rPr>
              <w:t>C0020 to C0130/R0040</w:t>
            </w:r>
          </w:p>
        </w:tc>
        <w:tc>
          <w:tcPr>
            <w:tcW w:w="2704"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Gross TP </w:t>
            </w:r>
            <w:r w:rsidR="00CB0E43" w:rsidRPr="00DF07B0">
              <w:rPr>
                <w:rFonts w:ascii="Times New Roman" w:hAnsi="Times New Roman" w:cs="Times New Roman"/>
                <w:sz w:val="20"/>
                <w:lang w:val="en-US"/>
              </w:rPr>
              <w:t xml:space="preserve">calculated </w:t>
            </w:r>
            <w:r w:rsidRPr="00DF07B0">
              <w:rPr>
                <w:rFonts w:ascii="Times New Roman" w:hAnsi="Times New Roman" w:cs="Times New Roman"/>
                <w:sz w:val="20"/>
                <w:lang w:val="en-US"/>
              </w:rPr>
              <w:t xml:space="preserve">as a whole and Gross BE for different countries – Country 1  [one </w:t>
            </w:r>
            <w:r w:rsidR="00053D9E" w:rsidRPr="00DF07B0">
              <w:rPr>
                <w:rFonts w:ascii="Times New Roman" w:hAnsi="Times New Roman" w:cs="Times New Roman"/>
                <w:sz w:val="20"/>
                <w:lang w:val="en-US"/>
              </w:rPr>
              <w:t xml:space="preserve">row </w:t>
            </w:r>
            <w:r w:rsidRPr="00DF07B0">
              <w:rPr>
                <w:rFonts w:ascii="Times New Roman" w:hAnsi="Times New Roman" w:cs="Times New Roman"/>
                <w:sz w:val="20"/>
                <w:lang w:val="en-US"/>
              </w:rPr>
              <w:t>for each country in the materiality threshold]</w:t>
            </w:r>
          </w:p>
        </w:tc>
        <w:tc>
          <w:tcPr>
            <w:tcW w:w="4252" w:type="dxa"/>
            <w:tcBorders>
              <w:top w:val="single" w:sz="4" w:space="0" w:color="auto"/>
              <w:left w:val="single" w:sz="4" w:space="0" w:color="auto"/>
              <w:bottom w:val="single" w:sz="4" w:space="0" w:color="auto"/>
              <w:right w:val="single" w:sz="4" w:space="0" w:color="auto"/>
            </w:tcBorders>
            <w:shd w:val="clear" w:color="000000" w:fill="FFFFFF"/>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lang w:val="en-US"/>
              </w:rPr>
              <w:t xml:space="preserve">Amount of gross technical provision calculated as a whole and gross best estimate, by country </w:t>
            </w:r>
            <w:r w:rsidRPr="00DF07B0">
              <w:rPr>
                <w:rFonts w:ascii="Times New Roman" w:hAnsi="Times New Roman" w:cs="Times New Roman"/>
                <w:sz w:val="20"/>
              </w:rPr>
              <w:t xml:space="preserve">where the risk is situated </w:t>
            </w:r>
            <w:r w:rsidRPr="00DF07B0">
              <w:rPr>
                <w:rFonts w:ascii="Times New Roman" w:hAnsi="Times New Roman" w:cs="Times New Roman"/>
                <w:sz w:val="20"/>
                <w:lang w:val="en-US"/>
              </w:rPr>
              <w:t>or country where the contract was entered into, for each Line of Business, regarding direct business only (excluding accepted reinsurance).</w:t>
            </w:r>
          </w:p>
          <w:p w:rsidR="0095672C" w:rsidRPr="00DF07B0" w:rsidRDefault="0095672C" w:rsidP="00950116">
            <w:pPr>
              <w:rPr>
                <w:rFonts w:ascii="Times New Roman" w:hAnsi="Times New Roman" w:cs="Times New Roman"/>
                <w:sz w:val="20"/>
                <w:lang w:val="en-US"/>
              </w:rPr>
            </w:pPr>
          </w:p>
          <w:p w:rsidR="0095672C" w:rsidRPr="00DF07B0" w:rsidRDefault="0095672C">
            <w:pPr>
              <w:rPr>
                <w:rFonts w:ascii="Times New Roman" w:hAnsi="Times New Roman" w:cs="Times New Roman"/>
                <w:sz w:val="20"/>
                <w:lang w:val="en-US"/>
              </w:rPr>
            </w:pPr>
            <w:r w:rsidRPr="00DF07B0">
              <w:rPr>
                <w:rFonts w:ascii="Times New Roman" w:hAnsi="Times New Roman" w:cs="Times New Roman"/>
                <w:sz w:val="20"/>
                <w:lang w:val="en-US"/>
              </w:rPr>
              <w:t>In some cases undertaking may need to use their judgment/approximations to provide correct data, in line with assumptions used for the calculation of TP.</w:t>
            </w:r>
          </w:p>
        </w:tc>
      </w:tr>
    </w:tbl>
    <w:p w:rsidR="0095672C" w:rsidRPr="00DF07B0" w:rsidRDefault="0095672C" w:rsidP="00950116">
      <w:pPr>
        <w:rPr>
          <w:rFonts w:ascii="Times New Roman" w:hAnsi="Times New Roman" w:cs="Times New Roman"/>
          <w:sz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b/>
          <w:bCs/>
          <w:sz w:val="20"/>
          <w:szCs w:val="20"/>
        </w:rPr>
        <w:t xml:space="preserve">S.18.01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Projection of future cash flows (Best Estimate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Non Life)</w:t>
      </w:r>
      <w:r w:rsidRPr="00DF07B0">
        <w:rPr>
          <w:rFonts w:ascii="Times New Roman" w:hAnsi="Times New Roman" w:cs="Times New Roman"/>
          <w:sz w:val="20"/>
          <w:szCs w:val="20"/>
        </w:rPr>
        <w:t xml:space="preserve"> </w:t>
      </w:r>
    </w:p>
    <w:p w:rsidR="00681AAB" w:rsidRPr="00DF07B0" w:rsidRDefault="0095672C" w:rsidP="00166F34">
      <w:pPr>
        <w:rPr>
          <w:rFonts w:ascii="Times New Roman" w:hAnsi="Times New Roman" w:cs="Times New Roman"/>
          <w:sz w:val="20"/>
          <w:szCs w:val="20"/>
        </w:rPr>
      </w:pPr>
      <w:r w:rsidRPr="00DF07B0">
        <w:rPr>
          <w:rFonts w:ascii="Times New Roman" w:hAnsi="Times New Roman" w:cs="Times New Roman"/>
          <w:b/>
          <w:sz w:val="20"/>
          <w:szCs w:val="20"/>
        </w:rPr>
        <w:t>General Comments:</w:t>
      </w:r>
    </w:p>
    <w:p w:rsidR="0095672C" w:rsidRPr="00DF07B0" w:rsidRDefault="00681AAB" w:rsidP="00166F34">
      <w:pPr>
        <w:rPr>
          <w:rFonts w:ascii="Times New Roman" w:hAnsi="Times New Roman" w:cs="Times New Roman"/>
          <w:sz w:val="20"/>
          <w:szCs w:val="20"/>
        </w:rPr>
      </w:pPr>
      <w:r w:rsidRPr="00DF07B0">
        <w:rPr>
          <w:rFonts w:ascii="Times New Roman" w:hAnsi="Times New Roman" w:cs="Times New Roman"/>
          <w:sz w:val="20"/>
          <w:szCs w:val="20"/>
        </w:rPr>
        <w:t xml:space="preserve">This section </w:t>
      </w:r>
      <w:r w:rsidR="0095672C" w:rsidRPr="00DF07B0">
        <w:rPr>
          <w:rFonts w:ascii="Times New Roman" w:hAnsi="Times New Roman" w:cs="Times New Roman"/>
          <w:sz w:val="20"/>
          <w:szCs w:val="20"/>
        </w:rPr>
        <w:t>relates to annual submission of information for individual undertakings.</w:t>
      </w:r>
    </w:p>
    <w:p w:rsidR="0095672C" w:rsidRPr="00DF07B0" w:rsidRDefault="0095672C"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template applies only to Best Estimate and the following shall be considered:</w:t>
      </w:r>
    </w:p>
    <w:p w:rsidR="0095672C" w:rsidRPr="00DF07B0" w:rsidRDefault="0095672C" w:rsidP="00803166">
      <w:pPr>
        <w:pStyle w:val="ListParagraph"/>
        <w:numPr>
          <w:ilvl w:val="0"/>
          <w:numId w:val="27"/>
        </w:numPr>
        <w:spacing w:after="200" w:line="276" w:lineRule="auto"/>
        <w:rPr>
          <w:sz w:val="20"/>
          <w:lang w:val="en-GB"/>
        </w:rPr>
      </w:pPr>
      <w:r w:rsidRPr="00DF07B0">
        <w:rPr>
          <w:sz w:val="20"/>
          <w:lang w:val="en-GB"/>
        </w:rPr>
        <w:lastRenderedPageBreak/>
        <w:t>All cash flows expressed in different currencies shall be considered and converted in the reporting currency using the exchange rate at the reporting date;</w:t>
      </w:r>
    </w:p>
    <w:p w:rsidR="0095672C" w:rsidRPr="00DF07B0" w:rsidRDefault="0095672C" w:rsidP="00803166">
      <w:pPr>
        <w:pStyle w:val="ListParagraph"/>
        <w:numPr>
          <w:ilvl w:val="0"/>
          <w:numId w:val="27"/>
        </w:numPr>
        <w:spacing w:after="200" w:line="276" w:lineRule="auto"/>
        <w:rPr>
          <w:sz w:val="20"/>
          <w:lang w:val="en-GB"/>
        </w:rPr>
      </w:pPr>
      <w:r w:rsidRPr="00DF07B0">
        <w:rPr>
          <w:sz w:val="20"/>
          <w:lang w:val="en-GB"/>
        </w:rPr>
        <w:t xml:space="preserve">The cash flows shall be reported gross of reinsurance and undiscounted; </w:t>
      </w:r>
    </w:p>
    <w:p w:rsidR="0095672C" w:rsidRPr="00DF07B0" w:rsidRDefault="0095672C" w:rsidP="00803166">
      <w:pPr>
        <w:pStyle w:val="ListParagraph"/>
        <w:numPr>
          <w:ilvl w:val="0"/>
          <w:numId w:val="27"/>
        </w:numPr>
        <w:spacing w:after="200" w:line="276" w:lineRule="auto"/>
        <w:rPr>
          <w:sz w:val="20"/>
          <w:lang w:val="en-GB"/>
        </w:rPr>
      </w:pPr>
      <w:r w:rsidRPr="00DF07B0">
        <w:rPr>
          <w:sz w:val="20"/>
          <w:lang w:val="en-GB"/>
        </w:rPr>
        <w:t>In case the undertaking uses simplifications for the calculation of technical provisions, for which an estimate of the expected future cash</w:t>
      </w:r>
      <w:r w:rsidR="0072092D" w:rsidRPr="00DF07B0">
        <w:rPr>
          <w:sz w:val="20"/>
          <w:lang w:val="en-GB"/>
        </w:rPr>
        <w:t>–</w:t>
      </w:r>
      <w:r w:rsidRPr="00DF07B0">
        <w:rPr>
          <w:sz w:val="20"/>
          <w:lang w:val="en-GB"/>
        </w:rPr>
        <w:t>flows arising from the contracts are not calculated, the information shall be reported only in those cases where more than 10% of technical provisions have a settlement period longer than 24 months.</w:t>
      </w:r>
    </w:p>
    <w:tbl>
      <w:tblPr>
        <w:tblStyle w:val="TableGrid"/>
        <w:tblW w:w="0" w:type="auto"/>
        <w:tblLook w:val="04A0" w:firstRow="1" w:lastRow="0" w:firstColumn="1" w:lastColumn="0" w:noHBand="0" w:noVBand="1"/>
      </w:tblPr>
      <w:tblGrid>
        <w:gridCol w:w="1668"/>
        <w:gridCol w:w="1842"/>
        <w:gridCol w:w="5732"/>
      </w:tblGrid>
      <w:tr w:rsidR="0095672C" w:rsidRPr="00DF07B0" w:rsidTr="00950116">
        <w:trPr>
          <w:trHeight w:val="315"/>
        </w:trPr>
        <w:tc>
          <w:tcPr>
            <w:tcW w:w="1668" w:type="dxa"/>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b/>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732" w:type="dxa"/>
            <w:tcBorders>
              <w:top w:val="single" w:sz="4" w:space="0" w:color="auto"/>
              <w:left w:val="single" w:sz="4" w:space="0" w:color="auto"/>
              <w:bottom w:val="single" w:sz="4" w:space="0" w:color="auto"/>
              <w:right w:val="single" w:sz="4" w:space="0" w:color="auto"/>
            </w:tcBorders>
            <w:vAlign w:val="center"/>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Premium Provision (Gross) –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Future Benefits</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Amounts of all the expected payments to policyholders and beneficiaries as defined in Article 78 (3) of </w:t>
            </w:r>
            <w:r w:rsidRPr="00DF07B0">
              <w:rPr>
                <w:rFonts w:ascii="Times New Roman" w:hAnsi="Times New Roman" w:cs="Times New Roman"/>
                <w:sz w:val="20"/>
                <w:szCs w:val="20"/>
                <w:lang w:val="en-US"/>
              </w:rPr>
              <w:t>Directive 2009/138/EC</w:t>
            </w:r>
            <w:r w:rsidRPr="00DF07B0">
              <w:rPr>
                <w:rFonts w:ascii="Times New Roman" w:hAnsi="Times New Roman" w:cs="Times New Roman"/>
                <w:sz w:val="20"/>
                <w:szCs w:val="20"/>
              </w:rPr>
              <w:t>, referred to the whole portfolio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falling within the contract boundary, used in the calculation of premium provisions, from year 1 to year 30 and from year 31 and after.</w:t>
            </w:r>
          </w:p>
        </w:tc>
      </w:tr>
      <w:tr w:rsidR="0095672C" w:rsidRPr="00DF07B0" w:rsidTr="00950116">
        <w:trPr>
          <w:trHeight w:val="1005"/>
        </w:trPr>
        <w:tc>
          <w:tcPr>
            <w:tcW w:w="1668"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r>
      <w:tr w:rsidR="0095672C" w:rsidRPr="00DF07B0"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Premium Provision (Gross) –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Future expenses 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out flows</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rsidP="00DB7C64">
            <w:pPr>
              <w:rPr>
                <w:rFonts w:ascii="Times New Roman" w:hAnsi="Times New Roman" w:cs="Times New Roman"/>
                <w:sz w:val="20"/>
                <w:szCs w:val="20"/>
              </w:rPr>
            </w:pPr>
            <w:r w:rsidRPr="00DF07B0">
              <w:rPr>
                <w:rFonts w:ascii="Times New Roman" w:hAnsi="Times New Roman" w:cs="Times New Roman"/>
                <w:sz w:val="20"/>
                <w:szCs w:val="20"/>
              </w:rPr>
              <w:t>Amount of expenses that will be incurred in servicing insurance and reinsurance obligations as defined in Article 78 (1) of</w:t>
            </w:r>
            <w:r w:rsidRPr="00DF07B0">
              <w:rPr>
                <w:rFonts w:ascii="Times New Roman" w:hAnsi="Times New Roman" w:cs="Times New Roman"/>
                <w:sz w:val="20"/>
                <w:szCs w:val="20"/>
                <w:lang w:val="en-US"/>
              </w:rPr>
              <w:t xml:space="preserve"> Directive 2009/138/EC and in </w:t>
            </w:r>
            <w:r w:rsidR="00DB7C64" w:rsidRPr="00DF07B0">
              <w:rPr>
                <w:rFonts w:ascii="Times New Roman" w:hAnsi="Times New Roman" w:cs="Times New Roman"/>
                <w:sz w:val="20"/>
                <w:szCs w:val="20"/>
                <w:lang w:val="en-US"/>
              </w:rPr>
              <w:t>A</w:t>
            </w:r>
            <w:r w:rsidRPr="00DF07B0">
              <w:rPr>
                <w:rFonts w:ascii="Times New Roman" w:hAnsi="Times New Roman" w:cs="Times New Roman"/>
                <w:sz w:val="20"/>
                <w:szCs w:val="20"/>
                <w:lang w:val="en-US"/>
              </w:rPr>
              <w:t xml:space="preserve">rticle 31 of Delegated Regulation (EU) 2015/35 </w:t>
            </w:r>
            <w:r w:rsidRPr="00DF07B0">
              <w:rPr>
                <w:rFonts w:ascii="Times New Roman" w:hAnsi="Times New Roman" w:cs="Times New Roman"/>
                <w:sz w:val="20"/>
                <w:szCs w:val="20"/>
              </w:rPr>
              <w:t>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out flow items such as taxation payments which are charged to policyholders used in the calculation of premium provisions, referred to the whole portfolio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from year 1 to year 30 and from year 31 and after.</w:t>
            </w:r>
          </w:p>
        </w:tc>
      </w:tr>
      <w:tr w:rsidR="0095672C" w:rsidRPr="00DF07B0" w:rsidTr="00950116">
        <w:trPr>
          <w:trHeight w:val="1035"/>
        </w:trPr>
        <w:tc>
          <w:tcPr>
            <w:tcW w:w="1668"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r>
      <w:tr w:rsidR="0095672C" w:rsidRPr="00DF07B0"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Premium Provision (Gross) –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Future Premiums</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Amounts of all the future premiums stemming from existing policies, excluding the past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due premiums, referred to the whole portfolio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used in the calculation of premium provisions, from year 1 to year 30 and from year 31 and after.</w:t>
            </w:r>
          </w:p>
          <w:p w:rsidR="0095672C" w:rsidRPr="00DF07B0" w:rsidRDefault="0095672C">
            <w:pPr>
              <w:rPr>
                <w:rFonts w:ascii="Times New Roman" w:hAnsi="Times New Roman" w:cs="Times New Roman"/>
                <w:sz w:val="20"/>
                <w:szCs w:val="20"/>
              </w:rPr>
            </w:pPr>
          </w:p>
        </w:tc>
      </w:tr>
      <w:tr w:rsidR="0095672C" w:rsidRPr="00DF07B0" w:rsidTr="00950116">
        <w:trPr>
          <w:trHeight w:val="300"/>
        </w:trPr>
        <w:tc>
          <w:tcPr>
            <w:tcW w:w="1668"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r>
      <w:tr w:rsidR="0095672C" w:rsidRPr="00DF07B0" w:rsidTr="00950116">
        <w:trPr>
          <w:trHeight w:val="315"/>
        </w:trPr>
        <w:tc>
          <w:tcPr>
            <w:tcW w:w="1668"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r>
      <w:tr w:rsidR="0095672C" w:rsidRPr="00DF07B0" w:rsidTr="00950116">
        <w:trPr>
          <w:trHeight w:val="1215"/>
        </w:trPr>
        <w:tc>
          <w:tcPr>
            <w:tcW w:w="1668" w:type="dxa"/>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C0040/R0010 to R0310</w:t>
            </w:r>
          </w:p>
        </w:tc>
        <w:tc>
          <w:tcPr>
            <w:tcW w:w="1842" w:type="dxa"/>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Premium Provision (Gross) –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 flows</w:t>
            </w:r>
          </w:p>
        </w:tc>
        <w:tc>
          <w:tcPr>
            <w:tcW w:w="5732" w:type="dxa"/>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recoverables from salvages and </w:t>
            </w:r>
            <w:proofErr w:type="spellStart"/>
            <w:r w:rsidRPr="00DF07B0">
              <w:rPr>
                <w:rFonts w:ascii="Times New Roman" w:hAnsi="Times New Roman" w:cs="Times New Roman"/>
                <w:sz w:val="20"/>
                <w:szCs w:val="20"/>
              </w:rPr>
              <w:t>subrogations</w:t>
            </w:r>
            <w:proofErr w:type="spellEnd"/>
            <w:r w:rsidRPr="00DF07B0">
              <w:rPr>
                <w:rFonts w:ascii="Times New Roman" w:hAnsi="Times New Roman" w:cs="Times New Roman"/>
                <w:sz w:val="20"/>
                <w:szCs w:val="20"/>
              </w:rPr>
              <w:t xml:space="preserve"> 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 flows (not including investment returns), used in the calculation of premium provisions, referred to the whole portfolio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from year 1 to year 30 and from year 31 and after.</w:t>
            </w:r>
          </w:p>
        </w:tc>
      </w:tr>
      <w:tr w:rsidR="0095672C" w:rsidRPr="00DF07B0"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Claims Provision (Gross) –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Future Benefits</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Amounts of all the expected payments to policyholders and beneficiaries as defined in Article 78 (3) of </w:t>
            </w:r>
            <w:r w:rsidRPr="00DF07B0">
              <w:rPr>
                <w:rFonts w:ascii="Times New Roman" w:hAnsi="Times New Roman" w:cs="Times New Roman"/>
                <w:sz w:val="20"/>
                <w:szCs w:val="20"/>
                <w:lang w:val="en-US"/>
              </w:rPr>
              <w:t>Directive 2009/138/EC</w:t>
            </w:r>
            <w:r w:rsidRPr="00DF07B0">
              <w:rPr>
                <w:rFonts w:ascii="Times New Roman" w:hAnsi="Times New Roman" w:cs="Times New Roman"/>
                <w:sz w:val="20"/>
                <w:szCs w:val="20"/>
              </w:rPr>
              <w:t>, referred to the whole portfolio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obligations and relating existing contracts, used in the calculation of claims provisions, from year 1 to year 30 and from year 31 and after. </w:t>
            </w:r>
          </w:p>
        </w:tc>
      </w:tr>
      <w:tr w:rsidR="0095672C" w:rsidRPr="00DF07B0" w:rsidTr="00950116">
        <w:trPr>
          <w:trHeight w:val="675"/>
        </w:trPr>
        <w:tc>
          <w:tcPr>
            <w:tcW w:w="1668"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r>
      <w:tr w:rsidR="0095672C" w:rsidRPr="00DF07B0"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Claims Provision (Gross) –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Future Expenses 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out flows</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expenses that will be incurred in servicing insurance and reinsurance obligations as defined in Article 78 (1) of </w:t>
            </w:r>
            <w:r w:rsidRPr="00DF07B0">
              <w:rPr>
                <w:rFonts w:ascii="Times New Roman" w:hAnsi="Times New Roman" w:cs="Times New Roman"/>
                <w:sz w:val="20"/>
                <w:szCs w:val="20"/>
                <w:lang w:val="en-US"/>
              </w:rPr>
              <w:t>Directive 2009/138/EC</w:t>
            </w:r>
            <w:r w:rsidRPr="00DF07B0" w:rsidDel="00005780">
              <w:rPr>
                <w:rFonts w:ascii="Times New Roman" w:hAnsi="Times New Roman" w:cs="Times New Roman"/>
                <w:sz w:val="20"/>
                <w:szCs w:val="20"/>
              </w:rPr>
              <w:t xml:space="preserve"> </w:t>
            </w:r>
            <w:r w:rsidRPr="00DF07B0">
              <w:rPr>
                <w:rFonts w:ascii="Times New Roman" w:hAnsi="Times New Roman" w:cs="Times New Roman"/>
                <w:sz w:val="20"/>
                <w:szCs w:val="20"/>
              </w:rPr>
              <w:t>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 items such as taxation payments which are charged to policyholders used in the calculation of claims provisions, referred to the whole portfolio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from year 1 to year 30 and from year 31 and after.</w:t>
            </w:r>
          </w:p>
        </w:tc>
      </w:tr>
      <w:tr w:rsidR="0095672C" w:rsidRPr="00DF07B0" w:rsidTr="00950116">
        <w:trPr>
          <w:trHeight w:val="1035"/>
        </w:trPr>
        <w:tc>
          <w:tcPr>
            <w:tcW w:w="1668"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r>
      <w:tr w:rsidR="0095672C" w:rsidRPr="00DF07B0"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Claims Provision (Gross) –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Future premiums </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Amounts of all the future premiums stemming from existing policies, excluding the past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due premiums, referred to the whole portfolio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used in the calculation of claims provisions, from year 1 to year 30 and from year 31 and after.</w:t>
            </w:r>
          </w:p>
        </w:tc>
      </w:tr>
      <w:tr w:rsidR="0095672C" w:rsidRPr="00DF07B0" w:rsidTr="00950116">
        <w:trPr>
          <w:trHeight w:val="300"/>
        </w:trPr>
        <w:tc>
          <w:tcPr>
            <w:tcW w:w="1668"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r>
      <w:tr w:rsidR="0095672C" w:rsidRPr="00DF07B0" w:rsidTr="00950116">
        <w:trPr>
          <w:trHeight w:val="315"/>
        </w:trPr>
        <w:tc>
          <w:tcPr>
            <w:tcW w:w="1668"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p>
        </w:tc>
      </w:tr>
      <w:tr w:rsidR="0095672C" w:rsidRPr="00DF07B0" w:rsidTr="00950116">
        <w:trPr>
          <w:trHeight w:val="915"/>
        </w:trPr>
        <w:tc>
          <w:tcPr>
            <w:tcW w:w="1668" w:type="dxa"/>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C0080/R0010 to R0310</w:t>
            </w:r>
          </w:p>
        </w:tc>
        <w:tc>
          <w:tcPr>
            <w:tcW w:w="1842" w:type="dxa"/>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Best Estimate Claims Provision (Gross) – Cash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 flows</w:t>
            </w:r>
          </w:p>
        </w:tc>
        <w:tc>
          <w:tcPr>
            <w:tcW w:w="5732" w:type="dxa"/>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recoverables from salvages and </w:t>
            </w:r>
            <w:proofErr w:type="spellStart"/>
            <w:r w:rsidRPr="00DF07B0">
              <w:rPr>
                <w:rFonts w:ascii="Times New Roman" w:hAnsi="Times New Roman" w:cs="Times New Roman"/>
                <w:sz w:val="20"/>
                <w:szCs w:val="20"/>
              </w:rPr>
              <w:t>subrogations</w:t>
            </w:r>
            <w:proofErr w:type="spellEnd"/>
            <w:r w:rsidRPr="00DF07B0">
              <w:rPr>
                <w:rFonts w:ascii="Times New Roman" w:hAnsi="Times New Roman" w:cs="Times New Roman"/>
                <w:sz w:val="20"/>
                <w:szCs w:val="20"/>
              </w:rPr>
              <w:t xml:space="preserve"> and other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 flows (not including investment returns), used in the calculation of claims provisions, referred to the whole portfolio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obligations and relating existing contracts, from year 1 to year 30 and from year 31 and after.</w:t>
            </w:r>
          </w:p>
        </w:tc>
      </w:tr>
      <w:tr w:rsidR="0095672C" w:rsidRPr="00DF07B0" w:rsidTr="00950116">
        <w:trPr>
          <w:trHeight w:val="1215"/>
        </w:trPr>
        <w:tc>
          <w:tcPr>
            <w:tcW w:w="1668" w:type="dxa"/>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C0090/R0010 to R0310</w:t>
            </w:r>
          </w:p>
        </w:tc>
        <w:tc>
          <w:tcPr>
            <w:tcW w:w="1842" w:type="dxa"/>
            <w:tcBorders>
              <w:top w:val="single" w:sz="4" w:space="0" w:color="auto"/>
              <w:left w:val="single" w:sz="4" w:space="0" w:color="auto"/>
              <w:bottom w:val="single" w:sz="4" w:space="0" w:color="auto"/>
              <w:right w:val="single" w:sz="4" w:space="0" w:color="auto"/>
            </w:tcBorders>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recoverable from reinsurance (after the adjustment)</w:t>
            </w:r>
          </w:p>
        </w:tc>
        <w:tc>
          <w:tcPr>
            <w:tcW w:w="5732" w:type="dxa"/>
            <w:tcBorders>
              <w:top w:val="single" w:sz="4" w:space="0" w:color="auto"/>
              <w:left w:val="single" w:sz="4" w:space="0" w:color="auto"/>
              <w:bottom w:val="single" w:sz="4" w:space="0" w:color="auto"/>
              <w:right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Amount of undiscounted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expected for each year from year 1 to year 30 and from year 31 and after.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undiscounted from amounts recoverables from reinsurance and SPVs/Finite Re, including ceded intra group </w:t>
            </w:r>
            <w:r w:rsidRPr="00DF07B0">
              <w:rPr>
                <w:rFonts w:ascii="Times New Roman" w:hAnsi="Times New Roman" w:cs="Times New Roman"/>
                <w:sz w:val="20"/>
                <w:szCs w:val="20"/>
              </w:rPr>
              <w:lastRenderedPageBreak/>
              <w:t>reinsurance, including future reinsurance premiums. Amount shall be reported net of adjustment for counterparty default risk.</w:t>
            </w:r>
            <w:r w:rsidRPr="00DF07B0">
              <w:rPr>
                <w:rFonts w:ascii="Times New Roman" w:hAnsi="Times New Roman" w:cs="Times New Roman"/>
                <w:sz w:val="20"/>
                <w:lang w:val="en-US"/>
              </w:rPr>
              <w:t xml:space="preserve">  </w:t>
            </w:r>
          </w:p>
        </w:tc>
      </w:tr>
    </w:tbl>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b/>
          <w:bCs/>
          <w:sz w:val="20"/>
          <w:szCs w:val="20"/>
        </w:rPr>
      </w:pP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 xml:space="preserve">S.19.01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Non</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life </w:t>
      </w:r>
      <w:r w:rsidR="00BA7D71" w:rsidRPr="00DF07B0">
        <w:rPr>
          <w:rFonts w:ascii="Times New Roman" w:hAnsi="Times New Roman" w:cs="Times New Roman"/>
          <w:b/>
          <w:bCs/>
          <w:sz w:val="20"/>
          <w:szCs w:val="20"/>
        </w:rPr>
        <w:t>i</w:t>
      </w:r>
      <w:r w:rsidRPr="00DF07B0">
        <w:rPr>
          <w:rFonts w:ascii="Times New Roman" w:hAnsi="Times New Roman" w:cs="Times New Roman"/>
          <w:b/>
          <w:bCs/>
          <w:sz w:val="20"/>
          <w:szCs w:val="20"/>
        </w:rPr>
        <w:t xml:space="preserve">nsurance </w:t>
      </w:r>
      <w:r w:rsidR="00BA7D71" w:rsidRPr="00DF07B0">
        <w:rPr>
          <w:rFonts w:ascii="Times New Roman" w:hAnsi="Times New Roman" w:cs="Times New Roman"/>
          <w:b/>
          <w:bCs/>
          <w:sz w:val="20"/>
          <w:szCs w:val="20"/>
        </w:rPr>
        <w:t>c</w:t>
      </w:r>
      <w:r w:rsidRPr="00DF07B0">
        <w:rPr>
          <w:rFonts w:ascii="Times New Roman" w:hAnsi="Times New Roman" w:cs="Times New Roman"/>
          <w:b/>
          <w:bCs/>
          <w:sz w:val="20"/>
          <w:szCs w:val="20"/>
        </w:rPr>
        <w:t xml:space="preserve">laims </w:t>
      </w:r>
    </w:p>
    <w:p w:rsidR="0095672C" w:rsidRPr="00DF07B0" w:rsidRDefault="0095672C"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95672C" w:rsidP="00950116">
      <w:pPr>
        <w:jc w:val="both"/>
        <w:rPr>
          <w:rFonts w:ascii="Times New Roman" w:hAnsi="Times New Roman" w:cs="Times New Roman"/>
          <w:b/>
          <w:bCs/>
          <w:sz w:val="20"/>
          <w:szCs w:val="20"/>
        </w:rPr>
      </w:pPr>
      <w:r w:rsidRPr="00DF07B0">
        <w:rPr>
          <w:rFonts w:ascii="Times New Roman" w:hAnsi="Times New Roman" w:cs="Times New Roman"/>
          <w:bCs/>
          <w:sz w:val="20"/>
          <w:szCs w:val="20"/>
        </w:rPr>
        <w:t>Claims development triangles</w:t>
      </w:r>
      <w:r w:rsidRPr="00DF07B0">
        <w:rPr>
          <w:rFonts w:ascii="Times New Roman" w:hAnsi="Times New Roman" w:cs="Times New Roman"/>
          <w:sz w:val="20"/>
          <w:szCs w:val="20"/>
        </w:rPr>
        <w:t xml:space="preserve"> show the insurer’s estimate of the cost of claims (claims paid and claims provisions under Solvency II valuation principle) and how this estimate develops over time.</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Three set of triangles are required regarding claims paid, best estimate of claims provisions and RBNS claims.</w:t>
      </w:r>
    </w:p>
    <w:p w:rsidR="0095672C" w:rsidRPr="00DF07B0" w:rsidRDefault="0095672C"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rPr>
        <w:t xml:space="preserve">This template shall be reported for each </w:t>
      </w:r>
      <w:r w:rsidR="00793BC4"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and material considering the following specifications:</w:t>
      </w:r>
    </w:p>
    <w:p w:rsidR="0095672C" w:rsidRPr="00DF07B0" w:rsidRDefault="0095672C" w:rsidP="00803166">
      <w:pPr>
        <w:pStyle w:val="ListParagraph"/>
        <w:numPr>
          <w:ilvl w:val="0"/>
          <w:numId w:val="29"/>
        </w:numPr>
        <w:spacing w:after="200" w:line="276" w:lineRule="auto"/>
        <w:ind w:left="714" w:hanging="357"/>
        <w:rPr>
          <w:sz w:val="20"/>
          <w:lang w:val="en-GB"/>
        </w:rPr>
      </w:pPr>
      <w:r w:rsidRPr="00DF07B0">
        <w:rPr>
          <w:sz w:val="20"/>
          <w:lang w:val="en-GB"/>
        </w:rPr>
        <w:t xml:space="preserve">reporting by </w:t>
      </w:r>
      <w:r w:rsidR="00793BC4" w:rsidRPr="00DF07B0">
        <w:rPr>
          <w:sz w:val="20"/>
          <w:lang w:val="en-GB"/>
        </w:rPr>
        <w:t>line of business</w:t>
      </w:r>
      <w:r w:rsidRPr="00DF07B0">
        <w:rPr>
          <w:sz w:val="20"/>
          <w:lang w:val="en-GB"/>
        </w:rPr>
        <w:t xml:space="preserve">: it is required to report </w:t>
      </w:r>
      <w:r w:rsidR="00793BC4" w:rsidRPr="00DF07B0">
        <w:rPr>
          <w:sz w:val="20"/>
          <w:lang w:val="en-GB"/>
        </w:rPr>
        <w:t>lines of business</w:t>
      </w:r>
      <w:r w:rsidRPr="00DF07B0">
        <w:rPr>
          <w:sz w:val="20"/>
          <w:lang w:val="en-GB"/>
        </w:rPr>
        <w:t xml:space="preserve"> 1</w:t>
      </w:r>
      <w:r w:rsidR="0072092D" w:rsidRPr="00DF07B0">
        <w:rPr>
          <w:sz w:val="20"/>
          <w:lang w:val="en-GB"/>
        </w:rPr>
        <w:t>–</w:t>
      </w:r>
      <w:r w:rsidRPr="00DF07B0">
        <w:rPr>
          <w:sz w:val="20"/>
          <w:lang w:val="en-GB"/>
        </w:rPr>
        <w:t xml:space="preserve">12 (as reported in S.17.01) for both direct and accepted proportional reinsurance (to be reported together) and </w:t>
      </w:r>
      <w:r w:rsidR="00793BC4" w:rsidRPr="00DF07B0">
        <w:rPr>
          <w:sz w:val="20"/>
          <w:lang w:val="en-GB"/>
        </w:rPr>
        <w:t>lines of business</w:t>
      </w:r>
      <w:r w:rsidRPr="00DF07B0">
        <w:rPr>
          <w:sz w:val="20"/>
          <w:lang w:val="en-GB"/>
        </w:rPr>
        <w:t xml:space="preserve"> 25</w:t>
      </w:r>
      <w:r w:rsidR="0072092D" w:rsidRPr="00DF07B0">
        <w:rPr>
          <w:sz w:val="20"/>
          <w:lang w:val="en-GB"/>
        </w:rPr>
        <w:t>–</w:t>
      </w:r>
      <w:r w:rsidRPr="00DF07B0">
        <w:rPr>
          <w:sz w:val="20"/>
          <w:lang w:val="en-GB"/>
        </w:rPr>
        <w:t>28 for accepted non</w:t>
      </w:r>
      <w:r w:rsidR="0072092D" w:rsidRPr="00DF07B0">
        <w:rPr>
          <w:sz w:val="20"/>
          <w:lang w:val="en-GB"/>
        </w:rPr>
        <w:t>–</w:t>
      </w:r>
      <w:r w:rsidRPr="00DF07B0">
        <w:rPr>
          <w:sz w:val="20"/>
          <w:lang w:val="en-GB"/>
        </w:rPr>
        <w:t>proportional reinsurance;</w:t>
      </w:r>
    </w:p>
    <w:p w:rsidR="0095672C" w:rsidRPr="00DF07B0" w:rsidRDefault="0095672C" w:rsidP="00803166">
      <w:pPr>
        <w:pStyle w:val="ListParagraph"/>
        <w:numPr>
          <w:ilvl w:val="0"/>
          <w:numId w:val="29"/>
        </w:numPr>
        <w:spacing w:after="200" w:line="276" w:lineRule="auto"/>
        <w:rPr>
          <w:sz w:val="20"/>
          <w:lang w:val="en-GB"/>
        </w:rPr>
      </w:pPr>
      <w:r w:rsidRPr="00DF07B0">
        <w:rPr>
          <w:sz w:val="20"/>
          <w:lang w:val="en-GB"/>
        </w:rPr>
        <w:t>If the total gross best estimate for one non</w:t>
      </w:r>
      <w:r w:rsidR="0072092D" w:rsidRPr="00DF07B0">
        <w:rPr>
          <w:sz w:val="20"/>
          <w:lang w:val="en-GB"/>
        </w:rPr>
        <w:t>–</w:t>
      </w:r>
      <w:r w:rsidRPr="00DF07B0">
        <w:rPr>
          <w:sz w:val="20"/>
          <w:lang w:val="en-GB"/>
        </w:rPr>
        <w:t xml:space="preserve">life </w:t>
      </w:r>
      <w:r w:rsidR="00793BC4" w:rsidRPr="00DF07B0">
        <w:rPr>
          <w:sz w:val="20"/>
          <w:lang w:val="en-GB"/>
        </w:rPr>
        <w:t>line of business</w:t>
      </w:r>
      <w:r w:rsidRPr="00DF07B0">
        <w:rPr>
          <w:sz w:val="20"/>
          <w:lang w:val="en-GB"/>
        </w:rPr>
        <w:t xml:space="preserve"> represents more than 3% of the total gross best estimate of the claims provision the information shall be reported with the following split by currencies in addition to the total for the </w:t>
      </w:r>
      <w:r w:rsidR="00793BC4" w:rsidRPr="00DF07B0">
        <w:rPr>
          <w:sz w:val="20"/>
          <w:lang w:val="en-GB"/>
        </w:rPr>
        <w:t>line of business</w:t>
      </w:r>
      <w:r w:rsidRPr="00DF07B0">
        <w:rPr>
          <w:sz w:val="20"/>
          <w:lang w:val="en-GB"/>
        </w:rPr>
        <w:t xml:space="preserve">: </w:t>
      </w:r>
    </w:p>
    <w:p w:rsidR="0095672C" w:rsidRPr="00DF07B0" w:rsidRDefault="0095672C" w:rsidP="00803166">
      <w:pPr>
        <w:pStyle w:val="ListParagraph"/>
        <w:numPr>
          <w:ilvl w:val="0"/>
          <w:numId w:val="28"/>
        </w:numPr>
        <w:spacing w:line="276" w:lineRule="auto"/>
        <w:ind w:left="1560"/>
        <w:jc w:val="left"/>
        <w:rPr>
          <w:sz w:val="20"/>
          <w:lang w:val="en-GB"/>
        </w:rPr>
      </w:pPr>
      <w:r w:rsidRPr="00DF07B0">
        <w:rPr>
          <w:sz w:val="20"/>
          <w:lang w:val="en-GB"/>
        </w:rPr>
        <w:t>Amounts in the reporting currency;</w:t>
      </w:r>
    </w:p>
    <w:p w:rsidR="0095672C" w:rsidRPr="00DF07B0" w:rsidRDefault="0095672C" w:rsidP="00803166">
      <w:pPr>
        <w:pStyle w:val="ListParagraph"/>
        <w:numPr>
          <w:ilvl w:val="0"/>
          <w:numId w:val="28"/>
        </w:numPr>
        <w:spacing w:line="276" w:lineRule="auto"/>
        <w:ind w:left="1560"/>
        <w:jc w:val="left"/>
        <w:rPr>
          <w:sz w:val="20"/>
          <w:lang w:val="en-GB"/>
        </w:rPr>
      </w:pPr>
      <w:r w:rsidRPr="00DF07B0">
        <w:rPr>
          <w:sz w:val="20"/>
          <w:lang w:val="en-GB"/>
        </w:rPr>
        <w:t xml:space="preserve">Amounts for any currency that represents more than 25% of the gross best estimate of the claims provisions </w:t>
      </w:r>
      <w:del w:id="1049" w:author="Author">
        <w:r w:rsidRPr="00DF07B0" w:rsidDel="005E1322">
          <w:rPr>
            <w:sz w:val="20"/>
            <w:lang w:val="en-GB"/>
          </w:rPr>
          <w:delText xml:space="preserve">in the original currency </w:delText>
        </w:r>
      </w:del>
      <w:r w:rsidRPr="00DF07B0">
        <w:rPr>
          <w:sz w:val="20"/>
          <w:lang w:val="en-GB"/>
        </w:rPr>
        <w:t>from that non</w:t>
      </w:r>
      <w:r w:rsidR="0072092D" w:rsidRPr="00DF07B0">
        <w:rPr>
          <w:sz w:val="20"/>
          <w:lang w:val="en-GB"/>
        </w:rPr>
        <w:t>–</w:t>
      </w:r>
      <w:r w:rsidRPr="00DF07B0">
        <w:rPr>
          <w:sz w:val="20"/>
          <w:lang w:val="en-GB"/>
        </w:rPr>
        <w:t xml:space="preserve">life </w:t>
      </w:r>
      <w:r w:rsidR="00793BC4" w:rsidRPr="00DF07B0">
        <w:rPr>
          <w:sz w:val="20"/>
          <w:lang w:val="en-GB"/>
        </w:rPr>
        <w:t>line of business</w:t>
      </w:r>
      <w:r w:rsidRPr="00DF07B0">
        <w:rPr>
          <w:sz w:val="20"/>
          <w:lang w:val="en-GB"/>
        </w:rPr>
        <w:t>; or</w:t>
      </w:r>
    </w:p>
    <w:p w:rsidR="0095672C" w:rsidRPr="00DF07B0" w:rsidRDefault="0095672C" w:rsidP="00803166">
      <w:pPr>
        <w:pStyle w:val="ListParagraph"/>
        <w:numPr>
          <w:ilvl w:val="0"/>
          <w:numId w:val="28"/>
        </w:numPr>
        <w:spacing w:line="276" w:lineRule="auto"/>
        <w:ind w:left="1560"/>
        <w:jc w:val="left"/>
        <w:rPr>
          <w:sz w:val="20"/>
          <w:lang w:val="en-GB"/>
        </w:rPr>
      </w:pPr>
      <w:r w:rsidRPr="00DF07B0">
        <w:rPr>
          <w:sz w:val="20"/>
          <w:lang w:val="en-GB"/>
        </w:rPr>
        <w:t xml:space="preserve">Amounts for any currency that represents less than 25% of the gross best estimate of the claims provisions </w:t>
      </w:r>
      <w:del w:id="1050" w:author="Author">
        <w:r w:rsidRPr="00DF07B0" w:rsidDel="005E1322">
          <w:rPr>
            <w:sz w:val="20"/>
            <w:lang w:val="en-GB"/>
          </w:rPr>
          <w:delText xml:space="preserve">in the original currency </w:delText>
        </w:r>
      </w:del>
      <w:r w:rsidRPr="00DF07B0">
        <w:rPr>
          <w:sz w:val="20"/>
          <w:lang w:val="en-GB"/>
        </w:rPr>
        <w:t>from that non</w:t>
      </w:r>
      <w:r w:rsidR="0072092D" w:rsidRPr="00DF07B0">
        <w:rPr>
          <w:sz w:val="20"/>
          <w:lang w:val="en-GB"/>
        </w:rPr>
        <w:t>–</w:t>
      </w:r>
      <w:r w:rsidRPr="00DF07B0">
        <w:rPr>
          <w:sz w:val="20"/>
          <w:lang w:val="en-GB"/>
        </w:rPr>
        <w:t xml:space="preserve">life </w:t>
      </w:r>
      <w:r w:rsidR="00793BC4" w:rsidRPr="00DF07B0">
        <w:rPr>
          <w:sz w:val="20"/>
          <w:lang w:val="en-GB"/>
        </w:rPr>
        <w:t>line of business</w:t>
      </w:r>
      <w:r w:rsidRPr="00DF07B0">
        <w:rPr>
          <w:sz w:val="20"/>
          <w:lang w:val="en-GB"/>
        </w:rPr>
        <w:t xml:space="preserve"> but more than 5% of total gross best estimate of the claims provisions</w:t>
      </w:r>
      <w:del w:id="1051" w:author="Author">
        <w:r w:rsidRPr="00DF07B0" w:rsidDel="0062790D">
          <w:rPr>
            <w:sz w:val="20"/>
            <w:lang w:val="en-GB"/>
          </w:rPr>
          <w:delText xml:space="preserve"> in the original currency</w:delText>
        </w:r>
      </w:del>
      <w:r w:rsidRPr="00DF07B0">
        <w:rPr>
          <w:sz w:val="20"/>
          <w:lang w:val="en-GB"/>
        </w:rPr>
        <w:t xml:space="preserve">. </w:t>
      </w:r>
    </w:p>
    <w:p w:rsidR="0095672C" w:rsidRPr="00DF07B0" w:rsidRDefault="0095672C" w:rsidP="00803166">
      <w:pPr>
        <w:pStyle w:val="ListParagraph"/>
        <w:numPr>
          <w:ilvl w:val="0"/>
          <w:numId w:val="29"/>
        </w:numPr>
        <w:spacing w:after="200" w:line="276" w:lineRule="auto"/>
        <w:rPr>
          <w:sz w:val="20"/>
          <w:lang w:val="en-GB"/>
        </w:rPr>
      </w:pPr>
      <w:r w:rsidRPr="00DF07B0">
        <w:rPr>
          <w:sz w:val="20"/>
          <w:lang w:val="en-GB"/>
        </w:rPr>
        <w:t>If the total gross best estimate for one non</w:t>
      </w:r>
      <w:r w:rsidR="0072092D" w:rsidRPr="00DF07B0">
        <w:rPr>
          <w:sz w:val="20"/>
          <w:lang w:val="en-GB"/>
        </w:rPr>
        <w:t>–</w:t>
      </w:r>
      <w:r w:rsidRPr="00DF07B0">
        <w:rPr>
          <w:sz w:val="20"/>
          <w:lang w:val="en-GB"/>
        </w:rPr>
        <w:t xml:space="preserve">life </w:t>
      </w:r>
      <w:r w:rsidR="00793BC4" w:rsidRPr="00DF07B0">
        <w:rPr>
          <w:sz w:val="20"/>
          <w:lang w:val="en-GB"/>
        </w:rPr>
        <w:t>line of business</w:t>
      </w:r>
      <w:r w:rsidRPr="00DF07B0">
        <w:rPr>
          <w:sz w:val="20"/>
          <w:lang w:val="en-GB"/>
        </w:rPr>
        <w:t xml:space="preserve"> represents less than 3% of the total gross best estimate of the claims provision no currency split is required, only the total for the </w:t>
      </w:r>
      <w:r w:rsidR="00793BC4" w:rsidRPr="00DF07B0">
        <w:rPr>
          <w:sz w:val="20"/>
          <w:lang w:val="en-GB"/>
        </w:rPr>
        <w:t>line of business</w:t>
      </w:r>
      <w:r w:rsidRPr="00DF07B0">
        <w:rPr>
          <w:sz w:val="20"/>
          <w:lang w:val="en-GB"/>
        </w:rPr>
        <w:t xml:space="preserve"> shall be reported. </w:t>
      </w:r>
    </w:p>
    <w:p w:rsidR="0095672C" w:rsidRPr="00DF07B0" w:rsidRDefault="0095672C" w:rsidP="00803166">
      <w:pPr>
        <w:pStyle w:val="ListParagraph"/>
        <w:numPr>
          <w:ilvl w:val="0"/>
          <w:numId w:val="29"/>
        </w:numPr>
        <w:spacing w:after="200" w:line="276" w:lineRule="auto"/>
        <w:rPr>
          <w:sz w:val="20"/>
          <w:lang w:val="en-GB"/>
        </w:rPr>
      </w:pPr>
      <w:r w:rsidRPr="00DF07B0">
        <w:rPr>
          <w:sz w:val="20"/>
          <w:lang w:val="en-GB"/>
        </w:rPr>
        <w:t>The information by currency shall be reported in the original currency of the contracts unless otherwise specified.</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w:t>
      </w:r>
      <w:r w:rsidR="00793BC4" w:rsidRPr="00DF07B0">
        <w:rPr>
          <w:rFonts w:ascii="Times New Roman" w:hAnsi="Times New Roman" w:cs="Times New Roman"/>
          <w:sz w:val="20"/>
          <w:szCs w:val="20"/>
        </w:rPr>
        <w:t>line of business</w:t>
      </w:r>
      <w:r w:rsidRPr="00DF07B0">
        <w:rPr>
          <w:rFonts w:ascii="Times New Roman" w:hAnsi="Times New Roman" w:cs="Times New Roman"/>
          <w:sz w:val="20"/>
          <w:szCs w:val="20"/>
        </w:rPr>
        <w:t xml:space="preserve">, provided that they use the same year consistently, year on year. </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The default length of run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off triangle is 15+1 years for all </w:t>
      </w:r>
      <w:r w:rsidR="00793BC4" w:rsidRPr="00DF07B0">
        <w:rPr>
          <w:rFonts w:ascii="Times New Roman" w:hAnsi="Times New Roman" w:cs="Times New Roman"/>
          <w:sz w:val="20"/>
          <w:szCs w:val="20"/>
        </w:rPr>
        <w:t>lines of business</w:t>
      </w:r>
      <w:r w:rsidRPr="00DF07B0">
        <w:rPr>
          <w:rFonts w:ascii="Times New Roman" w:hAnsi="Times New Roman" w:cs="Times New Roman"/>
          <w:sz w:val="20"/>
          <w:szCs w:val="20"/>
        </w:rPr>
        <w:t xml:space="preserve"> but the reporting requirement is based on the  undertakings’ claims development (if length of the claims settlement cycle is shorter than 15 years, undertakings are required to report according to the internal shorter development).</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Historical data, starting from the first time application of Solvency II, are required for claims paid and RBNS claims but not for Best Estimate of Claims Provision. For the compilation of the historical data for claims paid and RBNS claims the same approach concerning the length of triangle for the 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going reporting will be applied (i.e. the shorter between 15+1 years and the undertakings’ claims settlement cycle). </w:t>
      </w:r>
    </w:p>
    <w:p w:rsidR="0095672C" w:rsidRPr="00DF07B0" w:rsidRDefault="0095672C"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rPr>
        <w:t>All or part of an obligation moves from S.19.01 into S.16.01, when both of the conditions below are met:</w:t>
      </w:r>
    </w:p>
    <w:p w:rsidR="0095672C" w:rsidRPr="00DF07B0" w:rsidRDefault="0095672C" w:rsidP="00803166">
      <w:pPr>
        <w:pStyle w:val="ListParagraph"/>
        <w:numPr>
          <w:ilvl w:val="0"/>
          <w:numId w:val="23"/>
        </w:numPr>
        <w:rPr>
          <w:sz w:val="20"/>
          <w:lang w:val="en-GB"/>
        </w:rPr>
      </w:pPr>
      <w:r w:rsidRPr="00DF07B0">
        <w:rPr>
          <w:sz w:val="20"/>
          <w:lang w:val="en-GB"/>
        </w:rPr>
        <w:lastRenderedPageBreak/>
        <w:t>All or part of the obligation has been formally settled as an annuity; and</w:t>
      </w:r>
    </w:p>
    <w:p w:rsidR="0095672C" w:rsidRPr="00DF07B0" w:rsidRDefault="0095672C" w:rsidP="00803166">
      <w:pPr>
        <w:pStyle w:val="ListParagraph"/>
        <w:numPr>
          <w:ilvl w:val="0"/>
          <w:numId w:val="23"/>
        </w:numPr>
        <w:spacing w:after="240"/>
        <w:ind w:left="714" w:hanging="357"/>
        <w:rPr>
          <w:sz w:val="20"/>
          <w:lang w:val="en-GB"/>
        </w:rPr>
      </w:pPr>
      <w:proofErr w:type="gramStart"/>
      <w:r w:rsidRPr="00DF07B0">
        <w:rPr>
          <w:sz w:val="20"/>
          <w:lang w:val="en-GB"/>
        </w:rPr>
        <w:t>a</w:t>
      </w:r>
      <w:proofErr w:type="gramEnd"/>
      <w:r w:rsidRPr="00DF07B0">
        <w:rPr>
          <w:sz w:val="20"/>
          <w:lang w:val="en-GB"/>
        </w:rPr>
        <w:t xml:space="preserve"> best estimate of an obligation formally settled as an annuity can be established using life techniques. </w:t>
      </w:r>
    </w:p>
    <w:p w:rsidR="0095672C" w:rsidRPr="00DF07B0" w:rsidRDefault="0095672C" w:rsidP="00950116">
      <w:pPr>
        <w:jc w:val="both"/>
        <w:rPr>
          <w:rFonts w:ascii="Times New Roman" w:hAnsi="Times New Roman" w:cs="Times New Roman"/>
          <w:sz w:val="20"/>
          <w:szCs w:val="20"/>
        </w:rPr>
      </w:pPr>
      <w:proofErr w:type="gramStart"/>
      <w:r w:rsidRPr="00DF07B0">
        <w:rPr>
          <w:rFonts w:ascii="Times New Roman" w:hAnsi="Times New Roman" w:cs="Times New Roman"/>
          <w:sz w:val="20"/>
          <w:szCs w:val="20"/>
        </w:rPr>
        <w:t>Formally settled as an annuity typically means that a legal process has ordered that the beneficiary is to receive payments as an annuity.</w:t>
      </w:r>
      <w:proofErr w:type="gramEnd"/>
      <w:r w:rsidRPr="00DF07B0">
        <w:rPr>
          <w:rFonts w:ascii="Times New Roman" w:hAnsi="Times New Roman" w:cs="Times New Roman"/>
          <w:sz w:val="20"/>
          <w:szCs w:val="20"/>
        </w:rPr>
        <w:t xml:space="preserve"> </w:t>
      </w:r>
    </w:p>
    <w:p w:rsidR="0095672C" w:rsidRPr="00DF07B0" w:rsidRDefault="0095672C"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rPr>
        <w:t>The sum of provisions in templates S.16.01 and S.19.01 for one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w:t>
      </w:r>
      <w:r w:rsidR="00793BC4"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represents the total claims reserves originating from this </w:t>
      </w:r>
      <w:r w:rsidR="00793BC4" w:rsidRPr="00DF07B0">
        <w:rPr>
          <w:rFonts w:ascii="Times New Roman" w:hAnsi="Times New Roman" w:cs="Times New Roman"/>
          <w:sz w:val="20"/>
          <w:szCs w:val="20"/>
        </w:rPr>
        <w:t>line of business</w:t>
      </w:r>
      <w:r w:rsidRPr="00DF07B0">
        <w:rPr>
          <w:rFonts w:ascii="Times New Roman" w:hAnsi="Times New Roman" w:cs="Times New Roman"/>
          <w:sz w:val="20"/>
          <w:szCs w:val="20"/>
        </w:rPr>
        <w:t>.</w:t>
      </w:r>
    </w:p>
    <w:tbl>
      <w:tblPr>
        <w:tblStyle w:val="TableGrid"/>
        <w:tblW w:w="9288" w:type="dxa"/>
        <w:tblLook w:val="04A0" w:firstRow="1" w:lastRow="0" w:firstColumn="1" w:lastColumn="0" w:noHBand="0" w:noVBand="1"/>
      </w:tblPr>
      <w:tblGrid>
        <w:gridCol w:w="1253"/>
        <w:gridCol w:w="2138"/>
        <w:gridCol w:w="5851"/>
        <w:gridCol w:w="46"/>
      </w:tblGrid>
      <w:tr w:rsidR="0095672C" w:rsidRPr="00DF07B0" w:rsidTr="00166F34">
        <w:trPr>
          <w:gridAfter w:val="1"/>
          <w:wAfter w:w="46" w:type="dxa"/>
          <w:trHeight w:val="315"/>
        </w:trPr>
        <w:tc>
          <w:tcPr>
            <w:tcW w:w="1253" w:type="dxa"/>
            <w:tcBorders>
              <w:top w:val="nil"/>
              <w:left w:val="nil"/>
              <w:bottom w:val="nil"/>
              <w:right w:val="nil"/>
            </w:tcBorders>
            <w:vAlign w:val="center"/>
            <w:hideMark/>
          </w:tcPr>
          <w:p w:rsidR="0095672C" w:rsidRPr="00DF07B0" w:rsidRDefault="0095672C" w:rsidP="00950116">
            <w:pPr>
              <w:spacing w:after="200" w:line="276" w:lineRule="auto"/>
              <w:jc w:val="center"/>
              <w:rPr>
                <w:rFonts w:ascii="Times New Roman" w:hAnsi="Times New Roman" w:cs="Times New Roman"/>
                <w:b/>
                <w:bCs/>
                <w:sz w:val="20"/>
                <w:szCs w:val="20"/>
              </w:rPr>
            </w:pPr>
          </w:p>
        </w:tc>
        <w:tc>
          <w:tcPr>
            <w:tcW w:w="2138" w:type="dxa"/>
            <w:tcBorders>
              <w:top w:val="nil"/>
              <w:left w:val="nil"/>
              <w:bottom w:val="nil"/>
              <w:right w:val="nil"/>
            </w:tcBorders>
            <w:vAlign w:val="center"/>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851" w:type="dxa"/>
            <w:tcBorders>
              <w:top w:val="nil"/>
              <w:left w:val="nil"/>
              <w:bottom w:val="nil"/>
              <w:right w:val="nil"/>
            </w:tcBorders>
            <w:vAlign w:val="center"/>
            <w:hideMark/>
          </w:tcPr>
          <w:p w:rsidR="0095672C" w:rsidRPr="00DF07B0" w:rsidRDefault="0095672C" w:rsidP="00950116">
            <w:pPr>
              <w:spacing w:after="200" w:line="276" w:lineRule="auto"/>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166F34">
        <w:trPr>
          <w:gridAfter w:val="1"/>
          <w:wAfter w:w="46" w:type="dxa"/>
          <w:trHeight w:val="3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Z0010</w:t>
            </w:r>
          </w:p>
        </w:tc>
        <w:tc>
          <w:tcPr>
            <w:tcW w:w="213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Line of Business</w:t>
            </w:r>
          </w:p>
        </w:tc>
        <w:tc>
          <w:tcPr>
            <w:tcW w:w="585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w:t>
            </w:r>
            <w:r w:rsidR="00793BC4" w:rsidRPr="00DF07B0">
              <w:rPr>
                <w:rFonts w:ascii="Times New Roman" w:eastAsia="Times New Roman" w:hAnsi="Times New Roman" w:cs="Times New Roman"/>
                <w:sz w:val="20"/>
                <w:szCs w:val="20"/>
                <w:lang w:eastAsia="es-ES"/>
              </w:rPr>
              <w:t>line of business, as defined in Annex I to Delegated Regulation (EU) 2015/35</w:t>
            </w:r>
            <w:r w:rsidR="00793BC4" w:rsidRPr="00DF07B0">
              <w:rPr>
                <w:rFonts w:ascii="Times New Roman" w:hAnsi="Times New Roman" w:cs="Times New Roman"/>
                <w:sz w:val="20"/>
                <w:szCs w:val="20"/>
              </w:rPr>
              <w:t>,</w:t>
            </w:r>
            <w:r w:rsidRPr="00DF07B0">
              <w:rPr>
                <w:rFonts w:ascii="Times New Roman" w:hAnsi="Times New Roman" w:cs="Times New Roman"/>
                <w:sz w:val="20"/>
                <w:szCs w:val="20"/>
              </w:rPr>
              <w:t xml:space="preserve"> reported.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 – 1 and 13 Medical expense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 – 2 and 14 Income protection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3 – 3 and 15 Workers' compensation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4 – 4 and 16 Motor vehicle liability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5 – 5 and 17 Other motor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6 – 6 and 18 Marine, aviation and transport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7 – 7 and 19 Fire and other damage to property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8 – 8 and 20 General liability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9 – 9 and 21 Credit and suretyship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10 – 10 and 22 Legal expenses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11 – 11 and 23 Assistance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12 – 12 and 24 Miscellaneous financial loss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25 –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health reinsurance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26 –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casualty reinsurance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27 –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marine, aviation and transport reinsurance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28 –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property reinsurance</w:t>
            </w:r>
          </w:p>
          <w:p w:rsidR="0095672C" w:rsidRPr="00DF07B0" w:rsidRDefault="0095672C" w:rsidP="00950116">
            <w:pPr>
              <w:rPr>
                <w:rFonts w:ascii="Times New Roman" w:hAnsi="Times New Roman" w:cs="Times New Roman"/>
                <w:sz w:val="20"/>
                <w:szCs w:val="20"/>
              </w:rPr>
            </w:pPr>
          </w:p>
        </w:tc>
      </w:tr>
      <w:tr w:rsidR="0095672C" w:rsidRPr="00DF07B0" w:rsidTr="00166F34">
        <w:trPr>
          <w:gridAfter w:val="1"/>
          <w:wAfter w:w="46" w:type="dxa"/>
          <w:trHeight w:val="330"/>
        </w:trPr>
        <w:tc>
          <w:tcPr>
            <w:tcW w:w="12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Z0020</w:t>
            </w:r>
          </w:p>
        </w:tc>
        <w:tc>
          <w:tcPr>
            <w:tcW w:w="2138" w:type="dxa"/>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Accident year or Underwriting year</w:t>
            </w:r>
          </w:p>
        </w:tc>
        <w:tc>
          <w:tcPr>
            <w:tcW w:w="585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standard used by the undertakings for reporting of claims development. One of the options from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 – Accident year</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2 – Underwriting year</w:t>
            </w:r>
            <w:r w:rsidRPr="00DF07B0" w:rsidDel="004E23A9">
              <w:rPr>
                <w:rFonts w:ascii="Times New Roman" w:hAnsi="Times New Roman" w:cs="Times New Roman"/>
                <w:sz w:val="20"/>
                <w:szCs w:val="20"/>
              </w:rPr>
              <w:t xml:space="preserve"> </w:t>
            </w:r>
          </w:p>
        </w:tc>
      </w:tr>
      <w:tr w:rsidR="0095672C" w:rsidRPr="00DF07B0" w:rsidTr="00166F34">
        <w:trPr>
          <w:gridAfter w:val="1"/>
          <w:wAfter w:w="46" w:type="dxa"/>
          <w:trHeight w:val="1346"/>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Z0030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Currency</w:t>
            </w:r>
          </w:p>
        </w:tc>
        <w:tc>
          <w:tcPr>
            <w:tcW w:w="5851" w:type="dxa"/>
            <w:hideMark/>
          </w:tcPr>
          <w:p w:rsidR="0095672C" w:rsidRPr="00DF07B0" w:rsidRDefault="0095672C" w:rsidP="00950116">
            <w:pPr>
              <w:rPr>
                <w:rFonts w:ascii="Times New Roman" w:hAnsi="Times New Roman" w:cs="Times New Roman"/>
                <w:sz w:val="20"/>
                <w:lang w:val="en-US"/>
              </w:rPr>
            </w:pPr>
            <w:r w:rsidRPr="00DF07B0">
              <w:rPr>
                <w:rFonts w:ascii="Times New Roman" w:hAnsi="Times New Roman" w:cs="Times New Roman"/>
                <w:sz w:val="20"/>
                <w:szCs w:val="20"/>
              </w:rPr>
              <w:t>Identify the ISO 4217 alphabetic code of the currency in which the obligation is denominated.</w:t>
            </w:r>
            <w:r w:rsidRPr="00DF07B0">
              <w:rPr>
                <w:rFonts w:ascii="Times New Roman" w:hAnsi="Times New Roman" w:cs="Times New Roman"/>
                <w:sz w:val="20"/>
                <w:szCs w:val="20"/>
              </w:rPr>
              <w:br/>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This item shall be filled in with “Total” when reporting the total for the </w:t>
            </w:r>
            <w:r w:rsidR="00793BC4"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w:t>
            </w:r>
          </w:p>
        </w:tc>
      </w:tr>
      <w:tr w:rsidR="0095672C" w:rsidRPr="00DF07B0" w:rsidTr="00950116">
        <w:trPr>
          <w:trHeight w:val="615"/>
        </w:trPr>
        <w:tc>
          <w:tcPr>
            <w:tcW w:w="1253"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Z0040</w:t>
            </w:r>
          </w:p>
        </w:tc>
        <w:tc>
          <w:tcPr>
            <w:tcW w:w="213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Currency conversion</w:t>
            </w:r>
          </w:p>
        </w:tc>
        <w:tc>
          <w:tcPr>
            <w:tcW w:w="5897" w:type="dxa"/>
            <w:gridSpan w:val="2"/>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if the information reported by currency is being reported in the original currency (default) or in the reporting currency (otherwise specified). The following close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1 – Original currency</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 – Reporting currency</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Only applicable when reporting by currency.</w:t>
            </w:r>
          </w:p>
        </w:tc>
      </w:tr>
      <w:tr w:rsidR="0095672C" w:rsidRPr="00DF07B0" w:rsidTr="00166F34">
        <w:trPr>
          <w:gridAfter w:val="1"/>
          <w:wAfter w:w="46" w:type="dxa"/>
          <w:trHeight w:val="2205"/>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 to C0160/ R0100 to R0250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Gross Claims Paid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cumulative) –Triangle</w:t>
            </w:r>
          </w:p>
        </w:tc>
        <w:tc>
          <w:tcPr>
            <w:tcW w:w="585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Gross Claims Paid, net of salvage and subrogation, excluding expenses, in a triangle showing the developments of the gross claims payment already made: for each of the accident/underwriting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(and prior) and all previous reporting periods to – including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 (last reporting year) report the payments already made corresponding at each development year (which is the delay between the accident/underwriting date and the payment date).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br/>
              <w:t>The data are in absolute amount,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cumulative and undiscounted.</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w:t>
            </w:r>
          </w:p>
        </w:tc>
      </w:tr>
      <w:tr w:rsidR="0095672C" w:rsidRPr="00DF07B0" w:rsidTr="00166F34">
        <w:trPr>
          <w:gridAfter w:val="1"/>
          <w:wAfter w:w="46" w:type="dxa"/>
          <w:trHeight w:val="9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C0170/ R0100 to R0260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Gross Claims Paid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cumulative) – In current year</w:t>
            </w:r>
          </w:p>
        </w:tc>
        <w:tc>
          <w:tcPr>
            <w:tcW w:w="585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Total “Current year” reflects the last diagonal (all data referred to last reporting year) from </w:t>
            </w:r>
            <w:del w:id="1052" w:author="Author">
              <w:r w:rsidRPr="00DF07B0" w:rsidDel="00A74E8F">
                <w:rPr>
                  <w:rFonts w:ascii="Times New Roman" w:hAnsi="Times New Roman" w:cs="Times New Roman"/>
                  <w:sz w:val="20"/>
                  <w:szCs w:val="20"/>
                </w:rPr>
                <w:delText xml:space="preserve">R0110 </w:delText>
              </w:r>
            </w:del>
            <w:ins w:id="1053" w:author="Author">
              <w:r w:rsidR="00A74E8F" w:rsidRPr="00DF07B0">
                <w:rPr>
                  <w:rFonts w:ascii="Times New Roman" w:hAnsi="Times New Roman" w:cs="Times New Roman"/>
                  <w:sz w:val="20"/>
                  <w:szCs w:val="20"/>
                </w:rPr>
                <w:t xml:space="preserve">R0100 </w:t>
              </w:r>
            </w:ins>
            <w:r w:rsidRPr="00DF07B0">
              <w:rPr>
                <w:rFonts w:ascii="Times New Roman" w:hAnsi="Times New Roman" w:cs="Times New Roman"/>
                <w:sz w:val="20"/>
                <w:szCs w:val="20"/>
              </w:rPr>
              <w:t xml:space="preserve">to R0250. </w:t>
            </w:r>
          </w:p>
          <w:p w:rsidR="0095672C" w:rsidRPr="00DF07B0" w:rsidRDefault="0095672C" w:rsidP="00A74E8F">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R0260 is the total of R01</w:t>
            </w:r>
            <w:del w:id="1054" w:author="Author">
              <w:r w:rsidRPr="00DF07B0" w:rsidDel="00A74E8F">
                <w:rPr>
                  <w:rFonts w:ascii="Times New Roman" w:hAnsi="Times New Roman" w:cs="Times New Roman"/>
                  <w:sz w:val="20"/>
                  <w:szCs w:val="20"/>
                </w:rPr>
                <w:delText>1</w:delText>
              </w:r>
            </w:del>
            <w:ins w:id="1055" w:author="Author">
              <w:r w:rsidR="00A74E8F" w:rsidRPr="00DF07B0">
                <w:rPr>
                  <w:rFonts w:ascii="Times New Roman" w:hAnsi="Times New Roman" w:cs="Times New Roman"/>
                  <w:sz w:val="20"/>
                  <w:szCs w:val="20"/>
                </w:rPr>
                <w:t>0</w:t>
              </w:r>
            </w:ins>
            <w:r w:rsidRPr="00DF07B0">
              <w:rPr>
                <w:rFonts w:ascii="Times New Roman" w:hAnsi="Times New Roman" w:cs="Times New Roman"/>
                <w:sz w:val="20"/>
                <w:szCs w:val="20"/>
              </w:rPr>
              <w:t>0 to R0250.</w:t>
            </w:r>
          </w:p>
        </w:tc>
      </w:tr>
      <w:tr w:rsidR="0095672C" w:rsidRPr="00DF07B0" w:rsidTr="00166F34">
        <w:trPr>
          <w:gridAfter w:val="1"/>
          <w:wAfter w:w="46" w:type="dxa"/>
          <w:trHeight w:val="487"/>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C0180/ R0100 to R0260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Gross Claims Paid – Sum of years (cumulative)</w:t>
            </w:r>
          </w:p>
        </w:tc>
        <w:tc>
          <w:tcPr>
            <w:tcW w:w="585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Total “Sum of </w:t>
            </w:r>
            <w:r w:rsidR="000B7DAA" w:rsidRPr="00DF07B0">
              <w:rPr>
                <w:rFonts w:ascii="Times New Roman" w:hAnsi="Times New Roman" w:cs="Times New Roman"/>
                <w:sz w:val="20"/>
                <w:szCs w:val="20"/>
              </w:rPr>
              <w:t xml:space="preserve">all </w:t>
            </w:r>
            <w:r w:rsidRPr="00DF07B0">
              <w:rPr>
                <w:rFonts w:ascii="Times New Roman" w:hAnsi="Times New Roman" w:cs="Times New Roman"/>
                <w:sz w:val="20"/>
                <w:szCs w:val="20"/>
              </w:rPr>
              <w:t>years” contains the sum of all data in rows (sum of all payments referred to the accident/underwriting year), including total.</w:t>
            </w:r>
          </w:p>
        </w:tc>
      </w:tr>
      <w:tr w:rsidR="0095672C" w:rsidRPr="00DF07B0" w:rsidTr="00166F34">
        <w:trPr>
          <w:gridAfter w:val="1"/>
          <w:wAfter w:w="46" w:type="dxa"/>
          <w:trHeight w:val="18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C0200 to C0350/ R0100 to R0250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Gross undiscounted Best Estimate Claims Provisions – Triangle</w:t>
            </w:r>
          </w:p>
        </w:tc>
        <w:tc>
          <w:tcPr>
            <w:tcW w:w="585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Triangles of undiscounted best estimate of claims provisions, gross of reinsurance for each of the accident/underwriting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(and prior) and all previous reporting periods to – including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 (last reporting year). The best estimate for claims provision relates to claims events occurred before or at the valuation date, whether the claims arising from these events have been reported or not.</w:t>
            </w:r>
            <w:r w:rsidRPr="00DF07B0">
              <w:rPr>
                <w:rFonts w:ascii="Times New Roman" w:hAnsi="Times New Roman" w:cs="Times New Roman"/>
                <w:sz w:val="20"/>
                <w:szCs w:val="20"/>
              </w:rPr>
              <w:br/>
              <w:t>The data are in absolute amount,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cumulative and undiscounted.</w:t>
            </w:r>
          </w:p>
        </w:tc>
      </w:tr>
      <w:tr w:rsidR="0095672C" w:rsidRPr="00DF07B0" w:rsidTr="00166F34">
        <w:trPr>
          <w:gridAfter w:val="1"/>
          <w:wAfter w:w="46" w:type="dxa"/>
          <w:trHeight w:val="12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C0360/ R0100 to R0260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Gross Best Estimate Claims Provisions – Year end (discounted data)</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w:t>
            </w:r>
            <w:proofErr w:type="spellStart"/>
            <w:r w:rsidRPr="00DF07B0">
              <w:rPr>
                <w:rFonts w:ascii="Times New Roman" w:hAnsi="Times New Roman" w:cs="Times New Roman"/>
                <w:sz w:val="20"/>
                <w:szCs w:val="20"/>
              </w:rPr>
              <w:t>Year end</w:t>
            </w:r>
            <w:proofErr w:type="spellEnd"/>
            <w:r w:rsidRPr="00DF07B0">
              <w:rPr>
                <w:rFonts w:ascii="Times New Roman" w:hAnsi="Times New Roman" w:cs="Times New Roman"/>
                <w:sz w:val="20"/>
                <w:szCs w:val="20"/>
              </w:rPr>
              <w:t>” reflects the last diagonal but on a discounted basis (all data referred to last reporting year) from R01</w:t>
            </w:r>
            <w:del w:id="1056" w:author="Author">
              <w:r w:rsidRPr="00DF07B0" w:rsidDel="007D332C">
                <w:rPr>
                  <w:rFonts w:ascii="Times New Roman" w:hAnsi="Times New Roman" w:cs="Times New Roman"/>
                  <w:sz w:val="20"/>
                  <w:szCs w:val="20"/>
                </w:rPr>
                <w:delText>1</w:delText>
              </w:r>
            </w:del>
            <w:ins w:id="1057"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R0250.</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R0260 is the total of R01</w:t>
            </w:r>
            <w:del w:id="1058" w:author="Author">
              <w:r w:rsidRPr="00DF07B0" w:rsidDel="007D332C">
                <w:rPr>
                  <w:rFonts w:ascii="Times New Roman" w:hAnsi="Times New Roman" w:cs="Times New Roman"/>
                  <w:sz w:val="20"/>
                  <w:szCs w:val="20"/>
                </w:rPr>
                <w:delText>1</w:delText>
              </w:r>
            </w:del>
            <w:ins w:id="1059"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R0250</w:t>
            </w:r>
          </w:p>
        </w:tc>
      </w:tr>
      <w:tr w:rsidR="0095672C" w:rsidRPr="00DF07B0" w:rsidTr="00166F34">
        <w:trPr>
          <w:gridAfter w:val="1"/>
          <w:wAfter w:w="46" w:type="dxa"/>
          <w:trHeight w:val="464"/>
        </w:trPr>
        <w:tc>
          <w:tcPr>
            <w:tcW w:w="1253" w:type="dxa"/>
            <w:vMerge w:val="restart"/>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C0400 to C0550/ R0100 to R0250</w:t>
            </w:r>
          </w:p>
        </w:tc>
        <w:tc>
          <w:tcPr>
            <w:tcW w:w="2138" w:type="dxa"/>
            <w:vMerge w:val="restart"/>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Gross Reported but not Settled Claims (RBNS) – Triangle</w:t>
            </w:r>
          </w:p>
        </w:tc>
        <w:tc>
          <w:tcPr>
            <w:tcW w:w="5851" w:type="dxa"/>
            <w:vMerge w:val="restart"/>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Triangles for each of the accident/underwriting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(and prior) and all previous reporting periods to – including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 (last reporting year) of provisions in respect of claim events that have happened and been reported to the insurer, but have not yet been settled, excluding incurred but not reported claims</w:t>
            </w:r>
            <w:r w:rsidR="00EA499D" w:rsidRPr="00DF07B0">
              <w:rPr>
                <w:rFonts w:ascii="Times New Roman" w:hAnsi="Times New Roman" w:cs="Times New Roman"/>
                <w:sz w:val="20"/>
                <w:szCs w:val="20"/>
              </w:rPr>
              <w:t xml:space="preserve"> ("IBNR"</w:t>
            </w:r>
            <w:r w:rsidRPr="00DF07B0">
              <w:rPr>
                <w:rFonts w:ascii="Times New Roman" w:hAnsi="Times New Roman" w:cs="Times New Roman"/>
                <w:sz w:val="20"/>
                <w:szCs w:val="20"/>
              </w:rPr>
              <w:t>). These may be case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by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case reserves estimated by claim handlers and do not need to be on a best estimate Solvency II basis. The</w:t>
            </w:r>
            <w:r w:rsidR="004B05E3" w:rsidRPr="00DF07B0">
              <w:rPr>
                <w:rFonts w:ascii="Times New Roman" w:hAnsi="Times New Roman" w:cs="Times New Roman"/>
                <w:sz w:val="20"/>
                <w:szCs w:val="20"/>
              </w:rPr>
              <w:t xml:space="preserve"> </w:t>
            </w:r>
            <w:r w:rsidR="00CB2DFC" w:rsidRPr="00DF07B0">
              <w:rPr>
                <w:rFonts w:ascii="Times New Roman" w:hAnsi="Times New Roman" w:cs="Times New Roman"/>
                <w:sz w:val="20"/>
                <w:szCs w:val="20"/>
              </w:rPr>
              <w:t>r</w:t>
            </w:r>
            <w:r w:rsidR="004B05E3" w:rsidRPr="00DF07B0">
              <w:rPr>
                <w:rFonts w:ascii="Times New Roman" w:hAnsi="Times New Roman" w:cs="Times New Roman"/>
                <w:sz w:val="20"/>
                <w:szCs w:val="20"/>
              </w:rPr>
              <w:t>eported but not settled</w:t>
            </w:r>
            <w:r w:rsidRPr="00DF07B0">
              <w:rPr>
                <w:rFonts w:ascii="Times New Roman" w:hAnsi="Times New Roman" w:cs="Times New Roman"/>
                <w:sz w:val="20"/>
                <w:szCs w:val="20"/>
              </w:rPr>
              <w:t xml:space="preserve"> </w:t>
            </w:r>
            <w:r w:rsidR="004B05E3" w:rsidRPr="00DF07B0">
              <w:rPr>
                <w:rFonts w:ascii="Times New Roman" w:hAnsi="Times New Roman" w:cs="Times New Roman"/>
                <w:sz w:val="20"/>
                <w:szCs w:val="20"/>
              </w:rPr>
              <w:t>claims ("</w:t>
            </w:r>
            <w:r w:rsidRPr="00DF07B0">
              <w:rPr>
                <w:rFonts w:ascii="Times New Roman" w:hAnsi="Times New Roman" w:cs="Times New Roman"/>
                <w:sz w:val="20"/>
                <w:szCs w:val="20"/>
              </w:rPr>
              <w:t>RBNS</w:t>
            </w:r>
            <w:r w:rsidR="004B05E3" w:rsidRPr="00DF07B0">
              <w:rPr>
                <w:rFonts w:ascii="Times New Roman" w:hAnsi="Times New Roman" w:cs="Times New Roman"/>
                <w:sz w:val="20"/>
                <w:szCs w:val="20"/>
              </w:rPr>
              <w:t>")</w:t>
            </w:r>
            <w:r w:rsidRPr="00DF07B0">
              <w:rPr>
                <w:rFonts w:ascii="Times New Roman" w:hAnsi="Times New Roman" w:cs="Times New Roman"/>
                <w:sz w:val="20"/>
                <w:szCs w:val="20"/>
              </w:rPr>
              <w:t xml:space="preserve"> shall be measured using consistent reserve strength over time. </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The data are in absolute amount,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cumulative and undiscounted.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w:t>
            </w:r>
          </w:p>
        </w:tc>
      </w:tr>
      <w:tr w:rsidR="0095672C" w:rsidRPr="00DF07B0" w:rsidTr="00166F34">
        <w:trPr>
          <w:gridAfter w:val="1"/>
          <w:wAfter w:w="46" w:type="dxa"/>
          <w:trHeight w:val="464"/>
        </w:trPr>
        <w:tc>
          <w:tcPr>
            <w:tcW w:w="1253" w:type="dxa"/>
            <w:vMerge/>
            <w:hideMark/>
          </w:tcPr>
          <w:p w:rsidR="0095672C" w:rsidRPr="00DF07B0" w:rsidRDefault="0095672C" w:rsidP="00950116">
            <w:pPr>
              <w:spacing w:after="200" w:line="276" w:lineRule="auto"/>
              <w:rPr>
                <w:rFonts w:ascii="Times New Roman" w:hAnsi="Times New Roman" w:cs="Times New Roman"/>
                <w:sz w:val="20"/>
                <w:szCs w:val="20"/>
              </w:rPr>
            </w:pPr>
          </w:p>
        </w:tc>
        <w:tc>
          <w:tcPr>
            <w:tcW w:w="2138" w:type="dxa"/>
            <w:vMerge/>
            <w:hideMark/>
          </w:tcPr>
          <w:p w:rsidR="0095672C" w:rsidRPr="00DF07B0" w:rsidRDefault="0095672C" w:rsidP="00950116">
            <w:pPr>
              <w:spacing w:after="200" w:line="276" w:lineRule="auto"/>
              <w:rPr>
                <w:rFonts w:ascii="Times New Roman" w:hAnsi="Times New Roman" w:cs="Times New Roman"/>
                <w:sz w:val="20"/>
                <w:szCs w:val="20"/>
              </w:rPr>
            </w:pPr>
          </w:p>
        </w:tc>
        <w:tc>
          <w:tcPr>
            <w:tcW w:w="5851" w:type="dxa"/>
            <w:vMerge/>
            <w:hideMark/>
          </w:tcPr>
          <w:p w:rsidR="0095672C" w:rsidRPr="00DF07B0" w:rsidRDefault="0095672C" w:rsidP="00950116">
            <w:pPr>
              <w:spacing w:after="200" w:line="276" w:lineRule="auto"/>
              <w:rPr>
                <w:rFonts w:ascii="Times New Roman" w:hAnsi="Times New Roman" w:cs="Times New Roman"/>
                <w:sz w:val="20"/>
                <w:szCs w:val="20"/>
              </w:rPr>
            </w:pPr>
          </w:p>
        </w:tc>
      </w:tr>
      <w:tr w:rsidR="0095672C" w:rsidRPr="00DF07B0" w:rsidTr="00166F34">
        <w:trPr>
          <w:gridAfter w:val="1"/>
          <w:wAfter w:w="46" w:type="dxa"/>
          <w:trHeight w:val="12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C0560/ R0100 to R0260</w:t>
            </w:r>
          </w:p>
        </w:tc>
        <w:tc>
          <w:tcPr>
            <w:tcW w:w="213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Gross Reported but not Settled Claims (RBNS) –  Year end (discounted data)</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w:t>
            </w:r>
            <w:proofErr w:type="spellStart"/>
            <w:r w:rsidRPr="00DF07B0">
              <w:rPr>
                <w:rFonts w:ascii="Times New Roman" w:hAnsi="Times New Roman" w:cs="Times New Roman"/>
                <w:sz w:val="20"/>
                <w:szCs w:val="20"/>
              </w:rPr>
              <w:t>Year end</w:t>
            </w:r>
            <w:proofErr w:type="spellEnd"/>
            <w:r w:rsidRPr="00DF07B0">
              <w:rPr>
                <w:rFonts w:ascii="Times New Roman" w:hAnsi="Times New Roman" w:cs="Times New Roman"/>
                <w:sz w:val="20"/>
                <w:szCs w:val="20"/>
              </w:rPr>
              <w:t xml:space="preserve">” reflects the last diagonal </w:t>
            </w:r>
            <w:ins w:id="1060" w:author="Author">
              <w:r w:rsidR="002475CD" w:rsidRPr="00DF07B0">
                <w:rPr>
                  <w:rFonts w:ascii="Times New Roman" w:hAnsi="Times New Roman" w:cs="Times New Roman"/>
                  <w:sz w:val="20"/>
                  <w:szCs w:val="20"/>
                  <w:rPrChange w:id="1061" w:author="Author">
                    <w:rPr>
                      <w:rFonts w:ascii="Times New Roman" w:hAnsi="Times New Roman" w:cs="Times New Roman"/>
                      <w:sz w:val="20"/>
                      <w:szCs w:val="20"/>
                      <w:highlight w:val="yellow"/>
                    </w:rPr>
                  </w:rPrChange>
                </w:rPr>
                <w:t>but on a discounted basis</w:t>
              </w:r>
              <w:r w:rsidR="002475CD"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(all data referred to last reporting year) from R01</w:t>
            </w:r>
            <w:del w:id="1062" w:author="Author">
              <w:r w:rsidRPr="00DF07B0" w:rsidDel="007D332C">
                <w:rPr>
                  <w:rFonts w:ascii="Times New Roman" w:hAnsi="Times New Roman" w:cs="Times New Roman"/>
                  <w:sz w:val="20"/>
                  <w:szCs w:val="20"/>
                </w:rPr>
                <w:delText>1</w:delText>
              </w:r>
            </w:del>
            <w:ins w:id="1063"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R0250.</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R0260 is the total of R01</w:t>
            </w:r>
            <w:del w:id="1064" w:author="Author">
              <w:r w:rsidRPr="00DF07B0" w:rsidDel="007D332C">
                <w:rPr>
                  <w:rFonts w:ascii="Times New Roman" w:hAnsi="Times New Roman" w:cs="Times New Roman"/>
                  <w:sz w:val="20"/>
                  <w:szCs w:val="20"/>
                </w:rPr>
                <w:delText>1</w:delText>
              </w:r>
            </w:del>
            <w:ins w:id="1065"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R0250.</w:t>
            </w:r>
          </w:p>
        </w:tc>
      </w:tr>
      <w:tr w:rsidR="0095672C" w:rsidRPr="00DF07B0" w:rsidTr="00166F34">
        <w:trPr>
          <w:gridAfter w:val="1"/>
          <w:wAfter w:w="46" w:type="dxa"/>
          <w:trHeight w:val="464"/>
        </w:trPr>
        <w:tc>
          <w:tcPr>
            <w:tcW w:w="1253" w:type="dxa"/>
            <w:vMerge w:val="restart"/>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C0600 to C0750/ </w:t>
            </w:r>
            <w:r w:rsidRPr="00DF07B0">
              <w:rPr>
                <w:rFonts w:ascii="Times New Roman" w:hAnsi="Times New Roman" w:cs="Times New Roman"/>
                <w:sz w:val="20"/>
                <w:szCs w:val="20"/>
              </w:rPr>
              <w:lastRenderedPageBreak/>
              <w:t>R0300 to R0450</w:t>
            </w:r>
          </w:p>
        </w:tc>
        <w:tc>
          <w:tcPr>
            <w:tcW w:w="2138" w:type="dxa"/>
            <w:vMerge w:val="restart"/>
            <w:hideMark/>
          </w:tcPr>
          <w:p w:rsidR="0095672C" w:rsidRPr="00DF07B0" w:rsidRDefault="0095672C" w:rsidP="003F6AD4">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lastRenderedPageBreak/>
              <w:t xml:space="preserve">Reinsurance </w:t>
            </w:r>
            <w:r w:rsidRPr="00DF07B0">
              <w:rPr>
                <w:rFonts w:ascii="Times New Roman" w:hAnsi="Times New Roman" w:cs="Times New Roman"/>
                <w:sz w:val="20"/>
                <w:szCs w:val="20"/>
              </w:rPr>
              <w:lastRenderedPageBreak/>
              <w:t xml:space="preserve">Recoveries </w:t>
            </w:r>
            <w:del w:id="1066" w:author="Author">
              <w:r w:rsidRPr="00DF07B0" w:rsidDel="00A822AA">
                <w:rPr>
                  <w:rFonts w:ascii="Times New Roman" w:hAnsi="Times New Roman" w:cs="Times New Roman"/>
                  <w:sz w:val="20"/>
                  <w:szCs w:val="20"/>
                </w:rPr>
                <w:delText xml:space="preserve">received </w:delText>
              </w:r>
            </w:del>
            <w:r w:rsidRPr="00DF07B0">
              <w:rPr>
                <w:rFonts w:ascii="Times New Roman" w:hAnsi="Times New Roman" w:cs="Times New Roman"/>
                <w:sz w:val="20"/>
                <w:szCs w:val="20"/>
              </w:rPr>
              <w:t>(non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cumulative) – Triangle</w:t>
            </w:r>
          </w:p>
        </w:tc>
        <w:tc>
          <w:tcPr>
            <w:tcW w:w="5851" w:type="dxa"/>
            <w:vMerge w:val="restart"/>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lastRenderedPageBreak/>
              <w:t>Triangles for each of the accident/underwriting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(and </w:t>
            </w:r>
            <w:r w:rsidRPr="00DF07B0">
              <w:rPr>
                <w:rFonts w:ascii="Times New Roman" w:hAnsi="Times New Roman" w:cs="Times New Roman"/>
                <w:sz w:val="20"/>
                <w:szCs w:val="20"/>
              </w:rPr>
              <w:lastRenderedPageBreak/>
              <w:t xml:space="preserve">prior) and all previous reporting periods to – including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 (last reporting year) of payments</w:t>
            </w:r>
            <w:ins w:id="1067" w:author="Author">
              <w:r w:rsidR="00A822AA" w:rsidRPr="00DF07B0">
                <w:rPr>
                  <w:rFonts w:ascii="Times New Roman" w:hAnsi="Times New Roman" w:cs="Times New Roman"/>
                  <w:sz w:val="20"/>
                  <w:szCs w:val="20"/>
                </w:rPr>
                <w:t xml:space="preserve"> (claims paid by reinsurer plus reinsurance recoverables)</w:t>
              </w:r>
            </w:ins>
            <w:r w:rsidRPr="00DF07B0">
              <w:rPr>
                <w:rFonts w:ascii="Times New Roman" w:hAnsi="Times New Roman" w:cs="Times New Roman"/>
                <w:sz w:val="20"/>
                <w:szCs w:val="20"/>
              </w:rPr>
              <w:t>, reported in the “Gross Claims Paid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cumulative)”, covered by a reinsurance contract.</w:t>
            </w:r>
            <w:ins w:id="1068" w:author="Author">
              <w:r w:rsidR="00A822AA" w:rsidRPr="00DF07B0">
                <w:rPr>
                  <w:rFonts w:ascii="Times New Roman" w:hAnsi="Times New Roman" w:cs="Times New Roman"/>
                  <w:sz w:val="20"/>
                  <w:szCs w:val="20"/>
                </w:rPr>
                <w:t xml:space="preserve"> </w:t>
              </w:r>
            </w:ins>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amounts </w:t>
            </w:r>
            <w:ins w:id="1069" w:author="Author">
              <w:r w:rsidR="00A822AA" w:rsidRPr="00DF07B0">
                <w:rPr>
                  <w:rFonts w:ascii="Times New Roman" w:hAnsi="Times New Roman" w:cs="Times New Roman"/>
                  <w:sz w:val="20"/>
                  <w:szCs w:val="20"/>
                </w:rPr>
                <w:t xml:space="preserve">of reinsurance recoverables </w:t>
              </w:r>
            </w:ins>
            <w:r w:rsidRPr="00DF07B0">
              <w:rPr>
                <w:rFonts w:ascii="Times New Roman" w:hAnsi="Times New Roman" w:cs="Times New Roman"/>
                <w:sz w:val="20"/>
                <w:szCs w:val="20"/>
              </w:rPr>
              <w:t>shall be considered after the adjustment for the counterparty default.</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w:t>
            </w:r>
          </w:p>
        </w:tc>
      </w:tr>
      <w:tr w:rsidR="0095672C" w:rsidRPr="00DF07B0" w:rsidTr="00166F34">
        <w:trPr>
          <w:gridAfter w:val="1"/>
          <w:wAfter w:w="46" w:type="dxa"/>
          <w:trHeight w:val="464"/>
        </w:trPr>
        <w:tc>
          <w:tcPr>
            <w:tcW w:w="1253" w:type="dxa"/>
            <w:vMerge/>
            <w:hideMark/>
          </w:tcPr>
          <w:p w:rsidR="0095672C" w:rsidRPr="00DF07B0" w:rsidRDefault="0095672C" w:rsidP="00950116">
            <w:pPr>
              <w:spacing w:after="200" w:line="276" w:lineRule="auto"/>
              <w:rPr>
                <w:rFonts w:ascii="Times New Roman" w:hAnsi="Times New Roman" w:cs="Times New Roman"/>
                <w:sz w:val="20"/>
                <w:szCs w:val="20"/>
              </w:rPr>
            </w:pPr>
          </w:p>
        </w:tc>
        <w:tc>
          <w:tcPr>
            <w:tcW w:w="2138" w:type="dxa"/>
            <w:vMerge/>
            <w:hideMark/>
          </w:tcPr>
          <w:p w:rsidR="0095672C" w:rsidRPr="00DF07B0" w:rsidRDefault="0095672C" w:rsidP="00950116">
            <w:pPr>
              <w:spacing w:after="200" w:line="276" w:lineRule="auto"/>
              <w:rPr>
                <w:rFonts w:ascii="Times New Roman" w:hAnsi="Times New Roman" w:cs="Times New Roman"/>
                <w:sz w:val="20"/>
                <w:szCs w:val="20"/>
              </w:rPr>
            </w:pPr>
          </w:p>
        </w:tc>
        <w:tc>
          <w:tcPr>
            <w:tcW w:w="5851" w:type="dxa"/>
            <w:vMerge/>
            <w:hideMark/>
          </w:tcPr>
          <w:p w:rsidR="0095672C" w:rsidRPr="00DF07B0" w:rsidRDefault="0095672C" w:rsidP="00950116">
            <w:pPr>
              <w:spacing w:after="200" w:line="276" w:lineRule="auto"/>
              <w:rPr>
                <w:rFonts w:ascii="Times New Roman" w:hAnsi="Times New Roman" w:cs="Times New Roman"/>
                <w:sz w:val="20"/>
                <w:szCs w:val="20"/>
              </w:rPr>
            </w:pPr>
          </w:p>
        </w:tc>
      </w:tr>
      <w:tr w:rsidR="0095672C" w:rsidRPr="00DF07B0" w:rsidTr="00166F34">
        <w:trPr>
          <w:gridAfter w:val="1"/>
          <w:wAfter w:w="46" w:type="dxa"/>
          <w:trHeight w:val="488"/>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C0760/ R0300 to R0460</w:t>
            </w:r>
          </w:p>
        </w:tc>
        <w:tc>
          <w:tcPr>
            <w:tcW w:w="2138"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Reinsurance Recoveries received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cumulative) – In current year</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“Current year” reflects the last diagonal (all data referred to last reporting year) from R03</w:t>
            </w:r>
            <w:del w:id="1070" w:author="Author">
              <w:r w:rsidRPr="00DF07B0" w:rsidDel="007D332C">
                <w:rPr>
                  <w:rFonts w:ascii="Times New Roman" w:hAnsi="Times New Roman" w:cs="Times New Roman"/>
                  <w:sz w:val="20"/>
                  <w:szCs w:val="20"/>
                </w:rPr>
                <w:delText>1</w:delText>
              </w:r>
            </w:del>
            <w:ins w:id="1071"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 xml:space="preserve">0 to R0450. </w:t>
            </w:r>
          </w:p>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R0460 is the total of R03</w:t>
            </w:r>
            <w:del w:id="1072" w:author="Author">
              <w:r w:rsidRPr="00DF07B0" w:rsidDel="007D332C">
                <w:rPr>
                  <w:rFonts w:ascii="Times New Roman" w:hAnsi="Times New Roman" w:cs="Times New Roman"/>
                  <w:sz w:val="20"/>
                  <w:szCs w:val="20"/>
                </w:rPr>
                <w:delText>1</w:delText>
              </w:r>
            </w:del>
            <w:ins w:id="1073"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R0450.</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w:t>
            </w:r>
          </w:p>
        </w:tc>
      </w:tr>
      <w:tr w:rsidR="0095672C" w:rsidRPr="00DF07B0" w:rsidTr="00166F34">
        <w:trPr>
          <w:gridAfter w:val="1"/>
          <w:wAfter w:w="46" w:type="dxa"/>
          <w:trHeight w:val="12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C0770/ R0300 to R0450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Reinsurance Recoveries  received  – Sum of years (cumulative)</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Total “Sum of years” contains the sum of all data in rows (sum of all payments referred to </w:t>
            </w:r>
            <w:proofErr w:type="gramStart"/>
            <w:r w:rsidRPr="00DF07B0">
              <w:rPr>
                <w:rFonts w:ascii="Times New Roman" w:hAnsi="Times New Roman" w:cs="Times New Roman"/>
                <w:sz w:val="20"/>
                <w:szCs w:val="20"/>
              </w:rPr>
              <w:t xml:space="preserve">the </w:t>
            </w:r>
            <w:proofErr w:type="spellStart"/>
            <w:r w:rsidRPr="00DF07B0">
              <w:rPr>
                <w:rFonts w:ascii="Times New Roman" w:hAnsi="Times New Roman" w:cs="Times New Roman"/>
                <w:sz w:val="20"/>
                <w:szCs w:val="20"/>
              </w:rPr>
              <w:t>i</w:t>
            </w:r>
            <w:proofErr w:type="spellEnd"/>
            <w:proofErr w:type="gramEnd"/>
            <w:r w:rsidR="0072092D" w:rsidRPr="00DF07B0">
              <w:rPr>
                <w:rFonts w:ascii="Times New Roman" w:hAnsi="Times New Roman" w:cs="Times New Roman"/>
                <w:sz w:val="20"/>
                <w:szCs w:val="20"/>
              </w:rPr>
              <w:t>–</w:t>
            </w:r>
            <w:r w:rsidRPr="00DF07B0">
              <w:rPr>
                <w:rFonts w:ascii="Times New Roman" w:hAnsi="Times New Roman" w:cs="Times New Roman"/>
                <w:sz w:val="20"/>
                <w:szCs w:val="20"/>
              </w:rPr>
              <w:t>accident/underwriting year), including total.</w:t>
            </w:r>
          </w:p>
        </w:tc>
      </w:tr>
      <w:tr w:rsidR="0095672C" w:rsidRPr="00DF07B0" w:rsidTr="00166F34">
        <w:trPr>
          <w:gridAfter w:val="1"/>
          <w:wAfter w:w="46" w:type="dxa"/>
          <w:trHeight w:val="464"/>
        </w:trPr>
        <w:tc>
          <w:tcPr>
            <w:tcW w:w="1253" w:type="dxa"/>
            <w:vMerge w:val="restart"/>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C0800 to C0950/ R0300 to R0450</w:t>
            </w:r>
          </w:p>
        </w:tc>
        <w:tc>
          <w:tcPr>
            <w:tcW w:w="2138" w:type="dxa"/>
            <w:vMerge w:val="restart"/>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Undiscounted Best Estimate Claims Provisions – Reinsurance recoverable – Triangle</w:t>
            </w:r>
          </w:p>
        </w:tc>
        <w:tc>
          <w:tcPr>
            <w:tcW w:w="5851" w:type="dxa"/>
            <w:vMerge w:val="restart"/>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Provisions referred to the amounts recoverable from reinsurance contracts and special purpose vehicles. In the triangle is required to reported undiscounted data, while the column “</w:t>
            </w:r>
            <w:proofErr w:type="spellStart"/>
            <w:r w:rsidRPr="00DF07B0">
              <w:rPr>
                <w:rFonts w:ascii="Times New Roman" w:hAnsi="Times New Roman" w:cs="Times New Roman"/>
                <w:sz w:val="20"/>
                <w:szCs w:val="20"/>
              </w:rPr>
              <w:t>Year end</w:t>
            </w:r>
            <w:proofErr w:type="spellEnd"/>
            <w:r w:rsidRPr="00DF07B0">
              <w:rPr>
                <w:rFonts w:ascii="Times New Roman" w:hAnsi="Times New Roman" w:cs="Times New Roman"/>
                <w:sz w:val="20"/>
                <w:szCs w:val="20"/>
              </w:rPr>
              <w:t>” will contain data on discounted basis.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amounts shall be considered after the adjustment for the counterparty default. </w:t>
            </w:r>
          </w:p>
        </w:tc>
      </w:tr>
      <w:tr w:rsidR="0095672C" w:rsidRPr="00DF07B0" w:rsidTr="00166F34">
        <w:trPr>
          <w:gridAfter w:val="1"/>
          <w:wAfter w:w="46" w:type="dxa"/>
          <w:trHeight w:val="464"/>
        </w:trPr>
        <w:tc>
          <w:tcPr>
            <w:tcW w:w="1253" w:type="dxa"/>
            <w:vMerge/>
            <w:hideMark/>
          </w:tcPr>
          <w:p w:rsidR="0095672C" w:rsidRPr="00DF07B0" w:rsidRDefault="0095672C" w:rsidP="00950116">
            <w:pPr>
              <w:spacing w:after="200" w:line="276" w:lineRule="auto"/>
              <w:rPr>
                <w:rFonts w:ascii="Times New Roman" w:hAnsi="Times New Roman" w:cs="Times New Roman"/>
                <w:sz w:val="20"/>
                <w:szCs w:val="20"/>
              </w:rPr>
            </w:pPr>
          </w:p>
        </w:tc>
        <w:tc>
          <w:tcPr>
            <w:tcW w:w="2138" w:type="dxa"/>
            <w:vMerge/>
            <w:hideMark/>
          </w:tcPr>
          <w:p w:rsidR="0095672C" w:rsidRPr="00DF07B0" w:rsidRDefault="0095672C" w:rsidP="00950116">
            <w:pPr>
              <w:spacing w:after="200" w:line="276" w:lineRule="auto"/>
              <w:rPr>
                <w:rFonts w:ascii="Times New Roman" w:hAnsi="Times New Roman" w:cs="Times New Roman"/>
                <w:sz w:val="20"/>
                <w:szCs w:val="20"/>
              </w:rPr>
            </w:pPr>
          </w:p>
        </w:tc>
        <w:tc>
          <w:tcPr>
            <w:tcW w:w="5851" w:type="dxa"/>
            <w:vMerge/>
            <w:hideMark/>
          </w:tcPr>
          <w:p w:rsidR="0095672C" w:rsidRPr="00DF07B0" w:rsidRDefault="0095672C" w:rsidP="00950116">
            <w:pPr>
              <w:spacing w:after="200" w:line="276" w:lineRule="auto"/>
              <w:rPr>
                <w:rFonts w:ascii="Times New Roman" w:hAnsi="Times New Roman" w:cs="Times New Roman"/>
                <w:sz w:val="20"/>
                <w:szCs w:val="20"/>
              </w:rPr>
            </w:pPr>
          </w:p>
        </w:tc>
      </w:tr>
      <w:tr w:rsidR="0095672C" w:rsidRPr="00DF07B0" w:rsidTr="00166F34">
        <w:trPr>
          <w:gridAfter w:val="1"/>
          <w:wAfter w:w="46" w:type="dxa"/>
          <w:trHeight w:val="464"/>
        </w:trPr>
        <w:tc>
          <w:tcPr>
            <w:tcW w:w="1253" w:type="dxa"/>
            <w:vMerge/>
            <w:hideMark/>
          </w:tcPr>
          <w:p w:rsidR="0095672C" w:rsidRPr="00DF07B0" w:rsidRDefault="0095672C" w:rsidP="00950116">
            <w:pPr>
              <w:spacing w:after="200" w:line="276" w:lineRule="auto"/>
              <w:rPr>
                <w:rFonts w:ascii="Times New Roman" w:hAnsi="Times New Roman" w:cs="Times New Roman"/>
                <w:sz w:val="20"/>
                <w:szCs w:val="20"/>
              </w:rPr>
            </w:pPr>
          </w:p>
        </w:tc>
        <w:tc>
          <w:tcPr>
            <w:tcW w:w="2138" w:type="dxa"/>
            <w:vMerge/>
            <w:hideMark/>
          </w:tcPr>
          <w:p w:rsidR="0095672C" w:rsidRPr="00DF07B0" w:rsidRDefault="0095672C" w:rsidP="00950116">
            <w:pPr>
              <w:spacing w:after="200" w:line="276" w:lineRule="auto"/>
              <w:rPr>
                <w:rFonts w:ascii="Times New Roman" w:hAnsi="Times New Roman" w:cs="Times New Roman"/>
                <w:sz w:val="20"/>
                <w:szCs w:val="20"/>
              </w:rPr>
            </w:pPr>
          </w:p>
        </w:tc>
        <w:tc>
          <w:tcPr>
            <w:tcW w:w="5851" w:type="dxa"/>
            <w:vMerge/>
            <w:hideMark/>
          </w:tcPr>
          <w:p w:rsidR="0095672C" w:rsidRPr="00DF07B0" w:rsidRDefault="0095672C" w:rsidP="00950116">
            <w:pPr>
              <w:spacing w:after="200" w:line="276" w:lineRule="auto"/>
              <w:rPr>
                <w:rFonts w:ascii="Times New Roman" w:hAnsi="Times New Roman" w:cs="Times New Roman"/>
                <w:sz w:val="20"/>
                <w:szCs w:val="20"/>
              </w:rPr>
            </w:pPr>
          </w:p>
        </w:tc>
      </w:tr>
      <w:tr w:rsidR="0095672C" w:rsidRPr="00DF07B0" w:rsidTr="00166F34">
        <w:trPr>
          <w:gridAfter w:val="1"/>
          <w:wAfter w:w="46" w:type="dxa"/>
          <w:trHeight w:val="15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C0960/ R0300 to R0460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Best Estimate Claims Provisions – Reinsurance recoverable – Year end (discounted data)</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w:t>
            </w:r>
            <w:proofErr w:type="spellStart"/>
            <w:r w:rsidRPr="00DF07B0">
              <w:rPr>
                <w:rFonts w:ascii="Times New Roman" w:hAnsi="Times New Roman" w:cs="Times New Roman"/>
                <w:sz w:val="20"/>
                <w:szCs w:val="20"/>
              </w:rPr>
              <w:t>Year end</w:t>
            </w:r>
            <w:proofErr w:type="spellEnd"/>
            <w:r w:rsidRPr="00DF07B0">
              <w:rPr>
                <w:rFonts w:ascii="Times New Roman" w:hAnsi="Times New Roman" w:cs="Times New Roman"/>
                <w:sz w:val="20"/>
                <w:szCs w:val="20"/>
              </w:rPr>
              <w:t xml:space="preserve">” reflects the last diagonal but a on discounted </w:t>
            </w:r>
            <w:proofErr w:type="gramStart"/>
            <w:r w:rsidRPr="00DF07B0">
              <w:rPr>
                <w:rFonts w:ascii="Times New Roman" w:hAnsi="Times New Roman" w:cs="Times New Roman"/>
                <w:sz w:val="20"/>
                <w:szCs w:val="20"/>
              </w:rPr>
              <w:t>basis  (</w:t>
            </w:r>
            <w:proofErr w:type="gramEnd"/>
            <w:r w:rsidRPr="00DF07B0">
              <w:rPr>
                <w:rFonts w:ascii="Times New Roman" w:hAnsi="Times New Roman" w:cs="Times New Roman"/>
                <w:sz w:val="20"/>
                <w:szCs w:val="20"/>
              </w:rPr>
              <w:t>all data referred to last reporting year) from R03</w:t>
            </w:r>
            <w:del w:id="1074" w:author="Author">
              <w:r w:rsidRPr="00DF07B0" w:rsidDel="007D332C">
                <w:rPr>
                  <w:rFonts w:ascii="Times New Roman" w:hAnsi="Times New Roman" w:cs="Times New Roman"/>
                  <w:sz w:val="20"/>
                  <w:szCs w:val="20"/>
                </w:rPr>
                <w:delText>1</w:delText>
              </w:r>
            </w:del>
            <w:ins w:id="1075"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R0450.</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R0460 is the total of R03</w:t>
            </w:r>
            <w:del w:id="1076" w:author="Author">
              <w:r w:rsidRPr="00DF07B0" w:rsidDel="007D332C">
                <w:rPr>
                  <w:rFonts w:ascii="Times New Roman" w:hAnsi="Times New Roman" w:cs="Times New Roman"/>
                  <w:sz w:val="20"/>
                  <w:szCs w:val="20"/>
                </w:rPr>
                <w:delText>1</w:delText>
              </w:r>
            </w:del>
            <w:ins w:id="1077"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R0450.</w:t>
            </w:r>
          </w:p>
        </w:tc>
      </w:tr>
      <w:tr w:rsidR="0095672C" w:rsidRPr="00DF07B0" w:rsidTr="00166F34">
        <w:trPr>
          <w:gridAfter w:val="1"/>
          <w:wAfter w:w="46" w:type="dxa"/>
          <w:trHeight w:val="141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C1000 to C1150/ R0300 to R0450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Reinsurance RBNS Claims – Triangle</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Triangles for each of the accident/underwriting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(and prior) and all previous reporting periods to – including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 (last reporting year) of reinsurance share of provisions, reported in the “Gross Reported but not Settled Claims (RBNS)“, covered by a reinsurance contract.</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w:t>
            </w:r>
          </w:p>
        </w:tc>
      </w:tr>
      <w:tr w:rsidR="0095672C" w:rsidRPr="00DF07B0" w:rsidTr="00166F34">
        <w:trPr>
          <w:gridAfter w:val="1"/>
          <w:wAfter w:w="46" w:type="dxa"/>
          <w:trHeight w:val="6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C1160/ R0300 to R0460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Reinsurance RBNS Claims – Year end</w:t>
            </w:r>
            <w:ins w:id="1078" w:author="Author">
              <w:r w:rsidR="00A822AA" w:rsidRPr="00DF07B0">
                <w:rPr>
                  <w:rFonts w:ascii="Times New Roman" w:hAnsi="Times New Roman" w:cs="Times New Roman"/>
                  <w:sz w:val="20"/>
                  <w:szCs w:val="20"/>
                </w:rPr>
                <w:t xml:space="preserve"> (discounted data)</w:t>
              </w:r>
            </w:ins>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w:t>
            </w:r>
            <w:proofErr w:type="spellStart"/>
            <w:r w:rsidRPr="00DF07B0">
              <w:rPr>
                <w:rFonts w:ascii="Times New Roman" w:hAnsi="Times New Roman" w:cs="Times New Roman"/>
                <w:sz w:val="20"/>
                <w:szCs w:val="20"/>
              </w:rPr>
              <w:t>Year end</w:t>
            </w:r>
            <w:proofErr w:type="spellEnd"/>
            <w:r w:rsidRPr="00DF07B0">
              <w:rPr>
                <w:rFonts w:ascii="Times New Roman" w:hAnsi="Times New Roman" w:cs="Times New Roman"/>
                <w:sz w:val="20"/>
                <w:szCs w:val="20"/>
              </w:rPr>
              <w:t xml:space="preserve">” reflects the last diagonal </w:t>
            </w:r>
            <w:ins w:id="1079" w:author="Author">
              <w:r w:rsidR="002475CD" w:rsidRPr="00DF07B0">
                <w:rPr>
                  <w:rFonts w:ascii="Times New Roman" w:hAnsi="Times New Roman" w:cs="Times New Roman"/>
                  <w:sz w:val="20"/>
                  <w:szCs w:val="20"/>
                  <w:rPrChange w:id="1080" w:author="Author">
                    <w:rPr>
                      <w:rFonts w:ascii="Times New Roman" w:hAnsi="Times New Roman" w:cs="Times New Roman"/>
                      <w:sz w:val="20"/>
                      <w:szCs w:val="20"/>
                      <w:highlight w:val="yellow"/>
                    </w:rPr>
                  </w:rPrChange>
                </w:rPr>
                <w:t>but on a discounted basis</w:t>
              </w:r>
              <w:r w:rsidR="002475CD"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(all data referred to last reporting year) from R03</w:t>
            </w:r>
            <w:del w:id="1081" w:author="Author">
              <w:r w:rsidRPr="00DF07B0" w:rsidDel="007D332C">
                <w:rPr>
                  <w:rFonts w:ascii="Times New Roman" w:hAnsi="Times New Roman" w:cs="Times New Roman"/>
                  <w:sz w:val="20"/>
                  <w:szCs w:val="20"/>
                </w:rPr>
                <w:delText>1</w:delText>
              </w:r>
            </w:del>
            <w:ins w:id="1082"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R0450.</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R0460 is the total of R03</w:t>
            </w:r>
            <w:del w:id="1083" w:author="Author">
              <w:r w:rsidRPr="00DF07B0" w:rsidDel="007D332C">
                <w:rPr>
                  <w:rFonts w:ascii="Times New Roman" w:hAnsi="Times New Roman" w:cs="Times New Roman"/>
                  <w:sz w:val="20"/>
                  <w:szCs w:val="20"/>
                </w:rPr>
                <w:delText>1</w:delText>
              </w:r>
            </w:del>
            <w:ins w:id="1084"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R0450.</w:t>
            </w:r>
          </w:p>
        </w:tc>
      </w:tr>
      <w:tr w:rsidR="0095672C" w:rsidRPr="00DF07B0" w:rsidTr="00166F34">
        <w:trPr>
          <w:gridAfter w:val="1"/>
          <w:wAfter w:w="46" w:type="dxa"/>
          <w:trHeight w:val="9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C1200 to C1350/ R0500 to R0650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Net Claims Paid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cumulative) – Triangle</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Triangles for each of the accident/underwriting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(and prior) and all previous reporting periods to – including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 (last reporting year) of claims paid net of salvage/subrogation and reinsurance.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w:t>
            </w:r>
          </w:p>
        </w:tc>
      </w:tr>
      <w:tr w:rsidR="0095672C" w:rsidRPr="00DF07B0" w:rsidTr="00166F34">
        <w:trPr>
          <w:gridAfter w:val="1"/>
          <w:wAfter w:w="46" w:type="dxa"/>
          <w:trHeight w:val="9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C1360/ R0500 to R0660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Net Claims Paid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cumulative) – In current year</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“Current year” reflects the last diagonal (all data referred to last reporting year), from R05</w:t>
            </w:r>
            <w:del w:id="1085" w:author="Author">
              <w:r w:rsidRPr="00DF07B0" w:rsidDel="007D332C">
                <w:rPr>
                  <w:rFonts w:ascii="Times New Roman" w:hAnsi="Times New Roman" w:cs="Times New Roman"/>
                  <w:sz w:val="20"/>
                  <w:szCs w:val="20"/>
                </w:rPr>
                <w:delText>1</w:delText>
              </w:r>
            </w:del>
            <w:ins w:id="1086"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 xml:space="preserve">0 to R0650. </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R0660 is the total of R05</w:t>
            </w:r>
            <w:del w:id="1087" w:author="Author">
              <w:r w:rsidRPr="00DF07B0" w:rsidDel="007D332C">
                <w:rPr>
                  <w:rFonts w:ascii="Times New Roman" w:hAnsi="Times New Roman" w:cs="Times New Roman"/>
                  <w:sz w:val="20"/>
                  <w:szCs w:val="20"/>
                </w:rPr>
                <w:delText>1</w:delText>
              </w:r>
            </w:del>
            <w:ins w:id="1088"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R0650</w:t>
            </w:r>
          </w:p>
        </w:tc>
      </w:tr>
      <w:tr w:rsidR="0095672C" w:rsidRPr="00DF07B0" w:rsidTr="00166F34">
        <w:trPr>
          <w:gridAfter w:val="1"/>
          <w:wAfter w:w="46" w:type="dxa"/>
          <w:trHeight w:val="6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C1370/ R0500 to R0660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Net Claims Paid – Sum of year (cumulative)</w:t>
            </w:r>
          </w:p>
        </w:tc>
        <w:tc>
          <w:tcPr>
            <w:tcW w:w="585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“Sum of years” contains the sum of all data in rows (sum of all payments referred to the accident/underwriting year), including total.</w:t>
            </w:r>
          </w:p>
        </w:tc>
      </w:tr>
      <w:tr w:rsidR="0095672C" w:rsidRPr="00DF07B0" w:rsidTr="00166F34">
        <w:trPr>
          <w:gridAfter w:val="1"/>
          <w:wAfter w:w="46" w:type="dxa"/>
          <w:trHeight w:val="9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C1400 to C1550/ R0500 to R0650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Net Undiscounted Best Estimate Claims Provisions – Triangle</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Triangles for each of the accident/underwriting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(and prior) and all previous reporting periods to – including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 (last reporting year) of Best Estimate of Claims Provisions, net of reinsurance.</w:t>
            </w:r>
          </w:p>
        </w:tc>
      </w:tr>
      <w:tr w:rsidR="0095672C" w:rsidRPr="00DF07B0" w:rsidTr="00166F34">
        <w:trPr>
          <w:gridAfter w:val="1"/>
          <w:wAfter w:w="46" w:type="dxa"/>
          <w:trHeight w:val="12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C1560/ R0500 to R0660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Net Undiscounted Best Estimate Claims Provisions – Year end (discounted data)</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w:t>
            </w:r>
            <w:proofErr w:type="spellStart"/>
            <w:r w:rsidRPr="00DF07B0">
              <w:rPr>
                <w:rFonts w:ascii="Times New Roman" w:hAnsi="Times New Roman" w:cs="Times New Roman"/>
                <w:sz w:val="20"/>
                <w:szCs w:val="20"/>
              </w:rPr>
              <w:t>Year end</w:t>
            </w:r>
            <w:proofErr w:type="spellEnd"/>
            <w:r w:rsidRPr="00DF07B0">
              <w:rPr>
                <w:rFonts w:ascii="Times New Roman" w:hAnsi="Times New Roman" w:cs="Times New Roman"/>
                <w:sz w:val="20"/>
                <w:szCs w:val="20"/>
              </w:rPr>
              <w:t xml:space="preserve">” reflects the last diagonal but on a </w:t>
            </w:r>
            <w:del w:id="1089" w:author="Author">
              <w:r w:rsidRPr="00DF07B0" w:rsidDel="00C54DA2">
                <w:rPr>
                  <w:rFonts w:ascii="Times New Roman" w:hAnsi="Times New Roman" w:cs="Times New Roman"/>
                  <w:sz w:val="20"/>
                  <w:szCs w:val="20"/>
                </w:rPr>
                <w:delText xml:space="preserve">on </w:delText>
              </w:r>
            </w:del>
            <w:r w:rsidRPr="00DF07B0">
              <w:rPr>
                <w:rFonts w:ascii="Times New Roman" w:hAnsi="Times New Roman" w:cs="Times New Roman"/>
                <w:sz w:val="20"/>
                <w:szCs w:val="20"/>
              </w:rPr>
              <w:t>discounted basis (all data referred to last reporting year) from R05</w:t>
            </w:r>
            <w:del w:id="1090" w:author="Author">
              <w:r w:rsidRPr="00DF07B0" w:rsidDel="007D332C">
                <w:rPr>
                  <w:rFonts w:ascii="Times New Roman" w:hAnsi="Times New Roman" w:cs="Times New Roman"/>
                  <w:sz w:val="20"/>
                  <w:szCs w:val="20"/>
                </w:rPr>
                <w:delText>1</w:delText>
              </w:r>
            </w:del>
            <w:ins w:id="1091"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R0650.</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R0660 is the total of R05</w:t>
            </w:r>
            <w:del w:id="1092" w:author="Author">
              <w:r w:rsidRPr="00DF07B0" w:rsidDel="007D332C">
                <w:rPr>
                  <w:rFonts w:ascii="Times New Roman" w:hAnsi="Times New Roman" w:cs="Times New Roman"/>
                  <w:sz w:val="20"/>
                  <w:szCs w:val="20"/>
                </w:rPr>
                <w:delText>1</w:delText>
              </w:r>
            </w:del>
            <w:ins w:id="1093"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 xml:space="preserve">0 to R0650 </w:t>
            </w:r>
          </w:p>
        </w:tc>
      </w:tr>
      <w:tr w:rsidR="0095672C" w:rsidRPr="00DF07B0" w:rsidTr="00166F34">
        <w:trPr>
          <w:gridAfter w:val="1"/>
          <w:wAfter w:w="46" w:type="dxa"/>
          <w:trHeight w:val="629"/>
        </w:trPr>
        <w:tc>
          <w:tcPr>
            <w:tcW w:w="1253" w:type="dxa"/>
            <w:tcBorders>
              <w:bottom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C1600 to C1750/ R0500 to R0650</w:t>
            </w:r>
          </w:p>
        </w:tc>
        <w:tc>
          <w:tcPr>
            <w:tcW w:w="2138" w:type="dxa"/>
            <w:tcBorders>
              <w:bottom w:val="single" w:sz="4" w:space="0" w:color="auto"/>
            </w:tcBorders>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Net RBNS Claims – Triangle</w:t>
            </w:r>
          </w:p>
        </w:tc>
        <w:tc>
          <w:tcPr>
            <w:tcW w:w="5851" w:type="dxa"/>
            <w:tcBorders>
              <w:bottom w:val="single" w:sz="4" w:space="0" w:color="auto"/>
            </w:tcBorders>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Triangles for each of the accident/underwriting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(and prior) and all previous reporting periods to – including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 (last reporting year) of Claims Outstanding  net of salvage/subrogation and reinsurance.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w:t>
            </w:r>
          </w:p>
        </w:tc>
      </w:tr>
      <w:tr w:rsidR="0095672C" w:rsidRPr="00DF07B0" w:rsidTr="00166F34">
        <w:trPr>
          <w:gridAfter w:val="1"/>
          <w:wAfter w:w="46" w:type="dxa"/>
          <w:trHeight w:val="416"/>
        </w:trPr>
        <w:tc>
          <w:tcPr>
            <w:tcW w:w="1253" w:type="dxa"/>
            <w:tcBorders>
              <w:bottom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C1760/ R0500 to R0660</w:t>
            </w:r>
          </w:p>
        </w:tc>
        <w:tc>
          <w:tcPr>
            <w:tcW w:w="2138" w:type="dxa"/>
            <w:tcBorders>
              <w:bottom w:val="single" w:sz="4" w:space="0" w:color="auto"/>
            </w:tcBorders>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Net RBNS Claims – Year end</w:t>
            </w:r>
            <w:ins w:id="1094" w:author="Author">
              <w:r w:rsidR="00A822AA" w:rsidRPr="00DF07B0">
                <w:rPr>
                  <w:rFonts w:ascii="Times New Roman" w:hAnsi="Times New Roman" w:cs="Times New Roman"/>
                  <w:sz w:val="20"/>
                  <w:szCs w:val="20"/>
                </w:rPr>
                <w:t xml:space="preserve"> (discounted data)</w:t>
              </w:r>
            </w:ins>
          </w:p>
        </w:tc>
        <w:tc>
          <w:tcPr>
            <w:tcW w:w="5851" w:type="dxa"/>
            <w:tcBorders>
              <w:bottom w:val="single" w:sz="4" w:space="0" w:color="auto"/>
            </w:tcBorders>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Total “</w:t>
            </w:r>
            <w:proofErr w:type="spellStart"/>
            <w:r w:rsidRPr="00DF07B0">
              <w:rPr>
                <w:rFonts w:ascii="Times New Roman" w:hAnsi="Times New Roman" w:cs="Times New Roman"/>
                <w:sz w:val="20"/>
                <w:szCs w:val="20"/>
              </w:rPr>
              <w:t>Year end</w:t>
            </w:r>
            <w:proofErr w:type="spellEnd"/>
            <w:r w:rsidRPr="00DF07B0">
              <w:rPr>
                <w:rFonts w:ascii="Times New Roman" w:hAnsi="Times New Roman" w:cs="Times New Roman"/>
                <w:sz w:val="20"/>
                <w:szCs w:val="20"/>
              </w:rPr>
              <w:t xml:space="preserve">” reflects the last diagonal </w:t>
            </w:r>
            <w:ins w:id="1095" w:author="Author">
              <w:r w:rsidR="002475CD" w:rsidRPr="00DF07B0">
                <w:rPr>
                  <w:rFonts w:ascii="Times New Roman" w:hAnsi="Times New Roman" w:cs="Times New Roman"/>
                  <w:sz w:val="20"/>
                  <w:szCs w:val="20"/>
                  <w:rPrChange w:id="1096" w:author="Author">
                    <w:rPr>
                      <w:rFonts w:ascii="Times New Roman" w:hAnsi="Times New Roman" w:cs="Times New Roman"/>
                      <w:sz w:val="20"/>
                      <w:szCs w:val="20"/>
                      <w:highlight w:val="yellow"/>
                    </w:rPr>
                  </w:rPrChange>
                </w:rPr>
                <w:t>but on a discounted basis</w:t>
              </w:r>
              <w:r w:rsidR="002475CD"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(all data referred to last reporting year) from R05</w:t>
            </w:r>
            <w:del w:id="1097" w:author="Author">
              <w:r w:rsidRPr="00DF07B0" w:rsidDel="007D332C">
                <w:rPr>
                  <w:rFonts w:ascii="Times New Roman" w:hAnsi="Times New Roman" w:cs="Times New Roman"/>
                  <w:sz w:val="20"/>
                  <w:szCs w:val="20"/>
                </w:rPr>
                <w:delText>1</w:delText>
              </w:r>
            </w:del>
            <w:ins w:id="1098"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R0650.</w:t>
            </w:r>
          </w:p>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R0660 is the total of R05</w:t>
            </w:r>
            <w:del w:id="1099" w:author="Author">
              <w:r w:rsidRPr="00DF07B0" w:rsidDel="007D332C">
                <w:rPr>
                  <w:rFonts w:ascii="Times New Roman" w:hAnsi="Times New Roman" w:cs="Times New Roman"/>
                  <w:sz w:val="20"/>
                  <w:szCs w:val="20"/>
                </w:rPr>
                <w:delText>1</w:delText>
              </w:r>
            </w:del>
            <w:ins w:id="1100" w:author="Author">
              <w:r w:rsidR="007D332C" w:rsidRPr="00DF07B0">
                <w:rPr>
                  <w:rFonts w:ascii="Times New Roman" w:hAnsi="Times New Roman" w:cs="Times New Roman"/>
                  <w:sz w:val="20"/>
                  <w:szCs w:val="20"/>
                </w:rPr>
                <w:t>0</w:t>
              </w:r>
            </w:ins>
            <w:r w:rsidRPr="00DF07B0">
              <w:rPr>
                <w:rFonts w:ascii="Times New Roman" w:hAnsi="Times New Roman" w:cs="Times New Roman"/>
                <w:sz w:val="20"/>
                <w:szCs w:val="20"/>
              </w:rPr>
              <w:t>0 to R0650.</w:t>
            </w:r>
          </w:p>
        </w:tc>
      </w:tr>
      <w:tr w:rsidR="0095672C" w:rsidRPr="00DF07B0" w:rsidTr="00166F34">
        <w:trPr>
          <w:gridAfter w:val="1"/>
          <w:wAfter w:w="46" w:type="dxa"/>
          <w:trHeight w:val="555"/>
        </w:trPr>
        <w:tc>
          <w:tcPr>
            <w:tcW w:w="9242" w:type="dxa"/>
            <w:gridSpan w:val="3"/>
            <w:tcBorders>
              <w:top w:val="single" w:sz="4" w:space="0" w:color="auto"/>
              <w:left w:val="nil"/>
              <w:bottom w:val="single" w:sz="4" w:space="0" w:color="auto"/>
              <w:right w:val="nil"/>
            </w:tcBorders>
            <w:hideMark/>
          </w:tcPr>
          <w:p w:rsidR="0095672C" w:rsidRPr="00DF07B0" w:rsidRDefault="0095672C" w:rsidP="00950116">
            <w:pPr>
              <w:spacing w:before="120" w:after="120" w:line="276" w:lineRule="auto"/>
              <w:rPr>
                <w:rFonts w:ascii="Times New Roman" w:hAnsi="Times New Roman" w:cs="Times New Roman"/>
                <w:b/>
                <w:sz w:val="20"/>
                <w:szCs w:val="20"/>
              </w:rPr>
            </w:pPr>
            <w:r w:rsidRPr="00DF07B0">
              <w:rPr>
                <w:rFonts w:ascii="Times New Roman" w:hAnsi="Times New Roman" w:cs="Times New Roman"/>
                <w:b/>
                <w:sz w:val="20"/>
                <w:szCs w:val="20"/>
              </w:rPr>
              <w:t> Inflation rates (only in the case of using methods that take into account inflation to adjust data)</w:t>
            </w:r>
          </w:p>
        </w:tc>
      </w:tr>
      <w:tr w:rsidR="0095672C" w:rsidRPr="00DF07B0" w:rsidTr="00166F34">
        <w:trPr>
          <w:gridAfter w:val="1"/>
          <w:wAfter w:w="46" w:type="dxa"/>
          <w:trHeight w:val="630"/>
        </w:trPr>
        <w:tc>
          <w:tcPr>
            <w:tcW w:w="1253" w:type="dxa"/>
            <w:tcBorders>
              <w:top w:val="single" w:sz="4" w:space="0" w:color="auto"/>
            </w:tcBorders>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C1800 to C1940/ R0700</w:t>
            </w:r>
          </w:p>
        </w:tc>
        <w:tc>
          <w:tcPr>
            <w:tcW w:w="2138" w:type="dxa"/>
            <w:tcBorders>
              <w:top w:val="single" w:sz="4" w:space="0" w:color="auto"/>
            </w:tcBorders>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Historic inflation rate – total</w:t>
            </w:r>
          </w:p>
        </w:tc>
        <w:tc>
          <w:tcPr>
            <w:tcW w:w="5851" w:type="dxa"/>
            <w:tcBorders>
              <w:top w:val="single" w:sz="4" w:space="0" w:color="auto"/>
            </w:tcBorders>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 the case of use of run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off techniques that explicitly take into account inflation in order to adjust data report by year, and for the 15 years, historic inflation rate used to adjusted historical paid losses triangles.</w:t>
            </w:r>
          </w:p>
        </w:tc>
      </w:tr>
      <w:tr w:rsidR="0095672C" w:rsidRPr="00DF07B0" w:rsidTr="00166F34">
        <w:trPr>
          <w:gridAfter w:val="1"/>
          <w:wAfter w:w="46" w:type="dxa"/>
          <w:trHeight w:val="9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C1800 to C1940/ R0710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Historic inflation rate – external inflation</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 the case of use of run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off techniques that explicitly take into account inflation in order to adjust data report, by year, and for the 15 years, historic external inflation: which is the  “economic” or “general” inflation, i.e. the increase of the price of goods and services in an specific economy (e.g. Consumer Price Index, Producer Price Index, etc.</w:t>
            </w:r>
          </w:p>
        </w:tc>
      </w:tr>
      <w:tr w:rsidR="0095672C" w:rsidRPr="00DF07B0" w:rsidTr="00166F34">
        <w:trPr>
          <w:gridAfter w:val="1"/>
          <w:wAfter w:w="46" w:type="dxa"/>
          <w:trHeight w:val="9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C1800 to C1940/ R0720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Historic inflation rate – endogenous  inflation</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 the case of use of run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off techniques that explicitly take into account inflation in order to adjust data report, by year, and for the 15 years, historic endogenous  inflation: which is an increase of claim costs specific of the </w:t>
            </w:r>
            <w:r w:rsidR="00793BC4"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under consideration.</w:t>
            </w:r>
          </w:p>
        </w:tc>
      </w:tr>
      <w:tr w:rsidR="0095672C" w:rsidRPr="00DF07B0" w:rsidTr="00166F34">
        <w:trPr>
          <w:gridAfter w:val="1"/>
          <w:wAfter w:w="46" w:type="dxa"/>
          <w:trHeight w:val="6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C2000 to C2140/ R0730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Expected inflation rate – total</w:t>
            </w:r>
          </w:p>
        </w:tc>
        <w:tc>
          <w:tcPr>
            <w:tcW w:w="5851" w:type="dxa"/>
            <w:hideMark/>
          </w:tcPr>
          <w:p w:rsidR="0095672C" w:rsidRPr="00DF07B0" w:rsidRDefault="0095672C">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 the case of use of run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off techniques that explicitly take into account inflation in order to adjust data report by year, and for the 15 years, expected inflation rate used to adjusted historical paid losses triangles.</w:t>
            </w:r>
          </w:p>
        </w:tc>
      </w:tr>
      <w:tr w:rsidR="0095672C" w:rsidRPr="00DF07B0" w:rsidTr="00166F34">
        <w:trPr>
          <w:gridAfter w:val="1"/>
          <w:wAfter w:w="46" w:type="dxa"/>
          <w:trHeight w:val="1669"/>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C2000 to C2140/ R0740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Expected inflation rate – external inflation</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 the case of use of run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off techniques that explicitly take into account inflation in order to adjust data report, by year, and for the 15 years, expected external inflation: which is the  “economic” or “general” inflation, i.e. the increase of the price of goods and services in an specific economy (e.g. Consumer Price Index, Producer Price Index, etc.</w:t>
            </w:r>
          </w:p>
        </w:tc>
      </w:tr>
      <w:tr w:rsidR="0095672C" w:rsidRPr="00DF07B0" w:rsidTr="00166F34">
        <w:trPr>
          <w:gridAfter w:val="1"/>
          <w:wAfter w:w="46" w:type="dxa"/>
          <w:trHeight w:val="9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C2000 to C2140/ R0750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Expected inflation rate – endogenous  inflation</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 the case of use of run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off techniques that explicitly take into account inflation in order to adjust data report, by year, and for the 15 years, expected endogenous inflation: which is an increase of claim costs specific of the </w:t>
            </w:r>
            <w:r w:rsidR="00793BC4"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under consideration.</w:t>
            </w:r>
          </w:p>
        </w:tc>
      </w:tr>
      <w:tr w:rsidR="0095672C" w:rsidRPr="00DF07B0" w:rsidTr="00166F34">
        <w:trPr>
          <w:gridAfter w:val="1"/>
          <w:wAfter w:w="46" w:type="dxa"/>
          <w:trHeight w:val="630"/>
        </w:trPr>
        <w:tc>
          <w:tcPr>
            <w:tcW w:w="1253"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C2200/ R0760</w:t>
            </w:r>
          </w:p>
        </w:tc>
        <w:tc>
          <w:tcPr>
            <w:tcW w:w="2138"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Description of inflation rate used</w:t>
            </w:r>
          </w:p>
        </w:tc>
        <w:tc>
          <w:tcPr>
            <w:tcW w:w="5851" w:type="dxa"/>
            <w:hideMark/>
          </w:tcPr>
          <w:p w:rsidR="0095672C" w:rsidRPr="00DF07B0" w:rsidRDefault="0095672C"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In the case of use of run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off techniques that explicitly take into account inflation in order to adjust data report narrative description of inflation rate used.</w:t>
            </w:r>
          </w:p>
        </w:tc>
      </w:tr>
    </w:tbl>
    <w:p w:rsidR="0095672C" w:rsidRPr="00DF07B0" w:rsidRDefault="0095672C">
      <w:pPr>
        <w:rPr>
          <w:rFonts w:ascii="Times New Roman" w:hAnsi="Times New Roman" w:cs="Times New Roman"/>
          <w:sz w:val="20"/>
          <w:szCs w:val="20"/>
        </w:rPr>
      </w:pPr>
    </w:p>
    <w:p w:rsidR="0095672C" w:rsidRPr="00DF07B0" w:rsidRDefault="0095672C" w:rsidP="00950116">
      <w:pPr>
        <w:jc w:val="both"/>
        <w:rPr>
          <w:rFonts w:ascii="Times New Roman" w:hAnsi="Times New Roman" w:cs="Times New Roman"/>
          <w:b/>
          <w:bCs/>
          <w:sz w:val="20"/>
          <w:szCs w:val="20"/>
        </w:rPr>
      </w:pPr>
    </w:p>
    <w:p w:rsidR="0095672C" w:rsidRPr="00DF07B0" w:rsidRDefault="0095672C" w:rsidP="00950116">
      <w:pPr>
        <w:jc w:val="both"/>
        <w:rPr>
          <w:rFonts w:ascii="Times New Roman" w:hAnsi="Times New Roman" w:cs="Times New Roman"/>
          <w:sz w:val="20"/>
          <w:szCs w:val="20"/>
          <w:rPrChange w:id="1101" w:author="Author">
            <w:rPr>
              <w:rFonts w:ascii="Times New Roman" w:hAnsi="Times New Roman" w:cs="Times New Roman"/>
              <w:sz w:val="20"/>
              <w:szCs w:val="20"/>
              <w:highlight w:val="green"/>
            </w:rPr>
          </w:rPrChange>
        </w:rPr>
      </w:pPr>
      <w:r w:rsidRPr="00DF07B0">
        <w:rPr>
          <w:rFonts w:ascii="Times New Roman" w:hAnsi="Times New Roman" w:cs="Times New Roman"/>
          <w:b/>
          <w:bCs/>
          <w:sz w:val="20"/>
          <w:szCs w:val="20"/>
        </w:rPr>
        <w:t>S.20.01</w:t>
      </w:r>
      <w:r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Pr="00DF07B0">
        <w:rPr>
          <w:rFonts w:ascii="Times New Roman" w:hAnsi="Times New Roman" w:cs="Times New Roman"/>
          <w:b/>
          <w:bCs/>
          <w:sz w:val="20"/>
          <w:szCs w:val="20"/>
        </w:rPr>
        <w:t>Development of the distribution of the claims incurred</w:t>
      </w:r>
    </w:p>
    <w:p w:rsidR="0095672C" w:rsidRPr="00DF07B0" w:rsidRDefault="0095672C" w:rsidP="00950116">
      <w:pPr>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95672C" w:rsidRPr="00DF07B0" w:rsidRDefault="00D811EE"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Pr="00DF07B0">
        <w:rPr>
          <w:rFonts w:ascii="Times New Roman" w:hAnsi="Times New Roman" w:cs="Times New Roman"/>
          <w:sz w:val="20"/>
          <w:szCs w:val="20"/>
        </w:rPr>
        <w:t xml:space="preserve"> p</w:t>
      </w:r>
      <w:r w:rsidR="0095672C" w:rsidRPr="00DF07B0">
        <w:rPr>
          <w:rFonts w:ascii="Times New Roman" w:hAnsi="Times New Roman" w:cs="Times New Roman"/>
          <w:sz w:val="20"/>
          <w:szCs w:val="20"/>
        </w:rPr>
        <w:t>rovide</w:t>
      </w:r>
      <w:r w:rsidRPr="00DF07B0">
        <w:rPr>
          <w:rFonts w:ascii="Times New Roman" w:hAnsi="Times New Roman" w:cs="Times New Roman"/>
          <w:sz w:val="20"/>
          <w:szCs w:val="20"/>
        </w:rPr>
        <w:t>s</w:t>
      </w:r>
      <w:r w:rsidR="0095672C" w:rsidRPr="00DF07B0">
        <w:rPr>
          <w:rFonts w:ascii="Times New Roman" w:hAnsi="Times New Roman" w:cs="Times New Roman"/>
          <w:sz w:val="20"/>
          <w:szCs w:val="20"/>
        </w:rPr>
        <w:t xml:space="preserve"> an overview about the run</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off/movement of non</w:t>
      </w:r>
      <w:r w:rsidR="0072092D" w:rsidRPr="00DF07B0">
        <w:rPr>
          <w:rFonts w:ascii="Times New Roman" w:hAnsi="Times New Roman" w:cs="Times New Roman"/>
          <w:sz w:val="20"/>
          <w:szCs w:val="20"/>
        </w:rPr>
        <w:t>–</w:t>
      </w:r>
      <w:r w:rsidR="0095672C" w:rsidRPr="00DF07B0">
        <w:rPr>
          <w:rFonts w:ascii="Times New Roman" w:hAnsi="Times New Roman" w:cs="Times New Roman"/>
          <w:sz w:val="20"/>
          <w:szCs w:val="20"/>
        </w:rPr>
        <w:t>life claims portfolios, in terms of both claims paid (split by different type of claims) and RBNS claims (as defined in S.19.01).</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template must be filled for each Line of Business (12 </w:t>
      </w:r>
      <w:r w:rsidR="00793BC4"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in total) with regards to gross direct business (i.e. undertakings are exempted to report the accepted – proportional and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 business); in case of RBNS denominated in different currencies, it is required to report only the total in the reporting currency.</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With regard to the number of claims to be reported, undertakings will use their specific definition or, if available, specification existing at national level (for instance requirement laid down by the National Supervisory Authority). However, each claim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once</w:t>
      </w:r>
      <w:ins w:id="1102" w:author="Author">
        <w:r w:rsidR="007D332C" w:rsidRPr="00DF07B0">
          <w:rPr>
            <w:rFonts w:ascii="Times New Roman" w:hAnsi="Times New Roman" w:cs="Times New Roman"/>
            <w:sz w:val="20"/>
            <w:szCs w:val="20"/>
          </w:rPr>
          <w:t xml:space="preserve"> </w:t>
        </w:r>
        <w:r w:rsidR="00E25D65" w:rsidRPr="00DF07B0">
          <w:rPr>
            <w:rFonts w:ascii="Times New Roman" w:hAnsi="Times New Roman" w:cs="Times New Roman"/>
            <w:sz w:val="20"/>
            <w:szCs w:val="20"/>
          </w:rPr>
          <w:t xml:space="preserve">by </w:t>
        </w:r>
        <w:r w:rsidR="007D332C" w:rsidRPr="00DF07B0">
          <w:rPr>
            <w:rFonts w:ascii="Times New Roman" w:hAnsi="Times New Roman" w:cs="Times New Roman"/>
            <w:sz w:val="20"/>
            <w:szCs w:val="20"/>
          </w:rPr>
          <w:t>Line of Business</w:t>
        </w:r>
      </w:ins>
      <w:r w:rsidRPr="00DF07B0">
        <w:rPr>
          <w:rFonts w:ascii="Times New Roman" w:hAnsi="Times New Roman" w:cs="Times New Roman"/>
          <w:sz w:val="20"/>
          <w:szCs w:val="20"/>
        </w:rPr>
        <w:t xml:space="preserve">. If any claim is closed and reopened during the year, it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not be reported in the column “Reopen Claims during the year” but it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in relevant column regarding “Open Claims at the beginning of the year” or “Claims reported during the year”.</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w:t>
      </w:r>
      <w:r w:rsidR="00F85A8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provided that they use the same year consistently, year on year.</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As per the number of years to be reported, the same reporting requirement introduced in S.19.01 applies.</w:t>
      </w:r>
    </w:p>
    <w:tbl>
      <w:tblPr>
        <w:tblStyle w:val="TableGrid"/>
        <w:tblW w:w="0" w:type="auto"/>
        <w:tblLook w:val="04A0" w:firstRow="1" w:lastRow="0" w:firstColumn="1" w:lastColumn="0" w:noHBand="0" w:noVBand="1"/>
      </w:tblPr>
      <w:tblGrid>
        <w:gridCol w:w="1216"/>
        <w:gridCol w:w="2721"/>
        <w:gridCol w:w="5305"/>
      </w:tblGrid>
      <w:tr w:rsidR="0095672C" w:rsidRPr="00DF07B0" w:rsidTr="00950116">
        <w:trPr>
          <w:trHeight w:val="315"/>
        </w:trPr>
        <w:tc>
          <w:tcPr>
            <w:tcW w:w="1216" w:type="dxa"/>
            <w:vAlign w:val="center"/>
            <w:hideMark/>
          </w:tcPr>
          <w:p w:rsidR="0095672C" w:rsidRPr="00DF07B0" w:rsidRDefault="0095672C" w:rsidP="00950116">
            <w:pPr>
              <w:jc w:val="center"/>
              <w:rPr>
                <w:rFonts w:ascii="Times New Roman" w:hAnsi="Times New Roman" w:cs="Times New Roman"/>
                <w:b/>
                <w:bCs/>
                <w:sz w:val="20"/>
                <w:szCs w:val="20"/>
              </w:rPr>
            </w:pPr>
          </w:p>
        </w:tc>
        <w:tc>
          <w:tcPr>
            <w:tcW w:w="2721" w:type="dxa"/>
            <w:vAlign w:val="center"/>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305" w:type="dxa"/>
            <w:vAlign w:val="center"/>
            <w:hideMark/>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925"/>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Z0010</w:t>
            </w:r>
          </w:p>
        </w:tc>
        <w:tc>
          <w:tcPr>
            <w:tcW w:w="27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Line of business</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w:t>
            </w:r>
            <w:r w:rsidR="00F85A8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reported.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Medical expense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Income protection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Workers' compensation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Motor vehicle liability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motor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Marine, aviation and transport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Fire and other damage to property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 liability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and suretyship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Legal expenses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Assistance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Miscellaneous financial loss</w:t>
            </w:r>
          </w:p>
        </w:tc>
      </w:tr>
      <w:tr w:rsidR="0095672C" w:rsidRPr="00DF07B0" w:rsidTr="00950116">
        <w:trPr>
          <w:trHeight w:val="300"/>
        </w:trPr>
        <w:tc>
          <w:tcPr>
            <w:tcW w:w="1216" w:type="dxa"/>
            <w:vMerge w:val="restart"/>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Z0020</w:t>
            </w:r>
          </w:p>
        </w:tc>
        <w:tc>
          <w:tcPr>
            <w:tcW w:w="2721" w:type="dxa"/>
            <w:vMerge w:val="restart"/>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Accident year / Underwriting year</w:t>
            </w:r>
          </w:p>
          <w:p w:rsidR="0095672C" w:rsidRPr="00DF07B0" w:rsidRDefault="0095672C">
            <w:pPr>
              <w:rPr>
                <w:rFonts w:ascii="Times New Roman" w:hAnsi="Times New Roman" w:cs="Times New Roman"/>
                <w:sz w:val="20"/>
                <w:szCs w:val="20"/>
              </w:rPr>
            </w:pPr>
          </w:p>
        </w:tc>
        <w:tc>
          <w:tcPr>
            <w:tcW w:w="5305" w:type="dxa"/>
            <w:vMerge w:val="restart"/>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Report the standard used by the undertakings for reporting of claims development. One of the options from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1 – Accident year</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2 – Underwriting year</w:t>
            </w:r>
          </w:p>
        </w:tc>
      </w:tr>
      <w:tr w:rsidR="0095672C" w:rsidRPr="00DF07B0" w:rsidTr="00950116">
        <w:trPr>
          <w:trHeight w:val="315"/>
        </w:trPr>
        <w:tc>
          <w:tcPr>
            <w:tcW w:w="1216" w:type="dxa"/>
            <w:vMerge/>
            <w:hideMark/>
          </w:tcPr>
          <w:p w:rsidR="0095672C" w:rsidRPr="00DF07B0" w:rsidRDefault="0095672C">
            <w:pPr>
              <w:rPr>
                <w:rFonts w:ascii="Times New Roman" w:hAnsi="Times New Roman" w:cs="Times New Roman"/>
                <w:sz w:val="20"/>
                <w:szCs w:val="20"/>
              </w:rPr>
            </w:pPr>
          </w:p>
        </w:tc>
        <w:tc>
          <w:tcPr>
            <w:tcW w:w="2721" w:type="dxa"/>
            <w:vMerge/>
            <w:hideMark/>
          </w:tcPr>
          <w:p w:rsidR="0095672C" w:rsidRPr="00DF07B0" w:rsidRDefault="0095672C">
            <w:pPr>
              <w:rPr>
                <w:rFonts w:ascii="Times New Roman" w:hAnsi="Times New Roman" w:cs="Times New Roman"/>
                <w:sz w:val="20"/>
                <w:szCs w:val="20"/>
              </w:rPr>
            </w:pPr>
          </w:p>
        </w:tc>
        <w:tc>
          <w:tcPr>
            <w:tcW w:w="5305" w:type="dxa"/>
            <w:vMerge/>
            <w:hideMark/>
          </w:tcPr>
          <w:p w:rsidR="0095672C" w:rsidRPr="00DF07B0" w:rsidRDefault="0095672C">
            <w:pPr>
              <w:rPr>
                <w:rFonts w:ascii="Times New Roman" w:hAnsi="Times New Roman" w:cs="Times New Roman"/>
                <w:sz w:val="20"/>
                <w:szCs w:val="20"/>
              </w:rPr>
            </w:pPr>
          </w:p>
        </w:tc>
      </w:tr>
      <w:tr w:rsidR="0095672C" w:rsidRPr="00DF07B0" w:rsidTr="00950116">
        <w:trPr>
          <w:trHeight w:val="315"/>
        </w:trPr>
        <w:tc>
          <w:tcPr>
            <w:tcW w:w="121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C0020/ R0010 to R0160 </w:t>
            </w:r>
          </w:p>
        </w:tc>
        <w:tc>
          <w:tcPr>
            <w:tcW w:w="2721"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RBNS claims. Open Claims  at the beginning of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w:t>
            </w:r>
          </w:p>
        </w:tc>
        <w:tc>
          <w:tcPr>
            <w:tcW w:w="5305"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number of open claims at the beginning of the year and still open at the end of the reporting year,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tc>
      </w:tr>
      <w:tr w:rsidR="0095672C" w:rsidRPr="00DF07B0" w:rsidTr="00950116">
        <w:trPr>
          <w:trHeight w:val="1583"/>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C0030/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RBNS claims. Open Claims  at the beginning of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RBNS at the beginning of the year</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RBNS Claims, net of salvage and subrogation, at the beginning of the year and still open at the end of the reporting year,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1005"/>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C0040/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RBNS claims. Open Claims  at the beginning of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payments made during the current year</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payments, net of salvage and subrogation, made during the current year regarding claims still open at the end of the reporting year,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1309"/>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C0050/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RBNS claims. Open Claims  at the beginning of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RBNS at the end of the period</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RBNS Claims, net of salvage and subrogation, at the end of the period regarding claims still open at the end of the reporting year,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1389"/>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C0060/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RBNS claims. Open Claims  at the beginning of the year, Closed Claims at the end of the year, settled with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 ended with payments</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number of Claims open at the beginning of the year and closed at the end of the year and settled with payments,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tc>
      </w:tr>
      <w:tr w:rsidR="0095672C" w:rsidRPr="00DF07B0" w:rsidTr="00950116">
        <w:trPr>
          <w:trHeight w:val="1328"/>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C0070/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RBNS claims. Open Claims  at the beginning of the year, Closed Claims at the end of the year, settled with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RBNS at the beginning of the year</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RBNS Claims, net of salvage and subrogation, open at the beginning of the year and closed at the end of the year and settled with payments,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771"/>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C0080/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RBNS claims. Open Claims  at the beginning of the year, Closed Claims at the end of the year, settled with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payments made during the current year</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payments, net of salvage and subrogation, made during the current year regarding claims closed at the end of the reporting year and settled with payments,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841"/>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 R0010 to R0160</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RBNS claims. Open Claims  at the beginning of the year, Closed Claims at the end of the year, settled without any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 ended without any payment</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number of Claims open at the beginning of the year and closed at the end of the year and settled without any payment,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r w:rsidRPr="00DF07B0" w:rsidDel="00040140">
              <w:rPr>
                <w:rFonts w:ascii="Times New Roman" w:hAnsi="Times New Roman" w:cs="Times New Roman"/>
                <w:sz w:val="20"/>
                <w:szCs w:val="20"/>
              </w:rPr>
              <w:t xml:space="preserve"> </w:t>
            </w:r>
          </w:p>
        </w:tc>
      </w:tr>
      <w:tr w:rsidR="0095672C" w:rsidRPr="00DF07B0" w:rsidTr="00950116">
        <w:trPr>
          <w:trHeight w:val="1691"/>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C0100/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RBNS claims. Open Claims  at the beginning of the year, Closed Claims at the end of the year, settled without any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RBNS at the beginning of the year referred to claims settled without any payment</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RBNS Claims, net of salvage and subrogation, open at the beginning of the year and closed at the end of the year and settled without any payment,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1331"/>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C0110/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number of claims reported during the year and still open at the end of the year,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r w:rsidRPr="00DF07B0" w:rsidDel="00040140">
              <w:rPr>
                <w:rFonts w:ascii="Times New Roman" w:hAnsi="Times New Roman" w:cs="Times New Roman"/>
                <w:sz w:val="20"/>
                <w:szCs w:val="20"/>
              </w:rPr>
              <w:t xml:space="preserve"> </w:t>
            </w:r>
          </w:p>
        </w:tc>
      </w:tr>
      <w:tr w:rsidR="0095672C" w:rsidRPr="00DF07B0" w:rsidTr="00950116">
        <w:trPr>
          <w:trHeight w:val="1784"/>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C0120/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payments made during the current year</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payments, net of salvage and subrogation, made during the current year regarding claims reported during the year and still open at the end of the reporting year,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748"/>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C0130/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RBNS at the end of the period</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RBNS Claims, net of salvage and subrogation, at the end of the period regarding claims reported during the year and still open at the end of the reporting year,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 (the year </w:t>
            </w:r>
            <w:r w:rsidRPr="00DF07B0">
              <w:rPr>
                <w:rFonts w:ascii="Times New Roman" w:hAnsi="Times New Roman" w:cs="Times New Roman"/>
                <w:sz w:val="20"/>
                <w:szCs w:val="20"/>
              </w:rPr>
              <w:lastRenderedPageBreak/>
              <w:t>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r w:rsidRPr="00DF07B0" w:rsidDel="00040140">
              <w:rPr>
                <w:rFonts w:ascii="Times New Roman" w:hAnsi="Times New Roman" w:cs="Times New Roman"/>
                <w:sz w:val="20"/>
                <w:szCs w:val="20"/>
              </w:rPr>
              <w:t xml:space="preserve">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1289"/>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C0140/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Closed Claims at the end of the year, settled with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 ended with payments</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number of Claims reported during the year and closed at the end of the year and settled with payments,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r w:rsidRPr="00DF07B0" w:rsidDel="00040140">
              <w:rPr>
                <w:rFonts w:ascii="Times New Roman" w:hAnsi="Times New Roman" w:cs="Times New Roman"/>
                <w:sz w:val="20"/>
                <w:szCs w:val="20"/>
              </w:rPr>
              <w:t xml:space="preserve"> </w:t>
            </w:r>
          </w:p>
        </w:tc>
      </w:tr>
      <w:tr w:rsidR="0095672C" w:rsidRPr="00DF07B0" w:rsidTr="00950116">
        <w:trPr>
          <w:trHeight w:val="1040"/>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C0150/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Closed Claims at the end of the year, settled with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payments made during the current year</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payments, net of salvage and subrogation, made during the current year regarding claims reported during the year and closed at the end of the year and settled with payments,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1201"/>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C0160/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Closed Claims at the end of the year, settled without any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 ended without any payment</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number of Claims reported during the year and closed at the end of the year and settled without any payment,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r w:rsidRPr="00DF07B0" w:rsidDel="00040140">
              <w:rPr>
                <w:rFonts w:ascii="Times New Roman" w:hAnsi="Times New Roman" w:cs="Times New Roman"/>
                <w:sz w:val="20"/>
                <w:szCs w:val="20"/>
              </w:rPr>
              <w:t xml:space="preserve"> </w:t>
            </w:r>
          </w:p>
        </w:tc>
      </w:tr>
      <w:tr w:rsidR="0095672C" w:rsidRPr="00DF07B0" w:rsidTr="00950116">
        <w:trPr>
          <w:trHeight w:val="1124"/>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C0170/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Reopen claims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number of Claims reopened during the year</w:t>
            </w:r>
            <w:proofErr w:type="gramStart"/>
            <w:r w:rsidRPr="00DF07B0">
              <w:rPr>
                <w:rFonts w:ascii="Times New Roman" w:hAnsi="Times New Roman" w:cs="Times New Roman"/>
                <w:sz w:val="20"/>
                <w:szCs w:val="20"/>
              </w:rPr>
              <w:t> </w:t>
            </w:r>
            <w:r w:rsidRPr="00DF07B0" w:rsidDel="00015AD0">
              <w:rPr>
                <w:rFonts w:ascii="Times New Roman" w:hAnsi="Times New Roman" w:cs="Times New Roman"/>
                <w:sz w:val="20"/>
                <w:szCs w:val="20"/>
              </w:rPr>
              <w:t xml:space="preserve"> </w:t>
            </w:r>
            <w:r w:rsidRPr="00DF07B0">
              <w:rPr>
                <w:rFonts w:ascii="Times New Roman" w:hAnsi="Times New Roman" w:cs="Times New Roman"/>
                <w:sz w:val="20"/>
                <w:szCs w:val="20"/>
              </w:rPr>
              <w:t>and</w:t>
            </w:r>
            <w:proofErr w:type="gramEnd"/>
            <w:r w:rsidRPr="00DF07B0">
              <w:rPr>
                <w:rFonts w:ascii="Times New Roman" w:hAnsi="Times New Roman" w:cs="Times New Roman"/>
                <w:sz w:val="20"/>
                <w:szCs w:val="20"/>
              </w:rPr>
              <w:t xml:space="preserve"> still open at the end of the year,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r w:rsidRPr="00DF07B0" w:rsidDel="00040140">
              <w:rPr>
                <w:rFonts w:ascii="Times New Roman" w:hAnsi="Times New Roman" w:cs="Times New Roman"/>
                <w:sz w:val="20"/>
                <w:szCs w:val="20"/>
              </w:rPr>
              <w:t xml:space="preserve"> </w:t>
            </w:r>
          </w:p>
        </w:tc>
      </w:tr>
      <w:tr w:rsidR="0095672C" w:rsidRPr="00DF07B0" w:rsidTr="00950116">
        <w:trPr>
          <w:trHeight w:val="1800"/>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C0180/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Reopen claims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payments made during the current year</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payments, net of salvage and subrogation, made during the current year regarding claims reopened during the year</w:t>
            </w:r>
            <w:proofErr w:type="gramStart"/>
            <w:r w:rsidRPr="00DF07B0">
              <w:rPr>
                <w:rFonts w:ascii="Times New Roman" w:hAnsi="Times New Roman" w:cs="Times New Roman"/>
                <w:sz w:val="20"/>
                <w:szCs w:val="20"/>
              </w:rPr>
              <w:t> </w:t>
            </w:r>
            <w:r w:rsidRPr="00DF07B0" w:rsidDel="00A3582D">
              <w:rPr>
                <w:rFonts w:ascii="Times New Roman" w:hAnsi="Times New Roman" w:cs="Times New Roman"/>
                <w:sz w:val="20"/>
                <w:szCs w:val="20"/>
              </w:rPr>
              <w:t xml:space="preserve"> </w:t>
            </w:r>
            <w:r w:rsidRPr="00DF07B0">
              <w:rPr>
                <w:rFonts w:ascii="Times New Roman" w:hAnsi="Times New Roman" w:cs="Times New Roman"/>
                <w:sz w:val="20"/>
                <w:szCs w:val="20"/>
              </w:rPr>
              <w:t>and</w:t>
            </w:r>
            <w:proofErr w:type="gramEnd"/>
            <w:r w:rsidRPr="00DF07B0">
              <w:rPr>
                <w:rFonts w:ascii="Times New Roman" w:hAnsi="Times New Roman" w:cs="Times New Roman"/>
                <w:sz w:val="20"/>
                <w:szCs w:val="20"/>
              </w:rPr>
              <w:t xml:space="preserve"> still open at the end of the year,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838"/>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C0190/ R0010 to R0160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Reopen claims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RBNS at the end of the period</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gross RBNS Claims, net of salvage and </w:t>
            </w:r>
            <w:proofErr w:type="spellStart"/>
            <w:r w:rsidRPr="00DF07B0">
              <w:rPr>
                <w:rFonts w:ascii="Times New Roman" w:hAnsi="Times New Roman" w:cs="Times New Roman"/>
                <w:sz w:val="20"/>
                <w:szCs w:val="20"/>
              </w:rPr>
              <w:t>subrogation</w:t>
            </w:r>
            <w:proofErr w:type="gramStart"/>
            <w:r w:rsidRPr="00DF07B0">
              <w:rPr>
                <w:rFonts w:ascii="Times New Roman" w:hAnsi="Times New Roman" w:cs="Times New Roman"/>
                <w:sz w:val="20"/>
                <w:szCs w:val="20"/>
              </w:rPr>
              <w:t>,at</w:t>
            </w:r>
            <w:proofErr w:type="spellEnd"/>
            <w:proofErr w:type="gramEnd"/>
            <w:r w:rsidRPr="00DF07B0">
              <w:rPr>
                <w:rFonts w:ascii="Times New Roman" w:hAnsi="Times New Roman" w:cs="Times New Roman"/>
                <w:sz w:val="20"/>
                <w:szCs w:val="20"/>
              </w:rPr>
              <w:t xml:space="preserve"> the end of the period regarding claims reopened during the year </w:t>
            </w:r>
            <w:r w:rsidRPr="00DF07B0" w:rsidDel="00A3582D">
              <w:rPr>
                <w:rFonts w:ascii="Times New Roman" w:hAnsi="Times New Roman" w:cs="Times New Roman"/>
                <w:sz w:val="20"/>
                <w:szCs w:val="20"/>
              </w:rPr>
              <w:t xml:space="preserve"> </w:t>
            </w:r>
            <w:r w:rsidRPr="00DF07B0">
              <w:rPr>
                <w:rFonts w:ascii="Times New Roman" w:hAnsi="Times New Roman" w:cs="Times New Roman"/>
                <w:sz w:val="20"/>
                <w:szCs w:val="20"/>
              </w:rPr>
              <w:t>and still open at the end of the year,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798"/>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C0200/ R0010 to R0160 </w:t>
            </w:r>
          </w:p>
        </w:tc>
        <w:tc>
          <w:tcPr>
            <w:tcW w:w="27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Reopen claims during the year, Closed Claims  at the end of the period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 ended with payments</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number of Claims reopened during the year</w:t>
            </w:r>
            <w:proofErr w:type="gramStart"/>
            <w:r w:rsidRPr="00DF07B0">
              <w:rPr>
                <w:rFonts w:ascii="Times New Roman" w:hAnsi="Times New Roman" w:cs="Times New Roman"/>
                <w:sz w:val="20"/>
                <w:szCs w:val="20"/>
              </w:rPr>
              <w:t> </w:t>
            </w:r>
            <w:r w:rsidRPr="00DF07B0" w:rsidDel="00A3582D">
              <w:rPr>
                <w:rFonts w:ascii="Times New Roman" w:hAnsi="Times New Roman" w:cs="Times New Roman"/>
                <w:sz w:val="20"/>
                <w:szCs w:val="20"/>
              </w:rPr>
              <w:t xml:space="preserve"> </w:t>
            </w:r>
            <w:r w:rsidRPr="00DF07B0">
              <w:rPr>
                <w:rFonts w:ascii="Times New Roman" w:hAnsi="Times New Roman" w:cs="Times New Roman"/>
                <w:sz w:val="20"/>
                <w:szCs w:val="20"/>
              </w:rPr>
              <w:t>and</w:t>
            </w:r>
            <w:proofErr w:type="gramEnd"/>
            <w:r w:rsidRPr="00DF07B0">
              <w:rPr>
                <w:rFonts w:ascii="Times New Roman" w:hAnsi="Times New Roman" w:cs="Times New Roman"/>
                <w:sz w:val="20"/>
                <w:szCs w:val="20"/>
              </w:rPr>
              <w:t xml:space="preserve"> closed at the end of the year and ended with payments,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r w:rsidRPr="00DF07B0" w:rsidDel="00040140">
              <w:rPr>
                <w:rFonts w:ascii="Times New Roman" w:hAnsi="Times New Roman" w:cs="Times New Roman"/>
                <w:sz w:val="20"/>
                <w:szCs w:val="20"/>
              </w:rPr>
              <w:t xml:space="preserve"> </w:t>
            </w:r>
          </w:p>
        </w:tc>
      </w:tr>
      <w:tr w:rsidR="0095672C" w:rsidRPr="00DF07B0" w:rsidTr="00950116">
        <w:trPr>
          <w:trHeight w:val="704"/>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C0210/ R0010 to R0160 </w:t>
            </w:r>
          </w:p>
        </w:tc>
        <w:tc>
          <w:tcPr>
            <w:tcW w:w="2721"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Reopen claims during the year, Closed Claims  at the end of the period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payments made during the current year</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payments, net of salvage and subrogation, made during the current year regarding claims reopened during the year</w:t>
            </w:r>
            <w:r w:rsidRPr="00DF07B0" w:rsidDel="00A3582D">
              <w:rPr>
                <w:rFonts w:ascii="Times New Roman" w:hAnsi="Times New Roman" w:cs="Times New Roman"/>
                <w:sz w:val="20"/>
                <w:szCs w:val="20"/>
              </w:rPr>
              <w:t xml:space="preserve"> </w:t>
            </w:r>
            <w:r w:rsidRPr="00DF07B0">
              <w:rPr>
                <w:rFonts w:ascii="Times New Roman" w:hAnsi="Times New Roman" w:cs="Times New Roman"/>
                <w:sz w:val="20"/>
                <w:szCs w:val="20"/>
              </w:rPr>
              <w:t>and closed at the end of the year with payments, by accident/underwriting years from the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(the year before the reporting year)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amount of all previous reporting periods prior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 and the total of all the years from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to prior to year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664"/>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C0110/ R0170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number of claims reported during the year and still open at the end of the year, for the accident/underwriting year, regarding the reporting year N.</w:t>
            </w:r>
          </w:p>
        </w:tc>
      </w:tr>
      <w:tr w:rsidR="0095672C" w:rsidRPr="00DF07B0" w:rsidTr="00950116">
        <w:trPr>
          <w:trHeight w:val="1160"/>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C0120/ R0170</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payments made during the current year</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payments, net of salvage and subrogation, made during the current year regarding claims reported during the year and still open at the end of the reporting year, for the accident/ underwriting year, regarding the reporting year N.</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863"/>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C0130/ R0170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RBNS at the end of the period</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RBNS Claims, net of salvage and subrogation, at the end of the period regarding claims reported during the year and still open at the end of the reporting year, for the accident/ underwriting year, regarding the reporting year N.</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1213"/>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C0140/ R0170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Closed Claims at the end of the year, settled with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 ended with payments</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number of Claims reported during the year and closed at the end of the year and settled with payments, for the accident/ underwriting year, regarding the reporting year N.</w:t>
            </w:r>
          </w:p>
        </w:tc>
      </w:tr>
      <w:tr w:rsidR="0095672C" w:rsidRPr="00DF07B0" w:rsidTr="00950116">
        <w:trPr>
          <w:trHeight w:val="808"/>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C0150/ R0170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Closed Claims at the end of the year, settled with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payments made during the current year</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of gross payments, net of salvage and subrogation, made during the current year regarding claims reported during the year and closed at the end of the year and settled with payments, for the accident/ underwriting year, regarding the reporting year N.</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1066"/>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C0160/ R0170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Claims reported during the year, Closed Claims at the end of the year, settled without any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 ended without any payment</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number of Claims reported during the year and closed at the end of the year and settled without any payment, for the accident/ underwriting year, regarding the reporting year N.</w:t>
            </w:r>
          </w:p>
        </w:tc>
      </w:tr>
      <w:tr w:rsidR="0095672C" w:rsidRPr="00DF07B0" w:rsidTr="00950116">
        <w:trPr>
          <w:trHeight w:val="1072"/>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C0110/ R0180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Claims reported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w:t>
            </w:r>
          </w:p>
        </w:tc>
        <w:tc>
          <w:tcPr>
            <w:tcW w:w="5305"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number of claims reported during the year still open at the end of the year.</w:t>
            </w:r>
          </w:p>
          <w:p w:rsidR="0095672C" w:rsidRPr="00DF07B0" w:rsidRDefault="0095672C">
            <w:pPr>
              <w:rPr>
                <w:rFonts w:ascii="Times New Roman" w:hAnsi="Times New Roman" w:cs="Times New Roman"/>
                <w:sz w:val="20"/>
                <w:szCs w:val="20"/>
              </w:rPr>
            </w:pPr>
          </w:p>
        </w:tc>
      </w:tr>
      <w:tr w:rsidR="0095672C" w:rsidRPr="00DF07B0" w:rsidTr="00950116">
        <w:trPr>
          <w:trHeight w:val="719"/>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C0120/ R0180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Claims reported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payments made during the current year</w:t>
            </w:r>
          </w:p>
        </w:tc>
        <w:tc>
          <w:tcPr>
            <w:tcW w:w="530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of gross payments, net of salvage and </w:t>
            </w:r>
            <w:proofErr w:type="spellStart"/>
            <w:r w:rsidRPr="00DF07B0">
              <w:rPr>
                <w:rFonts w:ascii="Times New Roman" w:hAnsi="Times New Roman" w:cs="Times New Roman"/>
                <w:sz w:val="20"/>
                <w:szCs w:val="20"/>
              </w:rPr>
              <w:t>subrogation</w:t>
            </w:r>
            <w:proofErr w:type="gramStart"/>
            <w:r w:rsidRPr="00DF07B0">
              <w:rPr>
                <w:rFonts w:ascii="Times New Roman" w:hAnsi="Times New Roman" w:cs="Times New Roman"/>
                <w:sz w:val="20"/>
                <w:szCs w:val="20"/>
              </w:rPr>
              <w:t>,made</w:t>
            </w:r>
            <w:proofErr w:type="spellEnd"/>
            <w:proofErr w:type="gramEnd"/>
            <w:r w:rsidRPr="00DF07B0">
              <w:rPr>
                <w:rFonts w:ascii="Times New Roman" w:hAnsi="Times New Roman" w:cs="Times New Roman"/>
                <w:sz w:val="20"/>
                <w:szCs w:val="20"/>
              </w:rPr>
              <w:t xml:space="preserve"> during the current year in relation to total number of claims reported during the year still open at the end of the year.</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828"/>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C0130/ R0180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Claims reported during the year, Open Claims at the end of the year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RBNS at the end of the period</w:t>
            </w:r>
          </w:p>
        </w:tc>
        <w:tc>
          <w:tcPr>
            <w:tcW w:w="5305"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of Gross RBNS, net of salvage and </w:t>
            </w:r>
            <w:proofErr w:type="spellStart"/>
            <w:r w:rsidRPr="00DF07B0">
              <w:rPr>
                <w:rFonts w:ascii="Times New Roman" w:hAnsi="Times New Roman" w:cs="Times New Roman"/>
                <w:sz w:val="20"/>
                <w:szCs w:val="20"/>
              </w:rPr>
              <w:t>subrogation</w:t>
            </w:r>
            <w:proofErr w:type="gramStart"/>
            <w:r w:rsidRPr="00DF07B0">
              <w:rPr>
                <w:rFonts w:ascii="Times New Roman" w:hAnsi="Times New Roman" w:cs="Times New Roman"/>
                <w:sz w:val="20"/>
                <w:szCs w:val="20"/>
              </w:rPr>
              <w:t>,at</w:t>
            </w:r>
            <w:proofErr w:type="spellEnd"/>
            <w:proofErr w:type="gramEnd"/>
            <w:r w:rsidRPr="00DF07B0">
              <w:rPr>
                <w:rFonts w:ascii="Times New Roman" w:hAnsi="Times New Roman" w:cs="Times New Roman"/>
                <w:sz w:val="20"/>
                <w:szCs w:val="20"/>
              </w:rPr>
              <w:t xml:space="preserve"> the end of the period in relation to total number of claims reported during the year still open at the end of the year.</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1241"/>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C0140/ R0180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Claims reported during the year, Closed Claims at the end of the year, settled with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 ended with payments</w:t>
            </w:r>
          </w:p>
        </w:tc>
        <w:tc>
          <w:tcPr>
            <w:tcW w:w="5305"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Total number of claims reported during the year and settled with payments. </w:t>
            </w:r>
          </w:p>
        </w:tc>
      </w:tr>
      <w:tr w:rsidR="0095672C" w:rsidRPr="00DF07B0" w:rsidTr="00950116">
        <w:trPr>
          <w:trHeight w:val="1007"/>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C0150/ R0180 </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Claims reported during the year, Closed Claims at the end of the year, settled with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Gross payments made during the current year</w:t>
            </w:r>
          </w:p>
        </w:tc>
        <w:tc>
          <w:tcPr>
            <w:tcW w:w="5305"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Gross payments, net of salvage and subrogation, made during the current year in relation to claims reported during the year and settled with payments.</w:t>
            </w:r>
          </w:p>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DF07B0" w:rsidTr="00950116">
        <w:trPr>
          <w:trHeight w:val="1170"/>
        </w:trPr>
        <w:tc>
          <w:tcPr>
            <w:tcW w:w="1216"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C0160/ R0180</w:t>
            </w:r>
          </w:p>
        </w:tc>
        <w:tc>
          <w:tcPr>
            <w:tcW w:w="2721" w:type="dxa"/>
            <w:hideMark/>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Claims reported during the year, Closed Claims at the end of the year, settled without any payment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 of claims ended without any payment</w:t>
            </w:r>
          </w:p>
        </w:tc>
        <w:tc>
          <w:tcPr>
            <w:tcW w:w="5305" w:type="dxa"/>
            <w:hideMark/>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number of claims reported during the year and settled without any payment.</w:t>
            </w:r>
          </w:p>
        </w:tc>
      </w:tr>
    </w:tbl>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b/>
          <w:bCs/>
          <w:sz w:val="20"/>
          <w:szCs w:val="20"/>
        </w:rPr>
        <w:t>S.21.01 – Loss distribution risk profile</w:t>
      </w:r>
    </w:p>
    <w:p w:rsidR="0095672C" w:rsidRPr="00DF07B0" w:rsidRDefault="0095672C" w:rsidP="00950116">
      <w:pPr>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95672C"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95672C" w:rsidRPr="00DF07B0">
        <w:rPr>
          <w:rFonts w:ascii="Times New Roman" w:hAnsi="Times New Roman" w:cs="Times New Roman"/>
          <w:sz w:val="20"/>
          <w:szCs w:val="20"/>
        </w:rPr>
        <w:t xml:space="preserve"> relates to annual submission of information for individual undertakings.</w:t>
      </w:r>
    </w:p>
    <w:p w:rsidR="0095672C" w:rsidRPr="00DF07B0" w:rsidRDefault="0095672C" w:rsidP="00950116">
      <w:pPr>
        <w:tabs>
          <w:tab w:val="left" w:pos="0"/>
        </w:tabs>
        <w:contextualSpacing/>
        <w:jc w:val="both"/>
        <w:rPr>
          <w:rFonts w:ascii="Times New Roman" w:hAnsi="Times New Roman" w:cs="Times New Roman"/>
          <w:sz w:val="20"/>
          <w:szCs w:val="20"/>
        </w:rPr>
      </w:pPr>
      <w:r w:rsidRPr="00DF07B0">
        <w:rPr>
          <w:rFonts w:ascii="Times New Roman" w:hAnsi="Times New Roman" w:cs="Times New Roman"/>
          <w:sz w:val="20"/>
          <w:szCs w:val="20"/>
        </w:rPr>
        <w:t>The information shall be filled in relation to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business (including </w:t>
      </w:r>
      <w:r w:rsidR="00D42F44" w:rsidRPr="00DF07B0">
        <w:rPr>
          <w:rFonts w:ascii="Times New Roman" w:hAnsi="Times New Roman" w:cs="Times New Roman"/>
          <w:sz w:val="20"/>
          <w:szCs w:val="20"/>
          <w:lang w:val="en-US"/>
        </w:rPr>
        <w:t xml:space="preserve">health insurance business </w:t>
      </w:r>
      <w:r w:rsidR="00D42F44" w:rsidRPr="00DF07B0">
        <w:rPr>
          <w:rFonts w:ascii="Times New Roman" w:hAnsi="Times New Roman" w:cs="Times New Roman"/>
          <w:sz w:val="20"/>
          <w:szCs w:val="20"/>
        </w:rPr>
        <w:t>other than that pursued on a similar basis to that of life insurance ("</w:t>
      </w:r>
      <w:r w:rsidRPr="00DF07B0">
        <w:rPr>
          <w:rFonts w:ascii="Times New Roman" w:hAnsi="Times New Roman" w:cs="Times New Roman"/>
          <w:sz w:val="20"/>
          <w:szCs w:val="20"/>
        </w:rPr>
        <w:t>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SLT Health</w:t>
      </w:r>
      <w:r w:rsidR="00D42F44" w:rsidRPr="00DF07B0">
        <w:rPr>
          <w:rFonts w:ascii="Times New Roman" w:hAnsi="Times New Roman" w:cs="Times New Roman"/>
          <w:sz w:val="20"/>
          <w:szCs w:val="20"/>
        </w:rPr>
        <w:t>"</w:t>
      </w:r>
      <w:r w:rsidRPr="00DF07B0">
        <w:rPr>
          <w:rFonts w:ascii="Times New Roman" w:hAnsi="Times New Roman" w:cs="Times New Roman"/>
          <w:sz w:val="20"/>
          <w:szCs w:val="20"/>
        </w:rPr>
        <w:t>)</w:t>
      </w:r>
      <w:r w:rsidR="00D42F44" w:rsidRPr="00DF07B0">
        <w:rPr>
          <w:rFonts w:ascii="Times New Roman" w:hAnsi="Times New Roman" w:cs="Times New Roman"/>
          <w:sz w:val="20"/>
          <w:szCs w:val="20"/>
        </w:rPr>
        <w:t>)</w:t>
      </w:r>
      <w:r w:rsidRPr="00DF07B0">
        <w:rPr>
          <w:rFonts w:ascii="Times New Roman" w:hAnsi="Times New Roman" w:cs="Times New Roman"/>
          <w:sz w:val="20"/>
          <w:szCs w:val="20"/>
        </w:rPr>
        <w:t xml:space="preserve"> only for the direct business. There shall be a separate template for each </w:t>
      </w:r>
      <w:r w:rsidR="00F85A8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w:t>
      </w:r>
    </w:p>
    <w:p w:rsidR="0095672C" w:rsidRPr="00DF07B0" w:rsidRDefault="0095672C" w:rsidP="00950116">
      <w:pPr>
        <w:tabs>
          <w:tab w:val="left" w:pos="0"/>
        </w:tabs>
        <w:contextualSpacing/>
        <w:jc w:val="both"/>
        <w:rPr>
          <w:rFonts w:ascii="Times New Roman" w:hAnsi="Times New Roman" w:cs="Times New Roman"/>
          <w:sz w:val="20"/>
          <w:szCs w:val="20"/>
        </w:rPr>
      </w:pPr>
    </w:p>
    <w:p w:rsidR="0095672C" w:rsidRPr="00DF07B0" w:rsidRDefault="0095672C" w:rsidP="00950116">
      <w:pPr>
        <w:tabs>
          <w:tab w:val="left" w:pos="0"/>
        </w:tabs>
        <w:contextualSpacing/>
        <w:jc w:val="both"/>
        <w:rPr>
          <w:ins w:id="1103" w:author="Author"/>
          <w:rFonts w:ascii="Times New Roman" w:hAnsi="Times New Roman" w:cs="Times New Roman"/>
          <w:sz w:val="20"/>
          <w:szCs w:val="20"/>
        </w:rPr>
      </w:pPr>
      <w:r w:rsidRPr="00DF07B0">
        <w:rPr>
          <w:rFonts w:ascii="Times New Roman" w:hAnsi="Times New Roman" w:cs="Times New Roman"/>
          <w:sz w:val="20"/>
          <w:szCs w:val="20"/>
        </w:rPr>
        <w:t>The loss distribution profile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shows the distribution, in (predefined) brackets, of the </w:t>
      </w:r>
      <w:ins w:id="1104" w:author="Author">
        <w:r w:rsidR="006B5704" w:rsidRPr="00DF07B0">
          <w:rPr>
            <w:rFonts w:ascii="Times New Roman" w:hAnsi="Times New Roman" w:cs="Times New Roman"/>
            <w:sz w:val="20"/>
            <w:szCs w:val="20"/>
          </w:rPr>
          <w:t xml:space="preserve">accumulated </w:t>
        </w:r>
      </w:ins>
      <w:r w:rsidRPr="00DF07B0">
        <w:rPr>
          <w:rFonts w:ascii="Times New Roman" w:hAnsi="Times New Roman" w:cs="Times New Roman"/>
          <w:sz w:val="20"/>
          <w:szCs w:val="20"/>
        </w:rPr>
        <w:t xml:space="preserve">claims incurred </w:t>
      </w:r>
      <w:del w:id="1105" w:author="Author">
        <w:r w:rsidRPr="00DF07B0" w:rsidDel="00652C5A">
          <w:rPr>
            <w:rFonts w:ascii="Times New Roman" w:hAnsi="Times New Roman" w:cs="Times New Roman"/>
            <w:sz w:val="20"/>
            <w:szCs w:val="20"/>
          </w:rPr>
          <w:delText xml:space="preserve">during </w:delText>
        </w:r>
      </w:del>
      <w:ins w:id="1106" w:author="Author">
        <w:r w:rsidR="00652C5A" w:rsidRPr="00DF07B0">
          <w:rPr>
            <w:rFonts w:ascii="Times New Roman" w:hAnsi="Times New Roman" w:cs="Times New Roman"/>
            <w:sz w:val="20"/>
            <w:szCs w:val="20"/>
          </w:rPr>
          <w:t xml:space="preserve">at the end of </w:t>
        </w:r>
      </w:ins>
      <w:r w:rsidRPr="00DF07B0">
        <w:rPr>
          <w:rFonts w:ascii="Times New Roman" w:hAnsi="Times New Roman" w:cs="Times New Roman"/>
          <w:sz w:val="20"/>
          <w:szCs w:val="20"/>
        </w:rPr>
        <w:t>the reporting year.</w:t>
      </w:r>
    </w:p>
    <w:p w:rsidR="005702C1" w:rsidRPr="00DF07B0" w:rsidRDefault="005702C1" w:rsidP="00950116">
      <w:pPr>
        <w:tabs>
          <w:tab w:val="left" w:pos="0"/>
        </w:tabs>
        <w:contextualSpacing/>
        <w:jc w:val="both"/>
        <w:rPr>
          <w:rFonts w:ascii="Times New Roman" w:hAnsi="Times New Roman" w:cs="Times New Roman"/>
          <w:sz w:val="20"/>
          <w:szCs w:val="20"/>
        </w:rPr>
      </w:pPr>
    </w:p>
    <w:p w:rsidR="0095672C" w:rsidRPr="00DF07B0" w:rsidDel="005702C1" w:rsidRDefault="00652C5A" w:rsidP="00652C5A">
      <w:pPr>
        <w:jc w:val="both"/>
        <w:rPr>
          <w:del w:id="1107" w:author="Author"/>
          <w:rFonts w:ascii="Times New Roman" w:hAnsi="Times New Roman" w:cs="Times New Roman"/>
          <w:sz w:val="20"/>
          <w:szCs w:val="20"/>
        </w:rPr>
      </w:pPr>
      <w:ins w:id="1108" w:author="Author">
        <w:r w:rsidRPr="00DF07B0">
          <w:rPr>
            <w:rFonts w:ascii="Times New Roman" w:hAnsi="Times New Roman" w:cs="Times New Roman"/>
            <w:sz w:val="20"/>
            <w:szCs w:val="20"/>
          </w:rPr>
          <w:t xml:space="preserve">Accumulated </w:t>
        </w:r>
      </w:ins>
      <w:del w:id="1109" w:author="Author">
        <w:r w:rsidR="0095672C" w:rsidRPr="00DF07B0" w:rsidDel="00652C5A">
          <w:rPr>
            <w:rFonts w:ascii="Times New Roman" w:hAnsi="Times New Roman" w:cs="Times New Roman"/>
            <w:sz w:val="20"/>
            <w:szCs w:val="20"/>
          </w:rPr>
          <w:delText>C</w:delText>
        </w:r>
      </w:del>
      <w:ins w:id="1110" w:author="Author">
        <w:r w:rsidRPr="00DF07B0">
          <w:rPr>
            <w:rFonts w:ascii="Times New Roman" w:hAnsi="Times New Roman" w:cs="Times New Roman"/>
            <w:sz w:val="20"/>
            <w:szCs w:val="20"/>
          </w:rPr>
          <w:t>c</w:t>
        </w:r>
      </w:ins>
      <w:r w:rsidR="0095672C" w:rsidRPr="00DF07B0">
        <w:rPr>
          <w:rFonts w:ascii="Times New Roman" w:hAnsi="Times New Roman" w:cs="Times New Roman"/>
          <w:sz w:val="20"/>
          <w:szCs w:val="20"/>
        </w:rPr>
        <w:t>laims incurred means the sum of gross claims paid</w:t>
      </w:r>
      <w:r w:rsidRPr="00DF07B0">
        <w:rPr>
          <w:rFonts w:ascii="Times New Roman" w:hAnsi="Times New Roman" w:cs="Times New Roman"/>
          <w:sz w:val="20"/>
          <w:szCs w:val="20"/>
        </w:rPr>
        <w:t xml:space="preserve"> </w:t>
      </w:r>
      <w:r w:rsidR="0095672C" w:rsidRPr="00DF07B0">
        <w:rPr>
          <w:rFonts w:ascii="Times New Roman" w:hAnsi="Times New Roman" w:cs="Times New Roman"/>
          <w:sz w:val="20"/>
          <w:szCs w:val="20"/>
        </w:rPr>
        <w:t>and gross reported but not settled claims (RBNS) on a case by case basis for each and every single claim, open or closed, which belongs to a specific accident year</w:t>
      </w:r>
      <w:r w:rsidR="00D86918" w:rsidRPr="00DF07B0">
        <w:rPr>
          <w:rFonts w:ascii="Times New Roman" w:hAnsi="Times New Roman" w:cs="Times New Roman"/>
          <w:sz w:val="20"/>
          <w:szCs w:val="20"/>
        </w:rPr>
        <w:t xml:space="preserve"> ("AY")</w:t>
      </w:r>
      <w:r w:rsidR="0095672C" w:rsidRPr="00DF07B0">
        <w:rPr>
          <w:rFonts w:ascii="Times New Roman" w:hAnsi="Times New Roman" w:cs="Times New Roman"/>
          <w:sz w:val="20"/>
          <w:szCs w:val="20"/>
        </w:rPr>
        <w:t>/underwriting year</w:t>
      </w:r>
      <w:r w:rsidR="00D86918" w:rsidRPr="00DF07B0">
        <w:rPr>
          <w:rFonts w:ascii="Times New Roman" w:hAnsi="Times New Roman" w:cs="Times New Roman"/>
          <w:sz w:val="20"/>
          <w:szCs w:val="20"/>
        </w:rPr>
        <w:t xml:space="preserve"> ("UWY")</w:t>
      </w:r>
      <w:r w:rsidR="0095672C" w:rsidRPr="00DF07B0">
        <w:rPr>
          <w:rFonts w:ascii="Times New Roman" w:hAnsi="Times New Roman" w:cs="Times New Roman"/>
          <w:sz w:val="20"/>
          <w:szCs w:val="20"/>
        </w:rPr>
        <w:t xml:space="preserve"> (AY/UWY). Claims incurred amounts include all the elements that compose the claim itself but excludes any expenses except those attributable to specific claims. Data regarding claims shall be reported net of salvage and subrogation.</w:t>
      </w:r>
      <w:ins w:id="1111" w:author="Author">
        <w:r w:rsidR="005702C1" w:rsidRPr="00DF07B0">
          <w:rPr>
            <w:rFonts w:ascii="Times New Roman" w:hAnsi="Times New Roman" w:cs="Times New Roman"/>
            <w:sz w:val="20"/>
            <w:szCs w:val="20"/>
          </w:rPr>
          <w:t xml:space="preserve"> </w:t>
        </w:r>
      </w:ins>
    </w:p>
    <w:p w:rsidR="00422EAE" w:rsidRPr="00DF07B0" w:rsidRDefault="00422EAE" w:rsidP="00422EAE">
      <w:pPr>
        <w:jc w:val="both"/>
        <w:rPr>
          <w:ins w:id="1112" w:author="Author"/>
          <w:rFonts w:ascii="Times New Roman" w:hAnsi="Times New Roman" w:cs="Times New Roman"/>
          <w:sz w:val="20"/>
          <w:szCs w:val="20"/>
        </w:rPr>
      </w:pPr>
      <w:ins w:id="1113" w:author="Author">
        <w:r w:rsidRPr="00DF07B0">
          <w:rPr>
            <w:rFonts w:ascii="Times New Roman" w:hAnsi="Times New Roman" w:cs="Times New Roman"/>
            <w:sz w:val="20"/>
            <w:szCs w:val="20"/>
          </w:rPr>
          <w:lastRenderedPageBreak/>
          <w:t xml:space="preserve">Historical data, starting from the first time application of Solvency II, </w:t>
        </w:r>
        <w:r w:rsidR="00177A28" w:rsidRPr="00DF07B0">
          <w:rPr>
            <w:rFonts w:ascii="Times New Roman" w:hAnsi="Times New Roman" w:cs="Times New Roman"/>
            <w:sz w:val="20"/>
            <w:szCs w:val="20"/>
          </w:rPr>
          <w:t>is</w:t>
        </w:r>
        <w:r w:rsidRPr="00DF07B0">
          <w:rPr>
            <w:rFonts w:ascii="Times New Roman" w:hAnsi="Times New Roman" w:cs="Times New Roman"/>
            <w:sz w:val="20"/>
            <w:szCs w:val="20"/>
          </w:rPr>
          <w:t xml:space="preserve"> required. </w:t>
        </w:r>
      </w:ins>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w:t>
      </w:r>
      <w:r w:rsidR="00F85A8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provided that they use the same year consistently, year on year. </w:t>
      </w:r>
    </w:p>
    <w:p w:rsidR="0095672C" w:rsidRPr="00DF07B0" w:rsidRDefault="0095672C" w:rsidP="00950116">
      <w:pPr>
        <w:tabs>
          <w:tab w:val="left" w:pos="0"/>
        </w:tabs>
        <w:contextualSpacing/>
        <w:jc w:val="both"/>
        <w:rPr>
          <w:rFonts w:ascii="Times New Roman" w:hAnsi="Times New Roman" w:cs="Times New Roman"/>
          <w:sz w:val="20"/>
          <w:szCs w:val="20"/>
        </w:rPr>
      </w:pPr>
      <w:r w:rsidRPr="00DF07B0">
        <w:rPr>
          <w:rFonts w:ascii="Times New Roman" w:hAnsi="Times New Roman" w:cs="Times New Roman"/>
          <w:sz w:val="20"/>
          <w:szCs w:val="20"/>
        </w:rPr>
        <w:t xml:space="preserve">The default brackets to be used are defined in euros. For different reporting currencies each relevant supervisory authority shall define the equivalent options for the amounts to be used in the 20 brackets. </w:t>
      </w:r>
    </w:p>
    <w:p w:rsidR="0095672C" w:rsidRPr="00DF07B0" w:rsidRDefault="0095672C" w:rsidP="00950116">
      <w:pPr>
        <w:tabs>
          <w:tab w:val="left" w:pos="0"/>
        </w:tabs>
        <w:contextualSpacing/>
        <w:jc w:val="both"/>
        <w:rPr>
          <w:rFonts w:ascii="Times New Roman" w:hAnsi="Times New Roman" w:cs="Times New Roman"/>
          <w:sz w:val="20"/>
          <w:szCs w:val="20"/>
        </w:rPr>
      </w:pPr>
    </w:p>
    <w:p w:rsidR="0095672C" w:rsidRPr="00DF07B0" w:rsidRDefault="0095672C" w:rsidP="00950116">
      <w:pPr>
        <w:tabs>
          <w:tab w:val="left" w:pos="0"/>
        </w:tabs>
        <w:contextualSpacing/>
        <w:jc w:val="both"/>
        <w:rPr>
          <w:rFonts w:ascii="Times New Roman" w:hAnsi="Times New Roman" w:cs="Times New Roman"/>
          <w:sz w:val="20"/>
          <w:szCs w:val="20"/>
        </w:rPr>
      </w:pPr>
      <w:r w:rsidRPr="00DF07B0">
        <w:rPr>
          <w:rFonts w:ascii="Times New Roman" w:hAnsi="Times New Roman" w:cs="Times New Roman"/>
          <w:sz w:val="20"/>
          <w:szCs w:val="20"/>
        </w:rPr>
        <w:t>An undertaking may use undertaking specific brackets, in particular when incurred losses are lower than EUR 100 000. The brackets chosen shall be used consistently over the reporting periods, unless the distribution of claims changes significantly. In this case the undertaking shall notify the supervisory authority in advance, unless already specified by the supervisory authority.</w:t>
      </w:r>
    </w:p>
    <w:p w:rsidR="0095672C" w:rsidRPr="00DF07B0" w:rsidRDefault="0095672C" w:rsidP="00950116">
      <w:pPr>
        <w:tabs>
          <w:tab w:val="left" w:pos="0"/>
        </w:tabs>
        <w:contextualSpacing/>
        <w:jc w:val="both"/>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2235"/>
        <w:gridCol w:w="1417"/>
        <w:gridCol w:w="5590"/>
      </w:tblGrid>
      <w:tr w:rsidR="0095672C" w:rsidRPr="00DF07B0" w:rsidTr="00950116">
        <w:trPr>
          <w:trHeight w:val="315"/>
        </w:trPr>
        <w:tc>
          <w:tcPr>
            <w:tcW w:w="2235" w:type="dxa"/>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sz w:val="20"/>
                <w:szCs w:val="20"/>
              </w:rPr>
              <w:t xml:space="preserve"> </w:t>
            </w:r>
          </w:p>
        </w:tc>
        <w:tc>
          <w:tcPr>
            <w:tcW w:w="1417" w:type="dxa"/>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590" w:type="dxa"/>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INSTRUCTONS</w:t>
            </w:r>
          </w:p>
        </w:tc>
      </w:tr>
      <w:tr w:rsidR="0095672C" w:rsidRPr="00DF07B0" w:rsidTr="00950116">
        <w:trPr>
          <w:trHeight w:val="3395"/>
        </w:trPr>
        <w:tc>
          <w:tcPr>
            <w:tcW w:w="2235"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Z0010</w:t>
            </w:r>
          </w:p>
        </w:tc>
        <w:tc>
          <w:tcPr>
            <w:tcW w:w="141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Line of business</w:t>
            </w:r>
          </w:p>
        </w:tc>
        <w:tc>
          <w:tcPr>
            <w:tcW w:w="5590"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w:t>
            </w:r>
            <w:r w:rsidR="00F85A8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reported.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Medical expense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Income protection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Workers' compensation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Motor vehicle liability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motor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Marine, aviation and transport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Fire and other damage to property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 liability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and suretyship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Legal expenses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Assistance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Miscellaneous financial loss</w:t>
            </w:r>
          </w:p>
        </w:tc>
      </w:tr>
      <w:tr w:rsidR="0095672C" w:rsidRPr="00DF07B0" w:rsidTr="00950116">
        <w:trPr>
          <w:trHeight w:val="630"/>
        </w:trPr>
        <w:tc>
          <w:tcPr>
            <w:tcW w:w="2235"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Z0020</w:t>
            </w:r>
          </w:p>
        </w:tc>
        <w:tc>
          <w:tcPr>
            <w:tcW w:w="141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Accident year / underwriting year</w:t>
            </w:r>
          </w:p>
        </w:tc>
        <w:tc>
          <w:tcPr>
            <w:tcW w:w="5590"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Report the standard used by the undertakings for reporting of template S.19.01. The following closed list shall be used:</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Accident year</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Underwriting year</w:t>
            </w:r>
          </w:p>
          <w:p w:rsidR="0095672C" w:rsidRPr="00DF07B0" w:rsidRDefault="0095672C">
            <w:pPr>
              <w:rPr>
                <w:rFonts w:ascii="Times New Roman" w:hAnsi="Times New Roman" w:cs="Times New Roman"/>
                <w:sz w:val="20"/>
                <w:szCs w:val="20"/>
              </w:rPr>
            </w:pPr>
          </w:p>
        </w:tc>
      </w:tr>
      <w:tr w:rsidR="0095672C" w:rsidRPr="00DF07B0" w:rsidTr="00950116">
        <w:trPr>
          <w:trHeight w:val="691"/>
        </w:trPr>
        <w:tc>
          <w:tcPr>
            <w:tcW w:w="2235"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C0030/R0010 to R0210</w:t>
            </w:r>
          </w:p>
        </w:tc>
        <w:tc>
          <w:tcPr>
            <w:tcW w:w="141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Start claims incurred</w:t>
            </w:r>
          </w:p>
        </w:tc>
        <w:tc>
          <w:tcPr>
            <w:tcW w:w="5590"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Start amount of the interval of the corresponding bracket.</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 case the reporting currency is in Euros, one of the following 5 base options based on the normal loss distribution can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20 brackets of 5,000 plus 1 extra open bracket for </w:t>
            </w:r>
            <w:ins w:id="1114" w:author="Author">
              <w:r w:rsidR="00DB31EC" w:rsidRPr="00DF07B0">
                <w:rPr>
                  <w:rFonts w:ascii="Times New Roman" w:hAnsi="Times New Roman" w:cs="Times New Roman"/>
                  <w:sz w:val="20"/>
                  <w:szCs w:val="20"/>
                </w:rPr>
                <w:t xml:space="preserve">accumulated </w:t>
              </w:r>
            </w:ins>
            <w:r w:rsidRPr="00DF07B0">
              <w:rPr>
                <w:rFonts w:ascii="Times New Roman" w:hAnsi="Times New Roman" w:cs="Times New Roman"/>
                <w:sz w:val="20"/>
                <w:szCs w:val="20"/>
              </w:rPr>
              <w:t>incurred losses &gt; 100,000.</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20 brackets of 50,000 plus 1 extra open bracket for </w:t>
            </w:r>
            <w:ins w:id="1115" w:author="Author">
              <w:r w:rsidR="00F16EAF" w:rsidRPr="00DF07B0">
                <w:rPr>
                  <w:rFonts w:ascii="Times New Roman" w:hAnsi="Times New Roman" w:cs="Times New Roman"/>
                  <w:sz w:val="20"/>
                  <w:szCs w:val="20"/>
                </w:rPr>
                <w:t xml:space="preserve">accumulated </w:t>
              </w:r>
            </w:ins>
            <w:r w:rsidRPr="00DF07B0">
              <w:rPr>
                <w:rFonts w:ascii="Times New Roman" w:hAnsi="Times New Roman" w:cs="Times New Roman"/>
                <w:sz w:val="20"/>
                <w:szCs w:val="20"/>
              </w:rPr>
              <w:t>incurred losses &gt; 1 million.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20 brackets of 250,000 plus 1 extra open bracket for </w:t>
            </w:r>
            <w:ins w:id="1116" w:author="Author">
              <w:r w:rsidR="00F16EAF" w:rsidRPr="00DF07B0">
                <w:rPr>
                  <w:rFonts w:ascii="Times New Roman" w:hAnsi="Times New Roman" w:cs="Times New Roman"/>
                  <w:sz w:val="20"/>
                  <w:szCs w:val="20"/>
                </w:rPr>
                <w:t xml:space="preserve">accumulated </w:t>
              </w:r>
            </w:ins>
            <w:r w:rsidRPr="00DF07B0">
              <w:rPr>
                <w:rFonts w:ascii="Times New Roman" w:hAnsi="Times New Roman" w:cs="Times New Roman"/>
                <w:sz w:val="20"/>
                <w:szCs w:val="20"/>
              </w:rPr>
              <w:t>incurred losses &gt; 5 million.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20 brackets of 1 million plus 1 extra open bracket for </w:t>
            </w:r>
            <w:ins w:id="1117" w:author="Author">
              <w:r w:rsidR="00F16EAF" w:rsidRPr="00DF07B0">
                <w:rPr>
                  <w:rFonts w:ascii="Times New Roman" w:hAnsi="Times New Roman" w:cs="Times New Roman"/>
                  <w:sz w:val="20"/>
                  <w:szCs w:val="20"/>
                </w:rPr>
                <w:t xml:space="preserve">accumulated </w:t>
              </w:r>
            </w:ins>
            <w:r w:rsidRPr="00DF07B0">
              <w:rPr>
                <w:rFonts w:ascii="Times New Roman" w:hAnsi="Times New Roman" w:cs="Times New Roman"/>
                <w:sz w:val="20"/>
                <w:szCs w:val="20"/>
              </w:rPr>
              <w:t>incurred losses &gt; 20 million.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20 brackets of 5 million plus 1 extra open bracket for </w:t>
            </w:r>
            <w:ins w:id="1118" w:author="Author">
              <w:r w:rsidR="00F16EAF" w:rsidRPr="00DF07B0">
                <w:rPr>
                  <w:rFonts w:ascii="Times New Roman" w:hAnsi="Times New Roman" w:cs="Times New Roman"/>
                  <w:sz w:val="20"/>
                  <w:szCs w:val="20"/>
                </w:rPr>
                <w:t xml:space="preserve">accumulated </w:t>
              </w:r>
            </w:ins>
            <w:r w:rsidRPr="00DF07B0">
              <w:rPr>
                <w:rFonts w:ascii="Times New Roman" w:hAnsi="Times New Roman" w:cs="Times New Roman"/>
                <w:sz w:val="20"/>
                <w:szCs w:val="20"/>
              </w:rPr>
              <w:t>incurred losses &gt; 100 million.</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However, an undertaking shall use undertaking specific brackets, in particular when </w:t>
            </w:r>
            <w:ins w:id="1119" w:author="Author">
              <w:r w:rsidR="00F16EAF" w:rsidRPr="00DF07B0">
                <w:rPr>
                  <w:rFonts w:ascii="Times New Roman" w:hAnsi="Times New Roman" w:cs="Times New Roman"/>
                  <w:sz w:val="20"/>
                  <w:szCs w:val="20"/>
                </w:rPr>
                <w:t xml:space="preserve">accumulated </w:t>
              </w:r>
            </w:ins>
            <w:r w:rsidRPr="00DF07B0">
              <w:rPr>
                <w:rFonts w:ascii="Times New Roman" w:hAnsi="Times New Roman" w:cs="Times New Roman"/>
                <w:sz w:val="20"/>
                <w:szCs w:val="20"/>
              </w:rPr>
              <w:t xml:space="preserve">incurred losses &lt; 100,000 to guarantee that the level of detail is sufficient to provide adequate insight in the distribution of the </w:t>
            </w:r>
            <w:ins w:id="1120" w:author="Author">
              <w:r w:rsidR="006236C6" w:rsidRPr="00DF07B0">
                <w:rPr>
                  <w:rFonts w:ascii="Times New Roman" w:hAnsi="Times New Roman" w:cs="Times New Roman"/>
                  <w:sz w:val="20"/>
                  <w:szCs w:val="20"/>
                </w:rPr>
                <w:t xml:space="preserve">accumulated </w:t>
              </w:r>
            </w:ins>
            <w:r w:rsidRPr="00DF07B0">
              <w:rPr>
                <w:rFonts w:ascii="Times New Roman" w:hAnsi="Times New Roman" w:cs="Times New Roman"/>
                <w:sz w:val="20"/>
                <w:szCs w:val="20"/>
              </w:rPr>
              <w:t xml:space="preserve">claims incurred, unless already specified by the supervisory authority.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The option chosen needs to be used consistently over the reporting periods, unless the distribution of claims changes significantly.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For different reporting currencies National Supervisory Authorities need to define the equivalent options for the amounts to be used in the 20 brackets.  </w:t>
            </w:r>
          </w:p>
          <w:p w:rsidR="0095672C" w:rsidRPr="00DF07B0" w:rsidRDefault="0095672C" w:rsidP="00950116">
            <w:pPr>
              <w:rPr>
                <w:rFonts w:ascii="Times New Roman" w:hAnsi="Times New Roman" w:cs="Times New Roman"/>
                <w:sz w:val="20"/>
                <w:szCs w:val="20"/>
              </w:rPr>
            </w:pPr>
          </w:p>
        </w:tc>
      </w:tr>
      <w:tr w:rsidR="0095672C" w:rsidRPr="00DF07B0" w:rsidTr="00950116">
        <w:trPr>
          <w:trHeight w:val="551"/>
        </w:trPr>
        <w:tc>
          <w:tcPr>
            <w:tcW w:w="2235"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C0040/R0010 to R0200</w:t>
            </w:r>
          </w:p>
        </w:tc>
        <w:tc>
          <w:tcPr>
            <w:tcW w:w="141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End claims incurred</w:t>
            </w:r>
          </w:p>
        </w:tc>
        <w:tc>
          <w:tcPr>
            <w:tcW w:w="5590"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End amount of the interval of the corresponding bracket.</w:t>
            </w:r>
          </w:p>
        </w:tc>
      </w:tr>
      <w:tr w:rsidR="0095672C" w:rsidRPr="00DF07B0" w:rsidTr="00950116">
        <w:trPr>
          <w:trHeight w:val="1809"/>
        </w:trPr>
        <w:tc>
          <w:tcPr>
            <w:tcW w:w="2235" w:type="dxa"/>
            <w:shd w:val="clear" w:color="auto" w:fill="auto"/>
          </w:tcPr>
          <w:p w:rsidR="0095672C" w:rsidRPr="00DF07B0" w:rsidRDefault="0095672C" w:rsidP="00950116">
            <w:pPr>
              <w:rPr>
                <w:rFonts w:ascii="Times New Roman" w:hAnsi="Times New Roman" w:cs="Times New Roman"/>
                <w:sz w:val="20"/>
                <w:szCs w:val="20"/>
                <w:lang w:val="pt-PT"/>
              </w:rPr>
            </w:pPr>
            <w:r w:rsidRPr="00DF07B0">
              <w:rPr>
                <w:rFonts w:ascii="Times New Roman" w:hAnsi="Times New Roman" w:cs="Times New Roman"/>
                <w:sz w:val="20"/>
                <w:szCs w:val="20"/>
                <w:lang w:val="pt-PT"/>
              </w:rPr>
              <w:t>C0050, C0070, C0090, C0110, C0130, C0150, C0170, C0190, C0210, C0230, C0250, C0270, C0290, C0310, C0330 /R0010 to R0210</w:t>
            </w:r>
          </w:p>
        </w:tc>
        <w:tc>
          <w:tcPr>
            <w:tcW w:w="1417" w:type="dxa"/>
            <w:shd w:val="clear" w:color="auto" w:fill="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Number of claims AY/UWY year N:N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tc>
        <w:tc>
          <w:tcPr>
            <w:tcW w:w="5590" w:type="dxa"/>
            <w:shd w:val="clear" w:color="auto" w:fill="auto"/>
          </w:tcPr>
          <w:p w:rsidR="0095672C" w:rsidRPr="00DF07B0" w:rsidRDefault="0095672C" w:rsidP="006236C6">
            <w:pPr>
              <w:rPr>
                <w:rFonts w:ascii="Times New Roman" w:hAnsi="Times New Roman" w:cs="Times New Roman"/>
                <w:sz w:val="20"/>
                <w:szCs w:val="20"/>
              </w:rPr>
            </w:pPr>
            <w:r w:rsidRPr="00DF07B0">
              <w:rPr>
                <w:rFonts w:ascii="Times New Roman" w:hAnsi="Times New Roman" w:cs="Times New Roman"/>
                <w:sz w:val="20"/>
                <w:szCs w:val="20"/>
              </w:rPr>
              <w:t>The number of claims attributed to each of the accident/underwriting years N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whose </w:t>
            </w:r>
            <w:ins w:id="1121" w:author="Author">
              <w:r w:rsidR="006236C6" w:rsidRPr="00DF07B0">
                <w:rPr>
                  <w:rFonts w:ascii="Times New Roman" w:hAnsi="Times New Roman" w:cs="Times New Roman"/>
                  <w:sz w:val="20"/>
                  <w:szCs w:val="20"/>
                </w:rPr>
                <w:t xml:space="preserve">accumulated </w:t>
              </w:r>
            </w:ins>
            <w:r w:rsidRPr="00DF07B0">
              <w:rPr>
                <w:rFonts w:ascii="Times New Roman" w:hAnsi="Times New Roman" w:cs="Times New Roman"/>
                <w:sz w:val="20"/>
                <w:szCs w:val="20"/>
              </w:rPr>
              <w:t xml:space="preserve">claims incurred </w:t>
            </w:r>
            <w:del w:id="1122" w:author="Author">
              <w:r w:rsidRPr="00DF07B0" w:rsidDel="00BC32CE">
                <w:rPr>
                  <w:rFonts w:ascii="Times New Roman" w:hAnsi="Times New Roman" w:cs="Times New Roman"/>
                  <w:sz w:val="20"/>
                  <w:szCs w:val="20"/>
                </w:rPr>
                <w:delText xml:space="preserve">during </w:delText>
              </w:r>
            </w:del>
            <w:ins w:id="1123" w:author="Author">
              <w:r w:rsidR="00BC32CE" w:rsidRPr="00DF07B0">
                <w:rPr>
                  <w:rFonts w:ascii="Times New Roman" w:hAnsi="Times New Roman" w:cs="Times New Roman"/>
                  <w:sz w:val="20"/>
                  <w:szCs w:val="20"/>
                </w:rPr>
                <w:t xml:space="preserve">at the end of </w:t>
              </w:r>
            </w:ins>
            <w:r w:rsidRPr="00DF07B0">
              <w:rPr>
                <w:rFonts w:ascii="Times New Roman" w:hAnsi="Times New Roman" w:cs="Times New Roman"/>
                <w:sz w:val="20"/>
                <w:szCs w:val="20"/>
              </w:rPr>
              <w:t>the reporting year falls within the start amount and end amount of the applicable bracket. The number of claims is the sum of the accumulated number of open claims at the end of the period plus the accumulated number of closed claims ended with payments.</w:t>
            </w:r>
          </w:p>
        </w:tc>
      </w:tr>
      <w:tr w:rsidR="0095672C" w:rsidRPr="00DF07B0" w:rsidTr="00950116">
        <w:trPr>
          <w:trHeight w:val="714"/>
        </w:trPr>
        <w:tc>
          <w:tcPr>
            <w:tcW w:w="2235" w:type="dxa"/>
            <w:shd w:val="clear" w:color="auto" w:fill="auto"/>
          </w:tcPr>
          <w:p w:rsidR="0095672C" w:rsidRPr="00DF07B0" w:rsidRDefault="0095672C" w:rsidP="00950116">
            <w:pPr>
              <w:rPr>
                <w:rFonts w:ascii="Times New Roman" w:hAnsi="Times New Roman" w:cs="Times New Roman"/>
                <w:sz w:val="20"/>
                <w:szCs w:val="20"/>
                <w:lang w:val="pt-PT"/>
              </w:rPr>
            </w:pPr>
            <w:r w:rsidRPr="00DF07B0">
              <w:rPr>
                <w:rFonts w:ascii="Times New Roman" w:hAnsi="Times New Roman" w:cs="Times New Roman"/>
                <w:sz w:val="20"/>
                <w:szCs w:val="20"/>
                <w:lang w:val="pt-PT"/>
              </w:rPr>
              <w:t>C0060, C0080, C0100, C0120, C0140, C0160, C0180, C0200, C0220, C0240, C0260, C0280, C0300, C0320, C0340 /R0010 to R0210</w:t>
            </w:r>
          </w:p>
        </w:tc>
        <w:tc>
          <w:tcPr>
            <w:tcW w:w="1417" w:type="dxa"/>
            <w:shd w:val="clear" w:color="auto" w:fill="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claims incurred AY/UWY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year N:N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tc>
        <w:tc>
          <w:tcPr>
            <w:tcW w:w="5590" w:type="dxa"/>
            <w:shd w:val="clear" w:color="auto" w:fill="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accumulated and aggregated amount of claims incurred of all individual claims, attributed to each of the accident/underwriting years N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whose </w:t>
            </w:r>
            <w:ins w:id="1124" w:author="Author">
              <w:r w:rsidR="006236C6" w:rsidRPr="00DF07B0">
                <w:rPr>
                  <w:rFonts w:ascii="Times New Roman" w:hAnsi="Times New Roman" w:cs="Times New Roman"/>
                  <w:sz w:val="20"/>
                  <w:szCs w:val="20"/>
                </w:rPr>
                <w:t xml:space="preserve">accumulated </w:t>
              </w:r>
            </w:ins>
            <w:r w:rsidRPr="00DF07B0">
              <w:rPr>
                <w:rFonts w:ascii="Times New Roman" w:hAnsi="Times New Roman" w:cs="Times New Roman"/>
                <w:sz w:val="20"/>
                <w:szCs w:val="20"/>
              </w:rPr>
              <w:t xml:space="preserve">claims incurred </w:t>
            </w:r>
            <w:del w:id="1125" w:author="Author">
              <w:r w:rsidRPr="00DF07B0" w:rsidDel="00BC32CE">
                <w:rPr>
                  <w:rFonts w:ascii="Times New Roman" w:hAnsi="Times New Roman" w:cs="Times New Roman"/>
                  <w:sz w:val="20"/>
                  <w:szCs w:val="20"/>
                </w:rPr>
                <w:delText xml:space="preserve">during </w:delText>
              </w:r>
            </w:del>
            <w:ins w:id="1126" w:author="Author">
              <w:r w:rsidR="00BC32CE" w:rsidRPr="00DF07B0">
                <w:rPr>
                  <w:rFonts w:ascii="Times New Roman" w:hAnsi="Times New Roman" w:cs="Times New Roman"/>
                  <w:sz w:val="20"/>
                  <w:szCs w:val="20"/>
                </w:rPr>
                <w:t xml:space="preserve">at the end of </w:t>
              </w:r>
            </w:ins>
            <w:r w:rsidRPr="00DF07B0">
              <w:rPr>
                <w:rFonts w:ascii="Times New Roman" w:hAnsi="Times New Roman" w:cs="Times New Roman"/>
                <w:sz w:val="20"/>
                <w:szCs w:val="20"/>
              </w:rPr>
              <w:t>the reporting year falls within the start amount and end amount of the applicable bracket.</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For smaller claims, estimations (e.g. default amount) are allowed as long as it is in line with the amounts considered in run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off triangles reported in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Insurance Claims Information (template S.19.01). </w:t>
            </w:r>
          </w:p>
          <w:p w:rsidR="0095672C" w:rsidRPr="00DF07B0" w:rsidRDefault="0095672C" w:rsidP="00950116">
            <w:pPr>
              <w:rPr>
                <w:rFonts w:ascii="Times New Roman" w:hAnsi="Times New Roman" w:cs="Times New Roman"/>
                <w:sz w:val="20"/>
                <w:szCs w:val="20"/>
              </w:rPr>
            </w:pPr>
          </w:p>
          <w:p w:rsidR="0095672C" w:rsidRPr="00DF07B0" w:rsidRDefault="006236C6" w:rsidP="00950116">
            <w:pPr>
              <w:rPr>
                <w:rFonts w:ascii="Times New Roman" w:hAnsi="Times New Roman" w:cs="Times New Roman"/>
                <w:sz w:val="20"/>
                <w:szCs w:val="20"/>
              </w:rPr>
            </w:pPr>
            <w:ins w:id="1127" w:author="Author">
              <w:r w:rsidRPr="00DF07B0">
                <w:rPr>
                  <w:rFonts w:ascii="Times New Roman" w:hAnsi="Times New Roman" w:cs="Times New Roman"/>
                  <w:sz w:val="20"/>
                  <w:szCs w:val="20"/>
                </w:rPr>
                <w:t>Accumulated c</w:t>
              </w:r>
            </w:ins>
            <w:del w:id="1128" w:author="Author">
              <w:r w:rsidR="0095672C" w:rsidRPr="00DF07B0" w:rsidDel="006236C6">
                <w:rPr>
                  <w:rFonts w:ascii="Times New Roman" w:hAnsi="Times New Roman" w:cs="Times New Roman"/>
                  <w:sz w:val="20"/>
                  <w:szCs w:val="20"/>
                </w:rPr>
                <w:delText>C</w:delText>
              </w:r>
            </w:del>
            <w:r w:rsidR="0095672C" w:rsidRPr="00DF07B0">
              <w:rPr>
                <w:rFonts w:ascii="Times New Roman" w:hAnsi="Times New Roman" w:cs="Times New Roman"/>
                <w:sz w:val="20"/>
                <w:szCs w:val="20"/>
              </w:rPr>
              <w:t xml:space="preserve">laims incurred means the sum of gross claims paid and gross reported but not settled claims (RBNS) on a case by case basis for each and every single claim, open and closed, which belongs to a specific accident year/underwriting year (AY/UWY). </w:t>
            </w:r>
          </w:p>
          <w:p w:rsidR="0095672C" w:rsidRPr="00DF07B0" w:rsidRDefault="0095672C" w:rsidP="00950116">
            <w:pPr>
              <w:rPr>
                <w:rFonts w:ascii="Times New Roman" w:hAnsi="Times New Roman" w:cs="Times New Roman"/>
                <w:sz w:val="20"/>
                <w:szCs w:val="20"/>
              </w:rPr>
            </w:pPr>
          </w:p>
        </w:tc>
      </w:tr>
      <w:tr w:rsidR="0095672C" w:rsidRPr="00DF07B0" w:rsidTr="00950116">
        <w:trPr>
          <w:trHeight w:val="714"/>
        </w:trPr>
        <w:tc>
          <w:tcPr>
            <w:tcW w:w="2235" w:type="dxa"/>
            <w:shd w:val="clear" w:color="auto" w:fill="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 C0070, C0090, C0110, C0130, C0150, C0170, C0190, C0210,</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C0230, C0250,</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lang w:val="pt-PT"/>
              </w:rPr>
              <w:t>C0270, C0290, C0310, C0330/ R0300</w:t>
            </w:r>
          </w:p>
        </w:tc>
        <w:tc>
          <w:tcPr>
            <w:tcW w:w="1417" w:type="dxa"/>
            <w:shd w:val="clear" w:color="auto" w:fill="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Number of claims AY/UWY  year N:N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5590" w:type="dxa"/>
            <w:shd w:val="clear" w:color="auto" w:fill="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of the accumulated and aggregated number of claims for all brackets for each of the years N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tc>
      </w:tr>
      <w:tr w:rsidR="0095672C" w:rsidRPr="00DF07B0" w:rsidTr="00950116">
        <w:trPr>
          <w:trHeight w:val="1480"/>
        </w:trPr>
        <w:tc>
          <w:tcPr>
            <w:tcW w:w="2235" w:type="dxa"/>
            <w:shd w:val="clear" w:color="auto" w:fill="auto"/>
          </w:tcPr>
          <w:p w:rsidR="0095672C" w:rsidRPr="00DF07B0" w:rsidRDefault="0095672C" w:rsidP="00950116">
            <w:pPr>
              <w:rPr>
                <w:rFonts w:ascii="Times New Roman" w:hAnsi="Times New Roman" w:cs="Times New Roman"/>
                <w:sz w:val="20"/>
                <w:szCs w:val="20"/>
                <w:lang w:val="pt-PT"/>
              </w:rPr>
            </w:pPr>
            <w:r w:rsidRPr="00DF07B0">
              <w:rPr>
                <w:rFonts w:ascii="Times New Roman" w:hAnsi="Times New Roman" w:cs="Times New Roman"/>
                <w:sz w:val="20"/>
                <w:szCs w:val="20"/>
                <w:lang w:val="pt-PT"/>
              </w:rPr>
              <w:t xml:space="preserve">C0060, C0080, C0100, </w:t>
            </w:r>
          </w:p>
          <w:p w:rsidR="0095672C" w:rsidRPr="00DF07B0" w:rsidRDefault="0095672C" w:rsidP="00950116">
            <w:pPr>
              <w:rPr>
                <w:rFonts w:ascii="Times New Roman" w:hAnsi="Times New Roman" w:cs="Times New Roman"/>
                <w:sz w:val="20"/>
                <w:szCs w:val="20"/>
                <w:lang w:val="pt-PT"/>
              </w:rPr>
            </w:pPr>
            <w:r w:rsidRPr="00DF07B0">
              <w:rPr>
                <w:rFonts w:ascii="Times New Roman" w:hAnsi="Times New Roman" w:cs="Times New Roman"/>
                <w:sz w:val="20"/>
                <w:szCs w:val="20"/>
                <w:lang w:val="pt-PT"/>
              </w:rPr>
              <w:t>C0120, C0140, C0160, C0180, C0200, C0220, C0240, C0260, C0280, C0300, C0320, C0340 /R0300</w:t>
            </w:r>
          </w:p>
        </w:tc>
        <w:tc>
          <w:tcPr>
            <w:tcW w:w="1417" w:type="dxa"/>
            <w:shd w:val="clear" w:color="auto" w:fill="auto"/>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claims incurred AY/UWY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year N:N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14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5590" w:type="dxa"/>
            <w:shd w:val="clear" w:color="auto" w:fill="auto"/>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of the accumulated and aggregated claims incurred for all brackets for each of the years N to 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14.</w:t>
            </w:r>
          </w:p>
          <w:p w:rsidR="0095672C" w:rsidRPr="00DF07B0" w:rsidRDefault="0095672C" w:rsidP="00950116">
            <w:pPr>
              <w:rPr>
                <w:rFonts w:ascii="Times New Roman" w:hAnsi="Times New Roman" w:cs="Times New Roman"/>
                <w:sz w:val="20"/>
                <w:szCs w:val="20"/>
              </w:rPr>
            </w:pPr>
          </w:p>
        </w:tc>
      </w:tr>
    </w:tbl>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b/>
          <w:bCs/>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b/>
          <w:bCs/>
          <w:sz w:val="20"/>
          <w:szCs w:val="20"/>
        </w:rPr>
        <w:t>S.21.02 – Underwriting risks non</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life</w:t>
      </w:r>
    </w:p>
    <w:p w:rsidR="0095672C" w:rsidRPr="00DF07B0" w:rsidRDefault="0095672C" w:rsidP="00950116">
      <w:pPr>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95672C"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95672C" w:rsidRPr="00DF07B0">
        <w:rPr>
          <w:rFonts w:ascii="Times New Roman" w:hAnsi="Times New Roman" w:cs="Times New Roman"/>
          <w:sz w:val="20"/>
          <w:szCs w:val="20"/>
        </w:rPr>
        <w:t xml:space="preserve"> relates to annual submission of information for individual undertakings.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Template shall be filled in relation to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business (including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SLT Health) only for direct business. </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In this template the 20 biggest single underwriting risks, based on net retention, across all </w:t>
      </w:r>
      <w:r w:rsidR="00F85A82" w:rsidRPr="00DF07B0">
        <w:rPr>
          <w:rFonts w:ascii="Times New Roman" w:eastAsia="Times New Roman" w:hAnsi="Times New Roman" w:cs="Times New Roman"/>
          <w:sz w:val="20"/>
          <w:szCs w:val="20"/>
          <w:lang w:eastAsia="es-ES"/>
        </w:rPr>
        <w:t>lines of business, as defined in Annex I to Delegated Regulation (EU) 2015/35</w:t>
      </w:r>
      <w:r w:rsidR="00F85A82"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If the 2 biggest single underwriting </w:t>
      </w:r>
      <w:r w:rsidRPr="00DF07B0">
        <w:rPr>
          <w:rFonts w:ascii="Times New Roman" w:hAnsi="Times New Roman" w:cs="Times New Roman"/>
          <w:sz w:val="20"/>
          <w:szCs w:val="20"/>
        </w:rPr>
        <w:lastRenderedPageBreak/>
        <w:t xml:space="preserve">risks for any of the </w:t>
      </w:r>
      <w:r w:rsidR="00F85A82"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rPr>
        <w:t xml:space="preserve"> are not covered through the above methodology, then they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in addition. In case a single underwriting risk of a specific </w:t>
      </w:r>
      <w:r w:rsidR="00F85A82" w:rsidRPr="00DF07B0">
        <w:rPr>
          <w:rFonts w:ascii="Times New Roman" w:hAnsi="Times New Roman" w:cs="Times New Roman"/>
          <w:sz w:val="20"/>
          <w:szCs w:val="20"/>
        </w:rPr>
        <w:t xml:space="preserve">line of business </w:t>
      </w:r>
      <w:r w:rsidRPr="00DF07B0">
        <w:rPr>
          <w:rFonts w:ascii="Times New Roman" w:hAnsi="Times New Roman" w:cs="Times New Roman"/>
          <w:sz w:val="20"/>
          <w:szCs w:val="20"/>
        </w:rPr>
        <w:t xml:space="preserve">forms part of the top 20, the same risk of the affected </w:t>
      </w:r>
      <w:r w:rsidR="00F85A82" w:rsidRPr="00DF07B0">
        <w:rPr>
          <w:rFonts w:ascii="Times New Roman" w:hAnsi="Times New Roman" w:cs="Times New Roman"/>
          <w:sz w:val="20"/>
          <w:szCs w:val="20"/>
        </w:rPr>
        <w:t xml:space="preserve">line of business </w:t>
      </w:r>
      <w:r w:rsidRPr="00DF07B0">
        <w:rPr>
          <w:rFonts w:ascii="Times New Roman" w:hAnsi="Times New Roman" w:cs="Times New Roman"/>
          <w:sz w:val="20"/>
          <w:szCs w:val="20"/>
        </w:rPr>
        <w:t>must only be filled in once.</w:t>
      </w:r>
    </w:p>
    <w:p w:rsidR="0095672C" w:rsidRPr="00DF07B0" w:rsidRDefault="0095672C" w:rsidP="001D1ECD">
      <w:pPr>
        <w:jc w:val="both"/>
        <w:rPr>
          <w:rFonts w:ascii="Times New Roman" w:hAnsi="Times New Roman" w:cs="Times New Roman"/>
          <w:sz w:val="20"/>
          <w:szCs w:val="20"/>
        </w:rPr>
      </w:pPr>
      <w:r w:rsidRPr="00DF07B0">
        <w:rPr>
          <w:rFonts w:ascii="Times New Roman" w:hAnsi="Times New Roman" w:cs="Times New Roman"/>
          <w:sz w:val="20"/>
          <w:szCs w:val="20"/>
        </w:rPr>
        <w:t xml:space="preserve">Net retention of the single underwriting risk means the maximum possible liability of the undertaking after the recoverables from reinsurers (including SPV and Finite Reinsurance) and the original deductible of the policyholder has been taken into account. In case the net retention is equal for too many risks the policy with the highest Sum insured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 as a second criteria. In case the Sum insured is also the same and the most appropriate risk considering the risk profile of the undertaking must be used as the ultimate criteria.</w:t>
      </w:r>
    </w:p>
    <w:tbl>
      <w:tblPr>
        <w:tblStyle w:val="TableGrid"/>
        <w:tblW w:w="0" w:type="auto"/>
        <w:tblLook w:val="04A0" w:firstRow="1" w:lastRow="0" w:firstColumn="1" w:lastColumn="0" w:noHBand="0" w:noVBand="1"/>
      </w:tblPr>
      <w:tblGrid>
        <w:gridCol w:w="1353"/>
        <w:gridCol w:w="2157"/>
        <w:gridCol w:w="5732"/>
      </w:tblGrid>
      <w:tr w:rsidR="0095672C" w:rsidRPr="00DF07B0" w:rsidTr="00950116">
        <w:trPr>
          <w:trHeight w:val="315"/>
        </w:trPr>
        <w:tc>
          <w:tcPr>
            <w:tcW w:w="1353" w:type="dxa"/>
          </w:tcPr>
          <w:p w:rsidR="0095672C" w:rsidRPr="00DF07B0" w:rsidRDefault="0095672C" w:rsidP="00950116">
            <w:pPr>
              <w:jc w:val="center"/>
              <w:rPr>
                <w:rFonts w:ascii="Times New Roman" w:hAnsi="Times New Roman" w:cs="Times New Roman"/>
                <w:b/>
                <w:bCs/>
                <w:sz w:val="20"/>
                <w:szCs w:val="20"/>
              </w:rPr>
            </w:pPr>
          </w:p>
        </w:tc>
        <w:tc>
          <w:tcPr>
            <w:tcW w:w="2157" w:type="dxa"/>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732" w:type="dxa"/>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315"/>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Risk identification code</w:t>
            </w:r>
          </w:p>
        </w:tc>
        <w:tc>
          <w:tcPr>
            <w:tcW w:w="5732" w:type="dxa"/>
          </w:tcPr>
          <w:p w:rsidR="004C24BD" w:rsidRPr="00DF07B0" w:rsidRDefault="0095672C" w:rsidP="004C24BD">
            <w:pPr>
              <w:rPr>
                <w:rFonts w:ascii="Times New Roman" w:hAnsi="Times New Roman" w:cs="Times New Roman"/>
                <w:sz w:val="20"/>
                <w:szCs w:val="20"/>
              </w:rPr>
            </w:pPr>
            <w:r w:rsidRPr="00DF07B0">
              <w:rPr>
                <w:rFonts w:ascii="Times New Roman" w:hAnsi="Times New Roman" w:cs="Times New Roman"/>
                <w:sz w:val="20"/>
                <w:szCs w:val="20"/>
              </w:rPr>
              <w:t>The code is a unique identifying number assigned by the undertaking that identifies the risk and shall remain unchanged for subsequent annual reports.</w:t>
            </w:r>
          </w:p>
        </w:tc>
      </w:tr>
      <w:tr w:rsidR="0095672C" w:rsidRPr="00DF07B0" w:rsidTr="00950116">
        <w:trPr>
          <w:trHeight w:val="630"/>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company / person to which the risk relates  </w:t>
            </w:r>
          </w:p>
        </w:tc>
        <w:tc>
          <w:tcPr>
            <w:tcW w:w="573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If the risk relates to a company identify the name of the company to whom the risk relates. </w:t>
            </w:r>
          </w:p>
          <w:p w:rsidR="0095672C" w:rsidRPr="00DF07B0" w:rsidRDefault="0095672C" w:rsidP="00950116">
            <w:pPr>
              <w:pStyle w:val="CommentText"/>
              <w:rPr>
                <w:rFonts w:ascii="Times New Roman" w:hAnsi="Times New Roman" w:cs="Times New Roman"/>
              </w:rPr>
            </w:pPr>
            <w:r w:rsidRPr="00DF07B0">
              <w:rPr>
                <w:rFonts w:ascii="Times New Roman" w:hAnsi="Times New Roman" w:cs="Times New Roman"/>
              </w:rPr>
              <w:t xml:space="preserve">If the risk relates to a natural person, </w:t>
            </w:r>
            <w:proofErr w:type="spellStart"/>
            <w:r w:rsidRPr="00DF07B0">
              <w:rPr>
                <w:rFonts w:ascii="Times New Roman" w:hAnsi="Times New Roman" w:cs="Times New Roman"/>
              </w:rPr>
              <w:t>pseudonymise</w:t>
            </w:r>
            <w:proofErr w:type="spellEnd"/>
            <w:r w:rsidRPr="00DF07B0">
              <w:rPr>
                <w:rFonts w:ascii="Times New Roman" w:hAnsi="Times New Roman" w:cs="Times New Roman"/>
              </w:rPr>
              <w:t xml:space="preserve"> the original policy number and report </w:t>
            </w:r>
            <w:proofErr w:type="spellStart"/>
            <w:r w:rsidRPr="00DF07B0">
              <w:rPr>
                <w:rFonts w:ascii="Times New Roman" w:hAnsi="Times New Roman" w:cs="Times New Roman"/>
              </w:rPr>
              <w:t>pseudonymised</w:t>
            </w:r>
            <w:proofErr w:type="spellEnd"/>
            <w:r w:rsidRPr="00DF07B0">
              <w:rPr>
                <w:rFonts w:ascii="Times New Roman" w:hAnsi="Times New Roman" w:cs="Times New Roman"/>
              </w:rPr>
              <w:t xml:space="preserve"> information. </w:t>
            </w:r>
            <w:r w:rsidRPr="00DF07B0">
              <w:rPr>
                <w:rFonts w:ascii="Times New Roman" w:hAnsi="Times New Roman" w:cs="Times New Roman"/>
                <w:bCs/>
                <w:iCs/>
                <w:color w:val="000000"/>
              </w:rPr>
              <w:t xml:space="preserve">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w:t>
            </w:r>
            <w:proofErr w:type="spellStart"/>
            <w:r w:rsidRPr="00DF07B0">
              <w:rPr>
                <w:rFonts w:ascii="Times New Roman" w:hAnsi="Times New Roman" w:cs="Times New Roman"/>
                <w:bCs/>
                <w:iCs/>
                <w:color w:val="000000"/>
              </w:rPr>
              <w:t>pseudonymised</w:t>
            </w:r>
            <w:proofErr w:type="spellEnd"/>
            <w:r w:rsidRPr="00DF07B0">
              <w:rPr>
                <w:rFonts w:ascii="Times New Roman" w:hAnsi="Times New Roman" w:cs="Times New Roman"/>
                <w:bCs/>
                <w:iCs/>
                <w:color w:val="000000"/>
              </w:rPr>
              <w:t xml:space="preserve"> format.</w:t>
            </w:r>
          </w:p>
          <w:p w:rsidR="0095672C" w:rsidRPr="00DF07B0" w:rsidRDefault="0095672C" w:rsidP="00950116">
            <w:pPr>
              <w:rPr>
                <w:rFonts w:ascii="Times New Roman" w:hAnsi="Times New Roman" w:cs="Times New Roman"/>
                <w:sz w:val="20"/>
                <w:szCs w:val="20"/>
              </w:rPr>
            </w:pPr>
          </w:p>
        </w:tc>
      </w:tr>
      <w:tr w:rsidR="0095672C" w:rsidRPr="00DF07B0" w:rsidTr="00950116">
        <w:trPr>
          <w:trHeight w:val="691"/>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Description risk</w:t>
            </w:r>
          </w:p>
        </w:tc>
        <w:tc>
          <w:tcPr>
            <w:tcW w:w="573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description of the risk. Depending on the </w:t>
            </w:r>
            <w:r w:rsidR="00F85A8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report the type of company, building or occupation of the specific risk insured.</w:t>
            </w:r>
          </w:p>
        </w:tc>
      </w:tr>
      <w:tr w:rsidR="0095672C" w:rsidRPr="00DF07B0" w:rsidTr="00950116">
        <w:trPr>
          <w:trHeight w:val="714"/>
        </w:trPr>
        <w:tc>
          <w:tcPr>
            <w:tcW w:w="1353" w:type="dxa"/>
          </w:tcPr>
          <w:p w:rsidR="0095672C" w:rsidRPr="00DF07B0" w:rsidRDefault="0095672C" w:rsidP="00950116">
            <w:pPr>
              <w:rPr>
                <w:rFonts w:ascii="Times New Roman" w:hAnsi="Times New Roman" w:cs="Times New Roman"/>
                <w:color w:val="000000"/>
                <w:sz w:val="20"/>
                <w:szCs w:val="20"/>
              </w:rPr>
            </w:pPr>
            <w:r w:rsidRPr="00DF07B0">
              <w:rPr>
                <w:rFonts w:ascii="Times New Roman" w:hAnsi="Times New Roman" w:cs="Times New Roman"/>
                <w:color w:val="000000"/>
                <w:sz w:val="20"/>
                <w:szCs w:val="20"/>
              </w:rPr>
              <w:t>C0040</w:t>
            </w:r>
          </w:p>
        </w:tc>
        <w:tc>
          <w:tcPr>
            <w:tcW w:w="2157" w:type="dxa"/>
          </w:tcPr>
          <w:p w:rsidR="0095672C" w:rsidRPr="00DF07B0" w:rsidRDefault="0095672C">
            <w:pPr>
              <w:rPr>
                <w:rFonts w:ascii="Times New Roman" w:hAnsi="Times New Roman" w:cs="Times New Roman"/>
                <w:color w:val="000000"/>
                <w:sz w:val="20"/>
                <w:szCs w:val="20"/>
              </w:rPr>
            </w:pPr>
            <w:r w:rsidRPr="00DF07B0">
              <w:rPr>
                <w:rFonts w:ascii="Times New Roman" w:hAnsi="Times New Roman" w:cs="Times New Roman"/>
                <w:color w:val="000000"/>
                <w:sz w:val="20"/>
                <w:szCs w:val="20"/>
              </w:rPr>
              <w:t>Line of business</w:t>
            </w:r>
          </w:p>
        </w:tc>
        <w:tc>
          <w:tcPr>
            <w:tcW w:w="5732" w:type="dxa"/>
          </w:tcPr>
          <w:p w:rsidR="0095672C" w:rsidRPr="00DF07B0" w:rsidRDefault="0095672C">
            <w:pPr>
              <w:rPr>
                <w:rFonts w:ascii="Times New Roman" w:hAnsi="Times New Roman" w:cs="Times New Roman"/>
                <w:color w:val="000000"/>
                <w:sz w:val="20"/>
                <w:szCs w:val="20"/>
              </w:rPr>
            </w:pPr>
            <w:r w:rsidRPr="00DF07B0">
              <w:rPr>
                <w:rFonts w:ascii="Times New Roman" w:hAnsi="Times New Roman" w:cs="Times New Roman"/>
                <w:color w:val="000000"/>
                <w:sz w:val="20"/>
                <w:szCs w:val="20"/>
              </w:rPr>
              <w:t xml:space="preserve">Identification of the </w:t>
            </w:r>
            <w:r w:rsidR="00F85A8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color w:val="000000"/>
                <w:sz w:val="20"/>
                <w:szCs w:val="20"/>
              </w:rPr>
              <w:t>.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Medical expense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Income protection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Workers' compensation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Motor vehicle liability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motor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Marine, aviation and transport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Fire and other damage to property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 liability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and suretyship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Legal expenses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Assistance</w:t>
            </w:r>
          </w:p>
          <w:p w:rsidR="0095672C" w:rsidRPr="00DF07B0" w:rsidRDefault="0095672C" w:rsidP="00950116">
            <w:pPr>
              <w:rPr>
                <w:rFonts w:ascii="Times New Roman" w:hAnsi="Times New Roman" w:cs="Times New Roman"/>
                <w:color w:val="000000"/>
                <w:sz w:val="20"/>
                <w:szCs w:val="20"/>
              </w:rPr>
            </w:pPr>
            <w:r w:rsidRPr="00DF07B0">
              <w:rPr>
                <w:rFonts w:ascii="Times New Roman" w:hAnsi="Times New Roman" w:cs="Times New Roman"/>
                <w:sz w:val="20"/>
                <w:szCs w:val="20"/>
              </w:rPr>
              <w:t xml:space="preserve">12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Miscellaneous financial loss</w:t>
            </w:r>
          </w:p>
        </w:tc>
      </w:tr>
      <w:tr w:rsidR="0095672C" w:rsidRPr="00DF07B0" w:rsidTr="00950116">
        <w:trPr>
          <w:trHeight w:val="965"/>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Description risk category covered</w:t>
            </w:r>
          </w:p>
        </w:tc>
        <w:tc>
          <w:tcPr>
            <w:tcW w:w="5732"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95672C" w:rsidRPr="00DF07B0" w:rsidTr="00950116">
        <w:trPr>
          <w:trHeight w:val="696"/>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Validity period (start date)</w:t>
            </w:r>
          </w:p>
        </w:tc>
        <w:tc>
          <w:tcPr>
            <w:tcW w:w="573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date of commencement of the specific cover, i.e., date when the cover took effect.</w:t>
            </w:r>
          </w:p>
        </w:tc>
      </w:tr>
      <w:tr w:rsidR="0095672C" w:rsidRPr="00DF07B0" w:rsidTr="00950116">
        <w:trPr>
          <w:trHeight w:val="720"/>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Validity period (expiry date)</w:t>
            </w:r>
          </w:p>
        </w:tc>
        <w:tc>
          <w:tcPr>
            <w:tcW w:w="573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final expiry date of the specific cover.</w:t>
            </w:r>
          </w:p>
        </w:tc>
      </w:tr>
      <w:tr w:rsidR="0095672C" w:rsidRPr="00DF07B0" w:rsidTr="00950116">
        <w:trPr>
          <w:trHeight w:val="416"/>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Currency</w:t>
            </w:r>
          </w:p>
        </w:tc>
        <w:tc>
          <w:tcPr>
            <w:tcW w:w="573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the ISO 4217 alphabetic code of the </w:t>
            </w:r>
            <w:r w:rsidR="004339C9" w:rsidRPr="00DF07B0">
              <w:rPr>
                <w:rFonts w:ascii="Times New Roman" w:hAnsi="Times New Roman" w:cs="Times New Roman"/>
                <w:sz w:val="20"/>
                <w:szCs w:val="20"/>
              </w:rPr>
              <w:t>original currency of the obligation</w:t>
            </w:r>
            <w:r w:rsidRPr="00DF07B0">
              <w:rPr>
                <w:rFonts w:ascii="Times New Roman" w:hAnsi="Times New Roman" w:cs="Times New Roman"/>
                <w:sz w:val="20"/>
                <w:szCs w:val="20"/>
              </w:rPr>
              <w:t>.</w:t>
            </w:r>
          </w:p>
        </w:tc>
      </w:tr>
      <w:tr w:rsidR="0095672C" w:rsidRPr="00DF07B0" w:rsidTr="00950116">
        <w:trPr>
          <w:trHeight w:val="630"/>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C0090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Sum insured </w:t>
            </w:r>
          </w:p>
        </w:tc>
        <w:tc>
          <w:tcPr>
            <w:tcW w:w="573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highest amount that the insurer can be obliged to pay out under the policy. The insured sum relates to the underwriting risk. </w:t>
            </w:r>
          </w:p>
          <w:p w:rsidR="004B0482" w:rsidRPr="00DF07B0" w:rsidRDefault="0095672C" w:rsidP="00B35AD4">
            <w:pPr>
              <w:rPr>
                <w:rFonts w:ascii="Times New Roman" w:hAnsi="Times New Roman" w:cs="Times New Roman"/>
              </w:rPr>
            </w:pPr>
            <w:r w:rsidRPr="00DF07B0">
              <w:rPr>
                <w:rFonts w:ascii="Times New Roman" w:hAnsi="Times New Roman" w:cs="Times New Roman"/>
                <w:sz w:val="20"/>
                <w:szCs w:val="20"/>
              </w:rPr>
              <w:t>Where the policy covers a number of exposures / risks across the country the individual underwriting risk with the highest net retention shall be specified. If the risk has been accepted on a co</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insurance basis, the insured sum indicates the maximum liability of the reporting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insurer. In case of a joint several liability, the part belonging to a defaulting co</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insurer must be included as well.</w:t>
            </w:r>
          </w:p>
          <w:p w:rsidR="0095672C" w:rsidRPr="00DF07B0" w:rsidRDefault="0095672C" w:rsidP="00950116">
            <w:pPr>
              <w:rPr>
                <w:rFonts w:ascii="Times New Roman" w:hAnsi="Times New Roman" w:cs="Times New Roman"/>
                <w:sz w:val="20"/>
                <w:szCs w:val="20"/>
              </w:rPr>
            </w:pPr>
          </w:p>
        </w:tc>
      </w:tr>
      <w:tr w:rsidR="0095672C" w:rsidRPr="00DF07B0" w:rsidTr="00950116">
        <w:trPr>
          <w:trHeight w:val="300"/>
        </w:trPr>
        <w:tc>
          <w:tcPr>
            <w:tcW w:w="1353" w:type="dxa"/>
            <w:vMerge w:val="restart"/>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C0100</w:t>
            </w:r>
          </w:p>
        </w:tc>
        <w:tc>
          <w:tcPr>
            <w:tcW w:w="2157" w:type="dxa"/>
            <w:vMerge w:val="restart"/>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Original deductible policyholder</w:t>
            </w:r>
          </w:p>
        </w:tc>
        <w:tc>
          <w:tcPr>
            <w:tcW w:w="5732" w:type="dxa"/>
            <w:vMerge w:val="restart"/>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Part of the sum insured which is retained by the policyholder.</w:t>
            </w:r>
          </w:p>
        </w:tc>
      </w:tr>
      <w:tr w:rsidR="0095672C" w:rsidRPr="00DF07B0" w:rsidTr="00950116">
        <w:trPr>
          <w:trHeight w:val="315"/>
        </w:trPr>
        <w:tc>
          <w:tcPr>
            <w:tcW w:w="1353" w:type="dxa"/>
            <w:vMerge/>
          </w:tcPr>
          <w:p w:rsidR="0095672C" w:rsidRPr="00DF07B0" w:rsidRDefault="0095672C">
            <w:pPr>
              <w:rPr>
                <w:rFonts w:ascii="Times New Roman" w:hAnsi="Times New Roman" w:cs="Times New Roman"/>
                <w:sz w:val="20"/>
                <w:szCs w:val="20"/>
              </w:rPr>
            </w:pPr>
          </w:p>
        </w:tc>
        <w:tc>
          <w:tcPr>
            <w:tcW w:w="2157" w:type="dxa"/>
            <w:vMerge/>
          </w:tcPr>
          <w:p w:rsidR="0095672C" w:rsidRPr="00DF07B0" w:rsidRDefault="0095672C">
            <w:pPr>
              <w:rPr>
                <w:rFonts w:ascii="Times New Roman" w:hAnsi="Times New Roman" w:cs="Times New Roman"/>
                <w:sz w:val="20"/>
                <w:szCs w:val="20"/>
              </w:rPr>
            </w:pPr>
          </w:p>
        </w:tc>
        <w:tc>
          <w:tcPr>
            <w:tcW w:w="5732" w:type="dxa"/>
            <w:vMerge/>
          </w:tcPr>
          <w:p w:rsidR="0095672C" w:rsidRPr="00DF07B0" w:rsidRDefault="0095672C">
            <w:pPr>
              <w:rPr>
                <w:rFonts w:ascii="Times New Roman" w:hAnsi="Times New Roman" w:cs="Times New Roman"/>
                <w:sz w:val="20"/>
                <w:szCs w:val="20"/>
              </w:rPr>
            </w:pPr>
          </w:p>
        </w:tc>
      </w:tr>
      <w:tr w:rsidR="0095672C" w:rsidRPr="00DF07B0" w:rsidTr="00950116">
        <w:trPr>
          <w:trHeight w:val="615"/>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C0110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Type of underwriting model </w:t>
            </w:r>
          </w:p>
        </w:tc>
        <w:tc>
          <w:tcPr>
            <w:tcW w:w="573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Sum Insured: </w:t>
            </w:r>
          </w:p>
          <w:p w:rsidR="0095672C" w:rsidRPr="00DF07B0" w:rsidRDefault="0095672C" w:rsidP="00950116">
            <w:pPr>
              <w:rPr>
                <w:rFonts w:ascii="Times New Roman" w:hAnsi="Times New Roman" w:cs="Times New Roman"/>
                <w:sz w:val="20"/>
                <w:szCs w:val="20"/>
              </w:rPr>
            </w:pPr>
            <w:proofErr w:type="gramStart"/>
            <w:r w:rsidRPr="00DF07B0">
              <w:rPr>
                <w:rFonts w:ascii="Times New Roman" w:hAnsi="Times New Roman" w:cs="Times New Roman"/>
                <w:sz w:val="20"/>
                <w:szCs w:val="20"/>
              </w:rPr>
              <w:t>the</w:t>
            </w:r>
            <w:proofErr w:type="gramEnd"/>
            <w:r w:rsidRPr="00DF07B0">
              <w:rPr>
                <w:rFonts w:ascii="Times New Roman" w:hAnsi="Times New Roman" w:cs="Times New Roman"/>
                <w:sz w:val="20"/>
                <w:szCs w:val="20"/>
              </w:rPr>
              <w:t xml:space="preserve"> highest amount that the insurer can be obliged to pay out according to the original policy. Sum insured must also be filled when type of underwriting model is not applicable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Maximum Possible Loss: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loss which may occur when the most unfavourable circumstances being more or less exceptionally combined, the fire is only stopped by impassable obstacles or lack of substance</w:t>
            </w:r>
            <w:r w:rsidR="00187BC4" w:rsidRPr="00DF07B0">
              <w:rPr>
                <w:rFonts w:ascii="Times New Roman" w:hAnsi="Times New Roman" w:cs="Times New Roman"/>
                <w:sz w:val="20"/>
                <w:szCs w:val="20"/>
              </w:rPr>
              <w:t>.</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Probable Maximum Loss: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Estimated Maximum Loss: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r w:rsidR="00187BC4"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w:t>
            </w:r>
          </w:p>
          <w:p w:rsidR="0095672C" w:rsidRPr="00DF07B0" w:rsidRDefault="0095672C" w:rsidP="00950116">
            <w:pPr>
              <w:rPr>
                <w:rFonts w:ascii="Times New Roman" w:hAnsi="Times New Roman" w:cs="Times New Roman"/>
                <w:sz w:val="20"/>
                <w:szCs w:val="20"/>
              </w:rPr>
            </w:pPr>
            <w:proofErr w:type="gramStart"/>
            <w:r w:rsidRPr="00DF07B0">
              <w:rPr>
                <w:rFonts w:ascii="Times New Roman" w:hAnsi="Times New Roman" w:cs="Times New Roman"/>
                <w:sz w:val="20"/>
                <w:szCs w:val="20"/>
              </w:rPr>
              <w:t>defined</w:t>
            </w:r>
            <w:proofErr w:type="gramEnd"/>
            <w:r w:rsidRPr="00DF07B0">
              <w:rPr>
                <w:rFonts w:ascii="Times New Roman" w:hAnsi="Times New Roman" w:cs="Times New Roman"/>
                <w:sz w:val="20"/>
                <w:szCs w:val="20"/>
              </w:rPr>
              <w:t xml:space="preserve"> as other possible underwriting models used. The type of "other" underwriting model applied must be explained in the Regular Supervisory Report</w:t>
            </w:r>
          </w:p>
          <w:p w:rsidR="0095672C" w:rsidRPr="00DF07B0" w:rsidRDefault="0095672C" w:rsidP="00950116">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Although abovementioned definitions are used for the </w:t>
            </w:r>
            <w:r w:rsidR="00F85A82"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“Fire and other damage to property insurance”, similar definitions might be in place for other </w:t>
            </w:r>
            <w:r w:rsidR="00F85A82" w:rsidRPr="00DF07B0">
              <w:rPr>
                <w:rFonts w:ascii="Times New Roman" w:hAnsi="Times New Roman" w:cs="Times New Roman"/>
                <w:sz w:val="20"/>
                <w:szCs w:val="20"/>
              </w:rPr>
              <w:t>lines of business</w:t>
            </w:r>
            <w:r w:rsidRPr="00DF07B0">
              <w:rPr>
                <w:rFonts w:ascii="Times New Roman" w:hAnsi="Times New Roman" w:cs="Times New Roman"/>
                <w:sz w:val="20"/>
                <w:szCs w:val="20"/>
              </w:rPr>
              <w:t>.</w:t>
            </w:r>
          </w:p>
        </w:tc>
      </w:tr>
      <w:tr w:rsidR="0095672C" w:rsidRPr="00DF07B0" w:rsidTr="00950116">
        <w:trPr>
          <w:trHeight w:val="1230"/>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C0120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Amount underwriting model</w:t>
            </w:r>
          </w:p>
        </w:tc>
        <w:tc>
          <w:tcPr>
            <w:tcW w:w="573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Maximum loss amount of the single underwriting risk which is the result of the underwriting model applied. In case no specific type of underwriting model is used the amount must be equal to the sum insured reported in C0090 minus the original deductible reported in C0100.</w:t>
            </w:r>
          </w:p>
        </w:tc>
      </w:tr>
      <w:tr w:rsidR="0095672C" w:rsidRPr="00DF07B0" w:rsidTr="00950116">
        <w:trPr>
          <w:trHeight w:val="1155"/>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C0130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Sum reinsured on a facultative basis, with all reinsurers </w:t>
            </w:r>
          </w:p>
        </w:tc>
        <w:tc>
          <w:tcPr>
            <w:tcW w:w="573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Part of the sum insured that the insurer has reinsured on a facultative basis (by treaty and/or by individual cover) with the reinsurers. When the facultative cover is not placed for 100% but only for 80% the 20% not placed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considered as retention.</w:t>
            </w:r>
          </w:p>
        </w:tc>
      </w:tr>
      <w:tr w:rsidR="0095672C" w:rsidRPr="00DF07B0" w:rsidTr="00950116">
        <w:trPr>
          <w:trHeight w:val="615"/>
        </w:trPr>
        <w:tc>
          <w:tcPr>
            <w:tcW w:w="1353"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C0140</w:t>
            </w:r>
          </w:p>
        </w:tc>
        <w:tc>
          <w:tcPr>
            <w:tcW w:w="2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Sum reinsured, other than on facultative basis, with all reinsurers </w:t>
            </w:r>
          </w:p>
        </w:tc>
        <w:tc>
          <w:tcPr>
            <w:tcW w:w="5732"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Part of the sum insured that the insurer has reinsured through traditional reinsurance treaties or another basis (including SPV and Finite Reinsurance) other than facultative reinsurance.</w:t>
            </w:r>
          </w:p>
        </w:tc>
      </w:tr>
      <w:tr w:rsidR="0095672C" w:rsidRPr="00DF07B0" w:rsidTr="00950116">
        <w:trPr>
          <w:trHeight w:val="885"/>
        </w:trPr>
        <w:tc>
          <w:tcPr>
            <w:tcW w:w="1353" w:type="dxa"/>
            <w:vMerge w:val="restart"/>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C0150</w:t>
            </w:r>
          </w:p>
        </w:tc>
        <w:tc>
          <w:tcPr>
            <w:tcW w:w="2157" w:type="dxa"/>
            <w:vMerge w:val="restart"/>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Net retention of the insurer</w:t>
            </w:r>
          </w:p>
        </w:tc>
        <w:tc>
          <w:tcPr>
            <w:tcW w:w="5732" w:type="dxa"/>
            <w:vMerge w:val="restart"/>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net amount for which the insurer acts as risk carrier, i.e.: part of the sum insured that exceeds the original deductible of the policyholder and is not reinsured.</w:t>
            </w:r>
          </w:p>
        </w:tc>
      </w:tr>
      <w:tr w:rsidR="0095672C" w:rsidRPr="00DF07B0" w:rsidTr="00950116">
        <w:trPr>
          <w:trHeight w:val="230"/>
        </w:trPr>
        <w:tc>
          <w:tcPr>
            <w:tcW w:w="1353" w:type="dxa"/>
            <w:vMerge/>
          </w:tcPr>
          <w:p w:rsidR="0095672C" w:rsidRPr="00DF07B0" w:rsidRDefault="0095672C">
            <w:pPr>
              <w:rPr>
                <w:rFonts w:ascii="Times New Roman" w:hAnsi="Times New Roman" w:cs="Times New Roman"/>
                <w:sz w:val="20"/>
                <w:szCs w:val="20"/>
              </w:rPr>
            </w:pPr>
          </w:p>
        </w:tc>
        <w:tc>
          <w:tcPr>
            <w:tcW w:w="2157" w:type="dxa"/>
            <w:vMerge/>
          </w:tcPr>
          <w:p w:rsidR="0095672C" w:rsidRPr="00DF07B0" w:rsidRDefault="0095672C">
            <w:pPr>
              <w:rPr>
                <w:rFonts w:ascii="Times New Roman" w:hAnsi="Times New Roman" w:cs="Times New Roman"/>
                <w:sz w:val="20"/>
                <w:szCs w:val="20"/>
              </w:rPr>
            </w:pPr>
          </w:p>
        </w:tc>
        <w:tc>
          <w:tcPr>
            <w:tcW w:w="5732" w:type="dxa"/>
            <w:vMerge/>
          </w:tcPr>
          <w:p w:rsidR="0095672C" w:rsidRPr="00DF07B0" w:rsidRDefault="0095672C">
            <w:pPr>
              <w:rPr>
                <w:rFonts w:ascii="Times New Roman" w:hAnsi="Times New Roman" w:cs="Times New Roman"/>
                <w:sz w:val="20"/>
                <w:szCs w:val="20"/>
              </w:rPr>
            </w:pPr>
          </w:p>
        </w:tc>
      </w:tr>
    </w:tbl>
    <w:p w:rsidR="0095672C" w:rsidRPr="00DF07B0" w:rsidRDefault="0095672C">
      <w:pPr>
        <w:rPr>
          <w:rFonts w:ascii="Times New Roman" w:hAnsi="Times New Roman"/>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b/>
          <w:bCs/>
          <w:sz w:val="20"/>
          <w:szCs w:val="20"/>
        </w:rPr>
        <w:t>S.21.03 – Non</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life distribution of underwriting </w:t>
      </w:r>
      <w:proofErr w:type="spellStart"/>
      <w:r w:rsidRPr="00DF07B0">
        <w:rPr>
          <w:rFonts w:ascii="Times New Roman" w:hAnsi="Times New Roman" w:cs="Times New Roman"/>
          <w:b/>
          <w:bCs/>
          <w:sz w:val="20"/>
          <w:szCs w:val="20"/>
        </w:rPr>
        <w:t>underwriting</w:t>
      </w:r>
      <w:proofErr w:type="spellEnd"/>
      <w:r w:rsidRPr="00DF07B0">
        <w:rPr>
          <w:rFonts w:ascii="Times New Roman" w:hAnsi="Times New Roman" w:cs="Times New Roman"/>
          <w:b/>
          <w:bCs/>
          <w:sz w:val="20"/>
          <w:szCs w:val="20"/>
        </w:rPr>
        <w:t xml:space="preserve"> risks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by sum insured</w:t>
      </w:r>
    </w:p>
    <w:p w:rsidR="0095672C" w:rsidRPr="00DF07B0" w:rsidRDefault="0095672C" w:rsidP="00950116">
      <w:pPr>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95672C"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95672C" w:rsidRPr="00DF07B0">
        <w:rPr>
          <w:rFonts w:ascii="Times New Roman" w:hAnsi="Times New Roman" w:cs="Times New Roman"/>
          <w:sz w:val="20"/>
          <w:szCs w:val="20"/>
        </w:rPr>
        <w:t xml:space="preserve"> relates to annual submission of information for individual undertakings.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The template is retrospective and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filled in relation to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business (including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SLT Health) only for the direct business and only for the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Lines of Business (</w:t>
      </w:r>
      <w:r w:rsidR="003B5C85"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rPr>
        <w:t>).</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The underwriting risk portfolio is the distribution, in (predefined) brackets, of the sum insured of each and every single underwriting risk which have been accepted by the undertaking. The underwriting risk portfolio is per </w:t>
      </w:r>
      <w:r w:rsidR="003B5C85" w:rsidRPr="00DF07B0">
        <w:rPr>
          <w:rFonts w:ascii="Times New Roman" w:hAnsi="Times New Roman" w:cs="Times New Roman"/>
          <w:sz w:val="20"/>
          <w:szCs w:val="20"/>
        </w:rPr>
        <w:t>line of business</w:t>
      </w:r>
      <w:r w:rsidRPr="00DF07B0">
        <w:rPr>
          <w:rFonts w:ascii="Times New Roman" w:hAnsi="Times New Roman" w:cs="Times New Roman"/>
          <w:sz w:val="20"/>
          <w:szCs w:val="20"/>
        </w:rPr>
        <w:t xml:space="preserve">. However, whereas some </w:t>
      </w:r>
      <w:r w:rsidR="003B5C85" w:rsidRPr="00DF07B0">
        <w:rPr>
          <w:rFonts w:ascii="Times New Roman" w:hAnsi="Times New Roman" w:cs="Times New Roman"/>
          <w:sz w:val="20"/>
          <w:szCs w:val="20"/>
        </w:rPr>
        <w:t xml:space="preserve">lines of business </w:t>
      </w:r>
      <w:r w:rsidRPr="00DF07B0">
        <w:rPr>
          <w:rFonts w:ascii="Times New Roman" w:hAnsi="Times New Roman" w:cs="Times New Roman"/>
          <w:sz w:val="20"/>
          <w:szCs w:val="20"/>
        </w:rPr>
        <w:t xml:space="preserve">are reportable on a compulsory basis for all member states, the individual member states may also require compulsory basis reporting for further </w:t>
      </w:r>
      <w:r w:rsidR="003B5C85" w:rsidRPr="00DF07B0">
        <w:rPr>
          <w:rFonts w:ascii="Times New Roman" w:hAnsi="Times New Roman" w:cs="Times New Roman"/>
          <w:sz w:val="20"/>
          <w:szCs w:val="20"/>
        </w:rPr>
        <w:t xml:space="preserve">lines of business </w:t>
      </w:r>
      <w:r w:rsidRPr="00DF07B0">
        <w:rPr>
          <w:rFonts w:ascii="Times New Roman" w:hAnsi="Times New Roman" w:cs="Times New Roman"/>
          <w:sz w:val="20"/>
          <w:szCs w:val="20"/>
        </w:rPr>
        <w:t xml:space="preserve">where deemed to be relevant. For certain </w:t>
      </w:r>
      <w:r w:rsidR="00E646B1" w:rsidRPr="00DF07B0">
        <w:rPr>
          <w:rFonts w:ascii="Times New Roman" w:hAnsi="Times New Roman" w:cs="Times New Roman"/>
          <w:sz w:val="20"/>
          <w:szCs w:val="20"/>
        </w:rPr>
        <w:t>lines of business</w:t>
      </w:r>
      <w:r w:rsidRPr="00DF07B0">
        <w:rPr>
          <w:rFonts w:ascii="Times New Roman" w:hAnsi="Times New Roman" w:cs="Times New Roman"/>
          <w:sz w:val="20"/>
          <w:szCs w:val="20"/>
        </w:rPr>
        <w:t xml:space="preserve">, the template would not be applicable. (See also item Line of business). </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The default brackets to be used are defined in euros. For different reporting currencies each relevant supervisory authority shall define the equivalent options for the amounts to be used in the 20 brackets.</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An undertaking may use undertaking specific brackets, in particular when sum insured is lower than EUR 100 000. The brackets chosen shall be used consistently over the reporting periods, unless the distribution of claims changes significantly. In this case the undertaking shall notify the supervisory authority in advance, unless already specified by the supervisory authority.</w:t>
      </w:r>
    </w:p>
    <w:p w:rsidR="0095672C" w:rsidRPr="00DF07B0" w:rsidRDefault="0095672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By default the reference date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the end of the reporting year, however if duly justified, the undertaking may choose the reference date of collecting the information from the policy administration. This means that the underwriting risk portfolio can be based for example on the same reference date that is used to collect similar information for the renewal of reinsurance treaties and facultative cover.</w:t>
      </w:r>
    </w:p>
    <w:p w:rsidR="0095672C" w:rsidRPr="00DF07B0" w:rsidRDefault="0095672C"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rPr>
        <w:t xml:space="preserve">The sum insured relates to each and every individual underwriting risk, only looking at the main coverage of the policy per </w:t>
      </w:r>
      <w:r w:rsidR="00E646B1" w:rsidRPr="00DF07B0">
        <w:rPr>
          <w:rFonts w:ascii="Times New Roman" w:hAnsi="Times New Roman" w:cs="Times New Roman"/>
          <w:sz w:val="20"/>
          <w:szCs w:val="20"/>
        </w:rPr>
        <w:t>line of business</w:t>
      </w:r>
      <w:r w:rsidRPr="00DF07B0">
        <w:rPr>
          <w:rFonts w:ascii="Times New Roman" w:hAnsi="Times New Roman" w:cs="Times New Roman"/>
          <w:sz w:val="20"/>
          <w:szCs w:val="20"/>
        </w:rPr>
        <w:t>, and means the highest amount that the insurer can be obliged to pay out. This means:</w:t>
      </w:r>
    </w:p>
    <w:p w:rsidR="0095672C" w:rsidRPr="00DF07B0" w:rsidRDefault="0095672C" w:rsidP="00950116">
      <w:pPr>
        <w:tabs>
          <w:tab w:val="left" w:pos="567"/>
        </w:tabs>
        <w:ind w:left="567" w:hanging="283"/>
        <w:contextualSpacing/>
        <w:rPr>
          <w:rFonts w:ascii="Times New Roman" w:hAnsi="Times New Roman" w:cs="Times New Roman"/>
          <w:sz w:val="20"/>
          <w:szCs w:val="20"/>
        </w:rPr>
      </w:pPr>
      <w:r w:rsidRPr="00DF07B0">
        <w:rPr>
          <w:rFonts w:ascii="Times New Roman" w:hAnsi="Times New Roman" w:cs="Times New Roman"/>
          <w:sz w:val="20"/>
          <w:szCs w:val="20"/>
        </w:rPr>
        <w:t>•</w:t>
      </w:r>
      <w:r w:rsidRPr="00DF07B0">
        <w:rPr>
          <w:rFonts w:ascii="Times New Roman" w:hAnsi="Times New Roman" w:cs="Times New Roman"/>
          <w:sz w:val="20"/>
          <w:szCs w:val="20"/>
        </w:rPr>
        <w:tab/>
        <w:t xml:space="preserve">If the sum insured of the additional cover for “Theft” is lower than the sum insured of the main cover for “Fire and other damage” (both belonging to the same </w:t>
      </w:r>
      <w:r w:rsidR="00E646B1" w:rsidRPr="00DF07B0">
        <w:rPr>
          <w:rFonts w:ascii="Times New Roman" w:hAnsi="Times New Roman" w:cs="Times New Roman"/>
          <w:sz w:val="20"/>
          <w:szCs w:val="20"/>
        </w:rPr>
        <w:t>line of business</w:t>
      </w:r>
      <w:r w:rsidRPr="00DF07B0">
        <w:rPr>
          <w:rFonts w:ascii="Times New Roman" w:hAnsi="Times New Roman" w:cs="Times New Roman"/>
          <w:sz w:val="20"/>
          <w:szCs w:val="20"/>
        </w:rPr>
        <w:t>), the highest sum insured must be taken.</w:t>
      </w:r>
    </w:p>
    <w:p w:rsidR="0095672C" w:rsidRPr="00DF07B0" w:rsidRDefault="0095672C" w:rsidP="00950116">
      <w:pPr>
        <w:tabs>
          <w:tab w:val="left" w:pos="567"/>
        </w:tabs>
        <w:ind w:left="567" w:hanging="283"/>
        <w:contextualSpacing/>
        <w:rPr>
          <w:rFonts w:ascii="Times New Roman" w:hAnsi="Times New Roman" w:cs="Times New Roman"/>
          <w:sz w:val="20"/>
          <w:szCs w:val="20"/>
        </w:rPr>
      </w:pPr>
      <w:r w:rsidRPr="00DF07B0">
        <w:rPr>
          <w:rFonts w:ascii="Times New Roman" w:hAnsi="Times New Roman" w:cs="Times New Roman"/>
          <w:sz w:val="20"/>
          <w:szCs w:val="20"/>
        </w:rPr>
        <w:t>•</w:t>
      </w:r>
      <w:r w:rsidRPr="00DF07B0">
        <w:rPr>
          <w:rFonts w:ascii="Times New Roman" w:hAnsi="Times New Roman" w:cs="Times New Roman"/>
          <w:sz w:val="20"/>
          <w:szCs w:val="20"/>
        </w:rPr>
        <w:tab/>
        <w:t xml:space="preserve">A policy cover comprising a number of buildings across the country/car fleet </w:t>
      </w:r>
      <w:proofErr w:type="spellStart"/>
      <w:r w:rsidRPr="00DF07B0">
        <w:rPr>
          <w:rFonts w:ascii="Times New Roman" w:hAnsi="Times New Roman" w:cs="Times New Roman"/>
          <w:sz w:val="20"/>
          <w:szCs w:val="20"/>
        </w:rPr>
        <w:t>etc</w:t>
      </w:r>
      <w:proofErr w:type="spellEnd"/>
      <w:r w:rsidRPr="00DF07B0">
        <w:rPr>
          <w:rFonts w:ascii="Times New Roman" w:hAnsi="Times New Roman" w:cs="Times New Roman"/>
          <w:sz w:val="20"/>
          <w:szCs w:val="20"/>
        </w:rPr>
        <w:t xml:space="preserve"> must be broken down.</w:t>
      </w:r>
    </w:p>
    <w:p w:rsidR="0095672C" w:rsidRPr="00DF07B0" w:rsidRDefault="0095672C" w:rsidP="00950116">
      <w:pPr>
        <w:tabs>
          <w:tab w:val="left" w:pos="567"/>
        </w:tabs>
        <w:ind w:left="567" w:hanging="283"/>
        <w:contextualSpacing/>
        <w:rPr>
          <w:rFonts w:ascii="Times New Roman" w:hAnsi="Times New Roman" w:cs="Times New Roman"/>
          <w:sz w:val="20"/>
          <w:szCs w:val="20"/>
        </w:rPr>
      </w:pPr>
      <w:r w:rsidRPr="00DF07B0">
        <w:rPr>
          <w:rFonts w:ascii="Times New Roman" w:hAnsi="Times New Roman" w:cs="Times New Roman"/>
          <w:sz w:val="20"/>
          <w:szCs w:val="20"/>
        </w:rPr>
        <w:t>•</w:t>
      </w:r>
      <w:r w:rsidRPr="00DF07B0">
        <w:rPr>
          <w:rFonts w:ascii="Times New Roman" w:hAnsi="Times New Roman" w:cs="Times New Roman"/>
          <w:sz w:val="20"/>
          <w:szCs w:val="20"/>
        </w:rPr>
        <w:tab/>
        <w:t>If the risk has been accepted on a co</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insurance basis, the insured sum indicates the maximum liability of the reporting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insurer. </w:t>
      </w:r>
    </w:p>
    <w:p w:rsidR="0095672C" w:rsidRPr="00DF07B0" w:rsidRDefault="0095672C" w:rsidP="00950116">
      <w:pPr>
        <w:tabs>
          <w:tab w:val="left" w:pos="567"/>
        </w:tabs>
        <w:ind w:left="567" w:hanging="283"/>
        <w:contextualSpacing/>
        <w:rPr>
          <w:rFonts w:ascii="Times New Roman" w:hAnsi="Times New Roman" w:cs="Times New Roman"/>
          <w:sz w:val="20"/>
          <w:szCs w:val="20"/>
        </w:rPr>
      </w:pPr>
      <w:r w:rsidRPr="00DF07B0">
        <w:rPr>
          <w:rFonts w:ascii="Times New Roman" w:hAnsi="Times New Roman" w:cs="Times New Roman"/>
          <w:sz w:val="20"/>
          <w:szCs w:val="20"/>
        </w:rPr>
        <w:t>•</w:t>
      </w:r>
      <w:r w:rsidRPr="00DF07B0">
        <w:rPr>
          <w:rFonts w:ascii="Times New Roman" w:hAnsi="Times New Roman" w:cs="Times New Roman"/>
          <w:sz w:val="20"/>
          <w:szCs w:val="20"/>
        </w:rPr>
        <w:tab/>
        <w:t>In case of joint liability through co</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insurance, the part belonging to a defaulting co</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insurer must be included in the sum insured as well.</w:t>
      </w:r>
    </w:p>
    <w:p w:rsidR="0095672C" w:rsidRPr="00DF07B0" w:rsidRDefault="0095672C" w:rsidP="00950116">
      <w:pPr>
        <w:tabs>
          <w:tab w:val="left" w:pos="567"/>
        </w:tabs>
        <w:ind w:left="567" w:hanging="567"/>
        <w:contextualSpacing/>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1526"/>
        <w:gridCol w:w="1559"/>
        <w:gridCol w:w="6157"/>
      </w:tblGrid>
      <w:tr w:rsidR="0095672C" w:rsidRPr="00DF07B0" w:rsidTr="00950116">
        <w:trPr>
          <w:trHeight w:val="315"/>
        </w:trPr>
        <w:tc>
          <w:tcPr>
            <w:tcW w:w="1526" w:type="dxa"/>
          </w:tcPr>
          <w:p w:rsidR="0095672C" w:rsidRPr="00DF07B0" w:rsidRDefault="0095672C" w:rsidP="00950116">
            <w:pPr>
              <w:jc w:val="center"/>
              <w:rPr>
                <w:rFonts w:ascii="Times New Roman" w:hAnsi="Times New Roman" w:cs="Times New Roman"/>
                <w:b/>
                <w:bCs/>
                <w:sz w:val="20"/>
                <w:szCs w:val="20"/>
              </w:rPr>
            </w:pPr>
          </w:p>
        </w:tc>
        <w:tc>
          <w:tcPr>
            <w:tcW w:w="1559" w:type="dxa"/>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ITEMS</w:t>
            </w:r>
          </w:p>
        </w:tc>
        <w:tc>
          <w:tcPr>
            <w:tcW w:w="6157" w:type="dxa"/>
          </w:tcPr>
          <w:p w:rsidR="0095672C" w:rsidRPr="00DF07B0" w:rsidRDefault="0095672C"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95672C" w:rsidRPr="00DF07B0" w:rsidTr="00950116">
        <w:trPr>
          <w:trHeight w:val="315"/>
        </w:trPr>
        <w:tc>
          <w:tcPr>
            <w:tcW w:w="152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Z0010</w:t>
            </w:r>
          </w:p>
        </w:tc>
        <w:tc>
          <w:tcPr>
            <w:tcW w:w="155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Line of business</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p>
          <w:p w:rsidR="0095672C" w:rsidRPr="00DF07B0" w:rsidRDefault="0095672C" w:rsidP="00950116">
            <w:pPr>
              <w:jc w:val="center"/>
              <w:rPr>
                <w:rFonts w:ascii="Times New Roman" w:hAnsi="Times New Roman" w:cs="Times New Roman"/>
                <w:sz w:val="20"/>
                <w:szCs w:val="20"/>
              </w:rPr>
            </w:pPr>
          </w:p>
        </w:tc>
        <w:tc>
          <w:tcPr>
            <w:tcW w:w="6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w:t>
            </w:r>
            <w:r w:rsidR="00E646B1"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reported.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First category: </w:t>
            </w:r>
            <w:r w:rsidR="00E646B1" w:rsidRPr="00DF07B0">
              <w:rPr>
                <w:rFonts w:ascii="Times New Roman" w:hAnsi="Times New Roman" w:cs="Times New Roman"/>
                <w:sz w:val="20"/>
                <w:szCs w:val="20"/>
              </w:rPr>
              <w:t xml:space="preserve">lines of business </w:t>
            </w:r>
            <w:r w:rsidRPr="00DF07B0">
              <w:rPr>
                <w:rFonts w:ascii="Times New Roman" w:hAnsi="Times New Roman" w:cs="Times New Roman"/>
                <w:sz w:val="20"/>
                <w:szCs w:val="20"/>
              </w:rPr>
              <w:t>that are compulsory for all member states:</w:t>
            </w:r>
          </w:p>
          <w:p w:rsidR="0095672C" w:rsidRPr="00DF07B0" w:rsidRDefault="0095672C" w:rsidP="00803166">
            <w:pPr>
              <w:pStyle w:val="ListParagraph"/>
              <w:numPr>
                <w:ilvl w:val="0"/>
                <w:numId w:val="30"/>
              </w:numPr>
              <w:jc w:val="left"/>
              <w:rPr>
                <w:sz w:val="20"/>
              </w:rPr>
            </w:pPr>
            <w:proofErr w:type="spellStart"/>
            <w:r w:rsidRPr="00DF07B0">
              <w:rPr>
                <w:sz w:val="20"/>
              </w:rPr>
              <w:t>Other</w:t>
            </w:r>
            <w:proofErr w:type="spellEnd"/>
            <w:r w:rsidRPr="00DF07B0">
              <w:rPr>
                <w:sz w:val="20"/>
              </w:rPr>
              <w:t xml:space="preserve"> </w:t>
            </w:r>
            <w:proofErr w:type="spellStart"/>
            <w:r w:rsidRPr="00DF07B0">
              <w:rPr>
                <w:sz w:val="20"/>
              </w:rPr>
              <w:t>motor</w:t>
            </w:r>
            <w:proofErr w:type="spellEnd"/>
            <w:r w:rsidRPr="00DF07B0">
              <w:rPr>
                <w:sz w:val="20"/>
              </w:rPr>
              <w:t xml:space="preserve"> </w:t>
            </w:r>
            <w:proofErr w:type="spellStart"/>
            <w:r w:rsidRPr="00DF07B0">
              <w:rPr>
                <w:sz w:val="20"/>
              </w:rPr>
              <w:t>insurance</w:t>
            </w:r>
            <w:proofErr w:type="spellEnd"/>
            <w:r w:rsidRPr="00DF07B0">
              <w:rPr>
                <w:sz w:val="20"/>
              </w:rPr>
              <w:t>;</w:t>
            </w:r>
          </w:p>
          <w:p w:rsidR="0095672C" w:rsidRPr="00DF07B0" w:rsidRDefault="0095672C" w:rsidP="00803166">
            <w:pPr>
              <w:pStyle w:val="ListParagraph"/>
              <w:numPr>
                <w:ilvl w:val="0"/>
                <w:numId w:val="30"/>
              </w:numPr>
              <w:jc w:val="left"/>
              <w:rPr>
                <w:sz w:val="20"/>
              </w:rPr>
            </w:pPr>
            <w:r w:rsidRPr="00DF07B0">
              <w:rPr>
                <w:sz w:val="20"/>
              </w:rPr>
              <w:t xml:space="preserve">Marine, aviation and transport </w:t>
            </w:r>
            <w:proofErr w:type="spellStart"/>
            <w:r w:rsidRPr="00DF07B0">
              <w:rPr>
                <w:sz w:val="20"/>
              </w:rPr>
              <w:t>insurance</w:t>
            </w:r>
            <w:proofErr w:type="spellEnd"/>
            <w:r w:rsidRPr="00DF07B0">
              <w:rPr>
                <w:sz w:val="20"/>
              </w:rPr>
              <w:t>;</w:t>
            </w:r>
          </w:p>
          <w:p w:rsidR="0095672C" w:rsidRPr="00DF07B0" w:rsidRDefault="0095672C" w:rsidP="00803166">
            <w:pPr>
              <w:pStyle w:val="ListParagraph"/>
              <w:numPr>
                <w:ilvl w:val="0"/>
                <w:numId w:val="30"/>
              </w:numPr>
              <w:jc w:val="left"/>
              <w:rPr>
                <w:sz w:val="20"/>
                <w:lang w:val="en-GB"/>
              </w:rPr>
            </w:pPr>
            <w:r w:rsidRPr="00DF07B0">
              <w:rPr>
                <w:sz w:val="20"/>
                <w:lang w:val="en-GB"/>
              </w:rPr>
              <w:t>Fire &amp; other damage to property insurance;</w:t>
            </w:r>
          </w:p>
          <w:p w:rsidR="0095672C" w:rsidRPr="00DF07B0" w:rsidRDefault="0095672C" w:rsidP="00803166">
            <w:pPr>
              <w:pStyle w:val="ListParagraph"/>
              <w:numPr>
                <w:ilvl w:val="0"/>
                <w:numId w:val="30"/>
              </w:numPr>
              <w:jc w:val="left"/>
              <w:rPr>
                <w:sz w:val="20"/>
              </w:rPr>
            </w:pPr>
            <w:proofErr w:type="spellStart"/>
            <w:r w:rsidRPr="00DF07B0">
              <w:rPr>
                <w:sz w:val="20"/>
              </w:rPr>
              <w:t>Credit</w:t>
            </w:r>
            <w:proofErr w:type="spellEnd"/>
            <w:r w:rsidRPr="00DF07B0">
              <w:rPr>
                <w:sz w:val="20"/>
              </w:rPr>
              <w:t xml:space="preserve"> &amp; </w:t>
            </w:r>
            <w:proofErr w:type="spellStart"/>
            <w:r w:rsidRPr="00DF07B0">
              <w:rPr>
                <w:sz w:val="20"/>
              </w:rPr>
              <w:t>Suretyship</w:t>
            </w:r>
            <w:proofErr w:type="spellEnd"/>
            <w:r w:rsidRPr="00DF07B0">
              <w:rPr>
                <w:sz w:val="20"/>
              </w:rPr>
              <w:t xml:space="preserve"> </w:t>
            </w:r>
            <w:proofErr w:type="spellStart"/>
            <w:r w:rsidRPr="00DF07B0">
              <w:rPr>
                <w:sz w:val="20"/>
              </w:rPr>
              <w:t>insurance</w:t>
            </w:r>
            <w:proofErr w:type="spellEnd"/>
            <w:r w:rsidRPr="00DF07B0">
              <w:rPr>
                <w:sz w:val="20"/>
              </w:rPr>
              <w:t>.</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Second category: </w:t>
            </w:r>
            <w:r w:rsidR="00E646B1" w:rsidRPr="00DF07B0">
              <w:rPr>
                <w:rFonts w:ascii="Times New Roman" w:hAnsi="Times New Roman" w:cs="Times New Roman"/>
                <w:sz w:val="20"/>
                <w:szCs w:val="20"/>
              </w:rPr>
              <w:t xml:space="preserve">lines of business </w:t>
            </w:r>
            <w:r w:rsidRPr="00DF07B0">
              <w:rPr>
                <w:rFonts w:ascii="Times New Roman" w:hAnsi="Times New Roman" w:cs="Times New Roman"/>
                <w:sz w:val="20"/>
                <w:szCs w:val="20"/>
              </w:rPr>
              <w:t>that are compulsory at the discretion of each individual NSAs:</w:t>
            </w:r>
          </w:p>
          <w:p w:rsidR="0095672C" w:rsidRPr="00DF07B0" w:rsidRDefault="0095672C" w:rsidP="00803166">
            <w:pPr>
              <w:pStyle w:val="ListParagraph"/>
              <w:numPr>
                <w:ilvl w:val="0"/>
                <w:numId w:val="31"/>
              </w:numPr>
              <w:jc w:val="left"/>
              <w:rPr>
                <w:sz w:val="20"/>
              </w:rPr>
            </w:pPr>
            <w:proofErr w:type="spellStart"/>
            <w:r w:rsidRPr="00DF07B0">
              <w:rPr>
                <w:sz w:val="20"/>
              </w:rPr>
              <w:t>Motor</w:t>
            </w:r>
            <w:proofErr w:type="spellEnd"/>
            <w:r w:rsidRPr="00DF07B0">
              <w:rPr>
                <w:sz w:val="20"/>
              </w:rPr>
              <w:t xml:space="preserve"> </w:t>
            </w:r>
            <w:proofErr w:type="spellStart"/>
            <w:r w:rsidRPr="00DF07B0">
              <w:rPr>
                <w:sz w:val="20"/>
              </w:rPr>
              <w:t>vehicle</w:t>
            </w:r>
            <w:proofErr w:type="spellEnd"/>
            <w:r w:rsidRPr="00DF07B0">
              <w:rPr>
                <w:sz w:val="20"/>
              </w:rPr>
              <w:t xml:space="preserve"> </w:t>
            </w:r>
            <w:proofErr w:type="spellStart"/>
            <w:r w:rsidRPr="00DF07B0">
              <w:rPr>
                <w:sz w:val="20"/>
              </w:rPr>
              <w:t>liability</w:t>
            </w:r>
            <w:proofErr w:type="spellEnd"/>
            <w:r w:rsidRPr="00DF07B0">
              <w:rPr>
                <w:sz w:val="20"/>
              </w:rPr>
              <w:t xml:space="preserve"> </w:t>
            </w:r>
            <w:proofErr w:type="spellStart"/>
            <w:r w:rsidRPr="00DF07B0">
              <w:rPr>
                <w:sz w:val="20"/>
              </w:rPr>
              <w:t>insurance</w:t>
            </w:r>
            <w:proofErr w:type="spellEnd"/>
            <w:r w:rsidRPr="00DF07B0">
              <w:rPr>
                <w:sz w:val="20"/>
              </w:rPr>
              <w:t>;</w:t>
            </w:r>
          </w:p>
          <w:p w:rsidR="0095672C" w:rsidRPr="00DF07B0" w:rsidRDefault="0095672C" w:rsidP="00803166">
            <w:pPr>
              <w:pStyle w:val="ListParagraph"/>
              <w:numPr>
                <w:ilvl w:val="0"/>
                <w:numId w:val="31"/>
              </w:numPr>
              <w:jc w:val="left"/>
              <w:rPr>
                <w:sz w:val="20"/>
              </w:rPr>
            </w:pPr>
            <w:r w:rsidRPr="00DF07B0">
              <w:rPr>
                <w:sz w:val="20"/>
              </w:rPr>
              <w:t xml:space="preserve">General </w:t>
            </w:r>
            <w:proofErr w:type="spellStart"/>
            <w:r w:rsidRPr="00DF07B0">
              <w:rPr>
                <w:sz w:val="20"/>
              </w:rPr>
              <w:t>liability</w:t>
            </w:r>
            <w:proofErr w:type="spellEnd"/>
            <w:r w:rsidRPr="00DF07B0">
              <w:rPr>
                <w:sz w:val="20"/>
              </w:rPr>
              <w:t xml:space="preserve"> </w:t>
            </w:r>
            <w:proofErr w:type="spellStart"/>
            <w:r w:rsidRPr="00DF07B0">
              <w:rPr>
                <w:sz w:val="20"/>
              </w:rPr>
              <w:t>insurance</w:t>
            </w:r>
            <w:proofErr w:type="spellEnd"/>
            <w:r w:rsidRPr="00DF07B0">
              <w:rPr>
                <w:sz w:val="20"/>
              </w:rPr>
              <w:t>;</w:t>
            </w:r>
          </w:p>
          <w:p w:rsidR="0095672C" w:rsidRPr="00DF07B0" w:rsidRDefault="0095672C" w:rsidP="00803166">
            <w:pPr>
              <w:pStyle w:val="ListParagraph"/>
              <w:numPr>
                <w:ilvl w:val="0"/>
                <w:numId w:val="31"/>
              </w:numPr>
              <w:jc w:val="left"/>
              <w:rPr>
                <w:sz w:val="20"/>
              </w:rPr>
            </w:pPr>
            <w:proofErr w:type="spellStart"/>
            <w:r w:rsidRPr="00DF07B0">
              <w:rPr>
                <w:sz w:val="20"/>
              </w:rPr>
              <w:t>Medical</w:t>
            </w:r>
            <w:proofErr w:type="spellEnd"/>
            <w:r w:rsidRPr="00DF07B0">
              <w:rPr>
                <w:sz w:val="20"/>
              </w:rPr>
              <w:t xml:space="preserve"> </w:t>
            </w:r>
            <w:proofErr w:type="spellStart"/>
            <w:r w:rsidRPr="00DF07B0">
              <w:rPr>
                <w:sz w:val="20"/>
              </w:rPr>
              <w:t>expense</w:t>
            </w:r>
            <w:proofErr w:type="spellEnd"/>
            <w:r w:rsidRPr="00DF07B0">
              <w:rPr>
                <w:sz w:val="20"/>
              </w:rPr>
              <w:t xml:space="preserve"> </w:t>
            </w:r>
            <w:proofErr w:type="spellStart"/>
            <w:r w:rsidRPr="00DF07B0">
              <w:rPr>
                <w:sz w:val="20"/>
              </w:rPr>
              <w:t>insurance</w:t>
            </w:r>
            <w:proofErr w:type="spellEnd"/>
            <w:r w:rsidRPr="00DF07B0">
              <w:rPr>
                <w:sz w:val="20"/>
              </w:rPr>
              <w:t>;</w:t>
            </w:r>
          </w:p>
          <w:p w:rsidR="0095672C" w:rsidRPr="00DF07B0" w:rsidRDefault="0095672C" w:rsidP="00803166">
            <w:pPr>
              <w:pStyle w:val="ListParagraph"/>
              <w:numPr>
                <w:ilvl w:val="0"/>
                <w:numId w:val="31"/>
              </w:numPr>
              <w:jc w:val="left"/>
              <w:rPr>
                <w:sz w:val="20"/>
              </w:rPr>
            </w:pPr>
            <w:proofErr w:type="spellStart"/>
            <w:r w:rsidRPr="00DF07B0">
              <w:rPr>
                <w:sz w:val="20"/>
              </w:rPr>
              <w:t>Income</w:t>
            </w:r>
            <w:proofErr w:type="spellEnd"/>
            <w:r w:rsidRPr="00DF07B0">
              <w:rPr>
                <w:sz w:val="20"/>
              </w:rPr>
              <w:t xml:space="preserve"> protection </w:t>
            </w:r>
            <w:proofErr w:type="spellStart"/>
            <w:r w:rsidRPr="00DF07B0">
              <w:rPr>
                <w:sz w:val="20"/>
              </w:rPr>
              <w:t>insurance</w:t>
            </w:r>
            <w:proofErr w:type="spellEnd"/>
            <w:r w:rsidRPr="00DF07B0">
              <w:rPr>
                <w:sz w:val="20"/>
              </w:rPr>
              <w:t>;</w:t>
            </w:r>
          </w:p>
          <w:p w:rsidR="0095672C" w:rsidRPr="00DF07B0" w:rsidRDefault="0095672C" w:rsidP="00803166">
            <w:pPr>
              <w:pStyle w:val="ListParagraph"/>
              <w:numPr>
                <w:ilvl w:val="0"/>
                <w:numId w:val="31"/>
              </w:numPr>
              <w:jc w:val="left"/>
              <w:rPr>
                <w:sz w:val="20"/>
              </w:rPr>
            </w:pPr>
            <w:proofErr w:type="spellStart"/>
            <w:r w:rsidRPr="00DF07B0">
              <w:rPr>
                <w:sz w:val="20"/>
              </w:rPr>
              <w:t>Worker’s</w:t>
            </w:r>
            <w:proofErr w:type="spellEnd"/>
            <w:r w:rsidRPr="00DF07B0">
              <w:rPr>
                <w:sz w:val="20"/>
              </w:rPr>
              <w:t xml:space="preserve"> compensation </w:t>
            </w:r>
            <w:proofErr w:type="spellStart"/>
            <w:r w:rsidRPr="00DF07B0">
              <w:rPr>
                <w:sz w:val="20"/>
              </w:rPr>
              <w:t>insurance</w:t>
            </w:r>
            <w:proofErr w:type="spellEnd"/>
            <w:r w:rsidRPr="00DF07B0">
              <w:rPr>
                <w:sz w:val="20"/>
              </w:rPr>
              <w:t>;</w:t>
            </w:r>
          </w:p>
          <w:p w:rsidR="0095672C" w:rsidRPr="00DF07B0" w:rsidRDefault="0095672C" w:rsidP="00803166">
            <w:pPr>
              <w:pStyle w:val="ListParagraph"/>
              <w:numPr>
                <w:ilvl w:val="0"/>
                <w:numId w:val="31"/>
              </w:numPr>
              <w:jc w:val="left"/>
              <w:rPr>
                <w:sz w:val="20"/>
              </w:rPr>
            </w:pPr>
            <w:proofErr w:type="spellStart"/>
            <w:r w:rsidRPr="00DF07B0">
              <w:rPr>
                <w:sz w:val="20"/>
              </w:rPr>
              <w:t>Miscellaneous</w:t>
            </w:r>
            <w:proofErr w:type="spellEnd"/>
            <w:r w:rsidRPr="00DF07B0">
              <w:rPr>
                <w:sz w:val="20"/>
              </w:rPr>
              <w:t xml:space="preserve"> </w:t>
            </w:r>
            <w:proofErr w:type="spellStart"/>
            <w:r w:rsidRPr="00DF07B0">
              <w:rPr>
                <w:sz w:val="20"/>
              </w:rPr>
              <w:t>financial</w:t>
            </w:r>
            <w:proofErr w:type="spellEnd"/>
            <w:r w:rsidRPr="00DF07B0">
              <w:rPr>
                <w:sz w:val="20"/>
              </w:rPr>
              <w:t xml:space="preserve"> </w:t>
            </w:r>
            <w:proofErr w:type="spellStart"/>
            <w:r w:rsidRPr="00DF07B0">
              <w:rPr>
                <w:sz w:val="20"/>
              </w:rPr>
              <w:t>loss</w:t>
            </w:r>
            <w:proofErr w:type="spellEnd"/>
            <w:r w:rsidRPr="00DF07B0">
              <w:rPr>
                <w:sz w:val="20"/>
              </w:rPr>
              <w:t>;</w:t>
            </w:r>
          </w:p>
          <w:p w:rsidR="0095672C" w:rsidRPr="00DF07B0" w:rsidRDefault="0095672C" w:rsidP="00803166">
            <w:pPr>
              <w:pStyle w:val="ListParagraph"/>
              <w:numPr>
                <w:ilvl w:val="0"/>
                <w:numId w:val="31"/>
              </w:numPr>
              <w:jc w:val="left"/>
              <w:rPr>
                <w:sz w:val="20"/>
              </w:rPr>
            </w:pPr>
            <w:r w:rsidRPr="00DF07B0">
              <w:rPr>
                <w:sz w:val="20"/>
              </w:rPr>
              <w:t xml:space="preserve">Legal </w:t>
            </w:r>
            <w:proofErr w:type="spellStart"/>
            <w:r w:rsidRPr="00DF07B0">
              <w:rPr>
                <w:sz w:val="20"/>
              </w:rPr>
              <w:t>expenses</w:t>
            </w:r>
            <w:proofErr w:type="spellEnd"/>
            <w:r w:rsidRPr="00DF07B0">
              <w:rPr>
                <w:sz w:val="20"/>
              </w:rPr>
              <w:t xml:space="preserve"> </w:t>
            </w:r>
            <w:proofErr w:type="spellStart"/>
            <w:r w:rsidRPr="00DF07B0">
              <w:rPr>
                <w:sz w:val="20"/>
              </w:rPr>
              <w:t>insurance</w:t>
            </w:r>
            <w:proofErr w:type="spellEnd"/>
            <w:r w:rsidRPr="00DF07B0">
              <w:rPr>
                <w:sz w:val="20"/>
              </w:rPr>
              <w:t>;</w:t>
            </w:r>
          </w:p>
          <w:p w:rsidR="0095672C" w:rsidRPr="00DF07B0" w:rsidRDefault="0095672C" w:rsidP="00803166">
            <w:pPr>
              <w:pStyle w:val="ListParagraph"/>
              <w:numPr>
                <w:ilvl w:val="0"/>
                <w:numId w:val="31"/>
              </w:numPr>
              <w:jc w:val="left"/>
              <w:rPr>
                <w:sz w:val="20"/>
              </w:rPr>
            </w:pPr>
            <w:r w:rsidRPr="00DF07B0">
              <w:rPr>
                <w:sz w:val="20"/>
              </w:rPr>
              <w:t>Assistance.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following closed list shall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Medical expense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Income protection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Workers' compensation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Motor vehicle liability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motor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Marine, aviation and transport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Fire and other damage to property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 liability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and suretyship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Legal expenses insurance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Assistance</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Miscellaneous financial loss</w:t>
            </w:r>
          </w:p>
        </w:tc>
      </w:tr>
      <w:tr w:rsidR="0095672C" w:rsidRPr="00DF07B0" w:rsidTr="00950116">
        <w:trPr>
          <w:trHeight w:val="630"/>
        </w:trPr>
        <w:tc>
          <w:tcPr>
            <w:tcW w:w="152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C0020/R0010</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R0210</w:t>
            </w:r>
          </w:p>
        </w:tc>
        <w:tc>
          <w:tcPr>
            <w:tcW w:w="155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Start sum insured</w:t>
            </w:r>
          </w:p>
        </w:tc>
        <w:tc>
          <w:tcPr>
            <w:tcW w:w="6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Start amount of the interval within which the sum insured of the individual underwriting risk belongs and needs to be aggregated.</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In case the reporting currency is in Euros, one of the  following 5 base options for the distribution of the underwriting risks can be used:</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20 brackets of 25,000 plus 1 extra bracket for Sum Insured &gt; 500,000.</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20 brackets of 50,000 plus 1 extra bracket for Sum </w:t>
            </w:r>
            <w:proofErr w:type="gramStart"/>
            <w:r w:rsidRPr="00DF07B0">
              <w:rPr>
                <w:rFonts w:ascii="Times New Roman" w:hAnsi="Times New Roman" w:cs="Times New Roman"/>
                <w:sz w:val="20"/>
                <w:szCs w:val="20"/>
              </w:rPr>
              <w:t>Insured  &gt;</w:t>
            </w:r>
            <w:proofErr w:type="gramEnd"/>
            <w:r w:rsidRPr="00DF07B0">
              <w:rPr>
                <w:rFonts w:ascii="Times New Roman" w:hAnsi="Times New Roman" w:cs="Times New Roman"/>
                <w:sz w:val="20"/>
                <w:szCs w:val="20"/>
              </w:rPr>
              <w:t xml:space="preserve"> 1 million.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20 brackets of 250,000 plus 1 extra bracket for Sum </w:t>
            </w:r>
            <w:proofErr w:type="gramStart"/>
            <w:r w:rsidRPr="00DF07B0">
              <w:rPr>
                <w:rFonts w:ascii="Times New Roman" w:hAnsi="Times New Roman" w:cs="Times New Roman"/>
                <w:sz w:val="20"/>
                <w:szCs w:val="20"/>
              </w:rPr>
              <w:t>Insured  &gt;</w:t>
            </w:r>
            <w:proofErr w:type="gramEnd"/>
            <w:r w:rsidRPr="00DF07B0">
              <w:rPr>
                <w:rFonts w:ascii="Times New Roman" w:hAnsi="Times New Roman" w:cs="Times New Roman"/>
                <w:sz w:val="20"/>
                <w:szCs w:val="20"/>
              </w:rPr>
              <w:t xml:space="preserve"> 5 million.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20 brackets of 1 million plus 1 extra bracket for Sum </w:t>
            </w:r>
            <w:proofErr w:type="gramStart"/>
            <w:r w:rsidRPr="00DF07B0">
              <w:rPr>
                <w:rFonts w:ascii="Times New Roman" w:hAnsi="Times New Roman" w:cs="Times New Roman"/>
                <w:sz w:val="20"/>
                <w:szCs w:val="20"/>
              </w:rPr>
              <w:t>Insured  &gt;</w:t>
            </w:r>
            <w:proofErr w:type="gramEnd"/>
            <w:r w:rsidRPr="00DF07B0">
              <w:rPr>
                <w:rFonts w:ascii="Times New Roman" w:hAnsi="Times New Roman" w:cs="Times New Roman"/>
                <w:sz w:val="20"/>
                <w:szCs w:val="20"/>
              </w:rPr>
              <w:t xml:space="preserve"> 20 million.</w:t>
            </w: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20 brackets of 5 million plus 1 extra bracket for Sum </w:t>
            </w:r>
            <w:proofErr w:type="gramStart"/>
            <w:r w:rsidRPr="00DF07B0">
              <w:rPr>
                <w:rFonts w:ascii="Times New Roman" w:hAnsi="Times New Roman" w:cs="Times New Roman"/>
                <w:sz w:val="20"/>
                <w:szCs w:val="20"/>
              </w:rPr>
              <w:t>Insured  &gt;</w:t>
            </w:r>
            <w:proofErr w:type="gramEnd"/>
            <w:r w:rsidRPr="00DF07B0">
              <w:rPr>
                <w:rFonts w:ascii="Times New Roman" w:hAnsi="Times New Roman" w:cs="Times New Roman"/>
                <w:sz w:val="20"/>
                <w:szCs w:val="20"/>
              </w:rPr>
              <w:t xml:space="preserve"> 100 million.</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However, an undertaking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use undertaking specific brackets, in particular when Sum Insured  &lt; 100,000 to guarantee that the level of detail is sufficient to provide adequate insight in the distribution of the claims incurred, unless already specified by the supervisory authority.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For policies where there is no Sum Insured defined in the policy the undertaking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do their own estimations or use default values.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option chosen needs to be used consistently over the reporting </w:t>
            </w:r>
            <w:r w:rsidRPr="00DF07B0">
              <w:rPr>
                <w:rFonts w:ascii="Times New Roman" w:hAnsi="Times New Roman" w:cs="Times New Roman"/>
                <w:sz w:val="20"/>
                <w:szCs w:val="20"/>
              </w:rPr>
              <w:lastRenderedPageBreak/>
              <w:t xml:space="preserve">periods, unless the distribution of claims changes significantly. </w:t>
            </w:r>
          </w:p>
          <w:p w:rsidR="0095672C" w:rsidRPr="00DF07B0" w:rsidRDefault="0095672C" w:rsidP="00950116">
            <w:pPr>
              <w:rPr>
                <w:rFonts w:ascii="Times New Roman" w:hAnsi="Times New Roman" w:cs="Times New Roman"/>
                <w:sz w:val="20"/>
                <w:szCs w:val="20"/>
              </w:rPr>
            </w:pPr>
          </w:p>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For different reporting currencies National Supervisory Authorities need to define the equivalent options for the amounts to be used in the 20 brackets.  </w:t>
            </w:r>
          </w:p>
          <w:p w:rsidR="0095672C" w:rsidRPr="00DF07B0" w:rsidRDefault="0095672C">
            <w:pPr>
              <w:rPr>
                <w:rFonts w:ascii="Times New Roman" w:hAnsi="Times New Roman" w:cs="Times New Roman"/>
                <w:sz w:val="20"/>
                <w:szCs w:val="20"/>
              </w:rPr>
            </w:pPr>
          </w:p>
        </w:tc>
      </w:tr>
      <w:tr w:rsidR="0095672C" w:rsidRPr="00DF07B0" w:rsidTr="00950116">
        <w:trPr>
          <w:trHeight w:val="691"/>
        </w:trPr>
        <w:tc>
          <w:tcPr>
            <w:tcW w:w="152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C0030/R0010</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R0200</w:t>
            </w:r>
          </w:p>
        </w:tc>
        <w:tc>
          <w:tcPr>
            <w:tcW w:w="155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End sum insured</w:t>
            </w:r>
          </w:p>
        </w:tc>
        <w:tc>
          <w:tcPr>
            <w:tcW w:w="6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End amount of the interval within which the sum insured of the individual underwriting risk belongs and needs to be aggregated.</w:t>
            </w:r>
          </w:p>
        </w:tc>
      </w:tr>
      <w:tr w:rsidR="0095672C" w:rsidRPr="00DF07B0" w:rsidTr="00950116">
        <w:trPr>
          <w:trHeight w:val="714"/>
        </w:trPr>
        <w:tc>
          <w:tcPr>
            <w:tcW w:w="152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C0040/R0010</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R0210</w:t>
            </w:r>
          </w:p>
        </w:tc>
        <w:tc>
          <w:tcPr>
            <w:tcW w:w="155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Number of underwriting risks</w:t>
            </w:r>
          </w:p>
        </w:tc>
        <w:tc>
          <w:tcPr>
            <w:tcW w:w="6157"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The number of underwriting risks whose sum insured falls within the start amount and end amount of the applicable bracket. </w:t>
            </w:r>
          </w:p>
        </w:tc>
      </w:tr>
      <w:tr w:rsidR="0095672C" w:rsidRPr="00DF07B0" w:rsidTr="00950116">
        <w:trPr>
          <w:trHeight w:val="965"/>
        </w:trPr>
        <w:tc>
          <w:tcPr>
            <w:tcW w:w="152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C0040/R0220</w:t>
            </w:r>
          </w:p>
        </w:tc>
        <w:tc>
          <w:tcPr>
            <w:tcW w:w="155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Number of underwriting risks – Total</w:t>
            </w:r>
          </w:p>
        </w:tc>
        <w:tc>
          <w:tcPr>
            <w:tcW w:w="6157"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number of underwriting risks reported in all brackets.</w:t>
            </w:r>
          </w:p>
          <w:p w:rsidR="0095672C" w:rsidRPr="00DF07B0" w:rsidRDefault="0095672C" w:rsidP="00950116">
            <w:pPr>
              <w:rPr>
                <w:rFonts w:ascii="Times New Roman" w:hAnsi="Times New Roman" w:cs="Times New Roman"/>
                <w:sz w:val="20"/>
                <w:szCs w:val="20"/>
              </w:rPr>
            </w:pPr>
          </w:p>
        </w:tc>
      </w:tr>
      <w:tr w:rsidR="0095672C" w:rsidRPr="00DF07B0" w:rsidTr="00950116">
        <w:trPr>
          <w:trHeight w:val="965"/>
        </w:trPr>
        <w:tc>
          <w:tcPr>
            <w:tcW w:w="152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C0050/R0010</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R0210</w:t>
            </w:r>
          </w:p>
        </w:tc>
        <w:tc>
          <w:tcPr>
            <w:tcW w:w="155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sum insured</w:t>
            </w:r>
          </w:p>
        </w:tc>
        <w:tc>
          <w:tcPr>
            <w:tcW w:w="6157"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The aggregated amount of the sum insured, on a gross basis and using the reporting currency, of all the individual underwriting risks, whose sum insured falls within the start amount and end amount of the applicable bracket.</w:t>
            </w:r>
          </w:p>
        </w:tc>
      </w:tr>
      <w:tr w:rsidR="0095672C" w:rsidRPr="00DF07B0" w:rsidTr="00950116">
        <w:trPr>
          <w:trHeight w:val="965"/>
        </w:trPr>
        <w:tc>
          <w:tcPr>
            <w:tcW w:w="152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C0050/R0220</w:t>
            </w:r>
          </w:p>
        </w:tc>
        <w:tc>
          <w:tcPr>
            <w:tcW w:w="155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sum insured – Total</w:t>
            </w:r>
          </w:p>
        </w:tc>
        <w:tc>
          <w:tcPr>
            <w:tcW w:w="6157"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of the aggregated amounts of the sum insured, on a gross basis and using the reporting currency, of all the individual underwriting risks reported in all brackets.</w:t>
            </w:r>
          </w:p>
          <w:p w:rsidR="0095672C" w:rsidRPr="00DF07B0" w:rsidRDefault="0095672C" w:rsidP="00950116">
            <w:pPr>
              <w:rPr>
                <w:rFonts w:ascii="Times New Roman" w:hAnsi="Times New Roman" w:cs="Times New Roman"/>
                <w:sz w:val="20"/>
                <w:szCs w:val="20"/>
              </w:rPr>
            </w:pPr>
          </w:p>
        </w:tc>
      </w:tr>
      <w:tr w:rsidR="0095672C" w:rsidRPr="00DF07B0" w:rsidTr="00950116">
        <w:trPr>
          <w:trHeight w:val="965"/>
        </w:trPr>
        <w:tc>
          <w:tcPr>
            <w:tcW w:w="152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C0060/R0010</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R0210</w:t>
            </w:r>
          </w:p>
        </w:tc>
        <w:tc>
          <w:tcPr>
            <w:tcW w:w="155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annual written premium</w:t>
            </w:r>
          </w:p>
        </w:tc>
        <w:tc>
          <w:tcPr>
            <w:tcW w:w="6157" w:type="dxa"/>
            <w:noWrap/>
          </w:tcPr>
          <w:p w:rsidR="0095672C" w:rsidRPr="00DF07B0" w:rsidRDefault="0095672C" w:rsidP="00DB7C64">
            <w:pPr>
              <w:rPr>
                <w:rFonts w:ascii="Times New Roman" w:hAnsi="Times New Roman" w:cs="Times New Roman"/>
                <w:sz w:val="20"/>
                <w:szCs w:val="20"/>
              </w:rPr>
            </w:pPr>
            <w:r w:rsidRPr="00DF07B0">
              <w:rPr>
                <w:rFonts w:ascii="Times New Roman" w:hAnsi="Times New Roman" w:cs="Times New Roman"/>
                <w:sz w:val="20"/>
                <w:szCs w:val="20"/>
              </w:rPr>
              <w:t xml:space="preserve">The aggregated amount of the written premium as defined in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1(11) of Delegated Regulation (EU) 2015/35of the underlying underwriting risks. </w:t>
            </w:r>
          </w:p>
        </w:tc>
      </w:tr>
      <w:tr w:rsidR="0095672C" w:rsidRPr="00DF07B0" w:rsidTr="00950116">
        <w:trPr>
          <w:trHeight w:val="827"/>
        </w:trPr>
        <w:tc>
          <w:tcPr>
            <w:tcW w:w="1526"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C0060/R0220</w:t>
            </w:r>
          </w:p>
        </w:tc>
        <w:tc>
          <w:tcPr>
            <w:tcW w:w="1559"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annual written premium – Total</w:t>
            </w:r>
          </w:p>
        </w:tc>
        <w:tc>
          <w:tcPr>
            <w:tcW w:w="6157" w:type="dxa"/>
            <w:noWrap/>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Total of the aggregated amounts of the annual written premium reported in all brackets.</w:t>
            </w:r>
          </w:p>
          <w:p w:rsidR="0095672C" w:rsidRPr="00DF07B0" w:rsidRDefault="0095672C" w:rsidP="00950116">
            <w:pPr>
              <w:rPr>
                <w:rFonts w:ascii="Times New Roman" w:hAnsi="Times New Roman" w:cs="Times New Roman"/>
                <w:sz w:val="20"/>
                <w:szCs w:val="20"/>
              </w:rPr>
            </w:pPr>
          </w:p>
        </w:tc>
      </w:tr>
    </w:tbl>
    <w:p w:rsidR="0095672C" w:rsidRPr="00DF07B0" w:rsidRDefault="0095672C" w:rsidP="00950116">
      <w:pPr>
        <w:rPr>
          <w:rFonts w:ascii="Times New Roman" w:hAnsi="Times New Roman"/>
        </w:rPr>
      </w:pPr>
    </w:p>
    <w:p w:rsidR="0095672C" w:rsidRPr="00DF07B0" w:rsidRDefault="0095672C" w:rsidP="00950116">
      <w:pPr>
        <w:rPr>
          <w:rFonts w:ascii="Times New Roman" w:hAnsi="Times New Roman" w:cs="Times New Roman"/>
          <w:b/>
          <w:sz w:val="20"/>
          <w:szCs w:val="20"/>
        </w:rPr>
      </w:pPr>
      <w:r w:rsidRPr="00DF07B0">
        <w:rPr>
          <w:rFonts w:ascii="Times New Roman" w:hAnsi="Times New Roman" w:cs="Times New Roman"/>
          <w:b/>
          <w:bCs/>
          <w:sz w:val="20"/>
          <w:szCs w:val="20"/>
          <w:lang w:val="en-US"/>
        </w:rPr>
        <w:t xml:space="preserve">S.22.01 – </w:t>
      </w:r>
      <w:r w:rsidRPr="00DF07B0">
        <w:rPr>
          <w:rFonts w:ascii="Times New Roman" w:hAnsi="Times New Roman" w:cs="Times New Roman"/>
          <w:b/>
          <w:sz w:val="20"/>
          <w:szCs w:val="20"/>
        </w:rPr>
        <w:t xml:space="preserve">Impact of long term guarantees measures and </w:t>
      </w:r>
      <w:proofErr w:type="spellStart"/>
      <w:r w:rsidRPr="00DF07B0">
        <w:rPr>
          <w:rFonts w:ascii="Times New Roman" w:hAnsi="Times New Roman" w:cs="Times New Roman"/>
          <w:b/>
          <w:sz w:val="20"/>
          <w:szCs w:val="20"/>
        </w:rPr>
        <w:t>transitionals</w:t>
      </w:r>
      <w:proofErr w:type="spellEnd"/>
      <w:r w:rsidRPr="00DF07B0">
        <w:rPr>
          <w:rFonts w:ascii="Times New Roman" w:hAnsi="Times New Roman" w:cs="Times New Roman"/>
          <w:b/>
          <w:sz w:val="20"/>
          <w:szCs w:val="20"/>
        </w:rPr>
        <w:t xml:space="preserve"> </w:t>
      </w:r>
    </w:p>
    <w:p w:rsidR="0095672C" w:rsidRPr="00DF07B0" w:rsidRDefault="0095672C" w:rsidP="00950116">
      <w:pPr>
        <w:rPr>
          <w:rFonts w:ascii="Times New Roman" w:hAnsi="Times New Roman" w:cs="Times New Roman"/>
          <w:b/>
          <w:bCs/>
          <w:sz w:val="20"/>
          <w:szCs w:val="20"/>
          <w:lang w:val="en-US"/>
        </w:rPr>
      </w:pPr>
      <w:r w:rsidRPr="00DF07B0">
        <w:rPr>
          <w:rFonts w:ascii="Times New Roman" w:hAnsi="Times New Roman" w:cs="Times New Roman"/>
          <w:b/>
          <w:bCs/>
          <w:sz w:val="20"/>
          <w:szCs w:val="20"/>
          <w:lang w:val="en-US"/>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D05F66"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This template is relevant</w:t>
      </w:r>
      <w:r w:rsidR="0095672C" w:rsidRPr="00DF07B0">
        <w:rPr>
          <w:rFonts w:ascii="Times New Roman" w:hAnsi="Times New Roman" w:cs="Times New Roman"/>
          <w:sz w:val="20"/>
          <w:szCs w:val="20"/>
          <w:lang w:val="en-US"/>
        </w:rPr>
        <w:t xml:space="preserve"> when at least one long term guarantee</w:t>
      </w:r>
      <w:r w:rsidR="002D07BB" w:rsidRPr="00DF07B0">
        <w:rPr>
          <w:rFonts w:ascii="Times New Roman" w:hAnsi="Times New Roman" w:cs="Times New Roman"/>
          <w:sz w:val="20"/>
          <w:szCs w:val="20"/>
          <w:lang w:val="en-US"/>
        </w:rPr>
        <w:t xml:space="preserve"> </w:t>
      </w:r>
      <w:r w:rsidR="0095672C" w:rsidRPr="00DF07B0">
        <w:rPr>
          <w:rFonts w:ascii="Times New Roman" w:hAnsi="Times New Roman" w:cs="Times New Roman"/>
          <w:sz w:val="20"/>
          <w:szCs w:val="20"/>
          <w:lang w:val="en-US"/>
        </w:rPr>
        <w:t>measure or transitional is used by the undertaking.</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template shall reflect the impact on the financial positions when no transitional is used and each LTG measures or transitional is set to zero. For that purpose, a </w:t>
      </w:r>
      <w:ins w:id="1129" w:author="Author">
        <w:r w:rsidR="0049785B" w:rsidRPr="00DF07B0">
          <w:rPr>
            <w:rFonts w:ascii="Times New Roman" w:hAnsi="Times New Roman" w:cs="Times New Roman"/>
            <w:sz w:val="20"/>
            <w:szCs w:val="20"/>
            <w:lang w:val="en-US"/>
          </w:rPr>
          <w:t xml:space="preserve">cumulative </w:t>
        </w:r>
      </w:ins>
      <w:r w:rsidRPr="00DF07B0">
        <w:rPr>
          <w:rFonts w:ascii="Times New Roman" w:hAnsi="Times New Roman" w:cs="Times New Roman"/>
          <w:sz w:val="20"/>
          <w:szCs w:val="20"/>
          <w:lang w:val="en-US"/>
        </w:rPr>
        <w:t>step</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by</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step approach </w:t>
      </w:r>
      <w:r w:rsidR="00CD22EA" w:rsidRPr="00DF07B0">
        <w:rPr>
          <w:rFonts w:ascii="Times New Roman" w:hAnsi="Times New Roman" w:cs="Times New Roman"/>
          <w:sz w:val="20"/>
          <w:szCs w:val="20"/>
          <w:lang w:val="en-US"/>
        </w:rPr>
        <w:t>sh</w:t>
      </w:r>
      <w:r w:rsidR="000A66DC" w:rsidRPr="00DF07B0">
        <w:rPr>
          <w:rFonts w:ascii="Times New Roman" w:hAnsi="Times New Roman" w:cs="Times New Roman"/>
          <w:sz w:val="20"/>
          <w:szCs w:val="20"/>
          <w:lang w:val="en-US"/>
        </w:rPr>
        <w:t>ould</w:t>
      </w:r>
      <w:r w:rsidRPr="00DF07B0">
        <w:rPr>
          <w:rFonts w:ascii="Times New Roman" w:hAnsi="Times New Roman" w:cs="Times New Roman"/>
          <w:sz w:val="20"/>
          <w:szCs w:val="20"/>
          <w:lang w:val="en-US"/>
        </w:rPr>
        <w:t xml:space="preserve"> be followed taking out each transitional and LTG measure one by one and without recalculating the impact of the remaining measures after each step.</w:t>
      </w:r>
    </w:p>
    <w:p w:rsidR="0095672C" w:rsidRPr="00DF07B0" w:rsidRDefault="0095672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The impacts need to be reported positive if they increase the amount of the item being reported and negative if t</w:t>
      </w:r>
      <w:r w:rsidR="006B3638" w:rsidRPr="00DF07B0">
        <w:rPr>
          <w:rFonts w:ascii="Times New Roman" w:hAnsi="Times New Roman" w:cs="Times New Roman"/>
          <w:sz w:val="20"/>
          <w:szCs w:val="20"/>
          <w:lang w:val="en-US"/>
        </w:rPr>
        <w:t>hey</w:t>
      </w:r>
      <w:r w:rsidRPr="00DF07B0">
        <w:rPr>
          <w:rFonts w:ascii="Times New Roman" w:hAnsi="Times New Roman" w:cs="Times New Roman"/>
          <w:sz w:val="20"/>
          <w:szCs w:val="20"/>
          <w:lang w:val="en-US"/>
        </w:rPr>
        <w:t xml:space="preserve"> decrease the amount of the item (e.g. if amount of SCR increases or if amount of Own Funds increase</w:t>
      </w:r>
      <w:r w:rsidR="006B3638" w:rsidRPr="00DF07B0">
        <w:rPr>
          <w:rFonts w:ascii="Times New Roman" w:hAnsi="Times New Roman" w:cs="Times New Roman"/>
          <w:sz w:val="20"/>
          <w:szCs w:val="20"/>
          <w:lang w:val="en-US"/>
        </w:rPr>
        <w:t>s</w:t>
      </w:r>
      <w:r w:rsidRPr="00DF07B0">
        <w:rPr>
          <w:rFonts w:ascii="Times New Roman" w:hAnsi="Times New Roman" w:cs="Times New Roman"/>
          <w:sz w:val="20"/>
          <w:szCs w:val="20"/>
          <w:lang w:val="en-US"/>
        </w:rPr>
        <w:t xml:space="preserve"> then positive values </w:t>
      </w:r>
      <w:r w:rsidR="00CD22EA" w:rsidRPr="00DF07B0">
        <w:rPr>
          <w:rFonts w:ascii="Times New Roman" w:hAnsi="Times New Roman" w:cs="Times New Roman"/>
          <w:sz w:val="20"/>
          <w:szCs w:val="20"/>
          <w:lang w:val="en-US"/>
        </w:rPr>
        <w:t>shall</w:t>
      </w:r>
      <w:r w:rsidRPr="00DF07B0">
        <w:rPr>
          <w:rFonts w:ascii="Times New Roman" w:hAnsi="Times New Roman" w:cs="Times New Roman"/>
          <w:sz w:val="20"/>
          <w:szCs w:val="20"/>
          <w:lang w:val="en-US"/>
        </w:rPr>
        <w:t xml:space="preserve"> be reported).</w:t>
      </w:r>
    </w:p>
    <w:tbl>
      <w:tblPr>
        <w:tblStyle w:val="TableGrid"/>
        <w:tblW w:w="9214" w:type="dxa"/>
        <w:tblInd w:w="108" w:type="dxa"/>
        <w:tblLayout w:type="fixed"/>
        <w:tblLook w:val="04A0" w:firstRow="1" w:lastRow="0" w:firstColumn="1" w:lastColumn="0" w:noHBand="0" w:noVBand="1"/>
      </w:tblPr>
      <w:tblGrid>
        <w:gridCol w:w="1418"/>
        <w:gridCol w:w="2835"/>
        <w:gridCol w:w="4961"/>
      </w:tblGrid>
      <w:tr w:rsidR="0095672C" w:rsidRPr="00DF07B0" w:rsidTr="00950116">
        <w:tc>
          <w:tcPr>
            <w:tcW w:w="1418" w:type="dxa"/>
            <w:vAlign w:val="center"/>
          </w:tcPr>
          <w:p w:rsidR="0095672C" w:rsidRPr="00DF07B0" w:rsidRDefault="0095672C" w:rsidP="00950116">
            <w:pPr>
              <w:jc w:val="center"/>
              <w:rPr>
                <w:rFonts w:ascii="Times New Roman" w:hAnsi="Times New Roman" w:cs="Times New Roman"/>
                <w:sz w:val="20"/>
                <w:szCs w:val="20"/>
              </w:rPr>
            </w:pPr>
          </w:p>
        </w:tc>
        <w:tc>
          <w:tcPr>
            <w:tcW w:w="2835" w:type="dxa"/>
            <w:vAlign w:val="center"/>
          </w:tcPr>
          <w:p w:rsidR="0095672C" w:rsidRPr="00DF07B0" w:rsidRDefault="0095672C" w:rsidP="00950116">
            <w:pPr>
              <w:jc w:val="center"/>
              <w:rPr>
                <w:rFonts w:ascii="Times New Roman" w:hAnsi="Times New Roman" w:cs="Times New Roman"/>
                <w:sz w:val="20"/>
                <w:szCs w:val="20"/>
              </w:rPr>
            </w:pPr>
            <w:r w:rsidRPr="00DF07B0">
              <w:rPr>
                <w:rFonts w:ascii="Times New Roman" w:hAnsi="Times New Roman" w:cs="Times New Roman"/>
                <w:b/>
                <w:bCs/>
                <w:sz w:val="20"/>
                <w:szCs w:val="20"/>
                <w:lang w:val="en-US"/>
              </w:rPr>
              <w:t>ITEM</w:t>
            </w:r>
          </w:p>
        </w:tc>
        <w:tc>
          <w:tcPr>
            <w:tcW w:w="4961" w:type="dxa"/>
            <w:vAlign w:val="center"/>
          </w:tcPr>
          <w:p w:rsidR="0095672C" w:rsidRPr="00DF07B0" w:rsidRDefault="0095672C" w:rsidP="00950116">
            <w:pPr>
              <w:jc w:val="center"/>
              <w:rPr>
                <w:rFonts w:ascii="Times New Roman" w:hAnsi="Times New Roman" w:cs="Times New Roman"/>
                <w:sz w:val="20"/>
                <w:szCs w:val="20"/>
              </w:rPr>
            </w:pPr>
            <w:r w:rsidRPr="00DF07B0">
              <w:rPr>
                <w:rFonts w:ascii="Times New Roman" w:hAnsi="Times New Roman" w:cs="Times New Roman"/>
                <w:b/>
                <w:bCs/>
                <w:sz w:val="20"/>
                <w:szCs w:val="20"/>
                <w:lang w:val="en-US"/>
              </w:rPr>
              <w:t>INSTRUCTIONS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C0010/R0010</w:t>
            </w:r>
          </w:p>
        </w:tc>
        <w:tc>
          <w:tcPr>
            <w:tcW w:w="2835" w:type="dxa"/>
            <w:vAlign w:val="center"/>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Amount with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Technical Provisions</w:t>
            </w:r>
          </w:p>
        </w:tc>
        <w:tc>
          <w:tcPr>
            <w:tcW w:w="4961" w:type="dxa"/>
            <w:vAlign w:val="center"/>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amount of </w:t>
            </w:r>
            <w:ins w:id="1130" w:author="Author">
              <w:r w:rsidR="004B0482" w:rsidRPr="00DF07B0">
                <w:rPr>
                  <w:rFonts w:ascii="Times New Roman" w:hAnsi="Times New Roman" w:cs="Times New Roman"/>
                  <w:sz w:val="20"/>
                  <w:szCs w:val="20"/>
                </w:rPr>
                <w:t xml:space="preserve">gross </w:t>
              </w:r>
            </w:ins>
            <w:r w:rsidRPr="00DF07B0">
              <w:rPr>
                <w:rFonts w:ascii="Times New Roman" w:hAnsi="Times New Roman" w:cs="Times New Roman"/>
                <w:sz w:val="20"/>
                <w:szCs w:val="20"/>
              </w:rPr>
              <w:t>technical provisions including long term guarantee measures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C0020/R0010</w:t>
            </w:r>
          </w:p>
        </w:tc>
        <w:tc>
          <w:tcPr>
            <w:tcW w:w="2835" w:type="dxa"/>
            <w:vAlign w:val="center"/>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Without transitional on technical provisions – Technical </w:t>
            </w:r>
            <w:r w:rsidRPr="00DF07B0">
              <w:rPr>
                <w:rFonts w:ascii="Times New Roman" w:hAnsi="Times New Roman" w:cs="Times New Roman"/>
                <w:sz w:val="20"/>
                <w:szCs w:val="20"/>
              </w:rPr>
              <w:lastRenderedPageBreak/>
              <w:t>Provisions</w:t>
            </w:r>
          </w:p>
        </w:tc>
        <w:tc>
          <w:tcPr>
            <w:tcW w:w="4961" w:type="dxa"/>
            <w:vAlign w:val="center"/>
          </w:tcPr>
          <w:p w:rsidR="0095672C" w:rsidRPr="00DF07B0" w:rsidRDefault="0095672C">
            <w:pPr>
              <w:rPr>
                <w:ins w:id="1131" w:author="Author"/>
                <w:rFonts w:ascii="Times New Roman" w:hAnsi="Times New Roman" w:cs="Times New Roman"/>
                <w:sz w:val="20"/>
                <w:szCs w:val="20"/>
              </w:rPr>
            </w:pPr>
            <w:r w:rsidRPr="00DF07B0">
              <w:rPr>
                <w:rFonts w:ascii="Times New Roman" w:hAnsi="Times New Roman" w:cs="Times New Roman"/>
                <w:sz w:val="20"/>
                <w:szCs w:val="20"/>
              </w:rPr>
              <w:lastRenderedPageBreak/>
              <w:t xml:space="preserve">Total amount of </w:t>
            </w:r>
            <w:ins w:id="1132" w:author="Author">
              <w:r w:rsidR="004B0482" w:rsidRPr="00DF07B0">
                <w:rPr>
                  <w:rFonts w:ascii="Times New Roman" w:hAnsi="Times New Roman" w:cs="Times New Roman"/>
                  <w:sz w:val="20"/>
                  <w:szCs w:val="20"/>
                </w:rPr>
                <w:t xml:space="preserve">gross </w:t>
              </w:r>
            </w:ins>
            <w:r w:rsidRPr="00DF07B0">
              <w:rPr>
                <w:rFonts w:ascii="Times New Roman" w:hAnsi="Times New Roman" w:cs="Times New Roman"/>
                <w:sz w:val="20"/>
                <w:szCs w:val="20"/>
              </w:rPr>
              <w:t>technical provisions without the adjustment due to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w:t>
            </w:r>
            <w:r w:rsidRPr="00DF07B0">
              <w:rPr>
                <w:rFonts w:ascii="Times New Roman" w:hAnsi="Times New Roman" w:cs="Times New Roman"/>
                <w:sz w:val="20"/>
                <w:szCs w:val="20"/>
              </w:rPr>
              <w:lastRenderedPageBreak/>
              <w:t>provisions, but keeping adjustments due to the volatility adjustment and the matching adjustment.</w:t>
            </w:r>
          </w:p>
          <w:p w:rsidR="00871C53" w:rsidRPr="00DF07B0" w:rsidRDefault="00871C53">
            <w:pPr>
              <w:rPr>
                <w:ins w:id="1133" w:author="Author"/>
                <w:rFonts w:ascii="Times New Roman" w:hAnsi="Times New Roman" w:cs="Times New Roman"/>
                <w:sz w:val="20"/>
                <w:szCs w:val="20"/>
              </w:rPr>
            </w:pPr>
          </w:p>
          <w:p w:rsidR="00871C53" w:rsidRPr="00DF07B0" w:rsidRDefault="00871C53">
            <w:pPr>
              <w:rPr>
                <w:rFonts w:ascii="Times New Roman" w:hAnsi="Times New Roman" w:cs="Times New Roman"/>
                <w:sz w:val="20"/>
                <w:szCs w:val="20"/>
              </w:rPr>
            </w:pPr>
            <w:ins w:id="1134" w:author="Author">
              <w:r w:rsidRPr="00DF07B0">
                <w:rPr>
                  <w:rFonts w:ascii="Times New Roman" w:hAnsi="Times New Roman" w:cs="Times New Roman"/>
                  <w:sz w:val="20"/>
                  <w:szCs w:val="20"/>
                </w:rPr>
                <w:t>If transitional deduction to technical provisions is not applicable report the same amount as in C0010.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C0030/R0010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technical provisions – Technical provisions</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w:t>
            </w:r>
            <w:ins w:id="1135" w:author="Author">
              <w:r w:rsidR="004B0482" w:rsidRPr="00DF07B0">
                <w:rPr>
                  <w:rFonts w:ascii="Times New Roman" w:hAnsi="Times New Roman" w:cs="Times New Roman"/>
                  <w:sz w:val="20"/>
                  <w:szCs w:val="20"/>
                </w:rPr>
                <w:t xml:space="preserve">gross </w:t>
              </w:r>
            </w:ins>
            <w:r w:rsidRPr="00DF07B0">
              <w:rPr>
                <w:rFonts w:ascii="Times New Roman" w:hAnsi="Times New Roman" w:cs="Times New Roman"/>
                <w:sz w:val="20"/>
                <w:szCs w:val="20"/>
              </w:rPr>
              <w:t>technical provisions due to the application of the transitional</w:t>
            </w:r>
            <w:r w:rsidR="00226AF2"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technical provisions without transitional</w:t>
            </w:r>
            <w:r w:rsidR="008A2435"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and the technical provisions with LTG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C0040/R0010</w:t>
            </w:r>
          </w:p>
        </w:tc>
        <w:tc>
          <w:tcPr>
            <w:tcW w:w="2835"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Without transitional on interest rate – Technical Provisions</w:t>
            </w:r>
          </w:p>
        </w:tc>
        <w:tc>
          <w:tcPr>
            <w:tcW w:w="4961" w:type="dxa"/>
          </w:tcPr>
          <w:p w:rsidR="0095672C" w:rsidRPr="00DF07B0" w:rsidRDefault="0095672C">
            <w:pPr>
              <w:rPr>
                <w:ins w:id="1136" w:author="Author"/>
                <w:rFonts w:ascii="Times New Roman" w:hAnsi="Times New Roman" w:cs="Times New Roman"/>
                <w:sz w:val="20"/>
                <w:szCs w:val="20"/>
              </w:rPr>
            </w:pPr>
            <w:r w:rsidRPr="00DF07B0">
              <w:rPr>
                <w:rFonts w:ascii="Times New Roman" w:hAnsi="Times New Roman" w:cs="Times New Roman"/>
                <w:sz w:val="20"/>
                <w:szCs w:val="20"/>
              </w:rPr>
              <w:t xml:space="preserve">Total amount of </w:t>
            </w:r>
            <w:ins w:id="1137" w:author="Author">
              <w:r w:rsidR="004B0482" w:rsidRPr="00DF07B0">
                <w:rPr>
                  <w:rFonts w:ascii="Times New Roman" w:hAnsi="Times New Roman" w:cs="Times New Roman"/>
                  <w:sz w:val="20"/>
                  <w:szCs w:val="20"/>
                </w:rPr>
                <w:t xml:space="preserve">gross </w:t>
              </w:r>
            </w:ins>
            <w:r w:rsidRPr="00DF07B0">
              <w:rPr>
                <w:rFonts w:ascii="Times New Roman" w:hAnsi="Times New Roman" w:cs="Times New Roman"/>
                <w:sz w:val="20"/>
                <w:szCs w:val="20"/>
              </w:rPr>
              <w:t xml:space="preserve">technical provisions without the adjustment due to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but keeping adjustments due to the volatility adjustment and the matching adjustment</w:t>
            </w:r>
            <w:r w:rsidR="002D07BB" w:rsidRPr="00DF07B0">
              <w:rPr>
                <w:rFonts w:ascii="Times New Roman" w:hAnsi="Times New Roman" w:cs="Times New Roman"/>
                <w:sz w:val="20"/>
                <w:szCs w:val="20"/>
              </w:rPr>
              <w:t xml:space="preserve"> ("MA")</w:t>
            </w:r>
            <w:r w:rsidRPr="00DF07B0">
              <w:rPr>
                <w:rFonts w:ascii="Times New Roman" w:hAnsi="Times New Roman" w:cs="Times New Roman"/>
                <w:sz w:val="20"/>
                <w:szCs w:val="20"/>
              </w:rPr>
              <w:t>.</w:t>
            </w:r>
          </w:p>
          <w:p w:rsidR="00871C53" w:rsidRPr="00DF07B0" w:rsidRDefault="00871C53">
            <w:pPr>
              <w:rPr>
                <w:ins w:id="1138" w:author="Author"/>
                <w:rFonts w:ascii="Times New Roman" w:hAnsi="Times New Roman" w:cs="Times New Roman"/>
                <w:sz w:val="20"/>
                <w:szCs w:val="20"/>
              </w:rPr>
            </w:pPr>
          </w:p>
          <w:p w:rsidR="00871C53" w:rsidRPr="00DF07B0" w:rsidRDefault="00871C53">
            <w:pPr>
              <w:rPr>
                <w:rFonts w:ascii="Times New Roman" w:hAnsi="Times New Roman" w:cs="Times New Roman"/>
                <w:sz w:val="20"/>
                <w:szCs w:val="20"/>
              </w:rPr>
            </w:pPr>
            <w:ins w:id="1139" w:author="Author">
              <w:r w:rsidRPr="00DF07B0">
                <w:rPr>
                  <w:rFonts w:ascii="Times New Roman" w:hAnsi="Times New Roman" w:cs="Times New Roman"/>
                  <w:sz w:val="20"/>
                  <w:szCs w:val="20"/>
                </w:rPr>
                <w:t>If transitional adjustment to the relevant risk-free interest rate term structure is not applicable report the same amount as in C0020.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C0050/R0010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interest rate – Technical provisions</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w:t>
            </w:r>
            <w:ins w:id="1140" w:author="Author">
              <w:r w:rsidR="004B0482" w:rsidRPr="00DF07B0">
                <w:rPr>
                  <w:rFonts w:ascii="Times New Roman" w:hAnsi="Times New Roman" w:cs="Times New Roman"/>
                  <w:sz w:val="20"/>
                  <w:szCs w:val="20"/>
                </w:rPr>
                <w:t xml:space="preserve">gross </w:t>
              </w:r>
            </w:ins>
            <w:r w:rsidRPr="00DF07B0">
              <w:rPr>
                <w:rFonts w:ascii="Times New Roman" w:hAnsi="Times New Roman" w:cs="Times New Roman"/>
                <w:sz w:val="20"/>
                <w:szCs w:val="20"/>
              </w:rPr>
              <w:t xml:space="preserve">technical provisions due to the application of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FE2133">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technical provisions without transitional </w:t>
            </w:r>
            <w:r w:rsidR="00045F07" w:rsidRPr="00DF07B0">
              <w:rPr>
                <w:rFonts w:ascii="Times New Roman" w:hAnsi="Times New Roman" w:cs="Times New Roman"/>
                <w:sz w:val="20"/>
                <w:szCs w:val="20"/>
              </w:rPr>
              <w:t>adjustment to the relevant risk-free interest rate term structure</w:t>
            </w:r>
            <w:r w:rsidR="00045F07" w:rsidRPr="00DF07B0" w:rsidDel="00045F07">
              <w:rPr>
                <w:rFonts w:ascii="Times New Roman" w:hAnsi="Times New Roman" w:cs="Times New Roman"/>
                <w:sz w:val="20"/>
                <w:szCs w:val="20"/>
              </w:rPr>
              <w:t xml:space="preserve"> </w:t>
            </w:r>
            <w:r w:rsidRPr="00DF07B0">
              <w:rPr>
                <w:rFonts w:ascii="Times New Roman" w:hAnsi="Times New Roman" w:cs="Times New Roman"/>
                <w:sz w:val="20"/>
                <w:szCs w:val="20"/>
              </w:rPr>
              <w:t xml:space="preserve">and the technical provisions </w:t>
            </w:r>
            <w:ins w:id="1141" w:author="Author">
              <w:r w:rsidR="00871C53" w:rsidRPr="00DF07B0">
                <w:rPr>
                  <w:rFonts w:ascii="Times New Roman" w:hAnsi="Times New Roman" w:cs="Times New Roman"/>
                  <w:sz w:val="20"/>
                  <w:szCs w:val="20"/>
                </w:rPr>
                <w:t>reported under C0020</w:t>
              </w:r>
            </w:ins>
            <w:del w:id="1142" w:author="Author">
              <w:r w:rsidRPr="00DF07B0" w:rsidDel="00871C53">
                <w:rPr>
                  <w:rFonts w:ascii="Times New Roman" w:hAnsi="Times New Roman" w:cs="Times New Roman"/>
                  <w:sz w:val="20"/>
                  <w:szCs w:val="20"/>
                </w:rPr>
                <w:delText xml:space="preserve">with </w:delText>
              </w:r>
              <w:r w:rsidRPr="00DF07B0" w:rsidDel="00E7562E">
                <w:rPr>
                  <w:rFonts w:ascii="Times New Roman" w:hAnsi="Times New Roman" w:cs="Times New Roman"/>
                  <w:sz w:val="20"/>
                  <w:szCs w:val="20"/>
                </w:rPr>
                <w:delText xml:space="preserve">LTG and </w:delText>
              </w:r>
              <w:r w:rsidRPr="00DF07B0" w:rsidDel="00871C53">
                <w:rPr>
                  <w:rFonts w:ascii="Times New Roman" w:hAnsi="Times New Roman" w:cs="Times New Roman"/>
                  <w:sz w:val="20"/>
                  <w:szCs w:val="20"/>
                </w:rPr>
                <w:delText xml:space="preserve">transitional </w:delText>
              </w:r>
              <w:r w:rsidRPr="00DF07B0" w:rsidDel="00E7562E">
                <w:rPr>
                  <w:rFonts w:ascii="Times New Roman" w:hAnsi="Times New Roman" w:cs="Times New Roman"/>
                  <w:sz w:val="20"/>
                  <w:szCs w:val="20"/>
                </w:rPr>
                <w:delText>measures</w:delText>
              </w:r>
            </w:del>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C0060/R0010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volatility adjustment and without other transitional measures – Technical Provisions</w:t>
            </w:r>
          </w:p>
        </w:tc>
        <w:tc>
          <w:tcPr>
            <w:tcW w:w="4961" w:type="dxa"/>
          </w:tcPr>
          <w:p w:rsidR="0095672C" w:rsidRPr="00DF07B0" w:rsidRDefault="0095672C">
            <w:pPr>
              <w:rPr>
                <w:ins w:id="1143" w:author="Author"/>
                <w:rFonts w:ascii="Times New Roman" w:hAnsi="Times New Roman" w:cs="Times New Roman"/>
                <w:sz w:val="20"/>
                <w:szCs w:val="20"/>
              </w:rPr>
            </w:pPr>
            <w:r w:rsidRPr="00DF07B0">
              <w:rPr>
                <w:rFonts w:ascii="Times New Roman" w:hAnsi="Times New Roman" w:cs="Times New Roman"/>
                <w:sz w:val="20"/>
                <w:szCs w:val="20"/>
              </w:rPr>
              <w:t xml:space="preserve">Total amount of </w:t>
            </w:r>
            <w:ins w:id="1144" w:author="Author">
              <w:r w:rsidR="004B0482" w:rsidRPr="00DF07B0">
                <w:rPr>
                  <w:rFonts w:ascii="Times New Roman" w:hAnsi="Times New Roman" w:cs="Times New Roman"/>
                  <w:sz w:val="20"/>
                  <w:szCs w:val="20"/>
                </w:rPr>
                <w:t xml:space="preserve">gross </w:t>
              </w:r>
            </w:ins>
            <w:r w:rsidRPr="00DF07B0">
              <w:rPr>
                <w:rFonts w:ascii="Times New Roman" w:hAnsi="Times New Roman" w:cs="Times New Roman"/>
                <w:sz w:val="20"/>
                <w:szCs w:val="20"/>
              </w:rPr>
              <w:t>technical provisions without the adjustments due to the transitional</w:t>
            </w:r>
            <w:r w:rsidR="008A2435"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transitional </w:t>
            </w:r>
            <w:r w:rsidR="00045F07" w:rsidRPr="00DF07B0">
              <w:rPr>
                <w:rFonts w:ascii="Times New Roman" w:hAnsi="Times New Roman" w:cs="Times New Roman"/>
                <w:sz w:val="20"/>
                <w:szCs w:val="20"/>
              </w:rPr>
              <w:t>adjustment to the relevant risk-free interest rate term structure</w:t>
            </w:r>
            <w:r w:rsidR="00045F07" w:rsidRPr="00DF07B0" w:rsidDel="00045F07">
              <w:rPr>
                <w:rFonts w:ascii="Times New Roman" w:hAnsi="Times New Roman" w:cs="Times New Roman"/>
                <w:sz w:val="20"/>
                <w:szCs w:val="20"/>
              </w:rPr>
              <w:t xml:space="preserve"> </w:t>
            </w:r>
            <w:r w:rsidRPr="00DF07B0">
              <w:rPr>
                <w:rFonts w:ascii="Times New Roman" w:hAnsi="Times New Roman" w:cs="Times New Roman"/>
                <w:sz w:val="20"/>
                <w:szCs w:val="20"/>
              </w:rPr>
              <w:t>and the volatility adjustment, but keeping adjustments due to the matching adjustment, if any.</w:t>
            </w:r>
          </w:p>
          <w:p w:rsidR="00546E4C" w:rsidRPr="00DF07B0" w:rsidRDefault="00546E4C">
            <w:pPr>
              <w:rPr>
                <w:ins w:id="1145" w:author="Author"/>
                <w:rFonts w:ascii="Times New Roman" w:hAnsi="Times New Roman" w:cs="Times New Roman"/>
                <w:sz w:val="20"/>
                <w:szCs w:val="20"/>
              </w:rPr>
            </w:pPr>
          </w:p>
          <w:p w:rsidR="00871C53" w:rsidRPr="00DF07B0" w:rsidRDefault="00871C53">
            <w:pPr>
              <w:rPr>
                <w:rFonts w:ascii="Times New Roman" w:hAnsi="Times New Roman" w:cs="Times New Roman"/>
                <w:sz w:val="20"/>
                <w:szCs w:val="20"/>
              </w:rPr>
            </w:pPr>
            <w:ins w:id="1146" w:author="Author">
              <w:r w:rsidRPr="00DF07B0">
                <w:rPr>
                  <w:rFonts w:ascii="Times New Roman" w:hAnsi="Times New Roman" w:cs="Times New Roman"/>
                  <w:sz w:val="20"/>
                  <w:szCs w:val="20"/>
                </w:rPr>
                <w:t>If volatility adjustment is not applicable report the same amount as in C0040.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C0070/R0010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volatility adjustment set to zero – Technical provisions</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w:t>
            </w:r>
            <w:ins w:id="1147" w:author="Author">
              <w:r w:rsidR="004B0482" w:rsidRPr="00DF07B0">
                <w:rPr>
                  <w:rFonts w:ascii="Times New Roman" w:hAnsi="Times New Roman" w:cs="Times New Roman"/>
                  <w:sz w:val="20"/>
                  <w:szCs w:val="20"/>
                </w:rPr>
                <w:t xml:space="preserve">gross </w:t>
              </w:r>
            </w:ins>
            <w:r w:rsidRPr="00DF07B0">
              <w:rPr>
                <w:rFonts w:ascii="Times New Roman" w:hAnsi="Times New Roman" w:cs="Times New Roman"/>
                <w:sz w:val="20"/>
                <w:szCs w:val="20"/>
              </w:rPr>
              <w:t>technical provisions due to the application of the volatility adjustment. It shall reflect the impact of setting the volatility adjustment to zero.</w:t>
            </w:r>
          </w:p>
          <w:p w:rsidR="0095672C" w:rsidRPr="00DF07B0" w:rsidRDefault="0095672C">
            <w:pPr>
              <w:rPr>
                <w:rFonts w:ascii="Times New Roman" w:hAnsi="Times New Roman" w:cs="Times New Roman"/>
                <w:sz w:val="20"/>
                <w:szCs w:val="20"/>
              </w:rPr>
            </w:pPr>
          </w:p>
          <w:p w:rsidR="0095672C" w:rsidRPr="00DF07B0" w:rsidRDefault="0095672C" w:rsidP="00652541">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technical provisions without volatility adjustment and without other transitional measures and the </w:t>
            </w:r>
            <w:del w:id="1148" w:author="Author">
              <w:r w:rsidRPr="00DF07B0" w:rsidDel="00652541">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technical provisions reported under </w:t>
            </w:r>
            <w:del w:id="1149" w:author="Author">
              <w:r w:rsidRPr="00DF07B0" w:rsidDel="00652541">
                <w:rPr>
                  <w:rFonts w:ascii="Times New Roman" w:hAnsi="Times New Roman" w:cs="Times New Roman"/>
                  <w:sz w:val="20"/>
                  <w:szCs w:val="20"/>
                </w:rPr>
                <w:delText xml:space="preserve">C0010, C0020 and </w:delText>
              </w:r>
            </w:del>
            <w:r w:rsidRPr="00DF07B0">
              <w:rPr>
                <w:rFonts w:ascii="Times New Roman" w:hAnsi="Times New Roman" w:cs="Times New Roman"/>
                <w:sz w:val="20"/>
                <w:szCs w:val="20"/>
              </w:rPr>
              <w:t xml:space="preserve">C0040.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C0080/R0010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matching adjustment and without all the others – Technical Provisions</w:t>
            </w:r>
          </w:p>
        </w:tc>
        <w:tc>
          <w:tcPr>
            <w:tcW w:w="4961" w:type="dxa"/>
          </w:tcPr>
          <w:p w:rsidR="0095672C" w:rsidRPr="00DF07B0" w:rsidRDefault="0095672C" w:rsidP="00950116">
            <w:pPr>
              <w:rPr>
                <w:ins w:id="1150" w:author="Author"/>
                <w:rFonts w:ascii="Times New Roman" w:hAnsi="Times New Roman" w:cs="Times New Roman"/>
                <w:sz w:val="20"/>
                <w:szCs w:val="20"/>
              </w:rPr>
            </w:pPr>
            <w:r w:rsidRPr="00DF07B0">
              <w:rPr>
                <w:rFonts w:ascii="Times New Roman" w:hAnsi="Times New Roman" w:cs="Times New Roman"/>
                <w:sz w:val="20"/>
                <w:szCs w:val="20"/>
              </w:rPr>
              <w:t xml:space="preserve">Total amount of </w:t>
            </w:r>
            <w:ins w:id="1151" w:author="Author">
              <w:r w:rsidR="004B0482" w:rsidRPr="00DF07B0">
                <w:rPr>
                  <w:rFonts w:ascii="Times New Roman" w:hAnsi="Times New Roman" w:cs="Times New Roman"/>
                  <w:sz w:val="20"/>
                  <w:szCs w:val="20"/>
                </w:rPr>
                <w:t xml:space="preserve">gross </w:t>
              </w:r>
            </w:ins>
            <w:r w:rsidRPr="00DF07B0">
              <w:rPr>
                <w:rFonts w:ascii="Times New Roman" w:hAnsi="Times New Roman" w:cs="Times New Roman"/>
                <w:sz w:val="20"/>
                <w:szCs w:val="20"/>
              </w:rPr>
              <w:t xml:space="preserve">technical provisions without any LTG measure. </w:t>
            </w:r>
          </w:p>
          <w:p w:rsidR="00871C53" w:rsidRPr="00DF07B0" w:rsidRDefault="00871C53" w:rsidP="00950116">
            <w:pPr>
              <w:rPr>
                <w:ins w:id="1152" w:author="Author"/>
                <w:rFonts w:ascii="Times New Roman" w:hAnsi="Times New Roman" w:cs="Times New Roman"/>
                <w:sz w:val="20"/>
                <w:szCs w:val="20"/>
              </w:rPr>
            </w:pPr>
          </w:p>
          <w:p w:rsidR="00871C53" w:rsidRPr="00DF07B0" w:rsidDel="00871C53" w:rsidRDefault="00871C53">
            <w:pPr>
              <w:rPr>
                <w:del w:id="1153" w:author="Author"/>
                <w:rFonts w:ascii="Times New Roman" w:hAnsi="Times New Roman" w:cs="Times New Roman"/>
                <w:sz w:val="20"/>
                <w:szCs w:val="20"/>
              </w:rPr>
            </w:pPr>
            <w:ins w:id="1154" w:author="Author">
              <w:r w:rsidRPr="00DF07B0">
                <w:rPr>
                  <w:rFonts w:ascii="Times New Roman" w:hAnsi="Times New Roman" w:cs="Times New Roman"/>
                  <w:sz w:val="20"/>
                  <w:szCs w:val="20"/>
                </w:rPr>
                <w:t>If matching adjustment is not applicable report the same amount as in C0060.</w:t>
              </w:r>
            </w:ins>
          </w:p>
          <w:p w:rsidR="0095672C" w:rsidRPr="00DF07B0" w:rsidRDefault="0095672C" w:rsidP="00871C53">
            <w:pPr>
              <w:rPr>
                <w:rFonts w:ascii="Times New Roman" w:hAnsi="Times New Roman" w:cs="Times New Roman"/>
                <w:sz w:val="20"/>
                <w:szCs w:val="20"/>
              </w:rPr>
            </w:pP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C0090/R0010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matching adjustment set to zero – Technical Provisions</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w:t>
            </w:r>
            <w:ins w:id="1155" w:author="Author">
              <w:r w:rsidR="004B0482" w:rsidRPr="00DF07B0">
                <w:rPr>
                  <w:rFonts w:ascii="Times New Roman" w:hAnsi="Times New Roman" w:cs="Times New Roman"/>
                  <w:sz w:val="20"/>
                  <w:szCs w:val="20"/>
                </w:rPr>
                <w:t xml:space="preserve">gross </w:t>
              </w:r>
            </w:ins>
            <w:r w:rsidRPr="00DF07B0">
              <w:rPr>
                <w:rFonts w:ascii="Times New Roman" w:hAnsi="Times New Roman" w:cs="Times New Roman"/>
                <w:sz w:val="20"/>
                <w:szCs w:val="20"/>
              </w:rPr>
              <w:t>technical provisions due to the application of the matching adjustment. It shall include the impact of setting the volatility adjustment and the matching adjustment to zero.</w:t>
            </w:r>
          </w:p>
          <w:p w:rsidR="0095672C" w:rsidRPr="00DF07B0" w:rsidRDefault="0095672C">
            <w:pPr>
              <w:rPr>
                <w:rFonts w:ascii="Times New Roman" w:hAnsi="Times New Roman" w:cs="Times New Roman"/>
                <w:sz w:val="20"/>
                <w:szCs w:val="20"/>
              </w:rPr>
            </w:pPr>
          </w:p>
          <w:p w:rsidR="0095672C" w:rsidRPr="00DF07B0" w:rsidRDefault="0095672C" w:rsidP="00F87EDC">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technical provisions </w:t>
            </w:r>
            <w:r w:rsidRPr="00DF07B0">
              <w:rPr>
                <w:rFonts w:ascii="Times New Roman" w:hAnsi="Times New Roman" w:cs="Times New Roman"/>
                <w:sz w:val="20"/>
                <w:szCs w:val="20"/>
              </w:rPr>
              <w:lastRenderedPageBreak/>
              <w:t xml:space="preserve">without matching adjustment and without all the other transitional measures and the </w:t>
            </w:r>
            <w:del w:id="1156"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technical provisions reported under </w:t>
            </w:r>
            <w:del w:id="1157" w:author="Author">
              <w:r w:rsidRPr="00DF07B0" w:rsidDel="00F87EDC">
                <w:rPr>
                  <w:rFonts w:ascii="Times New Roman" w:hAnsi="Times New Roman" w:cs="Times New Roman"/>
                  <w:sz w:val="20"/>
                  <w:szCs w:val="20"/>
                </w:rPr>
                <w:delText xml:space="preserve">C0010, C0020, C0040 and </w:delText>
              </w:r>
            </w:del>
            <w:r w:rsidRPr="00DF07B0">
              <w:rPr>
                <w:rFonts w:ascii="Times New Roman" w:hAnsi="Times New Roman" w:cs="Times New Roman"/>
                <w:sz w:val="20"/>
                <w:szCs w:val="20"/>
              </w:rPr>
              <w:t xml:space="preserve">C0060. </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C0100/R0010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all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Technical Provisions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w:t>
            </w:r>
            <w:ins w:id="1158" w:author="Author">
              <w:r w:rsidR="004B0482" w:rsidRPr="00DF07B0">
                <w:rPr>
                  <w:rFonts w:ascii="Times New Roman" w:hAnsi="Times New Roman" w:cs="Times New Roman"/>
                  <w:sz w:val="20"/>
                  <w:szCs w:val="20"/>
                </w:rPr>
                <w:t xml:space="preserve"> gross</w:t>
              </w:r>
            </w:ins>
            <w:r w:rsidRPr="00DF07B0">
              <w:rPr>
                <w:rFonts w:ascii="Times New Roman" w:hAnsi="Times New Roman" w:cs="Times New Roman"/>
                <w:sz w:val="20"/>
                <w:szCs w:val="20"/>
              </w:rPr>
              <w:t xml:space="preserve"> technical provisions due to the application of the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C0010/R0020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with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Basic own funds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amount of basic own funds calculated considering technical provisions including the adjustments due to the long term guarantee measures and transitional measures.</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C0020/R0020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technical provisions – Basic own funds</w:t>
            </w:r>
          </w:p>
        </w:tc>
        <w:tc>
          <w:tcPr>
            <w:tcW w:w="4961" w:type="dxa"/>
            <w:tcBorders>
              <w:bottom w:val="single" w:sz="4" w:space="0" w:color="auto"/>
            </w:tcBorders>
          </w:tcPr>
          <w:p w:rsidR="0095672C" w:rsidRPr="00DF07B0" w:rsidRDefault="0095672C">
            <w:pPr>
              <w:rPr>
                <w:ins w:id="1159" w:author="Author"/>
                <w:rFonts w:ascii="Times New Roman" w:hAnsi="Times New Roman" w:cs="Times New Roman"/>
                <w:sz w:val="20"/>
                <w:szCs w:val="20"/>
              </w:rPr>
            </w:pPr>
            <w:r w:rsidRPr="00DF07B0">
              <w:rPr>
                <w:rFonts w:ascii="Times New Roman" w:hAnsi="Times New Roman" w:cs="Times New Roman"/>
                <w:sz w:val="20"/>
                <w:szCs w:val="20"/>
              </w:rPr>
              <w:t>Total amount of basic own funds calculated considering technical provisions without the adjustment due to the transitional</w:t>
            </w:r>
            <w:r w:rsidR="008A2435"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but keeping the adjustments due to the volatility adjustment and the matching adjustment.</w:t>
            </w:r>
          </w:p>
          <w:p w:rsidR="00546E4C" w:rsidRPr="00DF07B0" w:rsidRDefault="00546E4C">
            <w:pPr>
              <w:rPr>
                <w:ins w:id="1160" w:author="Author"/>
                <w:rFonts w:ascii="Times New Roman" w:hAnsi="Times New Roman" w:cs="Times New Roman"/>
                <w:sz w:val="20"/>
                <w:szCs w:val="20"/>
              </w:rPr>
            </w:pPr>
          </w:p>
          <w:p w:rsidR="00546E4C" w:rsidRPr="00DF07B0" w:rsidRDefault="00546E4C">
            <w:pPr>
              <w:rPr>
                <w:rFonts w:ascii="Times New Roman" w:hAnsi="Times New Roman" w:cs="Times New Roman"/>
                <w:sz w:val="20"/>
                <w:szCs w:val="20"/>
              </w:rPr>
            </w:pPr>
            <w:ins w:id="1161" w:author="Author">
              <w:r w:rsidRPr="00DF07B0">
                <w:rPr>
                  <w:rFonts w:ascii="Times New Roman" w:hAnsi="Times New Roman" w:cs="Times New Roman"/>
                  <w:sz w:val="20"/>
                  <w:szCs w:val="20"/>
                </w:rPr>
                <w:t>If transitional deduction to technical provisions is not applicable report the same amount as in C0010.</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C0030/R0020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technical provisions – Basic own funds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Basic own funds due to the application of the transitional</w:t>
            </w:r>
            <w:r w:rsidR="008A2435"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RDefault="0095672C">
            <w:pPr>
              <w:rPr>
                <w:rFonts w:ascii="Times New Roman" w:hAnsi="Times New Roman" w:cs="Times New Roman"/>
                <w:sz w:val="20"/>
                <w:szCs w:val="20"/>
              </w:rPr>
            </w:pPr>
          </w:p>
          <w:p w:rsidR="0095672C" w:rsidRPr="00DF07B0" w:rsidRDefault="0095672C" w:rsidP="00625099">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basic own funds calculated considering </w:t>
            </w:r>
            <w:ins w:id="1162" w:author="Author">
              <w:r w:rsidR="00625099"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technical provisions without transitional</w:t>
            </w:r>
            <w:r w:rsidR="008A2435"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and </w:t>
            </w:r>
            <w:ins w:id="1163" w:author="Author">
              <w:r w:rsidR="00625099" w:rsidRPr="00DF07B0">
                <w:rPr>
                  <w:rFonts w:ascii="Times New Roman" w:hAnsi="Times New Roman" w:cs="Times New Roman"/>
                  <w:sz w:val="20"/>
                  <w:szCs w:val="20"/>
                </w:rPr>
                <w:t xml:space="preserve">the basic own funds calculated </w:t>
              </w:r>
            </w:ins>
            <w:del w:id="1164" w:author="Author">
              <w:r w:rsidRPr="00DF07B0" w:rsidDel="00625099">
                <w:rPr>
                  <w:rFonts w:ascii="Times New Roman" w:hAnsi="Times New Roman" w:cs="Times New Roman"/>
                  <w:sz w:val="20"/>
                  <w:szCs w:val="20"/>
                </w:rPr>
                <w:delText xml:space="preserve">considering </w:delText>
              </w:r>
            </w:del>
            <w:ins w:id="1165" w:author="Author">
              <w:r w:rsidR="00625099" w:rsidRPr="00DF07B0">
                <w:rPr>
                  <w:rFonts w:ascii="Times New Roman" w:hAnsi="Times New Roman" w:cs="Times New Roman"/>
                  <w:sz w:val="20"/>
                  <w:szCs w:val="20"/>
                </w:rPr>
                <w:t xml:space="preserve">with the </w:t>
              </w:r>
            </w:ins>
            <w:r w:rsidRPr="00DF07B0">
              <w:rPr>
                <w:rFonts w:ascii="Times New Roman" w:hAnsi="Times New Roman" w:cs="Times New Roman"/>
                <w:sz w:val="20"/>
                <w:szCs w:val="20"/>
              </w:rPr>
              <w:t>technical provisions with LTG and transitional measures.</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C0040/R0020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interest rate  – Basic own funds</w:t>
            </w:r>
          </w:p>
        </w:tc>
        <w:tc>
          <w:tcPr>
            <w:tcW w:w="4961" w:type="dxa"/>
            <w:tcBorders>
              <w:bottom w:val="single" w:sz="4" w:space="0" w:color="auto"/>
            </w:tcBorders>
          </w:tcPr>
          <w:p w:rsidR="0095672C" w:rsidRPr="00DF07B0" w:rsidRDefault="0095672C">
            <w:pPr>
              <w:rPr>
                <w:ins w:id="1166" w:author="Author"/>
                <w:rFonts w:ascii="Times New Roman" w:hAnsi="Times New Roman" w:cs="Times New Roman"/>
                <w:sz w:val="20"/>
                <w:szCs w:val="20"/>
              </w:rPr>
            </w:pPr>
            <w:r w:rsidRPr="00DF07B0">
              <w:rPr>
                <w:rFonts w:ascii="Times New Roman" w:hAnsi="Times New Roman" w:cs="Times New Roman"/>
                <w:sz w:val="20"/>
                <w:szCs w:val="20"/>
              </w:rPr>
              <w:t xml:space="preserve">Total amount of basic own funds calculated considering technical provisions without the adjustment due to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but keeping the adjustments due to the volatility adjustment and the matching adjustment.</w:t>
            </w:r>
          </w:p>
          <w:p w:rsidR="00546E4C" w:rsidRPr="00DF07B0" w:rsidRDefault="00546E4C">
            <w:pPr>
              <w:rPr>
                <w:ins w:id="1167" w:author="Author"/>
                <w:rFonts w:ascii="Times New Roman" w:hAnsi="Times New Roman" w:cs="Times New Roman"/>
                <w:sz w:val="20"/>
                <w:szCs w:val="20"/>
              </w:rPr>
            </w:pPr>
          </w:p>
          <w:p w:rsidR="00546E4C" w:rsidRPr="00DF07B0" w:rsidRDefault="00546E4C">
            <w:pPr>
              <w:rPr>
                <w:rFonts w:ascii="Times New Roman" w:hAnsi="Times New Roman" w:cs="Times New Roman"/>
                <w:sz w:val="20"/>
                <w:szCs w:val="20"/>
              </w:rPr>
            </w:pPr>
            <w:ins w:id="1168" w:author="Author">
              <w:r w:rsidRPr="00DF07B0">
                <w:rPr>
                  <w:rFonts w:ascii="Times New Roman" w:hAnsi="Times New Roman" w:cs="Times New Roman"/>
                  <w:sz w:val="20"/>
                  <w:szCs w:val="20"/>
                </w:rPr>
                <w:t>If transitional adjustment to the relevant risk-free interest rate term structure is not applicable report the same amount as in C0020.</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C0050/R0020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interest rate – Basic own funds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basic own funds due to the application of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542A61">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basic own funds calculated considering </w:t>
            </w:r>
            <w:ins w:id="1169" w:author="Author">
              <w:r w:rsidR="00542A61"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without transitional </w:t>
            </w:r>
            <w:r w:rsidR="00045F07" w:rsidRPr="00DF07B0">
              <w:rPr>
                <w:rFonts w:ascii="Times New Roman" w:hAnsi="Times New Roman" w:cs="Times New Roman"/>
                <w:sz w:val="20"/>
                <w:szCs w:val="20"/>
              </w:rPr>
              <w:t>adjustment to the relevant risk-free interest rate term structure</w:t>
            </w:r>
            <w:r w:rsidR="00045F07" w:rsidRPr="00DF07B0" w:rsidDel="00045F07">
              <w:rPr>
                <w:rFonts w:ascii="Times New Roman" w:hAnsi="Times New Roman" w:cs="Times New Roman"/>
                <w:sz w:val="20"/>
                <w:szCs w:val="20"/>
              </w:rPr>
              <w:t xml:space="preserve"> </w:t>
            </w:r>
            <w:r w:rsidRPr="00DF07B0">
              <w:rPr>
                <w:rFonts w:ascii="Times New Roman" w:hAnsi="Times New Roman" w:cs="Times New Roman"/>
                <w:sz w:val="20"/>
                <w:szCs w:val="20"/>
              </w:rPr>
              <w:t xml:space="preserve">and </w:t>
            </w:r>
            <w:del w:id="1170" w:author="Author">
              <w:r w:rsidRPr="00DF07B0" w:rsidDel="00E7562E">
                <w:rPr>
                  <w:rFonts w:ascii="Times New Roman" w:hAnsi="Times New Roman" w:cs="Times New Roman"/>
                  <w:sz w:val="20"/>
                  <w:szCs w:val="20"/>
                </w:rPr>
                <w:delText>considering</w:delText>
              </w:r>
            </w:del>
            <w:ins w:id="1171" w:author="Author">
              <w:r w:rsidR="00542A61" w:rsidRPr="00DF07B0">
                <w:rPr>
                  <w:rFonts w:ascii="Times New Roman" w:hAnsi="Times New Roman" w:cs="Times New Roman"/>
                  <w:sz w:val="20"/>
                  <w:szCs w:val="20"/>
                  <w:rPrChange w:id="1172" w:author="Author">
                    <w:rPr>
                      <w:rFonts w:ascii="Times New Roman" w:hAnsi="Times New Roman" w:cs="Times New Roman"/>
                      <w:sz w:val="20"/>
                      <w:szCs w:val="20"/>
                      <w:highlight w:val="yellow"/>
                    </w:rPr>
                  </w:rPrChange>
                </w:rPr>
                <w:t>the basic own funds calculated</w:t>
              </w:r>
              <w:r w:rsidR="00576EC2" w:rsidRPr="00DF07B0">
                <w:rPr>
                  <w:rFonts w:ascii="Times New Roman" w:hAnsi="Times New Roman" w:cs="Times New Roman"/>
                  <w:sz w:val="20"/>
                  <w:szCs w:val="20"/>
                  <w:rPrChange w:id="1173" w:author="Author">
                    <w:rPr>
                      <w:rFonts w:ascii="Times New Roman" w:hAnsi="Times New Roman" w:cs="Times New Roman"/>
                      <w:sz w:val="20"/>
                      <w:szCs w:val="20"/>
                      <w:highlight w:val="yellow"/>
                    </w:rPr>
                  </w:rPrChange>
                </w:rPr>
                <w:t xml:space="preserve"> </w:t>
              </w:r>
            </w:ins>
            <w:del w:id="1174" w:author="Author">
              <w:r w:rsidRPr="00DF07B0" w:rsidDel="00E7562E">
                <w:rPr>
                  <w:rFonts w:ascii="Times New Roman" w:hAnsi="Times New Roman" w:cs="Times New Roman"/>
                  <w:sz w:val="20"/>
                  <w:szCs w:val="20"/>
                </w:rPr>
                <w:delText xml:space="preserve"> </w:delText>
              </w:r>
            </w:del>
            <w:ins w:id="1175" w:author="Author">
              <w:r w:rsidR="00542A61" w:rsidRPr="00DF07B0">
                <w:rPr>
                  <w:rFonts w:ascii="Times New Roman" w:hAnsi="Times New Roman" w:cs="Times New Roman"/>
                  <w:sz w:val="20"/>
                  <w:szCs w:val="20"/>
                </w:rPr>
                <w:t xml:space="preserve">with </w:t>
              </w:r>
              <w:r w:rsidR="00E7562E"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t>
            </w:r>
            <w:ins w:id="1176" w:author="Author">
              <w:r w:rsidR="00546E4C" w:rsidRPr="00DF07B0">
                <w:rPr>
                  <w:rFonts w:ascii="Times New Roman" w:hAnsi="Times New Roman" w:cs="Times New Roman"/>
                  <w:sz w:val="20"/>
                  <w:szCs w:val="20"/>
                </w:rPr>
                <w:t>reported under C0020</w:t>
              </w:r>
            </w:ins>
            <w:del w:id="1177" w:author="Author">
              <w:r w:rsidRPr="00DF07B0" w:rsidDel="00546E4C">
                <w:rPr>
                  <w:rFonts w:ascii="Times New Roman" w:hAnsi="Times New Roman" w:cs="Times New Roman"/>
                  <w:sz w:val="20"/>
                  <w:szCs w:val="20"/>
                </w:rPr>
                <w:delText xml:space="preserve">with </w:delText>
              </w:r>
              <w:r w:rsidRPr="00DF07B0" w:rsidDel="00E7562E">
                <w:rPr>
                  <w:rFonts w:ascii="Times New Roman" w:hAnsi="Times New Roman" w:cs="Times New Roman"/>
                  <w:sz w:val="20"/>
                  <w:szCs w:val="20"/>
                </w:rPr>
                <w:delText>LTG and</w:delText>
              </w:r>
              <w:r w:rsidRPr="00DF07B0" w:rsidDel="00546E4C">
                <w:rPr>
                  <w:rFonts w:ascii="Times New Roman" w:hAnsi="Times New Roman" w:cs="Times New Roman"/>
                  <w:sz w:val="20"/>
                  <w:szCs w:val="20"/>
                </w:rPr>
                <w:delText xml:space="preserve"> transitional </w:delText>
              </w:r>
              <w:r w:rsidRPr="00DF07B0" w:rsidDel="00E7562E">
                <w:rPr>
                  <w:rFonts w:ascii="Times New Roman" w:hAnsi="Times New Roman" w:cs="Times New Roman"/>
                  <w:sz w:val="20"/>
                  <w:szCs w:val="20"/>
                </w:rPr>
                <w:delText>measures</w:delText>
              </w:r>
            </w:del>
            <w:r w:rsidRPr="00DF07B0">
              <w:rPr>
                <w:rFonts w:ascii="Times New Roman" w:hAnsi="Times New Roman" w:cs="Times New Roman"/>
                <w:sz w:val="20"/>
                <w:szCs w:val="20"/>
              </w:rPr>
              <w:t>.</w:t>
            </w:r>
            <w:ins w:id="1178" w:author="Author">
              <w:r w:rsidR="00E7562E" w:rsidRPr="00DF07B0">
                <w:rPr>
                  <w:rFonts w:ascii="Times New Roman" w:hAnsi="Times New Roman" w:cs="Times New Roman"/>
                  <w:sz w:val="20"/>
                  <w:szCs w:val="20"/>
                </w:rPr>
                <w:t xml:space="preserve"> </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C0060/R0020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volatility adjustment and without other transitional measures – Basic own funds</w:t>
            </w:r>
          </w:p>
        </w:tc>
        <w:tc>
          <w:tcPr>
            <w:tcW w:w="4961" w:type="dxa"/>
            <w:tcBorders>
              <w:bottom w:val="single" w:sz="4" w:space="0" w:color="auto"/>
            </w:tcBorders>
          </w:tcPr>
          <w:p w:rsidR="0095672C" w:rsidRPr="00DF07B0" w:rsidRDefault="0095672C">
            <w:pPr>
              <w:rPr>
                <w:ins w:id="1179" w:author="Author"/>
                <w:rFonts w:ascii="Times New Roman" w:hAnsi="Times New Roman" w:cs="Times New Roman"/>
                <w:sz w:val="20"/>
                <w:szCs w:val="20"/>
              </w:rPr>
            </w:pPr>
            <w:r w:rsidRPr="00DF07B0">
              <w:rPr>
                <w:rFonts w:ascii="Times New Roman" w:hAnsi="Times New Roman" w:cs="Times New Roman"/>
                <w:sz w:val="20"/>
                <w:szCs w:val="20"/>
              </w:rPr>
              <w:t>Total amount of basic own funds calculated considering technical provisions without the adjustments due to the transitional</w:t>
            </w:r>
            <w:r w:rsidR="008A2435"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xml:space="preserve"> and the volatility adjustment, but keeping the adjustments due to the matching adjustment.</w:t>
            </w:r>
          </w:p>
          <w:p w:rsidR="00546E4C" w:rsidRPr="00DF07B0" w:rsidRDefault="00546E4C">
            <w:pPr>
              <w:rPr>
                <w:ins w:id="1180" w:author="Author"/>
                <w:rFonts w:ascii="Times New Roman" w:hAnsi="Times New Roman" w:cs="Times New Roman"/>
                <w:sz w:val="20"/>
                <w:szCs w:val="20"/>
              </w:rPr>
            </w:pPr>
          </w:p>
          <w:p w:rsidR="00546E4C" w:rsidRPr="00DF07B0" w:rsidRDefault="00546E4C">
            <w:pPr>
              <w:rPr>
                <w:rFonts w:ascii="Times New Roman" w:hAnsi="Times New Roman" w:cs="Times New Roman"/>
                <w:sz w:val="20"/>
                <w:szCs w:val="20"/>
              </w:rPr>
            </w:pPr>
            <w:ins w:id="1181" w:author="Author">
              <w:r w:rsidRPr="00DF07B0">
                <w:rPr>
                  <w:rFonts w:ascii="Times New Roman" w:hAnsi="Times New Roman" w:cs="Times New Roman"/>
                  <w:sz w:val="20"/>
                  <w:szCs w:val="20"/>
                </w:rPr>
                <w:t>If volatility adjustment is not applicable report the same amount as in C0040.</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C0070/R0020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volatility adjustment set to zero – Basic own funds</w:t>
            </w:r>
          </w:p>
        </w:tc>
        <w:tc>
          <w:tcPr>
            <w:tcW w:w="4961"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Amount of the adjustment to the Basic own funds due to the application of the volatility adjustment. It shall reflect the impact of setting the volatility adjustment to zero.</w:t>
            </w:r>
          </w:p>
          <w:p w:rsidR="0095672C" w:rsidRPr="00DF07B0" w:rsidRDefault="0095672C">
            <w:pPr>
              <w:rPr>
                <w:rFonts w:ascii="Times New Roman" w:hAnsi="Times New Roman" w:cs="Times New Roman"/>
                <w:sz w:val="20"/>
                <w:szCs w:val="20"/>
              </w:rPr>
            </w:pPr>
          </w:p>
          <w:p w:rsidR="0095672C" w:rsidRPr="00DF07B0" w:rsidRDefault="0095672C" w:rsidP="00576EC2">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It shall be the difference between the basic own funds </w:t>
            </w:r>
            <w:ins w:id="1182" w:author="Author">
              <w:r w:rsidR="00576EC2" w:rsidRPr="00DF07B0">
                <w:rPr>
                  <w:rFonts w:ascii="Times New Roman" w:hAnsi="Times New Roman" w:cs="Times New Roman"/>
                  <w:sz w:val="20"/>
                  <w:szCs w:val="20"/>
                </w:rPr>
                <w:t xml:space="preserve">calculated </w:t>
              </w:r>
            </w:ins>
            <w:r w:rsidRPr="00DF07B0">
              <w:rPr>
                <w:rFonts w:ascii="Times New Roman" w:hAnsi="Times New Roman" w:cs="Times New Roman"/>
                <w:sz w:val="20"/>
                <w:szCs w:val="20"/>
              </w:rPr>
              <w:t xml:space="preserve">considering </w:t>
            </w:r>
            <w:ins w:id="1183" w:author="Author">
              <w:r w:rsidR="00542A61"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without volatility adjustment and without other transitional measures and the </w:t>
            </w:r>
            <w:del w:id="1184"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basic own funds </w:t>
            </w:r>
            <w:ins w:id="1185" w:author="Author">
              <w:r w:rsidR="00576EC2" w:rsidRPr="00DF07B0">
                <w:rPr>
                  <w:rFonts w:ascii="Times New Roman" w:hAnsi="Times New Roman" w:cs="Times New Roman"/>
                  <w:sz w:val="20"/>
                  <w:szCs w:val="20"/>
                </w:rPr>
                <w:t xml:space="preserve">calculated </w:t>
              </w:r>
            </w:ins>
            <w:del w:id="1186" w:author="Author">
              <w:r w:rsidRPr="00DF07B0" w:rsidDel="00576EC2">
                <w:rPr>
                  <w:rFonts w:ascii="Times New Roman" w:hAnsi="Times New Roman" w:cs="Times New Roman"/>
                  <w:sz w:val="20"/>
                  <w:szCs w:val="20"/>
                </w:rPr>
                <w:delText xml:space="preserve">considering </w:delText>
              </w:r>
            </w:del>
            <w:ins w:id="1187" w:author="Author">
              <w:r w:rsidR="00576EC2" w:rsidRPr="00DF07B0">
                <w:rPr>
                  <w:rFonts w:ascii="Times New Roman" w:hAnsi="Times New Roman" w:cs="Times New Roman"/>
                  <w:sz w:val="20"/>
                  <w:szCs w:val="20"/>
                </w:rPr>
                <w:t xml:space="preserve">with the </w:t>
              </w:r>
            </w:ins>
            <w:r w:rsidRPr="00DF07B0">
              <w:rPr>
                <w:rFonts w:ascii="Times New Roman" w:hAnsi="Times New Roman" w:cs="Times New Roman"/>
                <w:sz w:val="20"/>
                <w:szCs w:val="20"/>
              </w:rPr>
              <w:t xml:space="preserve">technical provisions reported under </w:t>
            </w:r>
            <w:del w:id="1188" w:author="Author">
              <w:r w:rsidRPr="00DF07B0" w:rsidDel="00F87EDC">
                <w:rPr>
                  <w:rFonts w:ascii="Times New Roman" w:hAnsi="Times New Roman" w:cs="Times New Roman"/>
                  <w:sz w:val="20"/>
                  <w:szCs w:val="20"/>
                </w:rPr>
                <w:delText xml:space="preserve">C0010, C0020 and </w:delText>
              </w:r>
            </w:del>
            <w:r w:rsidRPr="00DF07B0">
              <w:rPr>
                <w:rFonts w:ascii="Times New Roman" w:hAnsi="Times New Roman" w:cs="Times New Roman"/>
                <w:sz w:val="20"/>
                <w:szCs w:val="20"/>
              </w:rPr>
              <w:t xml:space="preserve">C0040. </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C0080/R0020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matching adjustment and without all the others – Basic own funds</w:t>
            </w:r>
          </w:p>
        </w:tc>
        <w:tc>
          <w:tcPr>
            <w:tcW w:w="4961" w:type="dxa"/>
            <w:tcBorders>
              <w:bottom w:val="single" w:sz="4" w:space="0" w:color="auto"/>
            </w:tcBorders>
          </w:tcPr>
          <w:p w:rsidR="0095672C" w:rsidRPr="00DF07B0" w:rsidRDefault="0095672C">
            <w:pPr>
              <w:rPr>
                <w:ins w:id="1189" w:author="Author"/>
                <w:rFonts w:ascii="Times New Roman" w:hAnsi="Times New Roman" w:cs="Times New Roman"/>
                <w:sz w:val="20"/>
                <w:szCs w:val="20"/>
              </w:rPr>
            </w:pPr>
            <w:r w:rsidRPr="00DF07B0">
              <w:rPr>
                <w:rFonts w:ascii="Times New Roman" w:hAnsi="Times New Roman" w:cs="Times New Roman"/>
                <w:sz w:val="20"/>
                <w:szCs w:val="20"/>
              </w:rPr>
              <w:t>Total amount of basic own funds calculated considering technical provisions without any LTG measure.</w:t>
            </w:r>
          </w:p>
          <w:p w:rsidR="00546E4C" w:rsidRPr="00DF07B0" w:rsidRDefault="00546E4C">
            <w:pPr>
              <w:rPr>
                <w:ins w:id="1190" w:author="Author"/>
                <w:rFonts w:ascii="Times New Roman" w:hAnsi="Times New Roman" w:cs="Times New Roman"/>
                <w:sz w:val="20"/>
                <w:szCs w:val="20"/>
              </w:rPr>
            </w:pPr>
          </w:p>
          <w:p w:rsidR="00546E4C" w:rsidRPr="00DF07B0" w:rsidRDefault="00546E4C">
            <w:pPr>
              <w:rPr>
                <w:rFonts w:ascii="Times New Roman" w:hAnsi="Times New Roman" w:cs="Times New Roman"/>
                <w:sz w:val="20"/>
                <w:szCs w:val="20"/>
              </w:rPr>
            </w:pPr>
            <w:ins w:id="1191" w:author="Author">
              <w:r w:rsidRPr="00DF07B0">
                <w:rPr>
                  <w:rFonts w:ascii="Times New Roman" w:hAnsi="Times New Roman" w:cs="Times New Roman"/>
                  <w:sz w:val="20"/>
                  <w:szCs w:val="20"/>
                </w:rPr>
                <w:t>If matching adjustment is not applicable report the same amount as in C0060.</w:t>
              </w:r>
            </w:ins>
          </w:p>
          <w:p w:rsidR="0095672C" w:rsidRPr="00DF07B0" w:rsidRDefault="0095672C">
            <w:pPr>
              <w:rPr>
                <w:rFonts w:ascii="Times New Roman" w:hAnsi="Times New Roman" w:cs="Times New Roman"/>
                <w:sz w:val="20"/>
                <w:szCs w:val="20"/>
              </w:rPr>
            </w:pP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C0090/R0020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matching adjustment set to zero – Basic own funds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basic own funds due to the application of the matching adjustment. It shall include the impact of setting the volatility adjustment and the matching adjustment to zero.</w:t>
            </w:r>
          </w:p>
          <w:p w:rsidR="0095672C" w:rsidRPr="00DF07B0" w:rsidRDefault="0095672C">
            <w:pPr>
              <w:rPr>
                <w:rFonts w:ascii="Times New Roman" w:hAnsi="Times New Roman" w:cs="Times New Roman"/>
                <w:sz w:val="20"/>
                <w:szCs w:val="20"/>
              </w:rPr>
            </w:pPr>
          </w:p>
          <w:p w:rsidR="0095672C" w:rsidRPr="00DF07B0" w:rsidRDefault="0095672C" w:rsidP="00576EC2">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basic own funds </w:t>
            </w:r>
            <w:ins w:id="1192" w:author="Author">
              <w:r w:rsidR="00576EC2" w:rsidRPr="00DF07B0">
                <w:rPr>
                  <w:rFonts w:ascii="Times New Roman" w:hAnsi="Times New Roman" w:cs="Times New Roman"/>
                  <w:sz w:val="20"/>
                  <w:szCs w:val="20"/>
                </w:rPr>
                <w:t xml:space="preserve">calculated </w:t>
              </w:r>
            </w:ins>
            <w:r w:rsidRPr="00DF07B0">
              <w:rPr>
                <w:rFonts w:ascii="Times New Roman" w:hAnsi="Times New Roman" w:cs="Times New Roman"/>
                <w:sz w:val="20"/>
                <w:szCs w:val="20"/>
              </w:rPr>
              <w:t xml:space="preserve">considering </w:t>
            </w:r>
            <w:ins w:id="1193" w:author="Author">
              <w:r w:rsidR="00576EC2"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without matching adjustment and without all the other transitional measures and the </w:t>
            </w:r>
            <w:del w:id="1194" w:author="Author">
              <w:r w:rsidRPr="00DF07B0" w:rsidDel="00FE2BAF">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basic own funds </w:t>
            </w:r>
            <w:del w:id="1195" w:author="Author">
              <w:r w:rsidRPr="00DF07B0" w:rsidDel="00576EC2">
                <w:rPr>
                  <w:rFonts w:ascii="Times New Roman" w:hAnsi="Times New Roman" w:cs="Times New Roman"/>
                  <w:sz w:val="20"/>
                  <w:szCs w:val="20"/>
                </w:rPr>
                <w:delText xml:space="preserve">considering </w:delText>
              </w:r>
            </w:del>
            <w:ins w:id="1196" w:author="Author">
              <w:r w:rsidR="00576EC2" w:rsidRPr="00DF07B0">
                <w:rPr>
                  <w:rFonts w:ascii="Times New Roman" w:hAnsi="Times New Roman" w:cs="Times New Roman"/>
                  <w:sz w:val="20"/>
                  <w:szCs w:val="20"/>
                </w:rPr>
                <w:t xml:space="preserve">calculated with the </w:t>
              </w:r>
            </w:ins>
            <w:r w:rsidRPr="00DF07B0">
              <w:rPr>
                <w:rFonts w:ascii="Times New Roman" w:hAnsi="Times New Roman" w:cs="Times New Roman"/>
                <w:sz w:val="20"/>
                <w:szCs w:val="20"/>
              </w:rPr>
              <w:t xml:space="preserve">technical provisions reported under </w:t>
            </w:r>
            <w:del w:id="1197" w:author="Author">
              <w:r w:rsidRPr="00DF07B0" w:rsidDel="00F87EDC">
                <w:rPr>
                  <w:rFonts w:ascii="Times New Roman" w:hAnsi="Times New Roman" w:cs="Times New Roman"/>
                  <w:sz w:val="20"/>
                  <w:szCs w:val="20"/>
                </w:rPr>
                <w:delText xml:space="preserve">C0010, C0020, C0040 and </w:delText>
              </w:r>
            </w:del>
            <w:r w:rsidRPr="00DF07B0">
              <w:rPr>
                <w:rFonts w:ascii="Times New Roman" w:hAnsi="Times New Roman" w:cs="Times New Roman"/>
                <w:sz w:val="20"/>
                <w:szCs w:val="20"/>
              </w:rPr>
              <w:t xml:space="preserve">C0060. </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C0100/R0020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all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Basic own funds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basic own funds due to the application of the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C0010/R0030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with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Basic own funds – Excess of assets over liabilities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amount of excess of assets over liabilities calculated considering technical provisions including the adjustments due to the long term guarantee measures and transitional measures.</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C0020/R0030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technical provisions – Basic own funds – Excess of assets over liabilities</w:t>
            </w:r>
          </w:p>
        </w:tc>
        <w:tc>
          <w:tcPr>
            <w:tcW w:w="4961" w:type="dxa"/>
            <w:tcBorders>
              <w:bottom w:val="single" w:sz="4" w:space="0" w:color="auto"/>
            </w:tcBorders>
          </w:tcPr>
          <w:p w:rsidR="0095672C" w:rsidRPr="00DF07B0" w:rsidRDefault="0095672C">
            <w:pPr>
              <w:rPr>
                <w:ins w:id="1198" w:author="Author"/>
                <w:rFonts w:ascii="Times New Roman" w:hAnsi="Times New Roman" w:cs="Times New Roman"/>
                <w:sz w:val="20"/>
                <w:szCs w:val="20"/>
              </w:rPr>
            </w:pPr>
            <w:r w:rsidRPr="00DF07B0">
              <w:rPr>
                <w:rFonts w:ascii="Times New Roman" w:hAnsi="Times New Roman" w:cs="Times New Roman"/>
                <w:sz w:val="20"/>
                <w:szCs w:val="20"/>
              </w:rPr>
              <w:t>Total amount of excess of assets over liabilities calculated considering technical provisions without the adjustment due to the transitional</w:t>
            </w:r>
            <w:r w:rsidR="008A2435"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but keeping the adjustments due to the volatility adjustment and the matching adjustment.</w:t>
            </w:r>
          </w:p>
          <w:p w:rsidR="00546E4C" w:rsidRPr="00DF07B0" w:rsidRDefault="00546E4C">
            <w:pPr>
              <w:rPr>
                <w:ins w:id="1199" w:author="Author"/>
                <w:rFonts w:ascii="Times New Roman" w:hAnsi="Times New Roman" w:cs="Times New Roman"/>
                <w:sz w:val="20"/>
                <w:szCs w:val="20"/>
              </w:rPr>
            </w:pPr>
          </w:p>
          <w:p w:rsidR="00546E4C" w:rsidRPr="00DF07B0" w:rsidRDefault="00546E4C">
            <w:pPr>
              <w:rPr>
                <w:rFonts w:ascii="Times New Roman" w:hAnsi="Times New Roman" w:cs="Times New Roman"/>
                <w:sz w:val="20"/>
                <w:szCs w:val="20"/>
              </w:rPr>
            </w:pPr>
            <w:ins w:id="1200" w:author="Author">
              <w:r w:rsidRPr="00DF07B0">
                <w:rPr>
                  <w:rFonts w:ascii="Times New Roman" w:hAnsi="Times New Roman" w:cs="Times New Roman"/>
                  <w:sz w:val="20"/>
                  <w:szCs w:val="20"/>
                </w:rPr>
                <w:t>If transitional deduction to technical provisions is not applicable report the same amount as in C0010.</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C0030/R0030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technical provisions – Basic own funds – Excess of assets over liabilities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excess of assets over liabilities due to the application of the transitional</w:t>
            </w:r>
            <w:r w:rsidR="008A2435"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excess of assets over liabilities calculated considering </w:t>
            </w:r>
            <w:ins w:id="1201" w:author="Author">
              <w:r w:rsidR="00766339" w:rsidRPr="00DF07B0">
                <w:rPr>
                  <w:rFonts w:ascii="Times New Roman" w:hAnsi="Times New Roman" w:cs="Times New Roman"/>
                  <w:sz w:val="20"/>
                  <w:szCs w:val="20"/>
                  <w:rPrChange w:id="1202" w:author="Author">
                    <w:rPr>
                      <w:rFonts w:ascii="Times New Roman" w:hAnsi="Times New Roman" w:cs="Times New Roman"/>
                      <w:sz w:val="20"/>
                      <w:szCs w:val="20"/>
                      <w:highlight w:val="yellow"/>
                    </w:rPr>
                  </w:rPrChange>
                </w:rPr>
                <w:t>the</w:t>
              </w:r>
              <w:r w:rsidR="00766339"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technical provisions without transitional</w:t>
            </w:r>
            <w:r w:rsidR="008A2435"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and </w:t>
            </w:r>
            <w:ins w:id="1203" w:author="Author">
              <w:r w:rsidR="00766339" w:rsidRPr="00DF07B0">
                <w:rPr>
                  <w:rFonts w:ascii="Times New Roman" w:hAnsi="Times New Roman" w:cs="Times New Roman"/>
                  <w:sz w:val="20"/>
                  <w:szCs w:val="20"/>
                  <w:rPrChange w:id="1204" w:author="Author">
                    <w:rPr>
                      <w:rFonts w:ascii="Times New Roman" w:hAnsi="Times New Roman" w:cs="Times New Roman"/>
                      <w:sz w:val="20"/>
                      <w:szCs w:val="20"/>
                      <w:highlight w:val="yellow"/>
                    </w:rPr>
                  </w:rPrChange>
                </w:rPr>
                <w:t>the</w:t>
              </w:r>
              <w:r w:rsidR="00766339" w:rsidRPr="00DF07B0">
                <w:rPr>
                  <w:rFonts w:ascii="Times New Roman" w:hAnsi="Times New Roman" w:cs="Times New Roman"/>
                  <w:sz w:val="20"/>
                  <w:szCs w:val="20"/>
                </w:rPr>
                <w:t xml:space="preserve"> </w:t>
              </w:r>
            </w:ins>
            <w:del w:id="1205" w:author="Author">
              <w:r w:rsidRPr="00DF07B0" w:rsidDel="00766339">
                <w:rPr>
                  <w:rFonts w:ascii="Times New Roman" w:hAnsi="Times New Roman" w:cs="Times New Roman"/>
                  <w:sz w:val="20"/>
                  <w:szCs w:val="20"/>
                </w:rPr>
                <w:delText xml:space="preserve">considering </w:delText>
              </w:r>
            </w:del>
            <w:ins w:id="1206" w:author="Author">
              <w:r w:rsidR="00766339" w:rsidRPr="00DF07B0">
                <w:rPr>
                  <w:rFonts w:ascii="Times New Roman" w:hAnsi="Times New Roman" w:cs="Times New Roman"/>
                  <w:sz w:val="20"/>
                  <w:szCs w:val="20"/>
                </w:rPr>
                <w:t xml:space="preserve">excess of assets over liabilities calculated with the </w:t>
              </w:r>
            </w:ins>
            <w:r w:rsidRPr="00DF07B0">
              <w:rPr>
                <w:rFonts w:ascii="Times New Roman" w:hAnsi="Times New Roman" w:cs="Times New Roman"/>
                <w:sz w:val="20"/>
                <w:szCs w:val="20"/>
              </w:rPr>
              <w:t>technical provisions with LTG and transitional measures.</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C0040/R0030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interest rate  – Basic own funds – Excess of assets over liabilities</w:t>
            </w:r>
          </w:p>
        </w:tc>
        <w:tc>
          <w:tcPr>
            <w:tcW w:w="4961" w:type="dxa"/>
            <w:tcBorders>
              <w:bottom w:val="single" w:sz="4" w:space="0" w:color="auto"/>
            </w:tcBorders>
          </w:tcPr>
          <w:p w:rsidR="0095672C" w:rsidRPr="00DF07B0" w:rsidRDefault="0095672C">
            <w:pPr>
              <w:rPr>
                <w:ins w:id="1207" w:author="Author"/>
                <w:rFonts w:ascii="Times New Roman" w:hAnsi="Times New Roman" w:cs="Times New Roman"/>
                <w:sz w:val="20"/>
                <w:szCs w:val="20"/>
              </w:rPr>
            </w:pPr>
            <w:r w:rsidRPr="00DF07B0">
              <w:rPr>
                <w:rFonts w:ascii="Times New Roman" w:hAnsi="Times New Roman" w:cs="Times New Roman"/>
                <w:sz w:val="20"/>
                <w:szCs w:val="20"/>
              </w:rPr>
              <w:t xml:space="preserve">Total amount of excess of assets over liabilities calculated considering technical provisions without the adjustment due to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but keeping the adjustments due to the volatility adjustment and the matching adjustment.</w:t>
            </w:r>
          </w:p>
          <w:p w:rsidR="00546E4C" w:rsidRPr="00DF07B0" w:rsidRDefault="00546E4C">
            <w:pPr>
              <w:rPr>
                <w:ins w:id="1208" w:author="Author"/>
                <w:rFonts w:ascii="Times New Roman" w:hAnsi="Times New Roman" w:cs="Times New Roman"/>
                <w:sz w:val="20"/>
                <w:szCs w:val="20"/>
              </w:rPr>
            </w:pPr>
          </w:p>
          <w:p w:rsidR="00546E4C" w:rsidRPr="00DF07B0" w:rsidRDefault="00546E4C">
            <w:pPr>
              <w:rPr>
                <w:rFonts w:ascii="Times New Roman" w:hAnsi="Times New Roman" w:cs="Times New Roman"/>
                <w:sz w:val="20"/>
                <w:szCs w:val="20"/>
              </w:rPr>
            </w:pPr>
            <w:ins w:id="1209" w:author="Author">
              <w:r w:rsidRPr="00DF07B0">
                <w:rPr>
                  <w:rFonts w:ascii="Times New Roman" w:hAnsi="Times New Roman" w:cs="Times New Roman"/>
                  <w:sz w:val="20"/>
                  <w:szCs w:val="20"/>
                </w:rPr>
                <w:t>If transitional adjustment to the relevant risk-free interest rate term structure is not applicable report the same amount as in C0020.</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C0050/R0030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interest rate – Basic own funds – Excess of assets over liabilities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excess of assets over liabilities due to the application of the transitional </w:t>
            </w:r>
            <w:r w:rsidR="00045F07" w:rsidRPr="00DF07B0">
              <w:rPr>
                <w:rFonts w:ascii="Times New Roman" w:hAnsi="Times New Roman" w:cs="Times New Roman"/>
                <w:sz w:val="20"/>
                <w:szCs w:val="20"/>
              </w:rPr>
              <w:t xml:space="preserve">adjustment to the relevant risk-free interest rate term </w:t>
            </w:r>
            <w:r w:rsidR="00045F07" w:rsidRPr="00DF07B0">
              <w:rPr>
                <w:rFonts w:ascii="Times New Roman" w:hAnsi="Times New Roman" w:cs="Times New Roman"/>
                <w:sz w:val="20"/>
                <w:szCs w:val="20"/>
              </w:rPr>
              <w:lastRenderedPageBreak/>
              <w:t>structure</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FE2133">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excess of assets over liabilities calculated considering </w:t>
            </w:r>
            <w:ins w:id="1210" w:author="Author">
              <w:r w:rsidR="009621E9" w:rsidRPr="00DF07B0">
                <w:rPr>
                  <w:rFonts w:ascii="Times New Roman" w:hAnsi="Times New Roman" w:cs="Times New Roman"/>
                  <w:sz w:val="20"/>
                  <w:szCs w:val="20"/>
                  <w:rPrChange w:id="1211"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transitional </w:t>
            </w:r>
            <w:r w:rsidR="00045F07" w:rsidRPr="00DF07B0">
              <w:rPr>
                <w:rFonts w:ascii="Times New Roman" w:hAnsi="Times New Roman" w:cs="Times New Roman"/>
                <w:sz w:val="20"/>
                <w:szCs w:val="20"/>
              </w:rPr>
              <w:t>adjustment to the relevant risk-free interest rate term structure</w:t>
            </w:r>
            <w:r w:rsidR="00045F07" w:rsidRPr="00DF07B0" w:rsidDel="00045F07">
              <w:rPr>
                <w:rFonts w:ascii="Times New Roman" w:hAnsi="Times New Roman" w:cs="Times New Roman"/>
                <w:sz w:val="20"/>
                <w:szCs w:val="20"/>
              </w:rPr>
              <w:t xml:space="preserve"> </w:t>
            </w:r>
            <w:r w:rsidRPr="00DF07B0">
              <w:rPr>
                <w:rFonts w:ascii="Times New Roman" w:hAnsi="Times New Roman" w:cs="Times New Roman"/>
                <w:sz w:val="20"/>
                <w:szCs w:val="20"/>
              </w:rPr>
              <w:t xml:space="preserve">and </w:t>
            </w:r>
            <w:del w:id="1212" w:author="Author">
              <w:r w:rsidRPr="00DF07B0" w:rsidDel="00E7562E">
                <w:rPr>
                  <w:rFonts w:ascii="Times New Roman" w:hAnsi="Times New Roman" w:cs="Times New Roman"/>
                  <w:sz w:val="20"/>
                  <w:szCs w:val="20"/>
                </w:rPr>
                <w:delText xml:space="preserve">considering </w:delText>
              </w:r>
            </w:del>
            <w:ins w:id="1213" w:author="Author">
              <w:r w:rsidR="00E7562E" w:rsidRPr="00DF07B0">
                <w:rPr>
                  <w:rFonts w:ascii="Times New Roman" w:hAnsi="Times New Roman" w:cs="Times New Roman"/>
                  <w:sz w:val="20"/>
                  <w:szCs w:val="20"/>
                </w:rPr>
                <w:t xml:space="preserve">the </w:t>
              </w:r>
              <w:r w:rsidR="009621E9" w:rsidRPr="00DF07B0">
                <w:rPr>
                  <w:rFonts w:ascii="Times New Roman" w:hAnsi="Times New Roman" w:cs="Times New Roman"/>
                  <w:sz w:val="20"/>
                  <w:szCs w:val="20"/>
                </w:rPr>
                <w:t xml:space="preserve">excess of assets over liabilities calculated with the </w:t>
              </w:r>
            </w:ins>
            <w:r w:rsidRPr="00DF07B0">
              <w:rPr>
                <w:rFonts w:ascii="Times New Roman" w:hAnsi="Times New Roman" w:cs="Times New Roman"/>
                <w:sz w:val="20"/>
                <w:szCs w:val="20"/>
              </w:rPr>
              <w:t xml:space="preserve">technical provisions </w:t>
            </w:r>
            <w:ins w:id="1214" w:author="Author">
              <w:r w:rsidR="00546E4C" w:rsidRPr="00DF07B0">
                <w:rPr>
                  <w:rFonts w:ascii="Times New Roman" w:hAnsi="Times New Roman" w:cs="Times New Roman"/>
                  <w:sz w:val="20"/>
                  <w:szCs w:val="20"/>
                </w:rPr>
                <w:t>reported under C0020</w:t>
              </w:r>
            </w:ins>
            <w:del w:id="1215" w:author="Author">
              <w:r w:rsidRPr="00DF07B0" w:rsidDel="00546E4C">
                <w:rPr>
                  <w:rFonts w:ascii="Times New Roman" w:hAnsi="Times New Roman" w:cs="Times New Roman"/>
                  <w:sz w:val="20"/>
                  <w:szCs w:val="20"/>
                </w:rPr>
                <w:delText xml:space="preserve">with </w:delText>
              </w:r>
              <w:r w:rsidRPr="00DF07B0" w:rsidDel="00E7562E">
                <w:rPr>
                  <w:rFonts w:ascii="Times New Roman" w:hAnsi="Times New Roman" w:cs="Times New Roman"/>
                  <w:sz w:val="20"/>
                  <w:szCs w:val="20"/>
                </w:rPr>
                <w:delText xml:space="preserve">LTG and </w:delText>
              </w:r>
              <w:r w:rsidRPr="00DF07B0" w:rsidDel="00546E4C">
                <w:rPr>
                  <w:rFonts w:ascii="Times New Roman" w:hAnsi="Times New Roman" w:cs="Times New Roman"/>
                  <w:sz w:val="20"/>
                  <w:szCs w:val="20"/>
                </w:rPr>
                <w:delText xml:space="preserve">transitional </w:delText>
              </w:r>
              <w:r w:rsidRPr="00DF07B0" w:rsidDel="00E7562E">
                <w:rPr>
                  <w:rFonts w:ascii="Times New Roman" w:hAnsi="Times New Roman" w:cs="Times New Roman"/>
                  <w:sz w:val="20"/>
                  <w:szCs w:val="20"/>
                </w:rPr>
                <w:delText>measures</w:delText>
              </w:r>
            </w:del>
            <w:r w:rsidRPr="00DF07B0">
              <w:rPr>
                <w:rFonts w:ascii="Times New Roman" w:hAnsi="Times New Roman" w:cs="Times New Roman"/>
                <w:sz w:val="20"/>
                <w:szCs w:val="20"/>
              </w:rPr>
              <w:t>.</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C0060/R0030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volatility adjustment and without other transitional measures – Basic own funds – Excess of assets over liabilities</w:t>
            </w:r>
          </w:p>
        </w:tc>
        <w:tc>
          <w:tcPr>
            <w:tcW w:w="4961" w:type="dxa"/>
            <w:tcBorders>
              <w:bottom w:val="single" w:sz="4" w:space="0" w:color="auto"/>
            </w:tcBorders>
          </w:tcPr>
          <w:p w:rsidR="0095672C" w:rsidRPr="00DF07B0" w:rsidRDefault="0095672C">
            <w:pPr>
              <w:rPr>
                <w:ins w:id="1216" w:author="Author"/>
                <w:rFonts w:ascii="Times New Roman" w:hAnsi="Times New Roman" w:cs="Times New Roman"/>
                <w:sz w:val="20"/>
                <w:szCs w:val="20"/>
              </w:rPr>
            </w:pPr>
            <w:r w:rsidRPr="00DF07B0">
              <w:rPr>
                <w:rFonts w:ascii="Times New Roman" w:hAnsi="Times New Roman" w:cs="Times New Roman"/>
                <w:sz w:val="20"/>
                <w:szCs w:val="20"/>
              </w:rPr>
              <w:t>Total amount of excess of assets over liabilities calculated considering technical provisions without the adjustments due to the transitional</w:t>
            </w:r>
            <w:r w:rsidR="00F2719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transitional </w:t>
            </w:r>
            <w:r w:rsidR="00045F07" w:rsidRPr="00DF07B0">
              <w:rPr>
                <w:rFonts w:ascii="Times New Roman" w:hAnsi="Times New Roman" w:cs="Times New Roman"/>
                <w:sz w:val="20"/>
                <w:szCs w:val="20"/>
              </w:rPr>
              <w:t>adjustment to the relevant risk-free interest rate term structure</w:t>
            </w:r>
            <w:r w:rsidR="00045F07" w:rsidRPr="00DF07B0" w:rsidDel="00045F07">
              <w:rPr>
                <w:rFonts w:ascii="Times New Roman" w:hAnsi="Times New Roman" w:cs="Times New Roman"/>
                <w:sz w:val="20"/>
                <w:szCs w:val="20"/>
              </w:rPr>
              <w:t xml:space="preserve"> </w:t>
            </w:r>
            <w:r w:rsidRPr="00DF07B0">
              <w:rPr>
                <w:rFonts w:ascii="Times New Roman" w:hAnsi="Times New Roman" w:cs="Times New Roman"/>
                <w:sz w:val="20"/>
                <w:szCs w:val="20"/>
              </w:rPr>
              <w:t>and the volatility adjustment, but keeping the adjustments due to the matching adjustment.</w:t>
            </w:r>
          </w:p>
          <w:p w:rsidR="00546E4C" w:rsidRPr="00DF07B0" w:rsidRDefault="00546E4C">
            <w:pPr>
              <w:rPr>
                <w:ins w:id="1217" w:author="Author"/>
                <w:rFonts w:ascii="Times New Roman" w:hAnsi="Times New Roman" w:cs="Times New Roman"/>
                <w:sz w:val="20"/>
                <w:szCs w:val="20"/>
              </w:rPr>
            </w:pPr>
          </w:p>
          <w:p w:rsidR="00546E4C" w:rsidRPr="00DF07B0" w:rsidRDefault="00546E4C">
            <w:pPr>
              <w:rPr>
                <w:rFonts w:ascii="Times New Roman" w:hAnsi="Times New Roman" w:cs="Times New Roman"/>
                <w:sz w:val="20"/>
                <w:szCs w:val="20"/>
              </w:rPr>
            </w:pPr>
            <w:ins w:id="1218" w:author="Author">
              <w:r w:rsidRPr="00DF07B0">
                <w:rPr>
                  <w:rFonts w:ascii="Times New Roman" w:hAnsi="Times New Roman" w:cs="Times New Roman"/>
                  <w:sz w:val="20"/>
                  <w:szCs w:val="20"/>
                </w:rPr>
                <w:t>If volatility adjustment is not applicable report the same amount as in C0040.</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C0070/R0030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volatility adjustment set to zero – Basic own funds – Excess of assets over liabilities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excess of assets over liabilities due to the application of the volatility adjustment. It shall reflect the impact of setting the volatility adjustment to zero.</w:t>
            </w:r>
          </w:p>
          <w:p w:rsidR="0095672C" w:rsidRPr="00DF07B0" w:rsidRDefault="0095672C">
            <w:pPr>
              <w:rPr>
                <w:rFonts w:ascii="Times New Roman" w:hAnsi="Times New Roman" w:cs="Times New Roman"/>
                <w:sz w:val="20"/>
                <w:szCs w:val="20"/>
              </w:rPr>
            </w:pPr>
          </w:p>
          <w:p w:rsidR="0095672C" w:rsidRPr="00DF07B0" w:rsidRDefault="0095672C" w:rsidP="00962E8A">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excess of assets over liabilities </w:t>
            </w:r>
            <w:ins w:id="1219" w:author="Author">
              <w:r w:rsidR="00EE27FE" w:rsidRPr="00DF07B0">
                <w:rPr>
                  <w:rFonts w:ascii="Times New Roman" w:hAnsi="Times New Roman" w:cs="Times New Roman"/>
                  <w:sz w:val="20"/>
                  <w:szCs w:val="20"/>
                  <w:rPrChange w:id="1220" w:author="Author">
                    <w:rPr>
                      <w:rFonts w:ascii="Times New Roman" w:hAnsi="Times New Roman" w:cs="Times New Roman"/>
                      <w:sz w:val="20"/>
                      <w:szCs w:val="20"/>
                      <w:highlight w:val="yellow"/>
                    </w:rPr>
                  </w:rPrChange>
                </w:rPr>
                <w:t>calculated</w:t>
              </w:r>
              <w:r w:rsidR="00EE27FE"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considering </w:t>
            </w:r>
            <w:ins w:id="1221" w:author="Author">
              <w:r w:rsidR="009621E9" w:rsidRPr="00DF07B0">
                <w:rPr>
                  <w:rFonts w:ascii="Times New Roman" w:hAnsi="Times New Roman" w:cs="Times New Roman"/>
                  <w:sz w:val="20"/>
                  <w:szCs w:val="20"/>
                  <w:rPrChange w:id="1222"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volatility adjustment and without other transitional measures and the </w:t>
            </w:r>
            <w:del w:id="1223" w:author="Author">
              <w:r w:rsidRPr="00DF07B0" w:rsidDel="00962E8A">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excess of assets over liabilities </w:t>
            </w:r>
            <w:ins w:id="1224" w:author="Author">
              <w:r w:rsidR="009621E9" w:rsidRPr="00DF07B0">
                <w:rPr>
                  <w:rFonts w:ascii="Times New Roman" w:hAnsi="Times New Roman" w:cs="Times New Roman"/>
                  <w:sz w:val="20"/>
                  <w:szCs w:val="20"/>
                  <w:rPrChange w:id="1225" w:author="Author">
                    <w:rPr>
                      <w:rFonts w:ascii="Times New Roman" w:hAnsi="Times New Roman" w:cs="Times New Roman"/>
                      <w:sz w:val="20"/>
                      <w:szCs w:val="20"/>
                      <w:highlight w:val="yellow"/>
                    </w:rPr>
                  </w:rPrChange>
                </w:rPr>
                <w:t>calculated with the</w:t>
              </w:r>
              <w:r w:rsidR="009621E9" w:rsidRPr="00DF07B0">
                <w:rPr>
                  <w:rFonts w:ascii="Times New Roman" w:hAnsi="Times New Roman" w:cs="Times New Roman"/>
                  <w:sz w:val="20"/>
                  <w:szCs w:val="20"/>
                </w:rPr>
                <w:t xml:space="preserve"> </w:t>
              </w:r>
            </w:ins>
            <w:del w:id="1226" w:author="Author">
              <w:r w:rsidRPr="00DF07B0" w:rsidDel="009621E9">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 xml:space="preserve">technical provisions reported under </w:t>
            </w:r>
            <w:del w:id="1227" w:author="Author">
              <w:r w:rsidRPr="00DF07B0" w:rsidDel="00F87EDC">
                <w:rPr>
                  <w:rFonts w:ascii="Times New Roman" w:hAnsi="Times New Roman" w:cs="Times New Roman"/>
                  <w:sz w:val="20"/>
                  <w:szCs w:val="20"/>
                </w:rPr>
                <w:delText xml:space="preserve">C0010, C0020 and </w:delText>
              </w:r>
            </w:del>
            <w:r w:rsidRPr="00DF07B0">
              <w:rPr>
                <w:rFonts w:ascii="Times New Roman" w:hAnsi="Times New Roman" w:cs="Times New Roman"/>
                <w:sz w:val="20"/>
                <w:szCs w:val="20"/>
              </w:rPr>
              <w:t xml:space="preserve">C0040. </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C0080/R0030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matching adjustment and without all the others – Basic own funds – Excess of assets over liabilities </w:t>
            </w:r>
          </w:p>
        </w:tc>
        <w:tc>
          <w:tcPr>
            <w:tcW w:w="4961" w:type="dxa"/>
            <w:tcBorders>
              <w:bottom w:val="single" w:sz="4" w:space="0" w:color="auto"/>
            </w:tcBorders>
          </w:tcPr>
          <w:p w:rsidR="0095672C" w:rsidRPr="00DF07B0" w:rsidRDefault="0095672C">
            <w:pPr>
              <w:rPr>
                <w:ins w:id="1228" w:author="Author"/>
                <w:rFonts w:ascii="Times New Roman" w:hAnsi="Times New Roman" w:cs="Times New Roman"/>
                <w:sz w:val="20"/>
                <w:szCs w:val="20"/>
              </w:rPr>
            </w:pPr>
            <w:r w:rsidRPr="00DF07B0">
              <w:rPr>
                <w:rFonts w:ascii="Times New Roman" w:hAnsi="Times New Roman" w:cs="Times New Roman"/>
                <w:sz w:val="20"/>
                <w:szCs w:val="20"/>
              </w:rPr>
              <w:t>Total amount of excess of assets over liabilities calculated considering Technical provisions without any LTG measure.</w:t>
            </w:r>
          </w:p>
          <w:p w:rsidR="00546E4C" w:rsidRPr="00DF07B0" w:rsidRDefault="00546E4C">
            <w:pPr>
              <w:rPr>
                <w:rFonts w:ascii="Times New Roman" w:hAnsi="Times New Roman" w:cs="Times New Roman"/>
                <w:sz w:val="20"/>
                <w:szCs w:val="20"/>
              </w:rPr>
            </w:pPr>
            <w:ins w:id="1229" w:author="Author">
              <w:r w:rsidRPr="00DF07B0">
                <w:rPr>
                  <w:rFonts w:ascii="Times New Roman" w:hAnsi="Times New Roman" w:cs="Times New Roman"/>
                  <w:sz w:val="20"/>
                  <w:szCs w:val="20"/>
                </w:rPr>
                <w:t>If matching adjustment is not applicable report the same amount as in C0060.</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C0090/R0030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matching adjustment set to zero – Basic own funds – Excess of assets over liabilities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excess of assets over liabilities due to the application of the matching adjustment. It shall include the impact of setting the volatility adjustment and the matching adjustment to zero.</w:t>
            </w:r>
          </w:p>
          <w:p w:rsidR="0095672C" w:rsidRPr="00DF07B0" w:rsidRDefault="0095672C">
            <w:pPr>
              <w:rPr>
                <w:rFonts w:ascii="Times New Roman" w:hAnsi="Times New Roman" w:cs="Times New Roman"/>
                <w:sz w:val="20"/>
                <w:szCs w:val="20"/>
              </w:rPr>
            </w:pPr>
          </w:p>
          <w:p w:rsidR="0095672C" w:rsidRPr="00DF07B0" w:rsidRDefault="0095672C" w:rsidP="00F87EDC">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excess of assets over liabilities </w:t>
            </w:r>
            <w:ins w:id="1230" w:author="Author">
              <w:r w:rsidR="00EE27FE" w:rsidRPr="00DF07B0">
                <w:rPr>
                  <w:rFonts w:ascii="Times New Roman" w:hAnsi="Times New Roman" w:cs="Times New Roman"/>
                  <w:sz w:val="20"/>
                  <w:szCs w:val="20"/>
                  <w:rPrChange w:id="1231" w:author="Author">
                    <w:rPr>
                      <w:rFonts w:ascii="Times New Roman" w:hAnsi="Times New Roman" w:cs="Times New Roman"/>
                      <w:sz w:val="20"/>
                      <w:szCs w:val="20"/>
                      <w:highlight w:val="yellow"/>
                    </w:rPr>
                  </w:rPrChange>
                </w:rPr>
                <w:t>calculated</w:t>
              </w:r>
              <w:r w:rsidR="00EE27FE"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considering </w:t>
            </w:r>
            <w:ins w:id="1232" w:author="Author">
              <w:r w:rsidR="009621E9" w:rsidRPr="00DF07B0">
                <w:rPr>
                  <w:rFonts w:ascii="Times New Roman" w:hAnsi="Times New Roman" w:cs="Times New Roman"/>
                  <w:sz w:val="20"/>
                  <w:szCs w:val="20"/>
                  <w:rPrChange w:id="1233"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matching adjustment and without all the other transitional measures and the </w:t>
            </w:r>
            <w:del w:id="1234"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excess of assets over liabilities </w:t>
            </w:r>
            <w:ins w:id="1235" w:author="Author">
              <w:r w:rsidR="009621E9" w:rsidRPr="00DF07B0">
                <w:rPr>
                  <w:rFonts w:ascii="Times New Roman" w:hAnsi="Times New Roman" w:cs="Times New Roman"/>
                  <w:sz w:val="20"/>
                  <w:szCs w:val="20"/>
                  <w:rPrChange w:id="1236" w:author="Author">
                    <w:rPr>
                      <w:rFonts w:ascii="Times New Roman" w:hAnsi="Times New Roman" w:cs="Times New Roman"/>
                      <w:sz w:val="20"/>
                      <w:szCs w:val="20"/>
                      <w:highlight w:val="yellow"/>
                    </w:rPr>
                  </w:rPrChange>
                </w:rPr>
                <w:t>calculated with the</w:t>
              </w:r>
              <w:r w:rsidR="009621E9" w:rsidRPr="00DF07B0">
                <w:rPr>
                  <w:rFonts w:ascii="Times New Roman" w:hAnsi="Times New Roman" w:cs="Times New Roman"/>
                  <w:sz w:val="20"/>
                  <w:szCs w:val="20"/>
                </w:rPr>
                <w:t xml:space="preserve"> </w:t>
              </w:r>
            </w:ins>
            <w:del w:id="1237" w:author="Author">
              <w:r w:rsidRPr="00DF07B0" w:rsidDel="009621E9">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 xml:space="preserve">technical provisions reported under </w:t>
            </w:r>
            <w:del w:id="1238" w:author="Author">
              <w:r w:rsidRPr="00DF07B0" w:rsidDel="00F87EDC">
                <w:rPr>
                  <w:rFonts w:ascii="Times New Roman" w:hAnsi="Times New Roman" w:cs="Times New Roman"/>
                  <w:sz w:val="20"/>
                  <w:szCs w:val="20"/>
                </w:rPr>
                <w:delText xml:space="preserve">C0010, C0020, C0040 and </w:delText>
              </w:r>
            </w:del>
            <w:r w:rsidRPr="00DF07B0">
              <w:rPr>
                <w:rFonts w:ascii="Times New Roman" w:hAnsi="Times New Roman" w:cs="Times New Roman"/>
                <w:sz w:val="20"/>
                <w:szCs w:val="20"/>
              </w:rPr>
              <w:t xml:space="preserve">C0060. </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C0100/R0030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all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Basic own funds – Excess of assets over liabilities</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excess of assets over liabilities due to the application of the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C0010/R0040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with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Basic own funds –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fencing </w:t>
            </w:r>
            <w:r w:rsidRPr="00DF07B0">
              <w:rPr>
                <w:rFonts w:ascii="Times New Roman" w:hAnsi="Times New Roman"/>
                <w:lang w:val="en-US"/>
              </w:rPr>
              <w:t>and matching portfolio</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amount of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 calculated considering technical provisions including the adjustments due to the long term guarantee measures and transitional measures.</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C0020/R0040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technical provisions – Basic own funds –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fencing </w:t>
            </w:r>
            <w:r w:rsidRPr="00DF07B0">
              <w:rPr>
                <w:rFonts w:ascii="Times New Roman" w:hAnsi="Times New Roman"/>
                <w:lang w:val="en-US"/>
              </w:rPr>
              <w:t xml:space="preserve">and </w:t>
            </w:r>
            <w:r w:rsidRPr="00DF07B0">
              <w:rPr>
                <w:rFonts w:ascii="Times New Roman" w:hAnsi="Times New Roman"/>
                <w:lang w:val="en-US"/>
              </w:rPr>
              <w:lastRenderedPageBreak/>
              <w:t>matching portfolio</w:t>
            </w:r>
          </w:p>
        </w:tc>
        <w:tc>
          <w:tcPr>
            <w:tcW w:w="4961" w:type="dxa"/>
            <w:tcBorders>
              <w:bottom w:val="single" w:sz="4" w:space="0" w:color="auto"/>
            </w:tcBorders>
          </w:tcPr>
          <w:p w:rsidR="0095672C" w:rsidRPr="00DF07B0" w:rsidRDefault="0095672C">
            <w:pPr>
              <w:rPr>
                <w:ins w:id="1239" w:author="Author"/>
                <w:rFonts w:ascii="Times New Roman" w:hAnsi="Times New Roman" w:cs="Times New Roman"/>
                <w:sz w:val="20"/>
                <w:szCs w:val="20"/>
              </w:rPr>
            </w:pPr>
            <w:r w:rsidRPr="00DF07B0">
              <w:rPr>
                <w:rFonts w:ascii="Times New Roman" w:hAnsi="Times New Roman" w:cs="Times New Roman"/>
                <w:sz w:val="20"/>
                <w:szCs w:val="20"/>
              </w:rPr>
              <w:lastRenderedPageBreak/>
              <w:t>Total amount of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 calculated considering technical provisions without the adjustment due to the transitional</w:t>
            </w:r>
            <w:r w:rsidR="00F2719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but keeping the adjustments due to the volatility adjustment and the matching adjustment.</w:t>
            </w:r>
          </w:p>
          <w:p w:rsidR="00546E4C" w:rsidRPr="00DF07B0" w:rsidRDefault="00546E4C">
            <w:pPr>
              <w:rPr>
                <w:rFonts w:ascii="Times New Roman" w:hAnsi="Times New Roman" w:cs="Times New Roman"/>
                <w:sz w:val="20"/>
                <w:szCs w:val="20"/>
              </w:rPr>
            </w:pPr>
            <w:ins w:id="1240" w:author="Author">
              <w:r w:rsidRPr="00DF07B0">
                <w:rPr>
                  <w:rFonts w:ascii="Times New Roman" w:hAnsi="Times New Roman" w:cs="Times New Roman"/>
                  <w:sz w:val="20"/>
                  <w:szCs w:val="20"/>
                </w:rPr>
                <w:lastRenderedPageBreak/>
                <w:t>If transitional deduction to technical provisions is not applicable report the same amount as in C0010.</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C0030/R0040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technical provisions – Basic own funds –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 and matching portfolio</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 due to the application of the transitional</w:t>
            </w:r>
            <w:r w:rsidR="00F2719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fencing calculated considering </w:t>
            </w:r>
            <w:ins w:id="1241" w:author="Author">
              <w:r w:rsidR="00766339" w:rsidRPr="00DF07B0">
                <w:rPr>
                  <w:rFonts w:ascii="Times New Roman" w:hAnsi="Times New Roman" w:cs="Times New Roman"/>
                  <w:sz w:val="20"/>
                  <w:szCs w:val="20"/>
                  <w:rPrChange w:id="1242"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technical provisions without transitional</w:t>
            </w:r>
            <w:r w:rsidR="00F2719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and </w:t>
            </w:r>
            <w:ins w:id="1243" w:author="Author">
              <w:r w:rsidR="00766339" w:rsidRPr="00DF07B0">
                <w:rPr>
                  <w:rFonts w:ascii="Times New Roman" w:hAnsi="Times New Roman" w:cs="Times New Roman"/>
                  <w:sz w:val="20"/>
                  <w:szCs w:val="20"/>
                  <w:rPrChange w:id="1244" w:author="Author">
                    <w:rPr>
                      <w:rFonts w:ascii="Times New Roman" w:hAnsi="Times New Roman" w:cs="Times New Roman"/>
                      <w:sz w:val="20"/>
                      <w:szCs w:val="20"/>
                      <w:highlight w:val="yellow"/>
                    </w:rPr>
                  </w:rPrChange>
                </w:rPr>
                <w:t xml:space="preserve">the </w:t>
              </w:r>
            </w:ins>
            <w:del w:id="1245" w:author="Author">
              <w:r w:rsidRPr="00DF07B0" w:rsidDel="00766339">
                <w:rPr>
                  <w:rFonts w:ascii="Times New Roman" w:hAnsi="Times New Roman" w:cs="Times New Roman"/>
                  <w:sz w:val="20"/>
                  <w:szCs w:val="20"/>
                </w:rPr>
                <w:delText xml:space="preserve">considering </w:delText>
              </w:r>
            </w:del>
            <w:ins w:id="1246" w:author="Author">
              <w:r w:rsidR="00766339" w:rsidRPr="00DF07B0">
                <w:rPr>
                  <w:rFonts w:ascii="Times New Roman" w:hAnsi="Times New Roman" w:cs="Times New Roman"/>
                  <w:sz w:val="20"/>
                  <w:szCs w:val="20"/>
                </w:rPr>
                <w:t xml:space="preserve">restricted own funds due to ring–fencing calculated with the </w:t>
              </w:r>
            </w:ins>
            <w:r w:rsidRPr="00DF07B0">
              <w:rPr>
                <w:rFonts w:ascii="Times New Roman" w:hAnsi="Times New Roman" w:cs="Times New Roman"/>
                <w:sz w:val="20"/>
                <w:szCs w:val="20"/>
              </w:rPr>
              <w:t>technical provisions with LTG and transitional measures.</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C0040/R0040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interest rate  – Basic own funds –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w:t>
            </w:r>
            <w:r w:rsidRPr="00DF07B0">
              <w:rPr>
                <w:rFonts w:ascii="Times New Roman" w:hAnsi="Times New Roman"/>
              </w:rPr>
              <w:t xml:space="preserve"> </w:t>
            </w:r>
            <w:r w:rsidRPr="00DF07B0">
              <w:rPr>
                <w:rFonts w:ascii="Times New Roman" w:hAnsi="Times New Roman" w:cs="Times New Roman"/>
                <w:sz w:val="20"/>
                <w:szCs w:val="20"/>
              </w:rPr>
              <w:t>and matching portfolio</w:t>
            </w:r>
          </w:p>
        </w:tc>
        <w:tc>
          <w:tcPr>
            <w:tcW w:w="4961" w:type="dxa"/>
            <w:tcBorders>
              <w:bottom w:val="single" w:sz="4" w:space="0" w:color="auto"/>
            </w:tcBorders>
          </w:tcPr>
          <w:p w:rsidR="0095672C" w:rsidRPr="00DF07B0" w:rsidRDefault="0095672C">
            <w:pPr>
              <w:rPr>
                <w:ins w:id="1247" w:author="Author"/>
                <w:rFonts w:ascii="Times New Roman" w:hAnsi="Times New Roman" w:cs="Times New Roman"/>
                <w:sz w:val="20"/>
                <w:szCs w:val="20"/>
              </w:rPr>
            </w:pPr>
            <w:r w:rsidRPr="00DF07B0">
              <w:rPr>
                <w:rFonts w:ascii="Times New Roman" w:hAnsi="Times New Roman" w:cs="Times New Roman"/>
                <w:sz w:val="20"/>
                <w:szCs w:val="20"/>
              </w:rPr>
              <w:t>Total amount of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fencing calculated considering technical provisions without the adjustment due to the transitional </w:t>
            </w:r>
            <w:r w:rsidR="00045F07"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but keeping the adjustments due to the volatility adjustment and the matching adjustment.</w:t>
            </w:r>
          </w:p>
          <w:p w:rsidR="00546E4C" w:rsidRPr="00DF07B0" w:rsidRDefault="00546E4C">
            <w:pPr>
              <w:rPr>
                <w:rFonts w:ascii="Times New Roman" w:hAnsi="Times New Roman" w:cs="Times New Roman"/>
                <w:sz w:val="20"/>
                <w:szCs w:val="20"/>
              </w:rPr>
            </w:pPr>
            <w:ins w:id="1248" w:author="Author">
              <w:r w:rsidRPr="00DF07B0">
                <w:rPr>
                  <w:rFonts w:ascii="Times New Roman" w:hAnsi="Times New Roman" w:cs="Times New Roman"/>
                  <w:sz w:val="20"/>
                  <w:szCs w:val="20"/>
                </w:rPr>
                <w:t>If transitional adjustment to the relevant risk-free interest rate term structure is not applicable report the same amount as in C0020.</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C0050/R0040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interest rate – Basic own funds –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w:t>
            </w:r>
            <w:r w:rsidRPr="00DF07B0">
              <w:rPr>
                <w:rFonts w:ascii="Times New Roman" w:hAnsi="Times New Roman"/>
              </w:rPr>
              <w:t xml:space="preserve"> </w:t>
            </w:r>
            <w:r w:rsidRPr="00DF07B0">
              <w:rPr>
                <w:rFonts w:ascii="Times New Roman" w:hAnsi="Times New Roman" w:cs="Times New Roman"/>
                <w:sz w:val="20"/>
                <w:szCs w:val="20"/>
              </w:rPr>
              <w:t>and matching portfolio</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fencing due to the application of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FE2133">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fencing calculated considering </w:t>
            </w:r>
            <w:ins w:id="1249" w:author="Author">
              <w:r w:rsidR="009457CE" w:rsidRPr="00DF07B0">
                <w:rPr>
                  <w:rFonts w:ascii="Times New Roman" w:hAnsi="Times New Roman" w:cs="Times New Roman"/>
                  <w:sz w:val="20"/>
                  <w:szCs w:val="20"/>
                  <w:rPrChange w:id="1250"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 xml:space="preserve">and </w:t>
            </w:r>
            <w:del w:id="1251" w:author="Author">
              <w:r w:rsidRPr="00DF07B0" w:rsidDel="00E7562E">
                <w:rPr>
                  <w:rFonts w:ascii="Times New Roman" w:hAnsi="Times New Roman" w:cs="Times New Roman"/>
                  <w:sz w:val="20"/>
                  <w:szCs w:val="20"/>
                </w:rPr>
                <w:delText xml:space="preserve">considering </w:delText>
              </w:r>
            </w:del>
            <w:ins w:id="1252" w:author="Author">
              <w:r w:rsidR="00E7562E" w:rsidRPr="00DF07B0">
                <w:rPr>
                  <w:rFonts w:ascii="Times New Roman" w:hAnsi="Times New Roman" w:cs="Times New Roman"/>
                  <w:sz w:val="20"/>
                  <w:szCs w:val="20"/>
                </w:rPr>
                <w:t xml:space="preserve">the </w:t>
              </w:r>
              <w:r w:rsidR="009457CE" w:rsidRPr="00DF07B0">
                <w:rPr>
                  <w:rFonts w:ascii="Times New Roman" w:hAnsi="Times New Roman" w:cs="Times New Roman"/>
                  <w:sz w:val="20"/>
                  <w:szCs w:val="20"/>
                </w:rPr>
                <w:t>restricted own funds due to ring–fencing</w:t>
              </w:r>
              <w:r w:rsidR="009621E9" w:rsidRPr="00DF07B0">
                <w:rPr>
                  <w:rFonts w:ascii="Times New Roman" w:hAnsi="Times New Roman" w:cs="Times New Roman"/>
                  <w:sz w:val="20"/>
                  <w:szCs w:val="20"/>
                </w:rPr>
                <w:t xml:space="preserve"> calculated with the</w:t>
              </w:r>
              <w:r w:rsidR="009457CE"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technical provisions </w:t>
            </w:r>
            <w:ins w:id="1253" w:author="Author">
              <w:r w:rsidR="00546E4C" w:rsidRPr="00DF07B0">
                <w:rPr>
                  <w:rFonts w:ascii="Times New Roman" w:hAnsi="Times New Roman" w:cs="Times New Roman"/>
                  <w:sz w:val="20"/>
                  <w:szCs w:val="20"/>
                </w:rPr>
                <w:t>reported under C0020</w:t>
              </w:r>
            </w:ins>
            <w:del w:id="1254" w:author="Author">
              <w:r w:rsidRPr="00DF07B0" w:rsidDel="00546E4C">
                <w:rPr>
                  <w:rFonts w:ascii="Times New Roman" w:hAnsi="Times New Roman" w:cs="Times New Roman"/>
                  <w:sz w:val="20"/>
                  <w:szCs w:val="20"/>
                </w:rPr>
                <w:delText>with</w:delText>
              </w:r>
              <w:r w:rsidRPr="00DF07B0" w:rsidDel="00E7562E">
                <w:rPr>
                  <w:rFonts w:ascii="Times New Roman" w:hAnsi="Times New Roman" w:cs="Times New Roman"/>
                  <w:sz w:val="20"/>
                  <w:szCs w:val="20"/>
                </w:rPr>
                <w:delText xml:space="preserve"> LTG and</w:delText>
              </w:r>
              <w:r w:rsidRPr="00DF07B0" w:rsidDel="00546E4C">
                <w:rPr>
                  <w:rFonts w:ascii="Times New Roman" w:hAnsi="Times New Roman" w:cs="Times New Roman"/>
                  <w:sz w:val="20"/>
                  <w:szCs w:val="20"/>
                </w:rPr>
                <w:delText xml:space="preserve"> transitional </w:delText>
              </w:r>
              <w:r w:rsidRPr="00DF07B0" w:rsidDel="00E7562E">
                <w:rPr>
                  <w:rFonts w:ascii="Times New Roman" w:hAnsi="Times New Roman" w:cs="Times New Roman"/>
                  <w:sz w:val="20"/>
                  <w:szCs w:val="20"/>
                </w:rPr>
                <w:delText>measures</w:delText>
              </w:r>
            </w:del>
            <w:r w:rsidRPr="00DF07B0">
              <w:rPr>
                <w:rFonts w:ascii="Times New Roman" w:hAnsi="Times New Roman" w:cs="Times New Roman"/>
                <w:sz w:val="20"/>
                <w:szCs w:val="20"/>
              </w:rPr>
              <w:t>.</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C0060/R0040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volatility adjustment and without other transitional measures – Basic own funds –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w:t>
            </w:r>
            <w:r w:rsidRPr="00DF07B0">
              <w:rPr>
                <w:rFonts w:ascii="Times New Roman" w:hAnsi="Times New Roman"/>
              </w:rPr>
              <w:t xml:space="preserve"> </w:t>
            </w:r>
            <w:r w:rsidRPr="00DF07B0">
              <w:rPr>
                <w:rFonts w:ascii="Times New Roman" w:hAnsi="Times New Roman" w:cs="Times New Roman"/>
                <w:sz w:val="20"/>
                <w:szCs w:val="20"/>
              </w:rPr>
              <w:t>and matching portfolio</w:t>
            </w:r>
          </w:p>
        </w:tc>
        <w:tc>
          <w:tcPr>
            <w:tcW w:w="4961" w:type="dxa"/>
            <w:tcBorders>
              <w:bottom w:val="single" w:sz="4" w:space="0" w:color="auto"/>
            </w:tcBorders>
          </w:tcPr>
          <w:p w:rsidR="0095672C" w:rsidRPr="00DF07B0" w:rsidRDefault="0095672C">
            <w:pPr>
              <w:rPr>
                <w:ins w:id="1255" w:author="Author"/>
                <w:rFonts w:ascii="Times New Roman" w:hAnsi="Times New Roman" w:cs="Times New Roman"/>
                <w:sz w:val="20"/>
                <w:szCs w:val="20"/>
              </w:rPr>
            </w:pPr>
            <w:r w:rsidRPr="00DF07B0">
              <w:rPr>
                <w:rFonts w:ascii="Times New Roman" w:hAnsi="Times New Roman" w:cs="Times New Roman"/>
                <w:sz w:val="20"/>
                <w:szCs w:val="20"/>
              </w:rPr>
              <w:t>Total amount of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 calculated considering technical provisions without the adjustments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and the volatility adjustment, but keeping the adjustments due to the matching adjustment.</w:t>
            </w:r>
          </w:p>
          <w:p w:rsidR="00546E4C" w:rsidRPr="00DF07B0" w:rsidRDefault="00546E4C">
            <w:pPr>
              <w:rPr>
                <w:rFonts w:ascii="Times New Roman" w:hAnsi="Times New Roman" w:cs="Times New Roman"/>
                <w:sz w:val="20"/>
                <w:szCs w:val="20"/>
              </w:rPr>
            </w:pPr>
            <w:ins w:id="1256" w:author="Author">
              <w:r w:rsidRPr="00DF07B0">
                <w:rPr>
                  <w:rFonts w:ascii="Times New Roman" w:hAnsi="Times New Roman" w:cs="Times New Roman"/>
                  <w:sz w:val="20"/>
                  <w:szCs w:val="20"/>
                </w:rPr>
                <w:t>If volatility adjustment is not applicable report the same amount as in C0040.</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C0070/R0040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volatility adjustment set to zero – Basic own funds –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w:t>
            </w:r>
            <w:r w:rsidRPr="00DF07B0">
              <w:rPr>
                <w:rFonts w:ascii="Times New Roman" w:hAnsi="Times New Roman"/>
              </w:rPr>
              <w:t xml:space="preserve"> </w:t>
            </w:r>
            <w:r w:rsidRPr="00DF07B0">
              <w:rPr>
                <w:rFonts w:ascii="Times New Roman" w:hAnsi="Times New Roman" w:cs="Times New Roman"/>
                <w:sz w:val="20"/>
                <w:szCs w:val="20"/>
              </w:rPr>
              <w:t>and matching portfolio</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 due to the application of the volatility adjustment. It shall reflect the impact of setting the volatility adjustment to zero.</w:t>
            </w:r>
          </w:p>
          <w:p w:rsidR="0095672C" w:rsidRPr="00DF07B0" w:rsidRDefault="0095672C">
            <w:pPr>
              <w:rPr>
                <w:rFonts w:ascii="Times New Roman" w:hAnsi="Times New Roman" w:cs="Times New Roman"/>
                <w:sz w:val="20"/>
                <w:szCs w:val="20"/>
              </w:rPr>
            </w:pPr>
          </w:p>
          <w:p w:rsidR="0095672C" w:rsidRPr="00DF07B0" w:rsidRDefault="0095672C" w:rsidP="00F87EDC">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fencing </w:t>
            </w:r>
            <w:ins w:id="1257" w:author="Author">
              <w:r w:rsidR="00EE27FE" w:rsidRPr="00DF07B0">
                <w:rPr>
                  <w:rFonts w:ascii="Times New Roman" w:hAnsi="Times New Roman" w:cs="Times New Roman"/>
                  <w:sz w:val="20"/>
                  <w:szCs w:val="20"/>
                  <w:rPrChange w:id="1258" w:author="Author">
                    <w:rPr>
                      <w:rFonts w:ascii="Times New Roman" w:hAnsi="Times New Roman" w:cs="Times New Roman"/>
                      <w:sz w:val="20"/>
                      <w:szCs w:val="20"/>
                      <w:highlight w:val="yellow"/>
                    </w:rPr>
                  </w:rPrChange>
                </w:rPr>
                <w:t>calculated</w:t>
              </w:r>
              <w:r w:rsidR="00EE27FE"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considering </w:t>
            </w:r>
            <w:ins w:id="1259" w:author="Author">
              <w:r w:rsidR="009457CE" w:rsidRPr="00DF07B0">
                <w:rPr>
                  <w:rFonts w:ascii="Times New Roman" w:hAnsi="Times New Roman" w:cs="Times New Roman"/>
                  <w:sz w:val="20"/>
                  <w:szCs w:val="20"/>
                  <w:rPrChange w:id="1260"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volatility adjustment and without other transitional measures and the </w:t>
            </w:r>
            <w:del w:id="1261"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fencing </w:t>
            </w:r>
            <w:ins w:id="1262" w:author="Author">
              <w:r w:rsidR="009457CE" w:rsidRPr="00DF07B0">
                <w:rPr>
                  <w:rFonts w:ascii="Times New Roman" w:hAnsi="Times New Roman" w:cs="Times New Roman"/>
                  <w:sz w:val="20"/>
                  <w:szCs w:val="20"/>
                  <w:rPrChange w:id="1263" w:author="Author">
                    <w:rPr>
                      <w:rFonts w:ascii="Times New Roman" w:hAnsi="Times New Roman" w:cs="Times New Roman"/>
                      <w:sz w:val="20"/>
                      <w:szCs w:val="20"/>
                      <w:highlight w:val="yellow"/>
                    </w:rPr>
                  </w:rPrChange>
                </w:rPr>
                <w:t>calculated with the</w:t>
              </w:r>
              <w:r w:rsidR="009457CE" w:rsidRPr="00DF07B0">
                <w:rPr>
                  <w:rFonts w:ascii="Times New Roman" w:hAnsi="Times New Roman" w:cs="Times New Roman"/>
                  <w:sz w:val="20"/>
                  <w:szCs w:val="20"/>
                </w:rPr>
                <w:t xml:space="preserve"> </w:t>
              </w:r>
            </w:ins>
            <w:del w:id="1264" w:author="Author">
              <w:r w:rsidRPr="00DF07B0" w:rsidDel="009457CE">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 xml:space="preserve">technical provisions reported under </w:t>
            </w:r>
            <w:del w:id="1265" w:author="Author">
              <w:r w:rsidRPr="00DF07B0" w:rsidDel="00F87EDC">
                <w:rPr>
                  <w:rFonts w:ascii="Times New Roman" w:hAnsi="Times New Roman" w:cs="Times New Roman"/>
                  <w:sz w:val="20"/>
                  <w:szCs w:val="20"/>
                </w:rPr>
                <w:delText xml:space="preserve">C0010, C0020 and </w:delText>
              </w:r>
            </w:del>
            <w:r w:rsidRPr="00DF07B0">
              <w:rPr>
                <w:rFonts w:ascii="Times New Roman" w:hAnsi="Times New Roman" w:cs="Times New Roman"/>
                <w:sz w:val="20"/>
                <w:szCs w:val="20"/>
              </w:rPr>
              <w:t xml:space="preserve">C0040. </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C0080/R0040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matching adjustment and without all the others – Basic own funds –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w:t>
            </w:r>
            <w:r w:rsidRPr="00DF07B0">
              <w:rPr>
                <w:rFonts w:ascii="Times New Roman" w:hAnsi="Times New Roman"/>
              </w:rPr>
              <w:t xml:space="preserve"> </w:t>
            </w:r>
            <w:r w:rsidRPr="00DF07B0">
              <w:rPr>
                <w:rFonts w:ascii="Times New Roman" w:hAnsi="Times New Roman" w:cs="Times New Roman"/>
                <w:sz w:val="20"/>
                <w:szCs w:val="20"/>
              </w:rPr>
              <w:t>and matching portfolio</w:t>
            </w:r>
          </w:p>
        </w:tc>
        <w:tc>
          <w:tcPr>
            <w:tcW w:w="4961" w:type="dxa"/>
            <w:tcBorders>
              <w:bottom w:val="single" w:sz="4" w:space="0" w:color="auto"/>
            </w:tcBorders>
          </w:tcPr>
          <w:p w:rsidR="0095672C" w:rsidRPr="00DF07B0" w:rsidRDefault="0095672C">
            <w:pPr>
              <w:rPr>
                <w:ins w:id="1266" w:author="Author"/>
                <w:rFonts w:ascii="Times New Roman" w:hAnsi="Times New Roman" w:cs="Times New Roman"/>
                <w:sz w:val="20"/>
                <w:szCs w:val="20"/>
              </w:rPr>
            </w:pPr>
            <w:r w:rsidRPr="00DF07B0">
              <w:rPr>
                <w:rFonts w:ascii="Times New Roman" w:hAnsi="Times New Roman" w:cs="Times New Roman"/>
                <w:sz w:val="20"/>
                <w:szCs w:val="20"/>
              </w:rPr>
              <w:t>Total amount of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 calculated considering technical provisions without any LTG measure.</w:t>
            </w:r>
          </w:p>
          <w:p w:rsidR="00546E4C" w:rsidRPr="00DF07B0" w:rsidRDefault="00546E4C">
            <w:pPr>
              <w:rPr>
                <w:rFonts w:ascii="Times New Roman" w:hAnsi="Times New Roman" w:cs="Times New Roman"/>
                <w:sz w:val="20"/>
                <w:szCs w:val="20"/>
              </w:rPr>
            </w:pPr>
            <w:ins w:id="1267" w:author="Author">
              <w:r w:rsidRPr="00DF07B0">
                <w:rPr>
                  <w:rFonts w:ascii="Times New Roman" w:hAnsi="Times New Roman" w:cs="Times New Roman"/>
                  <w:sz w:val="20"/>
                  <w:szCs w:val="20"/>
                </w:rPr>
                <w:t>If matching adjustment is not applicable report the same amount as in C0060.</w:t>
              </w:r>
            </w:ins>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C0090/R0040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matching adjustment </w:t>
            </w:r>
            <w:r w:rsidRPr="00DF07B0">
              <w:rPr>
                <w:rFonts w:ascii="Times New Roman" w:hAnsi="Times New Roman" w:cs="Times New Roman"/>
                <w:sz w:val="20"/>
                <w:szCs w:val="20"/>
              </w:rPr>
              <w:lastRenderedPageBreak/>
              <w:t>set to zero – Basic own funds –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w:t>
            </w:r>
            <w:r w:rsidRPr="00DF07B0">
              <w:rPr>
                <w:rFonts w:ascii="Times New Roman" w:hAnsi="Times New Roman"/>
              </w:rPr>
              <w:t xml:space="preserve"> </w:t>
            </w:r>
            <w:r w:rsidRPr="00DF07B0">
              <w:rPr>
                <w:rFonts w:ascii="Times New Roman" w:hAnsi="Times New Roman" w:cs="Times New Roman"/>
                <w:sz w:val="20"/>
                <w:szCs w:val="20"/>
              </w:rPr>
              <w:t>and matching portfolio</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Amount of the adjustment to the restricted own funds due </w:t>
            </w:r>
            <w:r w:rsidRPr="00DF07B0">
              <w:rPr>
                <w:rFonts w:ascii="Times New Roman" w:hAnsi="Times New Roman" w:cs="Times New Roman"/>
                <w:sz w:val="20"/>
                <w:szCs w:val="20"/>
              </w:rPr>
              <w:lastRenderedPageBreak/>
              <w:t>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 due to the application of the matching adjustment. It shall include the impact of setting the volatility adjustment and the matching adjustment to zero.</w:t>
            </w:r>
          </w:p>
          <w:p w:rsidR="0095672C" w:rsidRPr="00DF07B0" w:rsidRDefault="0095672C">
            <w:pPr>
              <w:rPr>
                <w:rFonts w:ascii="Times New Roman" w:hAnsi="Times New Roman" w:cs="Times New Roman"/>
                <w:sz w:val="20"/>
                <w:szCs w:val="20"/>
              </w:rPr>
            </w:pPr>
          </w:p>
          <w:p w:rsidR="0095672C" w:rsidRPr="00DF07B0" w:rsidRDefault="0095672C" w:rsidP="00F87EDC">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fencing </w:t>
            </w:r>
            <w:ins w:id="1268" w:author="Author">
              <w:r w:rsidR="00BF1B2C" w:rsidRPr="00DF07B0">
                <w:rPr>
                  <w:rFonts w:ascii="Times New Roman" w:hAnsi="Times New Roman" w:cs="Times New Roman"/>
                  <w:sz w:val="20"/>
                  <w:szCs w:val="20"/>
                  <w:rPrChange w:id="1269" w:author="Author">
                    <w:rPr>
                      <w:rFonts w:ascii="Times New Roman" w:hAnsi="Times New Roman" w:cs="Times New Roman"/>
                      <w:sz w:val="20"/>
                      <w:szCs w:val="20"/>
                      <w:highlight w:val="yellow"/>
                    </w:rPr>
                  </w:rPrChange>
                </w:rPr>
                <w:t>calculated</w:t>
              </w:r>
              <w:r w:rsidR="00BF1B2C"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considering </w:t>
            </w:r>
            <w:ins w:id="1270" w:author="Author">
              <w:r w:rsidR="009457CE" w:rsidRPr="00DF07B0">
                <w:rPr>
                  <w:rFonts w:ascii="Times New Roman" w:hAnsi="Times New Roman" w:cs="Times New Roman"/>
                  <w:sz w:val="20"/>
                  <w:szCs w:val="20"/>
                  <w:rPrChange w:id="1271"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matching adjustment and without all the other transitional measures and the </w:t>
            </w:r>
            <w:del w:id="1272"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fencing </w:t>
            </w:r>
            <w:ins w:id="1273" w:author="Author">
              <w:r w:rsidR="009457CE" w:rsidRPr="00DF07B0">
                <w:rPr>
                  <w:rFonts w:ascii="Times New Roman" w:hAnsi="Times New Roman" w:cs="Times New Roman"/>
                  <w:sz w:val="20"/>
                  <w:szCs w:val="20"/>
                  <w:rPrChange w:id="1274" w:author="Author">
                    <w:rPr>
                      <w:rFonts w:ascii="Times New Roman" w:hAnsi="Times New Roman" w:cs="Times New Roman"/>
                      <w:sz w:val="20"/>
                      <w:szCs w:val="20"/>
                      <w:highlight w:val="yellow"/>
                    </w:rPr>
                  </w:rPrChange>
                </w:rPr>
                <w:t>calculated with the</w:t>
              </w:r>
              <w:r w:rsidR="009457CE" w:rsidRPr="00DF07B0">
                <w:rPr>
                  <w:rFonts w:ascii="Times New Roman" w:hAnsi="Times New Roman" w:cs="Times New Roman"/>
                  <w:sz w:val="20"/>
                  <w:szCs w:val="20"/>
                </w:rPr>
                <w:t xml:space="preserve"> </w:t>
              </w:r>
            </w:ins>
            <w:del w:id="1275" w:author="Author">
              <w:r w:rsidRPr="00DF07B0" w:rsidDel="009457CE">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 xml:space="preserve">technical provisions reported under </w:t>
            </w:r>
            <w:del w:id="1276" w:author="Author">
              <w:r w:rsidRPr="00DF07B0" w:rsidDel="00F87EDC">
                <w:rPr>
                  <w:rFonts w:ascii="Times New Roman" w:hAnsi="Times New Roman" w:cs="Times New Roman"/>
                  <w:sz w:val="20"/>
                  <w:szCs w:val="20"/>
                </w:rPr>
                <w:delText xml:space="preserve">C0010, C0020, C0040 and </w:delText>
              </w:r>
            </w:del>
            <w:r w:rsidRPr="00DF07B0">
              <w:rPr>
                <w:rFonts w:ascii="Times New Roman" w:hAnsi="Times New Roman" w:cs="Times New Roman"/>
                <w:sz w:val="20"/>
                <w:szCs w:val="20"/>
              </w:rPr>
              <w:t xml:space="preserve">C0060. </w:t>
            </w:r>
          </w:p>
        </w:tc>
      </w:tr>
      <w:tr w:rsidR="0095672C" w:rsidRPr="00DF07B0" w:rsidTr="00950116">
        <w:tc>
          <w:tcPr>
            <w:tcW w:w="1418" w:type="dxa"/>
            <w:tcBorders>
              <w:bottom w:val="single" w:sz="4" w:space="0" w:color="auto"/>
            </w:tcBorders>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C0100/R0040</w:t>
            </w:r>
          </w:p>
        </w:tc>
        <w:tc>
          <w:tcPr>
            <w:tcW w:w="2835"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all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Basic own funds –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fencing</w:t>
            </w:r>
            <w:r w:rsidRPr="00DF07B0">
              <w:rPr>
                <w:rFonts w:ascii="Times New Roman" w:hAnsi="Times New Roman"/>
              </w:rPr>
              <w:t xml:space="preserve"> </w:t>
            </w:r>
            <w:r w:rsidRPr="00DF07B0">
              <w:rPr>
                <w:rFonts w:ascii="Times New Roman" w:hAnsi="Times New Roman" w:cs="Times New Roman"/>
                <w:sz w:val="20"/>
                <w:szCs w:val="20"/>
              </w:rPr>
              <w:t>and matching portfolio</w:t>
            </w:r>
          </w:p>
        </w:tc>
        <w:tc>
          <w:tcPr>
            <w:tcW w:w="4961" w:type="dxa"/>
            <w:tcBorders>
              <w:bottom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restricted own funds due to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fencing due to the application of the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C0010/R0050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with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Eligible own funds to meet SCR</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 calculated considering technical provisions including the adjustments due to the long term guarantee measures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C0020/R0050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technical provisions – Eligible own funds to meet SCR</w:t>
            </w:r>
          </w:p>
        </w:tc>
        <w:tc>
          <w:tcPr>
            <w:tcW w:w="4961" w:type="dxa"/>
          </w:tcPr>
          <w:p w:rsidR="0095672C" w:rsidRPr="00DF07B0" w:rsidRDefault="0095672C">
            <w:pPr>
              <w:rPr>
                <w:ins w:id="1277"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 calculated considering technical provisions without the adjustment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but keeping the adjustments due to the volatility adjustment and the matching adjustment.</w:t>
            </w:r>
          </w:p>
          <w:p w:rsidR="00546E4C" w:rsidRPr="00DF07B0" w:rsidRDefault="00546E4C">
            <w:pPr>
              <w:rPr>
                <w:rFonts w:ascii="Times New Roman" w:hAnsi="Times New Roman" w:cs="Times New Roman"/>
                <w:sz w:val="20"/>
                <w:szCs w:val="20"/>
              </w:rPr>
            </w:pPr>
            <w:ins w:id="1278" w:author="Author">
              <w:r w:rsidRPr="00DF07B0">
                <w:rPr>
                  <w:rFonts w:ascii="Times New Roman" w:hAnsi="Times New Roman" w:cs="Times New Roman"/>
                  <w:sz w:val="20"/>
                  <w:szCs w:val="20"/>
                </w:rPr>
                <w:t>If transitional deduction to technical provisions is not applicable report the same amount as in C0010.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C0030/R0050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transitional on technical provisions – Eligible own funds to meet SCR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 due to the application of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eligible own funds to meet SCR calculated considering </w:t>
            </w:r>
            <w:ins w:id="1279" w:author="Author">
              <w:r w:rsidR="00766339" w:rsidRPr="00DF07B0">
                <w:rPr>
                  <w:rFonts w:ascii="Times New Roman" w:hAnsi="Times New Roman" w:cs="Times New Roman"/>
                  <w:sz w:val="20"/>
                  <w:szCs w:val="20"/>
                  <w:rPrChange w:id="1280"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technical provisions without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and </w:t>
            </w:r>
            <w:ins w:id="1281" w:author="Author">
              <w:r w:rsidR="00722FDE" w:rsidRPr="00DF07B0">
                <w:rPr>
                  <w:rFonts w:ascii="Times New Roman" w:hAnsi="Times New Roman" w:cs="Times New Roman"/>
                  <w:sz w:val="20"/>
                  <w:szCs w:val="20"/>
                </w:rPr>
                <w:t xml:space="preserve">the eligible own funds to meet SCR calculated with the </w:t>
              </w:r>
            </w:ins>
            <w:del w:id="1282" w:author="Author">
              <w:r w:rsidRPr="00DF07B0" w:rsidDel="00722FDE">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technical provisions with LTG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C0040/R0050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transitional on interest rate  – Eligible own funds to meet SCR </w:t>
            </w:r>
          </w:p>
        </w:tc>
        <w:tc>
          <w:tcPr>
            <w:tcW w:w="4961" w:type="dxa"/>
          </w:tcPr>
          <w:p w:rsidR="0095672C" w:rsidRPr="00DF07B0" w:rsidRDefault="0095672C">
            <w:pPr>
              <w:rPr>
                <w:ins w:id="1283" w:author="Author"/>
                <w:rFonts w:ascii="Times New Roman" w:hAnsi="Times New Roman" w:cs="Times New Roman"/>
                <w:sz w:val="20"/>
                <w:szCs w:val="20"/>
              </w:rPr>
            </w:pPr>
            <w:r w:rsidRPr="00DF07B0">
              <w:rPr>
                <w:rFonts w:ascii="Times New Roman" w:hAnsi="Times New Roman" w:cs="Times New Roman"/>
                <w:sz w:val="20"/>
                <w:szCs w:val="20"/>
              </w:rPr>
              <w:t xml:space="preserve">Total amount of eligible own funds to meet SCR calculated considering technical provisions without the adjustment due to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but keeping the adjustments due to the volatility adjustment and the matching adjustment.</w:t>
            </w:r>
          </w:p>
          <w:p w:rsidR="00546E4C" w:rsidRPr="00DF07B0" w:rsidRDefault="00546E4C">
            <w:pPr>
              <w:rPr>
                <w:rFonts w:ascii="Times New Roman" w:hAnsi="Times New Roman" w:cs="Times New Roman"/>
                <w:sz w:val="20"/>
                <w:szCs w:val="20"/>
              </w:rPr>
            </w:pPr>
            <w:ins w:id="1284" w:author="Author">
              <w:r w:rsidRPr="00DF07B0">
                <w:rPr>
                  <w:rFonts w:ascii="Times New Roman" w:hAnsi="Times New Roman" w:cs="Times New Roman"/>
                  <w:sz w:val="20"/>
                  <w:szCs w:val="20"/>
                </w:rPr>
                <w:t>If transitional adjustment to the relevant risk-free interest rate term structure is not applicable report the same amount as in C0020.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C0050/R0050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transitional on interest rate – Eligible own funds to meet SCR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eligible own funds to meet SCR due to the application of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FE2133">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eligible own funds to meet SCR calculated considering </w:t>
            </w:r>
            <w:ins w:id="1285" w:author="Author">
              <w:r w:rsidR="00542A61"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without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 xml:space="preserve">and </w:t>
            </w:r>
            <w:ins w:id="1286" w:author="Author">
              <w:r w:rsidR="00542A61" w:rsidRPr="00DF07B0">
                <w:rPr>
                  <w:rFonts w:ascii="Times New Roman" w:hAnsi="Times New Roman" w:cs="Times New Roman"/>
                  <w:sz w:val="20"/>
                  <w:szCs w:val="20"/>
                </w:rPr>
                <w:t>the eligible own funds to meet SCR calculated with</w:t>
              </w:r>
            </w:ins>
            <w:del w:id="1287" w:author="Author">
              <w:r w:rsidRPr="00DF07B0" w:rsidDel="00E7562E">
                <w:rPr>
                  <w:rFonts w:ascii="Times New Roman" w:hAnsi="Times New Roman" w:cs="Times New Roman"/>
                  <w:sz w:val="20"/>
                  <w:szCs w:val="20"/>
                </w:rPr>
                <w:delText xml:space="preserve">considering </w:delText>
              </w:r>
            </w:del>
            <w:ins w:id="1288" w:author="Author">
              <w:r w:rsidR="004A4195" w:rsidRPr="00DF07B0">
                <w:rPr>
                  <w:rFonts w:ascii="Times New Roman" w:hAnsi="Times New Roman" w:cs="Times New Roman"/>
                  <w:sz w:val="20"/>
                  <w:szCs w:val="20"/>
                </w:rPr>
                <w:t xml:space="preserve"> </w:t>
              </w:r>
              <w:r w:rsidR="00E7562E"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t>
            </w:r>
            <w:ins w:id="1289" w:author="Author">
              <w:r w:rsidR="00546E4C" w:rsidRPr="00DF07B0">
                <w:rPr>
                  <w:rFonts w:ascii="Times New Roman" w:hAnsi="Times New Roman" w:cs="Times New Roman"/>
                  <w:sz w:val="20"/>
                  <w:szCs w:val="20"/>
                </w:rPr>
                <w:t>reported under C0020</w:t>
              </w:r>
            </w:ins>
            <w:del w:id="1290" w:author="Author">
              <w:r w:rsidRPr="00DF07B0" w:rsidDel="00546E4C">
                <w:rPr>
                  <w:rFonts w:ascii="Times New Roman" w:hAnsi="Times New Roman" w:cs="Times New Roman"/>
                  <w:sz w:val="20"/>
                  <w:szCs w:val="20"/>
                </w:rPr>
                <w:delText>with</w:delText>
              </w:r>
              <w:r w:rsidRPr="00DF07B0" w:rsidDel="00E7562E">
                <w:rPr>
                  <w:rFonts w:ascii="Times New Roman" w:hAnsi="Times New Roman" w:cs="Times New Roman"/>
                  <w:sz w:val="20"/>
                  <w:szCs w:val="20"/>
                </w:rPr>
                <w:delText xml:space="preserve"> LTG and </w:delText>
              </w:r>
              <w:r w:rsidRPr="00DF07B0" w:rsidDel="00546E4C">
                <w:rPr>
                  <w:rFonts w:ascii="Times New Roman" w:hAnsi="Times New Roman" w:cs="Times New Roman"/>
                  <w:sz w:val="20"/>
                  <w:szCs w:val="20"/>
                </w:rPr>
                <w:delText>transitional</w:delText>
              </w:r>
              <w:r w:rsidRPr="00DF07B0" w:rsidDel="00E7562E">
                <w:rPr>
                  <w:rFonts w:ascii="Times New Roman" w:hAnsi="Times New Roman" w:cs="Times New Roman"/>
                  <w:sz w:val="20"/>
                  <w:szCs w:val="20"/>
                </w:rPr>
                <w:delText xml:space="preserve"> measures</w:delText>
              </w:r>
            </w:del>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C0060/R0050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volatility adjustment and without other transitional </w:t>
            </w:r>
            <w:r w:rsidRPr="00DF07B0">
              <w:rPr>
                <w:rFonts w:ascii="Times New Roman" w:hAnsi="Times New Roman" w:cs="Times New Roman"/>
                <w:sz w:val="20"/>
                <w:szCs w:val="20"/>
              </w:rPr>
              <w:lastRenderedPageBreak/>
              <w:t xml:space="preserve">measures – Eligible own funds to meet SCR </w:t>
            </w:r>
          </w:p>
        </w:tc>
        <w:tc>
          <w:tcPr>
            <w:tcW w:w="4961" w:type="dxa"/>
          </w:tcPr>
          <w:p w:rsidR="0095672C" w:rsidRPr="00DF07B0" w:rsidRDefault="0095672C">
            <w:pPr>
              <w:rPr>
                <w:ins w:id="1291" w:author="Author"/>
                <w:rFonts w:ascii="Times New Roman" w:hAnsi="Times New Roman" w:cs="Times New Roman"/>
                <w:sz w:val="20"/>
                <w:szCs w:val="20"/>
              </w:rPr>
            </w:pPr>
            <w:r w:rsidRPr="00DF07B0">
              <w:rPr>
                <w:rFonts w:ascii="Times New Roman" w:hAnsi="Times New Roman" w:cs="Times New Roman"/>
                <w:sz w:val="20"/>
                <w:szCs w:val="20"/>
              </w:rPr>
              <w:lastRenderedPageBreak/>
              <w:t xml:space="preserve">Total amount of eligible own funds to meet SCR calculated considering technical provisions without the </w:t>
            </w:r>
            <w:r w:rsidRPr="00DF07B0">
              <w:rPr>
                <w:rFonts w:ascii="Times New Roman" w:hAnsi="Times New Roman" w:cs="Times New Roman"/>
                <w:sz w:val="20"/>
                <w:szCs w:val="20"/>
              </w:rPr>
              <w:lastRenderedPageBreak/>
              <w:t>adjustments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and the volatility adjustment, but keeping the adjustments due to the matching adjustment.</w:t>
            </w:r>
          </w:p>
          <w:p w:rsidR="00546E4C" w:rsidRPr="00DF07B0" w:rsidRDefault="00546E4C">
            <w:pPr>
              <w:rPr>
                <w:rFonts w:ascii="Times New Roman" w:hAnsi="Times New Roman" w:cs="Times New Roman"/>
                <w:sz w:val="20"/>
                <w:szCs w:val="20"/>
              </w:rPr>
            </w:pPr>
            <w:ins w:id="1292" w:author="Author">
              <w:r w:rsidRPr="00DF07B0">
                <w:rPr>
                  <w:rFonts w:ascii="Times New Roman" w:hAnsi="Times New Roman" w:cs="Times New Roman"/>
                  <w:sz w:val="20"/>
                  <w:szCs w:val="20"/>
                </w:rPr>
                <w:t>If volatility adjustment is not applicable report the same amount as in C0040.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C0070/R0050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volatility adjustment set to zero – Eligible own funds to meet SCR</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 due to the application of the volatility adjustment. It shall reflect the impact of setting the volatility adjustment to zero.</w:t>
            </w:r>
          </w:p>
          <w:p w:rsidR="0095672C" w:rsidRPr="00DF07B0" w:rsidRDefault="0095672C">
            <w:pPr>
              <w:rPr>
                <w:rFonts w:ascii="Times New Roman" w:hAnsi="Times New Roman" w:cs="Times New Roman"/>
                <w:sz w:val="20"/>
                <w:szCs w:val="20"/>
              </w:rPr>
            </w:pPr>
          </w:p>
          <w:p w:rsidR="0095672C" w:rsidRPr="00DF07B0" w:rsidRDefault="0095672C" w:rsidP="00F87EDC">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ins w:id="1293" w:author="Author">
              <w:r w:rsidR="00EE27FE" w:rsidRPr="00DF07B0">
                <w:rPr>
                  <w:rFonts w:ascii="Times New Roman" w:hAnsi="Times New Roman" w:cs="Times New Roman"/>
                  <w:sz w:val="20"/>
                  <w:szCs w:val="20"/>
                  <w:rPrChange w:id="1294" w:author="Author">
                    <w:rPr>
                      <w:rFonts w:ascii="Times New Roman" w:hAnsi="Times New Roman" w:cs="Times New Roman"/>
                      <w:sz w:val="20"/>
                      <w:szCs w:val="20"/>
                      <w:highlight w:val="yellow"/>
                    </w:rPr>
                  </w:rPrChange>
                </w:rPr>
                <w:t xml:space="preserve"> calculated</w:t>
              </w:r>
            </w:ins>
            <w:r w:rsidRPr="00DF07B0">
              <w:rPr>
                <w:rFonts w:ascii="Times New Roman" w:hAnsi="Times New Roman" w:cs="Times New Roman"/>
                <w:sz w:val="20"/>
                <w:szCs w:val="20"/>
              </w:rPr>
              <w:t xml:space="preserve"> considering </w:t>
            </w:r>
            <w:ins w:id="1295" w:author="Author">
              <w:r w:rsidR="009457CE" w:rsidRPr="00DF07B0">
                <w:rPr>
                  <w:rFonts w:ascii="Times New Roman" w:hAnsi="Times New Roman" w:cs="Times New Roman"/>
                  <w:sz w:val="20"/>
                  <w:szCs w:val="20"/>
                  <w:rPrChange w:id="1296"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volatility adjustment and without other transitional measures and the </w:t>
            </w:r>
            <w:del w:id="1297"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eligible own funds to meet SCR </w:t>
            </w:r>
            <w:ins w:id="1298" w:author="Author">
              <w:r w:rsidR="009457CE" w:rsidRPr="00DF07B0">
                <w:rPr>
                  <w:rFonts w:ascii="Times New Roman" w:hAnsi="Times New Roman" w:cs="Times New Roman"/>
                  <w:sz w:val="20"/>
                  <w:szCs w:val="20"/>
                  <w:rPrChange w:id="1299" w:author="Author">
                    <w:rPr>
                      <w:rFonts w:ascii="Times New Roman" w:hAnsi="Times New Roman" w:cs="Times New Roman"/>
                      <w:sz w:val="20"/>
                      <w:szCs w:val="20"/>
                      <w:highlight w:val="yellow"/>
                    </w:rPr>
                  </w:rPrChange>
                </w:rPr>
                <w:t>calculated with the</w:t>
              </w:r>
              <w:r w:rsidR="009457CE" w:rsidRPr="00DF07B0">
                <w:rPr>
                  <w:rFonts w:ascii="Times New Roman" w:hAnsi="Times New Roman" w:cs="Times New Roman"/>
                  <w:sz w:val="20"/>
                  <w:szCs w:val="20"/>
                </w:rPr>
                <w:t xml:space="preserve"> </w:t>
              </w:r>
            </w:ins>
            <w:del w:id="1300" w:author="Author">
              <w:r w:rsidRPr="00DF07B0" w:rsidDel="009457CE">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 xml:space="preserve">technical provisions reported under </w:t>
            </w:r>
            <w:del w:id="1301" w:author="Author">
              <w:r w:rsidRPr="00DF07B0" w:rsidDel="00F87EDC">
                <w:rPr>
                  <w:rFonts w:ascii="Times New Roman" w:hAnsi="Times New Roman" w:cs="Times New Roman"/>
                  <w:sz w:val="20"/>
                  <w:szCs w:val="20"/>
                </w:rPr>
                <w:delText xml:space="preserve">C0010, C0020 and </w:delText>
              </w:r>
            </w:del>
            <w:r w:rsidRPr="00DF07B0">
              <w:rPr>
                <w:rFonts w:ascii="Times New Roman" w:hAnsi="Times New Roman" w:cs="Times New Roman"/>
                <w:sz w:val="20"/>
                <w:szCs w:val="20"/>
              </w:rPr>
              <w:t xml:space="preserve">C0040.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C0080/R0050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matching adjustment and without all the others – Eligible own funds to meet SCR </w:t>
            </w:r>
          </w:p>
        </w:tc>
        <w:tc>
          <w:tcPr>
            <w:tcW w:w="4961" w:type="dxa"/>
          </w:tcPr>
          <w:p w:rsidR="0095672C" w:rsidRPr="00DF07B0" w:rsidRDefault="0095672C">
            <w:pPr>
              <w:rPr>
                <w:ins w:id="1302"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 calculated considering technical provisions without any LTG measure.</w:t>
            </w:r>
          </w:p>
          <w:p w:rsidR="00546E4C" w:rsidRPr="00DF07B0" w:rsidRDefault="00546E4C">
            <w:pPr>
              <w:rPr>
                <w:rFonts w:ascii="Times New Roman" w:hAnsi="Times New Roman" w:cs="Times New Roman"/>
                <w:sz w:val="20"/>
                <w:szCs w:val="20"/>
              </w:rPr>
            </w:pPr>
            <w:ins w:id="1303" w:author="Author">
              <w:r w:rsidRPr="00DF07B0">
                <w:rPr>
                  <w:rFonts w:ascii="Times New Roman" w:hAnsi="Times New Roman" w:cs="Times New Roman"/>
                  <w:sz w:val="20"/>
                  <w:szCs w:val="20"/>
                </w:rPr>
                <w:t>If matching adjustment is not applicable report the same amount as in C0060.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C0090/R0050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matching adjustment set to zero – Eligible own funds to meet SCR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 due to the application of the matching adjustment. It shall include the impact of setting the volatility adjustment and the matching adjustment to zero.</w:t>
            </w:r>
          </w:p>
          <w:p w:rsidR="0095672C" w:rsidRPr="00DF07B0" w:rsidRDefault="0095672C">
            <w:pPr>
              <w:rPr>
                <w:rFonts w:ascii="Times New Roman" w:hAnsi="Times New Roman" w:cs="Times New Roman"/>
                <w:sz w:val="20"/>
                <w:szCs w:val="20"/>
              </w:rPr>
            </w:pPr>
          </w:p>
          <w:p w:rsidR="0095672C" w:rsidRPr="00DF07B0" w:rsidRDefault="0095672C" w:rsidP="009457CE">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eligible own funds to meet SCR calculated considering </w:t>
            </w:r>
            <w:ins w:id="1304" w:author="Author">
              <w:r w:rsidR="009457CE" w:rsidRPr="00DF07B0">
                <w:rPr>
                  <w:rFonts w:ascii="Times New Roman" w:hAnsi="Times New Roman" w:cs="Times New Roman"/>
                  <w:sz w:val="20"/>
                  <w:szCs w:val="20"/>
                  <w:rPrChange w:id="1305"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matching adjustment and without all the other transitional measures and the </w:t>
            </w:r>
            <w:del w:id="1306"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eligible own funds to meet SCR </w:t>
            </w:r>
            <w:ins w:id="1307" w:author="Author">
              <w:r w:rsidR="009457CE" w:rsidRPr="00DF07B0">
                <w:rPr>
                  <w:rFonts w:ascii="Times New Roman" w:hAnsi="Times New Roman" w:cs="Times New Roman"/>
                  <w:sz w:val="20"/>
                  <w:szCs w:val="20"/>
                  <w:rPrChange w:id="1308" w:author="Author">
                    <w:rPr>
                      <w:rFonts w:ascii="Times New Roman" w:hAnsi="Times New Roman" w:cs="Times New Roman"/>
                      <w:sz w:val="20"/>
                      <w:szCs w:val="20"/>
                      <w:highlight w:val="yellow"/>
                    </w:rPr>
                  </w:rPrChange>
                </w:rPr>
                <w:t>calculated with the</w:t>
              </w:r>
              <w:r w:rsidR="009457CE" w:rsidRPr="00DF07B0">
                <w:rPr>
                  <w:rFonts w:ascii="Times New Roman" w:hAnsi="Times New Roman" w:cs="Times New Roman"/>
                  <w:sz w:val="20"/>
                  <w:szCs w:val="20"/>
                </w:rPr>
                <w:t xml:space="preserve"> </w:t>
              </w:r>
            </w:ins>
            <w:del w:id="1309" w:author="Author">
              <w:r w:rsidRPr="00DF07B0" w:rsidDel="009457CE">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 xml:space="preserve">technical provisions reported under </w:t>
            </w:r>
            <w:del w:id="1310" w:author="Author">
              <w:r w:rsidRPr="00DF07B0" w:rsidDel="00F87EDC">
                <w:rPr>
                  <w:rFonts w:ascii="Times New Roman" w:hAnsi="Times New Roman" w:cs="Times New Roman"/>
                  <w:sz w:val="20"/>
                  <w:szCs w:val="20"/>
                </w:rPr>
                <w:delText xml:space="preserve">C0010, C0020, C0040 and </w:delText>
              </w:r>
            </w:del>
            <w:r w:rsidRPr="00DF07B0">
              <w:rPr>
                <w:rFonts w:ascii="Times New Roman" w:hAnsi="Times New Roman" w:cs="Times New Roman"/>
                <w:sz w:val="20"/>
                <w:szCs w:val="20"/>
              </w:rPr>
              <w:t xml:space="preserve">C0060.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C0100/R0050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all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Eligible own funds to meet SCR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eligible own funds to meet SCR due to the application of the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C0010/R0060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with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1</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calculated considering technical provisions including the adjustments due to the long term guarantee measures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C0020/R0060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technical provisions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1</w:t>
            </w:r>
          </w:p>
        </w:tc>
        <w:tc>
          <w:tcPr>
            <w:tcW w:w="4961" w:type="dxa"/>
          </w:tcPr>
          <w:p w:rsidR="0095672C" w:rsidRPr="00DF07B0" w:rsidRDefault="0095672C">
            <w:pPr>
              <w:rPr>
                <w:ins w:id="1311"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calculated considering technical provisions without the adjustment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but keeping the adjustments due to the volatility adjustment and the matching adjustment.</w:t>
            </w:r>
          </w:p>
          <w:p w:rsidR="00546E4C" w:rsidRPr="00DF07B0" w:rsidRDefault="00546E4C">
            <w:pPr>
              <w:rPr>
                <w:rFonts w:ascii="Times New Roman" w:hAnsi="Times New Roman" w:cs="Times New Roman"/>
                <w:sz w:val="20"/>
                <w:szCs w:val="20"/>
              </w:rPr>
            </w:pPr>
            <w:ins w:id="1312" w:author="Author">
              <w:r w:rsidRPr="00DF07B0">
                <w:rPr>
                  <w:rFonts w:ascii="Times New Roman" w:hAnsi="Times New Roman" w:cs="Times New Roman"/>
                  <w:sz w:val="20"/>
                  <w:szCs w:val="20"/>
                </w:rPr>
                <w:t>If transitional deduction to technical provisions is not applicable report the same amount as in C0010.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C0030/R0060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technical provisions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1</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due to the application of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RDefault="0095672C">
            <w:pPr>
              <w:rPr>
                <w:rFonts w:ascii="Times New Roman" w:hAnsi="Times New Roman" w:cs="Times New Roman"/>
                <w:sz w:val="20"/>
                <w:szCs w:val="20"/>
              </w:rPr>
            </w:pPr>
          </w:p>
          <w:p w:rsidR="0095672C" w:rsidRPr="00DF07B0" w:rsidRDefault="0095672C" w:rsidP="00722FDE">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calculated considering </w:t>
            </w:r>
            <w:ins w:id="1313" w:author="Author">
              <w:r w:rsidR="00722FDE" w:rsidRPr="00DF07B0">
                <w:rPr>
                  <w:rFonts w:ascii="Times New Roman" w:hAnsi="Times New Roman" w:cs="Times New Roman"/>
                  <w:sz w:val="20"/>
                  <w:szCs w:val="20"/>
                  <w:rPrChange w:id="1314"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technical provisions without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and </w:t>
            </w:r>
            <w:ins w:id="1315" w:author="Author">
              <w:r w:rsidR="00722FDE" w:rsidRPr="00DF07B0">
                <w:rPr>
                  <w:rFonts w:ascii="Times New Roman" w:hAnsi="Times New Roman" w:cs="Times New Roman"/>
                  <w:sz w:val="20"/>
                  <w:szCs w:val="20"/>
                </w:rPr>
                <w:t xml:space="preserve">the eligible own funds to meet SCR–Tier 1 calculated with the </w:t>
              </w:r>
            </w:ins>
            <w:del w:id="1316" w:author="Author">
              <w:r w:rsidRPr="00DF07B0" w:rsidDel="00722FDE">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technical provisions with LTG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C0040/R0060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interest rate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1</w:t>
            </w:r>
          </w:p>
        </w:tc>
        <w:tc>
          <w:tcPr>
            <w:tcW w:w="4961" w:type="dxa"/>
          </w:tcPr>
          <w:p w:rsidR="0095672C" w:rsidRPr="00DF07B0" w:rsidRDefault="0095672C">
            <w:pPr>
              <w:rPr>
                <w:ins w:id="1317"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calculated considering technical provisions without the adjustment due to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but keeping the adjustments due to the volatility adjustment and the matching adjustment.</w:t>
            </w:r>
          </w:p>
          <w:p w:rsidR="00546E4C" w:rsidRPr="00DF07B0" w:rsidRDefault="00546E4C">
            <w:pPr>
              <w:rPr>
                <w:rFonts w:ascii="Times New Roman" w:hAnsi="Times New Roman" w:cs="Times New Roman"/>
                <w:sz w:val="20"/>
                <w:szCs w:val="20"/>
              </w:rPr>
            </w:pPr>
            <w:ins w:id="1318" w:author="Author">
              <w:r w:rsidRPr="00DF07B0">
                <w:rPr>
                  <w:rFonts w:ascii="Times New Roman" w:hAnsi="Times New Roman" w:cs="Times New Roman"/>
                  <w:sz w:val="20"/>
                  <w:szCs w:val="20"/>
                </w:rPr>
                <w:t>If transitional adjustment to the relevant risk-free interest rate term structure is not applicable report the same amount as in C0020.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C0050/R0060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interest rate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1</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due to the application of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FE2133">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 xml:space="preserve">1 </w:t>
            </w:r>
            <w:r w:rsidRPr="00DF07B0">
              <w:rPr>
                <w:rFonts w:ascii="Times New Roman" w:hAnsi="Times New Roman" w:cs="Times New Roman"/>
                <w:sz w:val="20"/>
                <w:szCs w:val="20"/>
              </w:rPr>
              <w:t xml:space="preserve">calculated considering </w:t>
            </w:r>
            <w:ins w:id="1319" w:author="Author">
              <w:r w:rsidR="009457CE" w:rsidRPr="00DF07B0">
                <w:rPr>
                  <w:rFonts w:ascii="Times New Roman" w:hAnsi="Times New Roman" w:cs="Times New Roman"/>
                  <w:sz w:val="20"/>
                  <w:szCs w:val="20"/>
                  <w:rPrChange w:id="1320"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 xml:space="preserve">and </w:t>
            </w:r>
            <w:del w:id="1321" w:author="Author">
              <w:r w:rsidRPr="00DF07B0" w:rsidDel="00E7562E">
                <w:rPr>
                  <w:rFonts w:ascii="Times New Roman" w:hAnsi="Times New Roman" w:cs="Times New Roman"/>
                  <w:sz w:val="20"/>
                  <w:szCs w:val="20"/>
                </w:rPr>
                <w:delText xml:space="preserve">considering </w:delText>
              </w:r>
            </w:del>
            <w:ins w:id="1322" w:author="Author">
              <w:r w:rsidR="00E7562E" w:rsidRPr="00DF07B0">
                <w:rPr>
                  <w:rFonts w:ascii="Times New Roman" w:hAnsi="Times New Roman" w:cs="Times New Roman"/>
                  <w:sz w:val="20"/>
                  <w:szCs w:val="20"/>
                </w:rPr>
                <w:t xml:space="preserve">the </w:t>
              </w:r>
              <w:r w:rsidR="009457CE" w:rsidRPr="00DF07B0">
                <w:rPr>
                  <w:rFonts w:ascii="Times New Roman" w:hAnsi="Times New Roman" w:cs="Times New Roman"/>
                  <w:sz w:val="20"/>
                  <w:szCs w:val="20"/>
                </w:rPr>
                <w:t xml:space="preserve">eligible own funds to meet SCR–Tier 1 calculated with the </w:t>
              </w:r>
            </w:ins>
            <w:r w:rsidRPr="00DF07B0">
              <w:rPr>
                <w:rFonts w:ascii="Times New Roman" w:hAnsi="Times New Roman" w:cs="Times New Roman"/>
                <w:sz w:val="20"/>
                <w:szCs w:val="20"/>
              </w:rPr>
              <w:t xml:space="preserve">technical provisions </w:t>
            </w:r>
            <w:ins w:id="1323" w:author="Author">
              <w:r w:rsidR="00546E4C" w:rsidRPr="00DF07B0">
                <w:rPr>
                  <w:rFonts w:ascii="Times New Roman" w:hAnsi="Times New Roman" w:cs="Times New Roman"/>
                  <w:sz w:val="20"/>
                  <w:szCs w:val="20"/>
                </w:rPr>
                <w:t>reported under C0020</w:t>
              </w:r>
            </w:ins>
            <w:del w:id="1324" w:author="Author">
              <w:r w:rsidRPr="00DF07B0" w:rsidDel="00546E4C">
                <w:rPr>
                  <w:rFonts w:ascii="Times New Roman" w:hAnsi="Times New Roman" w:cs="Times New Roman"/>
                  <w:sz w:val="20"/>
                  <w:szCs w:val="20"/>
                </w:rPr>
                <w:delText>with</w:delText>
              </w:r>
              <w:r w:rsidRPr="00DF07B0" w:rsidDel="00E7562E">
                <w:rPr>
                  <w:rFonts w:ascii="Times New Roman" w:hAnsi="Times New Roman" w:cs="Times New Roman"/>
                  <w:sz w:val="20"/>
                  <w:szCs w:val="20"/>
                </w:rPr>
                <w:delText xml:space="preserve"> LTG and</w:delText>
              </w:r>
              <w:r w:rsidRPr="00DF07B0" w:rsidDel="00546E4C">
                <w:rPr>
                  <w:rFonts w:ascii="Times New Roman" w:hAnsi="Times New Roman" w:cs="Times New Roman"/>
                  <w:sz w:val="20"/>
                  <w:szCs w:val="20"/>
                </w:rPr>
                <w:delText xml:space="preserve"> transitional </w:delText>
              </w:r>
              <w:r w:rsidRPr="00DF07B0" w:rsidDel="00E7562E">
                <w:rPr>
                  <w:rFonts w:ascii="Times New Roman" w:hAnsi="Times New Roman" w:cs="Times New Roman"/>
                  <w:sz w:val="20"/>
                  <w:szCs w:val="20"/>
                </w:rPr>
                <w:delText>measures</w:delText>
              </w:r>
            </w:del>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C0060/R0060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volatility adjustment and without other transitional measures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1</w:t>
            </w:r>
          </w:p>
        </w:tc>
        <w:tc>
          <w:tcPr>
            <w:tcW w:w="4961" w:type="dxa"/>
          </w:tcPr>
          <w:p w:rsidR="0095672C" w:rsidRPr="00DF07B0" w:rsidRDefault="0095672C">
            <w:pPr>
              <w:rPr>
                <w:ins w:id="1325"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calculated considering technical provisions without the adjustments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xml:space="preserve"> and the volatility adjustment, but keeping the adjustments due to the matching adjustment.</w:t>
            </w:r>
          </w:p>
          <w:p w:rsidR="00546E4C" w:rsidRPr="00DF07B0" w:rsidRDefault="00546E4C">
            <w:pPr>
              <w:rPr>
                <w:rFonts w:ascii="Times New Roman" w:hAnsi="Times New Roman" w:cs="Times New Roman"/>
                <w:sz w:val="20"/>
                <w:szCs w:val="20"/>
              </w:rPr>
            </w:pPr>
            <w:ins w:id="1326" w:author="Author">
              <w:r w:rsidRPr="00DF07B0">
                <w:rPr>
                  <w:rFonts w:ascii="Times New Roman" w:hAnsi="Times New Roman" w:cs="Times New Roman"/>
                  <w:sz w:val="20"/>
                  <w:szCs w:val="20"/>
                </w:rPr>
                <w:t>If volatility adjustment is not applicable report the same amount as in C0040.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C0070/R0060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volatility adjustment set to zero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1</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w:t>
            </w:r>
            <w:r w:rsidR="00FE274F" w:rsidRPr="00DF07B0">
              <w:rPr>
                <w:rFonts w:ascii="Times New Roman" w:hAnsi="Times New Roman" w:cs="Times New Roman"/>
                <w:sz w:val="20"/>
                <w:szCs w:val="20"/>
              </w:rPr>
              <w:t xml:space="preserve"> 1</w:t>
            </w:r>
            <w:r w:rsidRPr="00DF07B0">
              <w:rPr>
                <w:rFonts w:ascii="Times New Roman" w:hAnsi="Times New Roman" w:cs="Times New Roman"/>
                <w:sz w:val="20"/>
                <w:szCs w:val="20"/>
              </w:rPr>
              <w:t xml:space="preserve"> due to the application of the volatility adjustment. It shall reflect the impact of setting the volatility adjustment to zero.</w:t>
            </w:r>
          </w:p>
          <w:p w:rsidR="0095672C" w:rsidRPr="00DF07B0" w:rsidRDefault="0095672C">
            <w:pPr>
              <w:rPr>
                <w:rFonts w:ascii="Times New Roman" w:hAnsi="Times New Roman" w:cs="Times New Roman"/>
                <w:sz w:val="20"/>
                <w:szCs w:val="20"/>
              </w:rPr>
            </w:pPr>
          </w:p>
          <w:p w:rsidR="0095672C" w:rsidRPr="00DF07B0" w:rsidRDefault="0095672C" w:rsidP="00F87EDC">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w:t>
            </w:r>
            <w:ins w:id="1327" w:author="Author">
              <w:r w:rsidR="00EE27FE" w:rsidRPr="00DF07B0">
                <w:rPr>
                  <w:rFonts w:ascii="Times New Roman" w:hAnsi="Times New Roman" w:cs="Times New Roman"/>
                  <w:sz w:val="20"/>
                  <w:szCs w:val="20"/>
                  <w:rPrChange w:id="1328" w:author="Author">
                    <w:rPr>
                      <w:rFonts w:ascii="Times New Roman" w:hAnsi="Times New Roman" w:cs="Times New Roman"/>
                      <w:sz w:val="20"/>
                      <w:szCs w:val="20"/>
                      <w:highlight w:val="yellow"/>
                    </w:rPr>
                  </w:rPrChange>
                </w:rPr>
                <w:t>calculated</w:t>
              </w:r>
              <w:r w:rsidR="00EE27FE"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considering </w:t>
            </w:r>
            <w:ins w:id="1329" w:author="Author">
              <w:r w:rsidR="009457CE" w:rsidRPr="00DF07B0">
                <w:rPr>
                  <w:rFonts w:ascii="Times New Roman" w:hAnsi="Times New Roman" w:cs="Times New Roman"/>
                  <w:sz w:val="20"/>
                  <w:szCs w:val="20"/>
                  <w:rPrChange w:id="1330"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volatility adjustment and without other transitional measures and the </w:t>
            </w:r>
            <w:del w:id="1331"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w:t>
            </w:r>
            <w:ins w:id="1332" w:author="Author">
              <w:r w:rsidR="009457CE" w:rsidRPr="00DF07B0">
                <w:rPr>
                  <w:rFonts w:ascii="Times New Roman" w:hAnsi="Times New Roman" w:cs="Times New Roman"/>
                  <w:sz w:val="20"/>
                  <w:szCs w:val="20"/>
                  <w:rPrChange w:id="1333" w:author="Author">
                    <w:rPr>
                      <w:rFonts w:ascii="Times New Roman" w:hAnsi="Times New Roman" w:cs="Times New Roman"/>
                      <w:sz w:val="20"/>
                      <w:szCs w:val="20"/>
                      <w:highlight w:val="yellow"/>
                    </w:rPr>
                  </w:rPrChange>
                </w:rPr>
                <w:t>calculated with the</w:t>
              </w:r>
              <w:r w:rsidR="009457CE" w:rsidRPr="00DF07B0">
                <w:rPr>
                  <w:rFonts w:ascii="Times New Roman" w:hAnsi="Times New Roman" w:cs="Times New Roman"/>
                  <w:sz w:val="20"/>
                  <w:szCs w:val="20"/>
                </w:rPr>
                <w:t xml:space="preserve"> </w:t>
              </w:r>
            </w:ins>
            <w:del w:id="1334" w:author="Author">
              <w:r w:rsidRPr="00DF07B0" w:rsidDel="009457CE">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 xml:space="preserve">technical provisions reported under </w:t>
            </w:r>
            <w:del w:id="1335" w:author="Author">
              <w:r w:rsidRPr="00DF07B0" w:rsidDel="00F87EDC">
                <w:rPr>
                  <w:rFonts w:ascii="Times New Roman" w:hAnsi="Times New Roman" w:cs="Times New Roman"/>
                  <w:sz w:val="20"/>
                  <w:szCs w:val="20"/>
                </w:rPr>
                <w:delText xml:space="preserve">C0010, C0020 and </w:delText>
              </w:r>
            </w:del>
            <w:r w:rsidRPr="00DF07B0">
              <w:rPr>
                <w:rFonts w:ascii="Times New Roman" w:hAnsi="Times New Roman" w:cs="Times New Roman"/>
                <w:sz w:val="20"/>
                <w:szCs w:val="20"/>
              </w:rPr>
              <w:t xml:space="preserve">C0040.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C0080/R0060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matching adjustment and without all the others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1</w:t>
            </w:r>
          </w:p>
        </w:tc>
        <w:tc>
          <w:tcPr>
            <w:tcW w:w="4961" w:type="dxa"/>
          </w:tcPr>
          <w:p w:rsidR="0095672C" w:rsidRPr="00DF07B0" w:rsidRDefault="0095672C">
            <w:pPr>
              <w:rPr>
                <w:ins w:id="1336"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calculated considering technical provisions without any LTG measure.</w:t>
            </w:r>
          </w:p>
          <w:p w:rsidR="00546E4C" w:rsidRPr="00DF07B0" w:rsidRDefault="00546E4C">
            <w:pPr>
              <w:rPr>
                <w:rFonts w:ascii="Times New Roman" w:hAnsi="Times New Roman" w:cs="Times New Roman"/>
                <w:sz w:val="20"/>
                <w:szCs w:val="20"/>
              </w:rPr>
            </w:pPr>
            <w:ins w:id="1337" w:author="Author">
              <w:r w:rsidRPr="00DF07B0">
                <w:rPr>
                  <w:rFonts w:ascii="Times New Roman" w:hAnsi="Times New Roman" w:cs="Times New Roman"/>
                  <w:sz w:val="20"/>
                  <w:szCs w:val="20"/>
                </w:rPr>
                <w:t>If matching adjustment is not applicable report the same amount as in C0060.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C0090/R0060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matching adjustment set to zero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1</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rsidR="0095672C" w:rsidRPr="00DF07B0" w:rsidRDefault="0095672C">
            <w:pPr>
              <w:rPr>
                <w:rFonts w:ascii="Times New Roman" w:hAnsi="Times New Roman" w:cs="Times New Roman"/>
                <w:sz w:val="20"/>
                <w:szCs w:val="20"/>
              </w:rPr>
            </w:pPr>
          </w:p>
          <w:p w:rsidR="0095672C" w:rsidRPr="00DF07B0" w:rsidRDefault="0095672C" w:rsidP="009457CE">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calculated considering </w:t>
            </w:r>
            <w:ins w:id="1338" w:author="Author">
              <w:r w:rsidR="009457CE" w:rsidRPr="00DF07B0">
                <w:rPr>
                  <w:rFonts w:ascii="Times New Roman" w:hAnsi="Times New Roman" w:cs="Times New Roman"/>
                  <w:sz w:val="20"/>
                  <w:szCs w:val="20"/>
                  <w:rPrChange w:id="1339"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matching adjustment and without all the other transitional measures and the </w:t>
            </w:r>
            <w:del w:id="1340"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1</w:t>
            </w:r>
            <w:r w:rsidRPr="00DF07B0">
              <w:rPr>
                <w:rFonts w:ascii="Times New Roman" w:hAnsi="Times New Roman" w:cs="Times New Roman"/>
                <w:sz w:val="20"/>
                <w:szCs w:val="20"/>
              </w:rPr>
              <w:t xml:space="preserve"> </w:t>
            </w:r>
            <w:ins w:id="1341" w:author="Author">
              <w:r w:rsidR="009457CE" w:rsidRPr="00DF07B0">
                <w:rPr>
                  <w:rFonts w:ascii="Times New Roman" w:hAnsi="Times New Roman" w:cs="Times New Roman"/>
                  <w:sz w:val="20"/>
                  <w:szCs w:val="20"/>
                  <w:rPrChange w:id="1342" w:author="Author">
                    <w:rPr>
                      <w:rFonts w:ascii="Times New Roman" w:hAnsi="Times New Roman" w:cs="Times New Roman"/>
                      <w:sz w:val="20"/>
                      <w:szCs w:val="20"/>
                      <w:highlight w:val="yellow"/>
                    </w:rPr>
                  </w:rPrChange>
                </w:rPr>
                <w:t>calculated with the</w:t>
              </w:r>
              <w:r w:rsidR="009457CE" w:rsidRPr="00DF07B0">
                <w:rPr>
                  <w:rFonts w:ascii="Times New Roman" w:hAnsi="Times New Roman" w:cs="Times New Roman"/>
                  <w:sz w:val="20"/>
                  <w:szCs w:val="20"/>
                </w:rPr>
                <w:t xml:space="preserve"> </w:t>
              </w:r>
            </w:ins>
            <w:del w:id="1343" w:author="Author">
              <w:r w:rsidRPr="00DF07B0" w:rsidDel="009457CE">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 xml:space="preserve">technical provisions reported under </w:t>
            </w:r>
            <w:del w:id="1344" w:author="Author">
              <w:r w:rsidRPr="00DF07B0" w:rsidDel="00F87EDC">
                <w:rPr>
                  <w:rFonts w:ascii="Times New Roman" w:hAnsi="Times New Roman" w:cs="Times New Roman"/>
                  <w:sz w:val="20"/>
                  <w:szCs w:val="20"/>
                </w:rPr>
                <w:delText xml:space="preserve">C0010, C0020, C0040 and </w:delText>
              </w:r>
            </w:del>
            <w:r w:rsidRPr="00DF07B0">
              <w:rPr>
                <w:rFonts w:ascii="Times New Roman" w:hAnsi="Times New Roman" w:cs="Times New Roman"/>
                <w:sz w:val="20"/>
                <w:szCs w:val="20"/>
              </w:rPr>
              <w:t xml:space="preserve">C0060.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C0100/R0060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all LTG measures and </w:t>
            </w:r>
            <w:proofErr w:type="spellStart"/>
            <w:r w:rsidRPr="00DF07B0">
              <w:rPr>
                <w:rFonts w:ascii="Times New Roman" w:hAnsi="Times New Roman" w:cs="Times New Roman"/>
                <w:sz w:val="20"/>
                <w:szCs w:val="20"/>
              </w:rPr>
              <w:lastRenderedPageBreak/>
              <w:t>transitionals</w:t>
            </w:r>
            <w:proofErr w:type="spellEnd"/>
            <w:r w:rsidRPr="00DF07B0">
              <w:rPr>
                <w:rFonts w:ascii="Times New Roman" w:hAnsi="Times New Roman" w:cs="Times New Roman"/>
                <w:sz w:val="20"/>
                <w:szCs w:val="20"/>
              </w:rPr>
              <w:t xml:space="preserv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1</w:t>
            </w:r>
          </w:p>
        </w:tc>
        <w:tc>
          <w:tcPr>
            <w:tcW w:w="4961" w:type="dxa"/>
          </w:tcPr>
          <w:p w:rsidR="0095672C" w:rsidRPr="00DF07B0" w:rsidRDefault="0095672C" w:rsidP="00FE274F">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Amount of the adjustment to the eligible own funds to </w:t>
            </w:r>
            <w:r w:rsidRPr="00DF07B0">
              <w:rPr>
                <w:rFonts w:ascii="Times New Roman" w:hAnsi="Times New Roman" w:cs="Times New Roman"/>
                <w:sz w:val="20"/>
                <w:szCs w:val="20"/>
              </w:rPr>
              <w:lastRenderedPageBreak/>
              <w:t>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 xml:space="preserve">1 </w:t>
            </w:r>
            <w:r w:rsidRPr="00DF07B0">
              <w:rPr>
                <w:rFonts w:ascii="Times New Roman" w:hAnsi="Times New Roman" w:cs="Times New Roman"/>
                <w:sz w:val="20"/>
                <w:szCs w:val="20"/>
              </w:rPr>
              <w:t xml:space="preserve">due to the application of the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C0010/R0070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with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w:t>
            </w:r>
            <w:r w:rsidR="00975FAF" w:rsidRPr="00DF07B0">
              <w:rPr>
                <w:rFonts w:ascii="Times New Roman" w:hAnsi="Times New Roman" w:cs="Times New Roman"/>
                <w:sz w:val="20"/>
                <w:szCs w:val="20"/>
              </w:rPr>
              <w:t xml:space="preserve"> 2</w:t>
            </w:r>
          </w:p>
        </w:tc>
        <w:tc>
          <w:tcPr>
            <w:tcW w:w="4961" w:type="dxa"/>
          </w:tcPr>
          <w:p w:rsidR="0095672C" w:rsidRPr="00DF07B0" w:rsidRDefault="0095672C" w:rsidP="00FE274F">
            <w:pPr>
              <w:rP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 xml:space="preserve">2 </w:t>
            </w:r>
            <w:r w:rsidRPr="00DF07B0">
              <w:rPr>
                <w:rFonts w:ascii="Times New Roman" w:hAnsi="Times New Roman" w:cs="Times New Roman"/>
                <w:sz w:val="20"/>
                <w:szCs w:val="20"/>
              </w:rPr>
              <w:t>calculated considering technical provisions including the adjustments due to the long term guarantee measures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C0020/R0070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technical provisions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2</w:t>
            </w:r>
          </w:p>
        </w:tc>
        <w:tc>
          <w:tcPr>
            <w:tcW w:w="4961" w:type="dxa"/>
          </w:tcPr>
          <w:p w:rsidR="0095672C" w:rsidRPr="00DF07B0" w:rsidRDefault="0095672C">
            <w:pPr>
              <w:rPr>
                <w:ins w:id="1345"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calculated considering technical provisions without the adjustment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but keeping the adjustments due to the volatility adjustment and the matching adjustment.</w:t>
            </w:r>
          </w:p>
          <w:p w:rsidR="00546E4C" w:rsidRPr="00DF07B0" w:rsidRDefault="00546E4C">
            <w:pPr>
              <w:rPr>
                <w:rFonts w:ascii="Times New Roman" w:hAnsi="Times New Roman" w:cs="Times New Roman"/>
                <w:sz w:val="20"/>
                <w:szCs w:val="20"/>
              </w:rPr>
            </w:pPr>
            <w:ins w:id="1346" w:author="Author">
              <w:r w:rsidRPr="00DF07B0">
                <w:rPr>
                  <w:rFonts w:ascii="Times New Roman" w:hAnsi="Times New Roman" w:cs="Times New Roman"/>
                  <w:sz w:val="20"/>
                  <w:szCs w:val="20"/>
                </w:rPr>
                <w:t>If transitional deduction to technical provisions is not applicable report the same amount as in C0010.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C0030/R0070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technical provisions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2</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due to the application of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calculated considering </w:t>
            </w:r>
            <w:ins w:id="1347" w:author="Author">
              <w:r w:rsidR="00722FDE" w:rsidRPr="00DF07B0">
                <w:rPr>
                  <w:rFonts w:ascii="Times New Roman" w:hAnsi="Times New Roman" w:cs="Times New Roman"/>
                  <w:sz w:val="20"/>
                  <w:szCs w:val="20"/>
                  <w:rPrChange w:id="1348"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technical provisions without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and </w:t>
            </w:r>
            <w:ins w:id="1349" w:author="Author">
              <w:r w:rsidR="00722FDE" w:rsidRPr="00DF07B0">
                <w:rPr>
                  <w:rFonts w:ascii="Times New Roman" w:hAnsi="Times New Roman" w:cs="Times New Roman"/>
                  <w:sz w:val="20"/>
                  <w:szCs w:val="20"/>
                </w:rPr>
                <w:t xml:space="preserve">the eligible own funds to meet SCR–Tier 2 </w:t>
              </w:r>
            </w:ins>
            <w:del w:id="1350" w:author="Author">
              <w:r w:rsidRPr="00DF07B0" w:rsidDel="00722FDE">
                <w:rPr>
                  <w:rFonts w:ascii="Times New Roman" w:hAnsi="Times New Roman" w:cs="Times New Roman"/>
                  <w:sz w:val="20"/>
                  <w:szCs w:val="20"/>
                </w:rPr>
                <w:delText xml:space="preserve">considering </w:delText>
              </w:r>
            </w:del>
            <w:ins w:id="1351" w:author="Author">
              <w:r w:rsidR="00722FDE" w:rsidRPr="00DF07B0">
                <w:rPr>
                  <w:rFonts w:ascii="Times New Roman" w:hAnsi="Times New Roman" w:cs="Times New Roman"/>
                  <w:sz w:val="20"/>
                  <w:szCs w:val="20"/>
                  <w:rPrChange w:id="1352" w:author="Author">
                    <w:rPr>
                      <w:rFonts w:ascii="Times New Roman" w:hAnsi="Times New Roman" w:cs="Times New Roman"/>
                      <w:sz w:val="20"/>
                      <w:szCs w:val="20"/>
                      <w:highlight w:val="yellow"/>
                    </w:rPr>
                  </w:rPrChange>
                </w:rPr>
                <w:t>calculated with the</w:t>
              </w:r>
              <w:r w:rsidR="00722FDE"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technical provisions with LTG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C0040/R0070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interest rate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2</w:t>
            </w:r>
          </w:p>
        </w:tc>
        <w:tc>
          <w:tcPr>
            <w:tcW w:w="4961" w:type="dxa"/>
          </w:tcPr>
          <w:p w:rsidR="0095672C" w:rsidRPr="00DF07B0" w:rsidRDefault="0095672C">
            <w:pPr>
              <w:rPr>
                <w:ins w:id="1353"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calculated considering technical provisions without the adjustment due to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but keeping the adjustments due to the volatility adjustment and the matching adjustment.</w:t>
            </w:r>
          </w:p>
          <w:p w:rsidR="00546E4C" w:rsidRPr="00DF07B0" w:rsidRDefault="00546E4C">
            <w:pPr>
              <w:rPr>
                <w:rFonts w:ascii="Times New Roman" w:hAnsi="Times New Roman" w:cs="Times New Roman"/>
                <w:sz w:val="20"/>
                <w:szCs w:val="20"/>
              </w:rPr>
            </w:pPr>
            <w:ins w:id="1354" w:author="Author">
              <w:r w:rsidRPr="00DF07B0">
                <w:rPr>
                  <w:rFonts w:ascii="Times New Roman" w:hAnsi="Times New Roman" w:cs="Times New Roman"/>
                  <w:sz w:val="20"/>
                  <w:szCs w:val="20"/>
                </w:rPr>
                <w:t>If transitional adjustment to the relevant risk-free interest rate term structure is not applicable report the same amount as in C0020.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C0050/R0070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interest rate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2</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due to the application of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FE2133">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calculated considering </w:t>
            </w:r>
            <w:ins w:id="1355" w:author="Author">
              <w:r w:rsidR="009457CE" w:rsidRPr="00DF07B0">
                <w:rPr>
                  <w:rFonts w:ascii="Times New Roman" w:hAnsi="Times New Roman" w:cs="Times New Roman"/>
                  <w:sz w:val="20"/>
                  <w:szCs w:val="20"/>
                  <w:rPrChange w:id="1356"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 xml:space="preserve">and </w:t>
            </w:r>
            <w:del w:id="1357" w:author="Author">
              <w:r w:rsidRPr="00DF07B0" w:rsidDel="00E7562E">
                <w:rPr>
                  <w:rFonts w:ascii="Times New Roman" w:hAnsi="Times New Roman" w:cs="Times New Roman"/>
                  <w:sz w:val="20"/>
                  <w:szCs w:val="20"/>
                </w:rPr>
                <w:delText xml:space="preserve">considering </w:delText>
              </w:r>
            </w:del>
            <w:ins w:id="1358" w:author="Author">
              <w:r w:rsidR="00E7562E" w:rsidRPr="00DF07B0">
                <w:rPr>
                  <w:rFonts w:ascii="Times New Roman" w:hAnsi="Times New Roman" w:cs="Times New Roman"/>
                  <w:sz w:val="20"/>
                  <w:szCs w:val="20"/>
                </w:rPr>
                <w:t xml:space="preserve">the </w:t>
              </w:r>
              <w:r w:rsidR="009457CE" w:rsidRPr="00DF07B0">
                <w:rPr>
                  <w:rFonts w:ascii="Times New Roman" w:hAnsi="Times New Roman" w:cs="Times New Roman"/>
                  <w:sz w:val="20"/>
                  <w:szCs w:val="20"/>
                </w:rPr>
                <w:t xml:space="preserve">eligible own funds to meet SCR–Tier 2 </w:t>
              </w:r>
              <w:r w:rsidR="001A49AC" w:rsidRPr="00DF07B0">
                <w:rPr>
                  <w:rFonts w:ascii="Times New Roman" w:hAnsi="Times New Roman" w:cs="Times New Roman"/>
                  <w:sz w:val="20"/>
                  <w:szCs w:val="20"/>
                  <w:rPrChange w:id="1359" w:author="Author">
                    <w:rPr>
                      <w:rFonts w:ascii="Times New Roman" w:hAnsi="Times New Roman" w:cs="Times New Roman"/>
                      <w:sz w:val="20"/>
                      <w:szCs w:val="20"/>
                      <w:highlight w:val="yellow"/>
                    </w:rPr>
                  </w:rPrChange>
                </w:rPr>
                <w:t>calculated with the</w:t>
              </w:r>
              <w:r w:rsidR="001A49AC"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technical provisions </w:t>
            </w:r>
            <w:ins w:id="1360" w:author="Author">
              <w:r w:rsidR="00546E4C" w:rsidRPr="00DF07B0">
                <w:rPr>
                  <w:rFonts w:ascii="Times New Roman" w:hAnsi="Times New Roman" w:cs="Times New Roman"/>
                  <w:sz w:val="20"/>
                  <w:szCs w:val="20"/>
                </w:rPr>
                <w:t>reported under C0020</w:t>
              </w:r>
            </w:ins>
            <w:del w:id="1361" w:author="Author">
              <w:r w:rsidRPr="00DF07B0" w:rsidDel="00546E4C">
                <w:rPr>
                  <w:rFonts w:ascii="Times New Roman" w:hAnsi="Times New Roman" w:cs="Times New Roman"/>
                  <w:sz w:val="20"/>
                  <w:szCs w:val="20"/>
                </w:rPr>
                <w:delText>with</w:delText>
              </w:r>
              <w:r w:rsidRPr="00DF07B0" w:rsidDel="00E7562E">
                <w:rPr>
                  <w:rFonts w:ascii="Times New Roman" w:hAnsi="Times New Roman" w:cs="Times New Roman"/>
                  <w:sz w:val="20"/>
                  <w:szCs w:val="20"/>
                </w:rPr>
                <w:delText xml:space="preserve"> LTG and </w:delText>
              </w:r>
              <w:r w:rsidRPr="00DF07B0" w:rsidDel="00546E4C">
                <w:rPr>
                  <w:rFonts w:ascii="Times New Roman" w:hAnsi="Times New Roman" w:cs="Times New Roman"/>
                  <w:sz w:val="20"/>
                  <w:szCs w:val="20"/>
                </w:rPr>
                <w:delText xml:space="preserve">transitional </w:delText>
              </w:r>
              <w:r w:rsidRPr="00DF07B0" w:rsidDel="00E7562E">
                <w:rPr>
                  <w:rFonts w:ascii="Times New Roman" w:hAnsi="Times New Roman" w:cs="Times New Roman"/>
                  <w:sz w:val="20"/>
                  <w:szCs w:val="20"/>
                </w:rPr>
                <w:delText>measures</w:delText>
              </w:r>
            </w:del>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C0060/R0070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volatility adjustment and without other transitional measures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2</w:t>
            </w:r>
          </w:p>
        </w:tc>
        <w:tc>
          <w:tcPr>
            <w:tcW w:w="4961" w:type="dxa"/>
          </w:tcPr>
          <w:p w:rsidR="0095672C" w:rsidRPr="00DF07B0" w:rsidRDefault="0095672C">
            <w:pPr>
              <w:rPr>
                <w:ins w:id="1362"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calculated considering technical provisions without the adjustments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and the volatility adjustment, but keeping the adjustments due to the matching adjustment.</w:t>
            </w:r>
          </w:p>
          <w:p w:rsidR="00546E4C" w:rsidRPr="00DF07B0" w:rsidRDefault="00546E4C">
            <w:pPr>
              <w:rPr>
                <w:rFonts w:ascii="Times New Roman" w:hAnsi="Times New Roman" w:cs="Times New Roman"/>
                <w:sz w:val="20"/>
                <w:szCs w:val="20"/>
              </w:rPr>
            </w:pPr>
            <w:ins w:id="1363" w:author="Author">
              <w:r w:rsidRPr="00DF07B0">
                <w:rPr>
                  <w:rFonts w:ascii="Times New Roman" w:hAnsi="Times New Roman" w:cs="Times New Roman"/>
                  <w:sz w:val="20"/>
                  <w:szCs w:val="20"/>
                </w:rPr>
                <w:t>If volatility adjustment is not applicable report the same amount as in C0040.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C0070/R0070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volatility adjustment set to zero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2</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due to the application of the volatility adjustment. It shall reflect the impact of setting the volatility adjustment to zero.</w:t>
            </w:r>
          </w:p>
          <w:p w:rsidR="0095672C" w:rsidRPr="00DF07B0" w:rsidRDefault="0095672C">
            <w:pPr>
              <w:rPr>
                <w:rFonts w:ascii="Times New Roman" w:hAnsi="Times New Roman" w:cs="Times New Roman"/>
                <w:sz w:val="20"/>
                <w:szCs w:val="20"/>
              </w:rPr>
            </w:pPr>
          </w:p>
          <w:p w:rsidR="0095672C" w:rsidRPr="00DF07B0" w:rsidRDefault="0095672C" w:rsidP="00F87EDC">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w:t>
            </w:r>
            <w:ins w:id="1364" w:author="Author">
              <w:r w:rsidR="00EE27FE" w:rsidRPr="00DF07B0">
                <w:rPr>
                  <w:rFonts w:ascii="Times New Roman" w:hAnsi="Times New Roman" w:cs="Times New Roman"/>
                  <w:sz w:val="20"/>
                  <w:szCs w:val="20"/>
                  <w:rPrChange w:id="1365" w:author="Author">
                    <w:rPr>
                      <w:rFonts w:ascii="Times New Roman" w:hAnsi="Times New Roman" w:cs="Times New Roman"/>
                      <w:sz w:val="20"/>
                      <w:szCs w:val="20"/>
                      <w:highlight w:val="yellow"/>
                    </w:rPr>
                  </w:rPrChange>
                </w:rPr>
                <w:t>calculated</w:t>
              </w:r>
              <w:r w:rsidR="00EE27FE"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considering </w:t>
            </w:r>
            <w:ins w:id="1366" w:author="Author">
              <w:r w:rsidR="009457CE" w:rsidRPr="00DF07B0">
                <w:rPr>
                  <w:rFonts w:ascii="Times New Roman" w:hAnsi="Times New Roman" w:cs="Times New Roman"/>
                  <w:sz w:val="20"/>
                  <w:szCs w:val="20"/>
                  <w:rPrChange w:id="1367"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w:t>
            </w:r>
            <w:r w:rsidRPr="00DF07B0">
              <w:rPr>
                <w:rFonts w:ascii="Times New Roman" w:hAnsi="Times New Roman" w:cs="Times New Roman"/>
                <w:sz w:val="20"/>
                <w:szCs w:val="20"/>
              </w:rPr>
              <w:lastRenderedPageBreak/>
              <w:t xml:space="preserve">provisions without volatility adjustment and without other transitional measures and the </w:t>
            </w:r>
            <w:del w:id="1368"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w:t>
            </w:r>
            <w:ins w:id="1369" w:author="Author">
              <w:r w:rsidR="009457CE" w:rsidRPr="00DF07B0">
                <w:rPr>
                  <w:rFonts w:ascii="Times New Roman" w:hAnsi="Times New Roman" w:cs="Times New Roman"/>
                  <w:sz w:val="20"/>
                  <w:szCs w:val="20"/>
                  <w:rPrChange w:id="1370" w:author="Author">
                    <w:rPr>
                      <w:rFonts w:ascii="Times New Roman" w:hAnsi="Times New Roman" w:cs="Times New Roman"/>
                      <w:sz w:val="20"/>
                      <w:szCs w:val="20"/>
                      <w:highlight w:val="yellow"/>
                    </w:rPr>
                  </w:rPrChange>
                </w:rPr>
                <w:t>calculated with the</w:t>
              </w:r>
              <w:r w:rsidR="009457CE" w:rsidRPr="00DF07B0">
                <w:rPr>
                  <w:rFonts w:ascii="Times New Roman" w:hAnsi="Times New Roman" w:cs="Times New Roman"/>
                  <w:sz w:val="20"/>
                  <w:szCs w:val="20"/>
                </w:rPr>
                <w:t xml:space="preserve"> </w:t>
              </w:r>
            </w:ins>
            <w:del w:id="1371" w:author="Author">
              <w:r w:rsidRPr="00DF07B0" w:rsidDel="009457CE">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 xml:space="preserve">technical provisions reported under </w:t>
            </w:r>
            <w:del w:id="1372" w:author="Author">
              <w:r w:rsidRPr="00DF07B0" w:rsidDel="00F87EDC">
                <w:rPr>
                  <w:rFonts w:ascii="Times New Roman" w:hAnsi="Times New Roman" w:cs="Times New Roman"/>
                  <w:sz w:val="20"/>
                  <w:szCs w:val="20"/>
                </w:rPr>
                <w:delText xml:space="preserve">C0010, C0020 and </w:delText>
              </w:r>
            </w:del>
            <w:r w:rsidRPr="00DF07B0">
              <w:rPr>
                <w:rFonts w:ascii="Times New Roman" w:hAnsi="Times New Roman" w:cs="Times New Roman"/>
                <w:sz w:val="20"/>
                <w:szCs w:val="20"/>
              </w:rPr>
              <w:t xml:space="preserve">C0040.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C0080/R0070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matching adjustment and without all the others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2</w:t>
            </w:r>
          </w:p>
        </w:tc>
        <w:tc>
          <w:tcPr>
            <w:tcW w:w="4961" w:type="dxa"/>
          </w:tcPr>
          <w:p w:rsidR="0095672C" w:rsidRPr="00DF07B0" w:rsidRDefault="0095672C">
            <w:pPr>
              <w:rPr>
                <w:ins w:id="1373"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calculated considering technical provisions without any LTG measure.</w:t>
            </w:r>
          </w:p>
          <w:p w:rsidR="00546E4C" w:rsidRPr="00DF07B0" w:rsidRDefault="00546E4C">
            <w:pPr>
              <w:rPr>
                <w:rFonts w:ascii="Times New Roman" w:hAnsi="Times New Roman" w:cs="Times New Roman"/>
                <w:sz w:val="20"/>
                <w:szCs w:val="20"/>
              </w:rPr>
            </w:pPr>
            <w:ins w:id="1374" w:author="Author">
              <w:r w:rsidRPr="00DF07B0">
                <w:rPr>
                  <w:rFonts w:ascii="Times New Roman" w:hAnsi="Times New Roman" w:cs="Times New Roman"/>
                  <w:sz w:val="20"/>
                  <w:szCs w:val="20"/>
                </w:rPr>
                <w:t>If matching adjustment is not applicable report the same amount as in C0060.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C0090/R0070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matching adjustment set to zero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2</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rsidR="0095672C" w:rsidRPr="00DF07B0" w:rsidRDefault="0095672C">
            <w:pPr>
              <w:rPr>
                <w:rFonts w:ascii="Times New Roman" w:hAnsi="Times New Roman" w:cs="Times New Roman"/>
                <w:sz w:val="20"/>
                <w:szCs w:val="20"/>
              </w:rPr>
            </w:pPr>
          </w:p>
          <w:p w:rsidR="0095672C" w:rsidRPr="00DF07B0" w:rsidRDefault="0095672C" w:rsidP="009457CE">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calculated considering </w:t>
            </w:r>
            <w:ins w:id="1375" w:author="Author">
              <w:r w:rsidR="009457CE" w:rsidRPr="00DF07B0">
                <w:rPr>
                  <w:rFonts w:ascii="Times New Roman" w:hAnsi="Times New Roman" w:cs="Times New Roman"/>
                  <w:sz w:val="20"/>
                  <w:szCs w:val="20"/>
                  <w:rPrChange w:id="1376"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matching adjustment and without all the other transitional measures and the </w:t>
            </w:r>
            <w:del w:id="1377" w:author="Author">
              <w:r w:rsidRPr="00DF07B0" w:rsidDel="00962E8A">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w:t>
            </w:r>
            <w:ins w:id="1378" w:author="Author">
              <w:r w:rsidR="009457CE" w:rsidRPr="00DF07B0">
                <w:rPr>
                  <w:rFonts w:ascii="Times New Roman" w:hAnsi="Times New Roman" w:cs="Times New Roman"/>
                  <w:sz w:val="20"/>
                  <w:szCs w:val="20"/>
                  <w:rPrChange w:id="1379" w:author="Author">
                    <w:rPr>
                      <w:rFonts w:ascii="Times New Roman" w:hAnsi="Times New Roman" w:cs="Times New Roman"/>
                      <w:sz w:val="20"/>
                      <w:szCs w:val="20"/>
                      <w:highlight w:val="yellow"/>
                    </w:rPr>
                  </w:rPrChange>
                </w:rPr>
                <w:t>calculated with the</w:t>
              </w:r>
              <w:r w:rsidR="009457CE" w:rsidRPr="00DF07B0">
                <w:rPr>
                  <w:rFonts w:ascii="Times New Roman" w:hAnsi="Times New Roman" w:cs="Times New Roman"/>
                  <w:sz w:val="20"/>
                  <w:szCs w:val="20"/>
                </w:rPr>
                <w:t xml:space="preserve"> </w:t>
              </w:r>
            </w:ins>
            <w:del w:id="1380" w:author="Author">
              <w:r w:rsidRPr="00DF07B0" w:rsidDel="009457CE">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 xml:space="preserve">technical provisions reported under </w:t>
            </w:r>
            <w:del w:id="1381" w:author="Author">
              <w:r w:rsidRPr="00DF07B0" w:rsidDel="00F87EDC">
                <w:rPr>
                  <w:rFonts w:ascii="Times New Roman" w:hAnsi="Times New Roman" w:cs="Times New Roman"/>
                  <w:sz w:val="20"/>
                  <w:szCs w:val="20"/>
                </w:rPr>
                <w:delText xml:space="preserve">C0010, C0020, C0040 and </w:delText>
              </w:r>
            </w:del>
            <w:r w:rsidRPr="00DF07B0">
              <w:rPr>
                <w:rFonts w:ascii="Times New Roman" w:hAnsi="Times New Roman" w:cs="Times New Roman"/>
                <w:sz w:val="20"/>
                <w:szCs w:val="20"/>
              </w:rPr>
              <w:t xml:space="preserve">C0060.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C0100/R0070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all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2</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2</w:t>
            </w:r>
            <w:r w:rsidRPr="00DF07B0">
              <w:rPr>
                <w:rFonts w:ascii="Times New Roman" w:hAnsi="Times New Roman" w:cs="Times New Roman"/>
                <w:sz w:val="20"/>
                <w:szCs w:val="20"/>
              </w:rPr>
              <w:t xml:space="preserve"> due to the application of the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C0010/R0080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with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3</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calculated considering technical provisions including the adjustments due to the long term guarantee measures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C0020/R0080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technical provisions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3</w:t>
            </w:r>
          </w:p>
        </w:tc>
        <w:tc>
          <w:tcPr>
            <w:tcW w:w="4961" w:type="dxa"/>
          </w:tcPr>
          <w:p w:rsidR="0095672C" w:rsidRPr="00DF07B0" w:rsidRDefault="0095672C">
            <w:pPr>
              <w:rPr>
                <w:ins w:id="1382"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calculated considering technical provisions without the adjustment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but keeping the adjustments due to the volatility adjustment and the matching adjustment.</w:t>
            </w:r>
          </w:p>
          <w:p w:rsidR="00546E4C" w:rsidRPr="00DF07B0" w:rsidRDefault="00546E4C">
            <w:pPr>
              <w:rPr>
                <w:rFonts w:ascii="Times New Roman" w:hAnsi="Times New Roman" w:cs="Times New Roman"/>
                <w:sz w:val="20"/>
                <w:szCs w:val="20"/>
              </w:rPr>
            </w:pPr>
            <w:ins w:id="1383" w:author="Author">
              <w:r w:rsidRPr="00DF07B0">
                <w:rPr>
                  <w:rFonts w:ascii="Times New Roman" w:hAnsi="Times New Roman" w:cs="Times New Roman"/>
                  <w:sz w:val="20"/>
                  <w:szCs w:val="20"/>
                </w:rPr>
                <w:t>If transitional deduction to technical provisions is not applicable report the same amount as in C0010.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C0030/R0080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technical provisions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3</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due to the application of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calculated considering </w:t>
            </w:r>
            <w:ins w:id="1384" w:author="Author">
              <w:r w:rsidR="00722FDE" w:rsidRPr="00DF07B0">
                <w:rPr>
                  <w:rFonts w:ascii="Times New Roman" w:hAnsi="Times New Roman" w:cs="Times New Roman"/>
                  <w:sz w:val="20"/>
                  <w:szCs w:val="20"/>
                  <w:rPrChange w:id="1385"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technical provisions without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and </w:t>
            </w:r>
            <w:ins w:id="1386" w:author="Author">
              <w:r w:rsidR="00722FDE" w:rsidRPr="00DF07B0">
                <w:rPr>
                  <w:rFonts w:ascii="Times New Roman" w:hAnsi="Times New Roman" w:cs="Times New Roman"/>
                  <w:sz w:val="20"/>
                  <w:szCs w:val="20"/>
                </w:rPr>
                <w:t xml:space="preserve">the eligible own funds to meet SCR–Tier 3 </w:t>
              </w:r>
            </w:ins>
            <w:del w:id="1387" w:author="Author">
              <w:r w:rsidRPr="00DF07B0" w:rsidDel="00722FDE">
                <w:rPr>
                  <w:rFonts w:ascii="Times New Roman" w:hAnsi="Times New Roman" w:cs="Times New Roman"/>
                  <w:sz w:val="20"/>
                  <w:szCs w:val="20"/>
                </w:rPr>
                <w:delText xml:space="preserve">considering </w:delText>
              </w:r>
            </w:del>
            <w:ins w:id="1388" w:author="Author">
              <w:r w:rsidR="00722FDE" w:rsidRPr="00DF07B0">
                <w:rPr>
                  <w:rFonts w:ascii="Times New Roman" w:hAnsi="Times New Roman" w:cs="Times New Roman"/>
                  <w:sz w:val="20"/>
                  <w:szCs w:val="20"/>
                  <w:rPrChange w:id="1389" w:author="Author">
                    <w:rPr>
                      <w:rFonts w:ascii="Times New Roman" w:hAnsi="Times New Roman" w:cs="Times New Roman"/>
                      <w:sz w:val="20"/>
                      <w:szCs w:val="20"/>
                      <w:highlight w:val="yellow"/>
                    </w:rPr>
                  </w:rPrChange>
                </w:rPr>
                <w:t>calculated with the</w:t>
              </w:r>
              <w:r w:rsidR="00722FDE"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technical provisions with LTG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C0040/R0080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interest rate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3</w:t>
            </w:r>
          </w:p>
        </w:tc>
        <w:tc>
          <w:tcPr>
            <w:tcW w:w="4961" w:type="dxa"/>
          </w:tcPr>
          <w:p w:rsidR="0095672C" w:rsidRPr="00DF07B0" w:rsidRDefault="0095672C">
            <w:pPr>
              <w:rPr>
                <w:ins w:id="1390"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calculated considering technical provisions without the adjustment due to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but keeping the adjustments due to the volatility adjustment and the matching adjustment.</w:t>
            </w:r>
          </w:p>
          <w:p w:rsidR="00546E4C" w:rsidRPr="00DF07B0" w:rsidRDefault="00546E4C">
            <w:pPr>
              <w:rPr>
                <w:rFonts w:ascii="Times New Roman" w:hAnsi="Times New Roman" w:cs="Times New Roman"/>
                <w:sz w:val="20"/>
                <w:szCs w:val="20"/>
              </w:rPr>
            </w:pPr>
            <w:ins w:id="1391" w:author="Author">
              <w:r w:rsidRPr="00DF07B0">
                <w:rPr>
                  <w:rFonts w:ascii="Times New Roman" w:hAnsi="Times New Roman" w:cs="Times New Roman"/>
                  <w:sz w:val="20"/>
                  <w:szCs w:val="20"/>
                </w:rPr>
                <w:t>If transitional adjustment to the relevant risk-free interest rate term structure is not applicable report the same amount as in C0020.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C0050/R0080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transitional on interest rate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3</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due to the application of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FE2133">
            <w:pPr>
              <w:rPr>
                <w:rFonts w:ascii="Times New Roman" w:hAnsi="Times New Roman" w:cs="Times New Roman"/>
                <w:sz w:val="20"/>
                <w:szCs w:val="20"/>
              </w:rPr>
            </w:pPr>
            <w:r w:rsidRPr="00DF07B0">
              <w:rPr>
                <w:rFonts w:ascii="Times New Roman" w:hAnsi="Times New Roman" w:cs="Times New Roman"/>
                <w:sz w:val="20"/>
                <w:szCs w:val="20"/>
              </w:rPr>
              <w:lastRenderedPageBreak/>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calculated considering </w:t>
            </w:r>
            <w:ins w:id="1392" w:author="Author">
              <w:r w:rsidR="00100231" w:rsidRPr="00DF07B0">
                <w:rPr>
                  <w:rFonts w:ascii="Times New Roman" w:hAnsi="Times New Roman" w:cs="Times New Roman"/>
                  <w:sz w:val="20"/>
                  <w:szCs w:val="20"/>
                  <w:rPrChange w:id="1393"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xml:space="preserve"> and </w:t>
            </w:r>
            <w:del w:id="1394" w:author="Author">
              <w:r w:rsidRPr="00DF07B0" w:rsidDel="00E7562E">
                <w:rPr>
                  <w:rFonts w:ascii="Times New Roman" w:hAnsi="Times New Roman" w:cs="Times New Roman"/>
                  <w:sz w:val="20"/>
                  <w:szCs w:val="20"/>
                </w:rPr>
                <w:delText xml:space="preserve">considering </w:delText>
              </w:r>
            </w:del>
            <w:ins w:id="1395" w:author="Author">
              <w:r w:rsidR="00E7562E" w:rsidRPr="00DF07B0">
                <w:rPr>
                  <w:rFonts w:ascii="Times New Roman" w:hAnsi="Times New Roman" w:cs="Times New Roman"/>
                  <w:sz w:val="20"/>
                  <w:szCs w:val="20"/>
                </w:rPr>
                <w:t xml:space="preserve">the </w:t>
              </w:r>
              <w:r w:rsidR="00100231" w:rsidRPr="00DF07B0">
                <w:rPr>
                  <w:rFonts w:ascii="Times New Roman" w:hAnsi="Times New Roman" w:cs="Times New Roman"/>
                  <w:sz w:val="20"/>
                  <w:szCs w:val="20"/>
                </w:rPr>
                <w:t xml:space="preserve">eligible own funds to meet SCR–Tier 3 calculated with the </w:t>
              </w:r>
            </w:ins>
            <w:r w:rsidRPr="00DF07B0">
              <w:rPr>
                <w:rFonts w:ascii="Times New Roman" w:hAnsi="Times New Roman" w:cs="Times New Roman"/>
                <w:sz w:val="20"/>
                <w:szCs w:val="20"/>
              </w:rPr>
              <w:t xml:space="preserve">technical provisions </w:t>
            </w:r>
            <w:ins w:id="1396" w:author="Author">
              <w:r w:rsidR="00546E4C" w:rsidRPr="00DF07B0">
                <w:rPr>
                  <w:rFonts w:ascii="Times New Roman" w:hAnsi="Times New Roman" w:cs="Times New Roman"/>
                  <w:sz w:val="20"/>
                  <w:szCs w:val="20"/>
                </w:rPr>
                <w:t>reported under C0020</w:t>
              </w:r>
            </w:ins>
            <w:del w:id="1397" w:author="Author">
              <w:r w:rsidRPr="00DF07B0" w:rsidDel="00546E4C">
                <w:rPr>
                  <w:rFonts w:ascii="Times New Roman" w:hAnsi="Times New Roman" w:cs="Times New Roman"/>
                  <w:sz w:val="20"/>
                  <w:szCs w:val="20"/>
                </w:rPr>
                <w:delText xml:space="preserve">with </w:delText>
              </w:r>
              <w:r w:rsidRPr="00DF07B0" w:rsidDel="00E7562E">
                <w:rPr>
                  <w:rFonts w:ascii="Times New Roman" w:hAnsi="Times New Roman" w:cs="Times New Roman"/>
                  <w:sz w:val="20"/>
                  <w:szCs w:val="20"/>
                </w:rPr>
                <w:delText xml:space="preserve">LTG and </w:delText>
              </w:r>
              <w:r w:rsidRPr="00DF07B0" w:rsidDel="00546E4C">
                <w:rPr>
                  <w:rFonts w:ascii="Times New Roman" w:hAnsi="Times New Roman" w:cs="Times New Roman"/>
                  <w:sz w:val="20"/>
                  <w:szCs w:val="20"/>
                </w:rPr>
                <w:delText xml:space="preserve">transitional </w:delText>
              </w:r>
              <w:r w:rsidRPr="00DF07B0" w:rsidDel="00E7562E">
                <w:rPr>
                  <w:rFonts w:ascii="Times New Roman" w:hAnsi="Times New Roman" w:cs="Times New Roman"/>
                  <w:sz w:val="20"/>
                  <w:szCs w:val="20"/>
                </w:rPr>
                <w:delText>measures</w:delText>
              </w:r>
            </w:del>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C0060/R0080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volatility adjustment and without other transitional measures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3</w:t>
            </w:r>
          </w:p>
        </w:tc>
        <w:tc>
          <w:tcPr>
            <w:tcW w:w="4961" w:type="dxa"/>
          </w:tcPr>
          <w:p w:rsidR="0095672C" w:rsidRPr="00DF07B0" w:rsidRDefault="0095672C">
            <w:pPr>
              <w:rPr>
                <w:ins w:id="1398"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calculated considering technical provisions without the adjustments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and the volatility adjustment, but keeping the adjustments due to the matching adjustment.</w:t>
            </w:r>
          </w:p>
          <w:p w:rsidR="00546E4C" w:rsidRPr="00DF07B0" w:rsidRDefault="00546E4C">
            <w:pPr>
              <w:rPr>
                <w:rFonts w:ascii="Times New Roman" w:hAnsi="Times New Roman" w:cs="Times New Roman"/>
                <w:sz w:val="20"/>
                <w:szCs w:val="20"/>
              </w:rPr>
            </w:pPr>
            <w:ins w:id="1399" w:author="Author">
              <w:r w:rsidRPr="00DF07B0">
                <w:rPr>
                  <w:rFonts w:ascii="Times New Roman" w:hAnsi="Times New Roman" w:cs="Times New Roman"/>
                  <w:sz w:val="20"/>
                  <w:szCs w:val="20"/>
                </w:rPr>
                <w:t>If volatility adjustment is not applicable report the same amount as in C0040.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C0070/R0080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volatility adjustment set to zero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3</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due to the application of the volatility adjustment. It shall reflect the impact of setting the volatility adjustment to zero.</w:t>
            </w:r>
          </w:p>
          <w:p w:rsidR="0095672C" w:rsidRPr="00DF07B0" w:rsidRDefault="0095672C">
            <w:pPr>
              <w:rPr>
                <w:rFonts w:ascii="Times New Roman" w:hAnsi="Times New Roman" w:cs="Times New Roman"/>
                <w:sz w:val="20"/>
                <w:szCs w:val="20"/>
              </w:rPr>
            </w:pPr>
          </w:p>
          <w:p w:rsidR="0095672C" w:rsidRPr="00DF07B0" w:rsidRDefault="0095672C" w:rsidP="00F87EDC">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w:t>
            </w:r>
            <w:ins w:id="1400" w:author="Author">
              <w:r w:rsidR="00EE27FE" w:rsidRPr="00DF07B0">
                <w:rPr>
                  <w:rFonts w:ascii="Times New Roman" w:hAnsi="Times New Roman" w:cs="Times New Roman"/>
                  <w:sz w:val="20"/>
                  <w:szCs w:val="20"/>
                  <w:rPrChange w:id="1401" w:author="Author">
                    <w:rPr>
                      <w:rFonts w:ascii="Times New Roman" w:hAnsi="Times New Roman" w:cs="Times New Roman"/>
                      <w:sz w:val="20"/>
                      <w:szCs w:val="20"/>
                      <w:highlight w:val="yellow"/>
                    </w:rPr>
                  </w:rPrChange>
                </w:rPr>
                <w:t>calculated</w:t>
              </w:r>
              <w:r w:rsidR="00EE27FE"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considering </w:t>
            </w:r>
            <w:ins w:id="1402" w:author="Author">
              <w:r w:rsidR="00100231" w:rsidRPr="00DF07B0">
                <w:rPr>
                  <w:rFonts w:ascii="Times New Roman" w:hAnsi="Times New Roman" w:cs="Times New Roman"/>
                  <w:sz w:val="20"/>
                  <w:szCs w:val="20"/>
                  <w:rPrChange w:id="1403"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volatility adjustment and without other transitional measures and the </w:t>
            </w:r>
            <w:del w:id="1404"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w:t>
            </w:r>
            <w:ins w:id="1405" w:author="Author">
              <w:r w:rsidR="00100231" w:rsidRPr="00DF07B0">
                <w:rPr>
                  <w:rFonts w:ascii="Times New Roman" w:hAnsi="Times New Roman" w:cs="Times New Roman"/>
                  <w:sz w:val="20"/>
                  <w:szCs w:val="20"/>
                  <w:rPrChange w:id="1406" w:author="Author">
                    <w:rPr>
                      <w:rFonts w:ascii="Times New Roman" w:hAnsi="Times New Roman" w:cs="Times New Roman"/>
                      <w:sz w:val="20"/>
                      <w:szCs w:val="20"/>
                      <w:highlight w:val="yellow"/>
                    </w:rPr>
                  </w:rPrChange>
                </w:rPr>
                <w:t>calculated with the</w:t>
              </w:r>
            </w:ins>
            <w:del w:id="1407" w:author="Author">
              <w:r w:rsidRPr="00DF07B0" w:rsidDel="00100231">
                <w:rPr>
                  <w:rFonts w:ascii="Times New Roman" w:hAnsi="Times New Roman" w:cs="Times New Roman"/>
                  <w:sz w:val="20"/>
                  <w:szCs w:val="20"/>
                </w:rPr>
                <w:delText>considering</w:delText>
              </w:r>
            </w:del>
            <w:r w:rsidRPr="00DF07B0">
              <w:rPr>
                <w:rFonts w:ascii="Times New Roman" w:hAnsi="Times New Roman" w:cs="Times New Roman"/>
                <w:sz w:val="20"/>
                <w:szCs w:val="20"/>
              </w:rPr>
              <w:t xml:space="preserve"> technical provisions reported under </w:t>
            </w:r>
            <w:del w:id="1408" w:author="Author">
              <w:r w:rsidRPr="00DF07B0" w:rsidDel="00F87EDC">
                <w:rPr>
                  <w:rFonts w:ascii="Times New Roman" w:hAnsi="Times New Roman" w:cs="Times New Roman"/>
                  <w:sz w:val="20"/>
                  <w:szCs w:val="20"/>
                </w:rPr>
                <w:delText xml:space="preserve">C0010, C0020 and </w:delText>
              </w:r>
            </w:del>
            <w:r w:rsidRPr="00DF07B0">
              <w:rPr>
                <w:rFonts w:ascii="Times New Roman" w:hAnsi="Times New Roman" w:cs="Times New Roman"/>
                <w:sz w:val="20"/>
                <w:szCs w:val="20"/>
              </w:rPr>
              <w:t xml:space="preserve">C0040.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C0080/R0080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matching adjustment and without all the others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3</w:t>
            </w:r>
          </w:p>
        </w:tc>
        <w:tc>
          <w:tcPr>
            <w:tcW w:w="4961" w:type="dxa"/>
          </w:tcPr>
          <w:p w:rsidR="0095672C" w:rsidRPr="00DF07B0" w:rsidRDefault="0095672C">
            <w:pPr>
              <w:rPr>
                <w:ins w:id="1409"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calculated considering technical provisions without any LTG measure.</w:t>
            </w:r>
          </w:p>
          <w:p w:rsidR="00546E4C" w:rsidRPr="00DF07B0" w:rsidRDefault="00546E4C">
            <w:pPr>
              <w:rPr>
                <w:rFonts w:ascii="Times New Roman" w:hAnsi="Times New Roman" w:cs="Times New Roman"/>
                <w:sz w:val="20"/>
                <w:szCs w:val="20"/>
              </w:rPr>
            </w:pPr>
            <w:ins w:id="1410" w:author="Author">
              <w:r w:rsidRPr="00DF07B0">
                <w:rPr>
                  <w:rFonts w:ascii="Times New Roman" w:hAnsi="Times New Roman" w:cs="Times New Roman"/>
                  <w:sz w:val="20"/>
                  <w:szCs w:val="20"/>
                </w:rPr>
                <w:t>If matching adjustment is not applicable report the same amount as in C0060.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C0090/R0080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matching adjustment set to zero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3</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rsidR="0095672C" w:rsidRPr="00DF07B0" w:rsidRDefault="0095672C">
            <w:pPr>
              <w:rPr>
                <w:rFonts w:ascii="Times New Roman" w:hAnsi="Times New Roman" w:cs="Times New Roman"/>
                <w:sz w:val="20"/>
                <w:szCs w:val="20"/>
              </w:rPr>
            </w:pPr>
          </w:p>
          <w:p w:rsidR="0095672C" w:rsidRPr="00DF07B0" w:rsidRDefault="0095672C" w:rsidP="00F87EDC">
            <w:pPr>
              <w:rPr>
                <w:rFonts w:ascii="Times New Roman" w:hAnsi="Times New Roman" w:cs="Times New Roman"/>
                <w:sz w:val="20"/>
                <w:szCs w:val="20"/>
              </w:rPr>
            </w:pPr>
            <w:r w:rsidRPr="00DF07B0">
              <w:rPr>
                <w:rFonts w:ascii="Times New Roman" w:hAnsi="Times New Roman" w:cs="Times New Roman"/>
                <w:sz w:val="20"/>
                <w:szCs w:val="20"/>
              </w:rPr>
              <w:t>It shall be the difference between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calculated considering </w:t>
            </w:r>
            <w:ins w:id="1411" w:author="Author">
              <w:r w:rsidR="00100231" w:rsidRPr="00DF07B0">
                <w:rPr>
                  <w:rFonts w:ascii="Times New Roman" w:hAnsi="Times New Roman" w:cs="Times New Roman"/>
                  <w:sz w:val="20"/>
                  <w:szCs w:val="20"/>
                  <w:rPrChange w:id="1412"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matching adjustment and without all the other transitional measures and the </w:t>
            </w:r>
            <w:del w:id="1413"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w:t>
            </w:r>
            <w:ins w:id="1414" w:author="Author">
              <w:r w:rsidR="00100231" w:rsidRPr="00DF07B0">
                <w:rPr>
                  <w:rFonts w:ascii="Times New Roman" w:hAnsi="Times New Roman" w:cs="Times New Roman"/>
                  <w:sz w:val="20"/>
                  <w:szCs w:val="20"/>
                  <w:rPrChange w:id="1415" w:author="Author">
                    <w:rPr>
                      <w:rFonts w:ascii="Times New Roman" w:hAnsi="Times New Roman" w:cs="Times New Roman"/>
                      <w:sz w:val="20"/>
                      <w:szCs w:val="20"/>
                      <w:highlight w:val="yellow"/>
                    </w:rPr>
                  </w:rPrChange>
                </w:rPr>
                <w:t>calculated with the</w:t>
              </w:r>
            </w:ins>
            <w:del w:id="1416" w:author="Author">
              <w:r w:rsidRPr="00DF07B0" w:rsidDel="00100231">
                <w:rPr>
                  <w:rFonts w:ascii="Times New Roman" w:hAnsi="Times New Roman" w:cs="Times New Roman"/>
                  <w:sz w:val="20"/>
                  <w:szCs w:val="20"/>
                </w:rPr>
                <w:delText>considering</w:delText>
              </w:r>
            </w:del>
            <w:r w:rsidRPr="00DF07B0">
              <w:rPr>
                <w:rFonts w:ascii="Times New Roman" w:hAnsi="Times New Roman" w:cs="Times New Roman"/>
                <w:sz w:val="20"/>
                <w:szCs w:val="20"/>
              </w:rPr>
              <w:t xml:space="preserve"> technical provisions reported under </w:t>
            </w:r>
            <w:del w:id="1417" w:author="Author">
              <w:r w:rsidRPr="00DF07B0" w:rsidDel="00F87EDC">
                <w:rPr>
                  <w:rFonts w:ascii="Times New Roman" w:hAnsi="Times New Roman" w:cs="Times New Roman"/>
                  <w:sz w:val="20"/>
                  <w:szCs w:val="20"/>
                </w:rPr>
                <w:delText xml:space="preserve">C0010, C0020, C0040 and </w:delText>
              </w:r>
            </w:del>
            <w:r w:rsidRPr="00DF07B0">
              <w:rPr>
                <w:rFonts w:ascii="Times New Roman" w:hAnsi="Times New Roman" w:cs="Times New Roman"/>
                <w:sz w:val="20"/>
                <w:szCs w:val="20"/>
              </w:rPr>
              <w:t xml:space="preserve">C0060.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C0100/R0080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all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975FAF" w:rsidRPr="00DF07B0">
              <w:rPr>
                <w:rFonts w:ascii="Times New Roman" w:hAnsi="Times New Roman" w:cs="Times New Roman"/>
                <w:sz w:val="20"/>
                <w:szCs w:val="20"/>
              </w:rPr>
              <w:t>3</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SCR</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w:t>
            </w:r>
            <w:r w:rsidR="00FE274F" w:rsidRPr="00DF07B0">
              <w:rPr>
                <w:rFonts w:ascii="Times New Roman" w:hAnsi="Times New Roman" w:cs="Times New Roman"/>
                <w:sz w:val="20"/>
                <w:szCs w:val="20"/>
              </w:rPr>
              <w:t>3</w:t>
            </w:r>
            <w:r w:rsidRPr="00DF07B0">
              <w:rPr>
                <w:rFonts w:ascii="Times New Roman" w:hAnsi="Times New Roman" w:cs="Times New Roman"/>
                <w:sz w:val="20"/>
                <w:szCs w:val="20"/>
              </w:rPr>
              <w:t xml:space="preserve"> due to the application of the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C0010/R0090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with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SCR</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amount of SCR calculated considering technical provisions including the adjustments due to the long term guarantee measures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C0020/R0090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technical provisions –SCR</w:t>
            </w:r>
          </w:p>
        </w:tc>
        <w:tc>
          <w:tcPr>
            <w:tcW w:w="4961" w:type="dxa"/>
          </w:tcPr>
          <w:p w:rsidR="0095672C" w:rsidRPr="00DF07B0" w:rsidRDefault="0095672C">
            <w:pPr>
              <w:rPr>
                <w:ins w:id="1418" w:author="Author"/>
                <w:rFonts w:ascii="Times New Roman" w:hAnsi="Times New Roman" w:cs="Times New Roman"/>
                <w:sz w:val="20"/>
                <w:szCs w:val="20"/>
              </w:rPr>
            </w:pPr>
            <w:r w:rsidRPr="00DF07B0">
              <w:rPr>
                <w:rFonts w:ascii="Times New Roman" w:hAnsi="Times New Roman" w:cs="Times New Roman"/>
                <w:sz w:val="20"/>
                <w:szCs w:val="20"/>
              </w:rPr>
              <w:t>Total amount of SCR calculated considering technical provisions without the adjustment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but keeping the adjustments due to the volatility adjustment and the matching adjustment.</w:t>
            </w:r>
          </w:p>
          <w:p w:rsidR="00546E4C" w:rsidRPr="00DF07B0" w:rsidRDefault="00546E4C">
            <w:pPr>
              <w:rPr>
                <w:rFonts w:ascii="Times New Roman" w:hAnsi="Times New Roman" w:cs="Times New Roman"/>
                <w:sz w:val="20"/>
                <w:szCs w:val="20"/>
              </w:rPr>
            </w:pPr>
            <w:ins w:id="1419" w:author="Author">
              <w:r w:rsidRPr="00DF07B0">
                <w:rPr>
                  <w:rFonts w:ascii="Times New Roman" w:hAnsi="Times New Roman" w:cs="Times New Roman"/>
                  <w:sz w:val="20"/>
                  <w:szCs w:val="20"/>
                </w:rPr>
                <w:t>If transitional deduction to technical provisions is not applicable report the same amount as in C0010.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C0030/R0090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transitional on technical provisions – SCR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SCR due to the application of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w:t>
            </w:r>
            <w:r w:rsidRPr="00DF07B0">
              <w:rPr>
                <w:rFonts w:ascii="Times New Roman" w:hAnsi="Times New Roman" w:cs="Times New Roman"/>
                <w:sz w:val="20"/>
                <w:szCs w:val="20"/>
              </w:rPr>
              <w:lastRenderedPageBreak/>
              <w:t>provisions.</w:t>
            </w:r>
          </w:p>
          <w:p w:rsidR="0095672C" w:rsidRPr="00DF07B0" w:rsidRDefault="0095672C">
            <w:pPr>
              <w:rPr>
                <w:rFonts w:ascii="Times New Roman" w:hAnsi="Times New Roman" w:cs="Times New Roman"/>
                <w:sz w:val="20"/>
                <w:szCs w:val="20"/>
              </w:rPr>
            </w:pPr>
          </w:p>
          <w:p w:rsidR="0095672C" w:rsidRPr="00DF07B0" w:rsidRDefault="0095672C" w:rsidP="000374CB">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SCR calculated considering </w:t>
            </w:r>
            <w:ins w:id="1420" w:author="Author">
              <w:r w:rsidR="000374CB" w:rsidRPr="00DF07B0">
                <w:rPr>
                  <w:rFonts w:ascii="Times New Roman" w:hAnsi="Times New Roman" w:cs="Times New Roman"/>
                  <w:sz w:val="20"/>
                  <w:szCs w:val="20"/>
                  <w:rPrChange w:id="1421"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technical provisions without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and </w:t>
            </w:r>
            <w:ins w:id="1422" w:author="Author">
              <w:r w:rsidR="00722FDE" w:rsidRPr="00DF07B0">
                <w:rPr>
                  <w:rFonts w:ascii="Times New Roman" w:hAnsi="Times New Roman" w:cs="Times New Roman"/>
                  <w:sz w:val="20"/>
                  <w:szCs w:val="20"/>
                </w:rPr>
                <w:t xml:space="preserve">the SCR calculated with the </w:t>
              </w:r>
            </w:ins>
            <w:del w:id="1423" w:author="Author">
              <w:r w:rsidRPr="00DF07B0" w:rsidDel="000374CB">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technical provisions with LTG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C0040/R0090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transitional on interest rate  – SCR </w:t>
            </w:r>
          </w:p>
        </w:tc>
        <w:tc>
          <w:tcPr>
            <w:tcW w:w="4961" w:type="dxa"/>
          </w:tcPr>
          <w:p w:rsidR="0095672C" w:rsidRPr="00DF07B0" w:rsidRDefault="0095672C">
            <w:pPr>
              <w:rPr>
                <w:ins w:id="1424" w:author="Author"/>
                <w:rFonts w:ascii="Times New Roman" w:hAnsi="Times New Roman" w:cs="Times New Roman"/>
                <w:sz w:val="20"/>
                <w:szCs w:val="20"/>
              </w:rPr>
            </w:pPr>
            <w:r w:rsidRPr="00DF07B0">
              <w:rPr>
                <w:rFonts w:ascii="Times New Roman" w:hAnsi="Times New Roman" w:cs="Times New Roman"/>
                <w:sz w:val="20"/>
                <w:szCs w:val="20"/>
              </w:rPr>
              <w:t xml:space="preserve">Total amount of SCR calculated considering technical provisions without the adjustment due to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but keeping the adjustments due to the volatility adjustment and the matching adjustment.</w:t>
            </w:r>
          </w:p>
          <w:p w:rsidR="00546E4C" w:rsidRPr="00DF07B0" w:rsidRDefault="00546E4C">
            <w:pPr>
              <w:rPr>
                <w:rFonts w:ascii="Times New Roman" w:hAnsi="Times New Roman" w:cs="Times New Roman"/>
                <w:sz w:val="20"/>
                <w:szCs w:val="20"/>
              </w:rPr>
            </w:pPr>
            <w:ins w:id="1425" w:author="Author">
              <w:r w:rsidRPr="00DF07B0">
                <w:rPr>
                  <w:rFonts w:ascii="Times New Roman" w:hAnsi="Times New Roman" w:cs="Times New Roman"/>
                  <w:sz w:val="20"/>
                  <w:szCs w:val="20"/>
                </w:rPr>
                <w:t>If transitional adjustment to the relevant risk-free interest rate term structure is not applicable report the same amount as in C0020.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C0050/R0090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transitional on interest rate – SCR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SCR due to the application of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FE2133">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SCR calculated considering </w:t>
            </w:r>
            <w:ins w:id="1426" w:author="Author">
              <w:r w:rsidR="00100231" w:rsidRPr="00DF07B0">
                <w:rPr>
                  <w:rFonts w:ascii="Times New Roman" w:hAnsi="Times New Roman" w:cs="Times New Roman"/>
                  <w:sz w:val="20"/>
                  <w:szCs w:val="20"/>
                  <w:rPrChange w:id="1427"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xml:space="preserve"> and </w:t>
            </w:r>
            <w:del w:id="1428" w:author="Author">
              <w:r w:rsidRPr="00DF07B0" w:rsidDel="00E7562E">
                <w:rPr>
                  <w:rFonts w:ascii="Times New Roman" w:hAnsi="Times New Roman" w:cs="Times New Roman"/>
                  <w:sz w:val="20"/>
                  <w:szCs w:val="20"/>
                </w:rPr>
                <w:delText xml:space="preserve">considering </w:delText>
              </w:r>
            </w:del>
            <w:ins w:id="1429" w:author="Author">
              <w:r w:rsidR="00E7562E" w:rsidRPr="00DF07B0">
                <w:rPr>
                  <w:rFonts w:ascii="Times New Roman" w:hAnsi="Times New Roman" w:cs="Times New Roman"/>
                  <w:sz w:val="20"/>
                  <w:szCs w:val="20"/>
                </w:rPr>
                <w:t xml:space="preserve">the </w:t>
              </w:r>
              <w:r w:rsidR="00100231" w:rsidRPr="00DF07B0">
                <w:rPr>
                  <w:rFonts w:ascii="Times New Roman" w:hAnsi="Times New Roman" w:cs="Times New Roman"/>
                  <w:sz w:val="20"/>
                  <w:szCs w:val="20"/>
                </w:rPr>
                <w:t xml:space="preserve">SCR calculated with the </w:t>
              </w:r>
            </w:ins>
            <w:r w:rsidRPr="00DF07B0">
              <w:rPr>
                <w:rFonts w:ascii="Times New Roman" w:hAnsi="Times New Roman" w:cs="Times New Roman"/>
                <w:sz w:val="20"/>
                <w:szCs w:val="20"/>
              </w:rPr>
              <w:t xml:space="preserve">technical provisions </w:t>
            </w:r>
            <w:ins w:id="1430" w:author="Author">
              <w:r w:rsidR="00546E4C" w:rsidRPr="00DF07B0">
                <w:rPr>
                  <w:rFonts w:ascii="Times New Roman" w:hAnsi="Times New Roman" w:cs="Times New Roman"/>
                  <w:sz w:val="20"/>
                  <w:szCs w:val="20"/>
                </w:rPr>
                <w:t>reported under C0020</w:t>
              </w:r>
            </w:ins>
            <w:del w:id="1431" w:author="Author">
              <w:r w:rsidRPr="00DF07B0" w:rsidDel="00546E4C">
                <w:rPr>
                  <w:rFonts w:ascii="Times New Roman" w:hAnsi="Times New Roman" w:cs="Times New Roman"/>
                  <w:sz w:val="20"/>
                  <w:szCs w:val="20"/>
                </w:rPr>
                <w:delText xml:space="preserve">with </w:delText>
              </w:r>
              <w:r w:rsidRPr="00DF07B0" w:rsidDel="00E7562E">
                <w:rPr>
                  <w:rFonts w:ascii="Times New Roman" w:hAnsi="Times New Roman" w:cs="Times New Roman"/>
                  <w:sz w:val="20"/>
                  <w:szCs w:val="20"/>
                </w:rPr>
                <w:delText xml:space="preserve">LTG and </w:delText>
              </w:r>
              <w:r w:rsidRPr="00DF07B0" w:rsidDel="00546E4C">
                <w:rPr>
                  <w:rFonts w:ascii="Times New Roman" w:hAnsi="Times New Roman" w:cs="Times New Roman"/>
                  <w:sz w:val="20"/>
                  <w:szCs w:val="20"/>
                </w:rPr>
                <w:delText xml:space="preserve">transitional </w:delText>
              </w:r>
              <w:r w:rsidRPr="00DF07B0" w:rsidDel="00E7562E">
                <w:rPr>
                  <w:rFonts w:ascii="Times New Roman" w:hAnsi="Times New Roman" w:cs="Times New Roman"/>
                  <w:sz w:val="20"/>
                  <w:szCs w:val="20"/>
                </w:rPr>
                <w:delText>measures</w:delText>
              </w:r>
            </w:del>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C0060/R0090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volatility adjustment and without other transitional measures – SCR </w:t>
            </w:r>
          </w:p>
        </w:tc>
        <w:tc>
          <w:tcPr>
            <w:tcW w:w="4961" w:type="dxa"/>
          </w:tcPr>
          <w:p w:rsidR="0095672C" w:rsidRPr="00DF07B0" w:rsidRDefault="0095672C">
            <w:pPr>
              <w:rPr>
                <w:ins w:id="1432" w:author="Author"/>
                <w:rFonts w:ascii="Times New Roman" w:hAnsi="Times New Roman" w:cs="Times New Roman"/>
                <w:sz w:val="20"/>
                <w:szCs w:val="20"/>
              </w:rPr>
            </w:pPr>
            <w:r w:rsidRPr="00DF07B0">
              <w:rPr>
                <w:rFonts w:ascii="Times New Roman" w:hAnsi="Times New Roman" w:cs="Times New Roman"/>
                <w:sz w:val="20"/>
                <w:szCs w:val="20"/>
              </w:rPr>
              <w:t>Total amount of SCR calculated considering Technical provisions without the adjustments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and the volatility adjustment, but keeping the adjustments due to the matching adjustment.</w:t>
            </w:r>
          </w:p>
          <w:p w:rsidR="00546E4C" w:rsidRPr="00DF07B0" w:rsidRDefault="00546E4C">
            <w:pPr>
              <w:rPr>
                <w:rFonts w:ascii="Times New Roman" w:hAnsi="Times New Roman" w:cs="Times New Roman"/>
                <w:sz w:val="20"/>
                <w:szCs w:val="20"/>
              </w:rPr>
            </w:pPr>
            <w:ins w:id="1433" w:author="Author">
              <w:r w:rsidRPr="00DF07B0">
                <w:rPr>
                  <w:rFonts w:ascii="Times New Roman" w:hAnsi="Times New Roman" w:cs="Times New Roman"/>
                  <w:sz w:val="20"/>
                  <w:szCs w:val="20"/>
                </w:rPr>
                <w:t>If volatility adjustment is not applicable report the same amount as in C0040.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C0070/R0090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volatility adjustment set to zero – SCR</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SCR due to the application of the volatility adjustment. It shall reflect the impact of setting the volatility adjustment to zero.</w:t>
            </w:r>
          </w:p>
          <w:p w:rsidR="0095672C" w:rsidRPr="00DF07B0" w:rsidRDefault="0095672C">
            <w:pPr>
              <w:rPr>
                <w:rFonts w:ascii="Times New Roman" w:hAnsi="Times New Roman" w:cs="Times New Roman"/>
                <w:sz w:val="20"/>
                <w:szCs w:val="20"/>
              </w:rPr>
            </w:pPr>
          </w:p>
          <w:p w:rsidR="0095672C" w:rsidRPr="00DF07B0" w:rsidRDefault="0095672C" w:rsidP="00F87EDC">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SCR </w:t>
            </w:r>
            <w:ins w:id="1434" w:author="Author">
              <w:r w:rsidR="00320250" w:rsidRPr="00DF07B0">
                <w:rPr>
                  <w:rFonts w:ascii="Times New Roman" w:hAnsi="Times New Roman" w:cs="Times New Roman"/>
                  <w:sz w:val="20"/>
                  <w:szCs w:val="20"/>
                  <w:rPrChange w:id="1435" w:author="Author">
                    <w:rPr>
                      <w:rFonts w:ascii="Times New Roman" w:hAnsi="Times New Roman" w:cs="Times New Roman"/>
                      <w:sz w:val="20"/>
                      <w:szCs w:val="20"/>
                      <w:highlight w:val="yellow"/>
                    </w:rPr>
                  </w:rPrChange>
                </w:rPr>
                <w:t>calculated</w:t>
              </w:r>
              <w:r w:rsidR="00320250"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considering </w:t>
            </w:r>
            <w:ins w:id="1436" w:author="Author">
              <w:r w:rsidR="00320250"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without volatility adjustment and without other transitional measures and the </w:t>
            </w:r>
            <w:del w:id="1437"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SCR </w:t>
            </w:r>
            <w:ins w:id="1438" w:author="Author">
              <w:r w:rsidR="00100231" w:rsidRPr="00DF07B0">
                <w:rPr>
                  <w:rFonts w:ascii="Times New Roman" w:hAnsi="Times New Roman" w:cs="Times New Roman"/>
                  <w:sz w:val="20"/>
                  <w:szCs w:val="20"/>
                  <w:rPrChange w:id="1439" w:author="Author">
                    <w:rPr>
                      <w:rFonts w:ascii="Times New Roman" w:hAnsi="Times New Roman" w:cs="Times New Roman"/>
                      <w:sz w:val="20"/>
                      <w:szCs w:val="20"/>
                      <w:highlight w:val="yellow"/>
                    </w:rPr>
                  </w:rPrChange>
                </w:rPr>
                <w:t>calculated with the</w:t>
              </w:r>
            </w:ins>
            <w:del w:id="1440" w:author="Author">
              <w:r w:rsidRPr="00DF07B0" w:rsidDel="00100231">
                <w:rPr>
                  <w:rFonts w:ascii="Times New Roman" w:hAnsi="Times New Roman" w:cs="Times New Roman"/>
                  <w:sz w:val="20"/>
                  <w:szCs w:val="20"/>
                </w:rPr>
                <w:delText>considering</w:delText>
              </w:r>
            </w:del>
            <w:r w:rsidRPr="00DF07B0">
              <w:rPr>
                <w:rFonts w:ascii="Times New Roman" w:hAnsi="Times New Roman" w:cs="Times New Roman"/>
                <w:sz w:val="20"/>
                <w:szCs w:val="20"/>
              </w:rPr>
              <w:t xml:space="preserve"> technical provisions reported under </w:t>
            </w:r>
            <w:del w:id="1441" w:author="Author">
              <w:r w:rsidRPr="00DF07B0" w:rsidDel="00F87EDC">
                <w:rPr>
                  <w:rFonts w:ascii="Times New Roman" w:hAnsi="Times New Roman" w:cs="Times New Roman"/>
                  <w:sz w:val="20"/>
                  <w:szCs w:val="20"/>
                </w:rPr>
                <w:delText xml:space="preserve">C0010, C0020 and </w:delText>
              </w:r>
            </w:del>
            <w:r w:rsidRPr="00DF07B0">
              <w:rPr>
                <w:rFonts w:ascii="Times New Roman" w:hAnsi="Times New Roman" w:cs="Times New Roman"/>
                <w:sz w:val="20"/>
                <w:szCs w:val="20"/>
              </w:rPr>
              <w:t xml:space="preserve">C0040.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C0080/R0090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matching adjustment and without all the others – SCR </w:t>
            </w:r>
          </w:p>
        </w:tc>
        <w:tc>
          <w:tcPr>
            <w:tcW w:w="4961" w:type="dxa"/>
          </w:tcPr>
          <w:p w:rsidR="0095672C" w:rsidRPr="00DF07B0" w:rsidRDefault="0095672C">
            <w:pPr>
              <w:rPr>
                <w:ins w:id="1442" w:author="Author"/>
                <w:rFonts w:ascii="Times New Roman" w:hAnsi="Times New Roman" w:cs="Times New Roman"/>
                <w:sz w:val="20"/>
                <w:szCs w:val="20"/>
              </w:rPr>
            </w:pPr>
            <w:r w:rsidRPr="00DF07B0">
              <w:rPr>
                <w:rFonts w:ascii="Times New Roman" w:hAnsi="Times New Roman" w:cs="Times New Roman"/>
                <w:sz w:val="20"/>
                <w:szCs w:val="20"/>
              </w:rPr>
              <w:t>Total amount of SCR calculated considering Technical provisions without any LTG measure.</w:t>
            </w:r>
          </w:p>
          <w:p w:rsidR="00546E4C" w:rsidRPr="00DF07B0" w:rsidRDefault="00546E4C">
            <w:pPr>
              <w:rPr>
                <w:rFonts w:ascii="Times New Roman" w:hAnsi="Times New Roman" w:cs="Times New Roman"/>
                <w:sz w:val="20"/>
                <w:szCs w:val="20"/>
              </w:rPr>
            </w:pPr>
            <w:ins w:id="1443" w:author="Author">
              <w:r w:rsidRPr="00DF07B0">
                <w:rPr>
                  <w:rFonts w:ascii="Times New Roman" w:hAnsi="Times New Roman" w:cs="Times New Roman"/>
                  <w:sz w:val="20"/>
                  <w:szCs w:val="20"/>
                </w:rPr>
                <w:t>If matching adjustment is not applicable report the same amount as in C0060.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C0090/R0090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matching adjustment set to zero – SCR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SCR due to the application of the matching adjustment. It shall include the impact of setting the volatility adjustment and the matching adjustment to zero.</w:t>
            </w:r>
          </w:p>
          <w:p w:rsidR="0095672C" w:rsidRPr="00DF07B0" w:rsidRDefault="0095672C">
            <w:pPr>
              <w:rPr>
                <w:rFonts w:ascii="Times New Roman" w:hAnsi="Times New Roman" w:cs="Times New Roman"/>
                <w:sz w:val="20"/>
                <w:szCs w:val="20"/>
              </w:rPr>
            </w:pPr>
          </w:p>
          <w:p w:rsidR="0095672C" w:rsidRPr="00DF07B0" w:rsidRDefault="0095672C" w:rsidP="00F87EDC">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SCR calculated considering </w:t>
            </w:r>
            <w:ins w:id="1444" w:author="Author">
              <w:r w:rsidR="00AD6443" w:rsidRPr="00DF07B0">
                <w:rPr>
                  <w:rFonts w:ascii="Times New Roman" w:hAnsi="Times New Roman" w:cs="Times New Roman"/>
                  <w:sz w:val="20"/>
                  <w:szCs w:val="20"/>
                  <w:rPrChange w:id="1445"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 xml:space="preserve">technical provisions without matching adjustment and without all the other transitional measures and the </w:t>
            </w:r>
            <w:del w:id="1446"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SCR </w:t>
            </w:r>
            <w:ins w:id="1447" w:author="Author">
              <w:r w:rsidR="00100231" w:rsidRPr="00DF07B0">
                <w:rPr>
                  <w:rFonts w:ascii="Times New Roman" w:hAnsi="Times New Roman" w:cs="Times New Roman"/>
                  <w:sz w:val="20"/>
                  <w:szCs w:val="20"/>
                  <w:rPrChange w:id="1448" w:author="Author">
                    <w:rPr>
                      <w:rFonts w:ascii="Times New Roman" w:hAnsi="Times New Roman" w:cs="Times New Roman"/>
                      <w:sz w:val="20"/>
                      <w:szCs w:val="20"/>
                      <w:highlight w:val="yellow"/>
                    </w:rPr>
                  </w:rPrChange>
                </w:rPr>
                <w:t>calculated with the</w:t>
              </w:r>
              <w:r w:rsidR="00100231" w:rsidRPr="00DF07B0">
                <w:rPr>
                  <w:rFonts w:ascii="Times New Roman" w:hAnsi="Times New Roman" w:cs="Times New Roman"/>
                  <w:sz w:val="20"/>
                  <w:szCs w:val="20"/>
                </w:rPr>
                <w:t xml:space="preserve"> </w:t>
              </w:r>
            </w:ins>
            <w:del w:id="1449" w:author="Author">
              <w:r w:rsidRPr="00DF07B0" w:rsidDel="00100231">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 xml:space="preserve">technical provisions reported under </w:t>
            </w:r>
            <w:del w:id="1450" w:author="Author">
              <w:r w:rsidRPr="00DF07B0" w:rsidDel="00F87EDC">
                <w:rPr>
                  <w:rFonts w:ascii="Times New Roman" w:hAnsi="Times New Roman" w:cs="Times New Roman"/>
                  <w:sz w:val="20"/>
                  <w:szCs w:val="20"/>
                </w:rPr>
                <w:delText xml:space="preserve">C0010, C0020, C0040 and </w:delText>
              </w:r>
            </w:del>
            <w:r w:rsidRPr="00DF07B0">
              <w:rPr>
                <w:rFonts w:ascii="Times New Roman" w:hAnsi="Times New Roman" w:cs="Times New Roman"/>
                <w:sz w:val="20"/>
                <w:szCs w:val="20"/>
              </w:rPr>
              <w:t xml:space="preserve">C0060.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C0100/R0090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all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–SCR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SCR due to the application of the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C0010/R0100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with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Eligible own funds to meet MCR</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amount of eligible own funds to meet MCR calculated considering technical provisions including the adjustments due to the long term guarantee measures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C0020/R0100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technical provisions – Eligible own funds to meet MCR</w:t>
            </w:r>
          </w:p>
        </w:tc>
        <w:tc>
          <w:tcPr>
            <w:tcW w:w="4961" w:type="dxa"/>
          </w:tcPr>
          <w:p w:rsidR="0095672C" w:rsidRPr="00DF07B0" w:rsidRDefault="0095672C">
            <w:pPr>
              <w:rPr>
                <w:ins w:id="1451"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MCR calculated considering technical provisions without the adjustment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but keeping the adjustments due to the volatility adjustment and the matching adjustment.</w:t>
            </w:r>
          </w:p>
          <w:p w:rsidR="00546E4C" w:rsidRPr="00DF07B0" w:rsidRDefault="00546E4C">
            <w:pPr>
              <w:rPr>
                <w:rFonts w:ascii="Times New Roman" w:hAnsi="Times New Roman" w:cs="Times New Roman"/>
                <w:sz w:val="20"/>
                <w:szCs w:val="20"/>
              </w:rPr>
            </w:pPr>
            <w:ins w:id="1452" w:author="Author">
              <w:r w:rsidRPr="00DF07B0">
                <w:rPr>
                  <w:rFonts w:ascii="Times New Roman" w:hAnsi="Times New Roman" w:cs="Times New Roman"/>
                  <w:sz w:val="20"/>
                  <w:szCs w:val="20"/>
                </w:rPr>
                <w:t>If transitional deduction to technical provisions is not applicable report the same amount as in C0010.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C0030/R0100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transitional on technical provisions – Eligible own funds to meet MCR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MCR due to the application of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RDefault="0095672C">
            <w:pPr>
              <w:rPr>
                <w:rFonts w:ascii="Times New Roman" w:hAnsi="Times New Roman" w:cs="Times New Roman"/>
                <w:sz w:val="20"/>
                <w:szCs w:val="20"/>
              </w:rPr>
            </w:pPr>
          </w:p>
          <w:p w:rsidR="0095672C" w:rsidRPr="00DF07B0" w:rsidRDefault="0095672C" w:rsidP="000374CB">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eligible own funds to meet MCR calculated considering </w:t>
            </w:r>
            <w:ins w:id="1453" w:author="Author">
              <w:r w:rsidR="000374CB" w:rsidRPr="00DF07B0">
                <w:rPr>
                  <w:rFonts w:ascii="Times New Roman" w:hAnsi="Times New Roman" w:cs="Times New Roman"/>
                  <w:sz w:val="20"/>
                  <w:szCs w:val="20"/>
                  <w:rPrChange w:id="1454"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technical provisions without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and</w:t>
            </w:r>
            <w:ins w:id="1455" w:author="Author">
              <w:r w:rsidR="000374CB" w:rsidRPr="00DF07B0">
                <w:rPr>
                  <w:rFonts w:ascii="Times New Roman" w:hAnsi="Times New Roman" w:cs="Times New Roman"/>
                  <w:sz w:val="20"/>
                  <w:szCs w:val="20"/>
                </w:rPr>
                <w:t xml:space="preserve"> the eligible own funds to meet MCR</w:t>
              </w:r>
            </w:ins>
            <w:r w:rsidRPr="00DF07B0">
              <w:rPr>
                <w:rFonts w:ascii="Times New Roman" w:hAnsi="Times New Roman" w:cs="Times New Roman"/>
                <w:sz w:val="20"/>
                <w:szCs w:val="20"/>
              </w:rPr>
              <w:t xml:space="preserve"> </w:t>
            </w:r>
            <w:ins w:id="1456" w:author="Author">
              <w:r w:rsidR="000374CB" w:rsidRPr="00DF07B0">
                <w:rPr>
                  <w:rFonts w:ascii="Times New Roman" w:hAnsi="Times New Roman" w:cs="Times New Roman"/>
                  <w:sz w:val="20"/>
                  <w:szCs w:val="20"/>
                  <w:rPrChange w:id="1457" w:author="Author">
                    <w:rPr>
                      <w:rFonts w:ascii="Times New Roman" w:hAnsi="Times New Roman" w:cs="Times New Roman"/>
                      <w:sz w:val="20"/>
                      <w:szCs w:val="20"/>
                      <w:highlight w:val="yellow"/>
                    </w:rPr>
                  </w:rPrChange>
                </w:rPr>
                <w:t>calculated with the</w:t>
              </w:r>
              <w:r w:rsidR="000374CB" w:rsidRPr="00DF07B0">
                <w:rPr>
                  <w:rFonts w:ascii="Times New Roman" w:hAnsi="Times New Roman" w:cs="Times New Roman"/>
                  <w:sz w:val="20"/>
                  <w:szCs w:val="20"/>
                </w:rPr>
                <w:t xml:space="preserve"> </w:t>
              </w:r>
            </w:ins>
            <w:del w:id="1458" w:author="Author">
              <w:r w:rsidRPr="00DF07B0" w:rsidDel="000374CB">
                <w:rPr>
                  <w:rFonts w:ascii="Times New Roman" w:hAnsi="Times New Roman" w:cs="Times New Roman"/>
                  <w:sz w:val="20"/>
                  <w:szCs w:val="20"/>
                </w:rPr>
                <w:delText xml:space="preserve">considering </w:delText>
              </w:r>
            </w:del>
            <w:r w:rsidRPr="00DF07B0">
              <w:rPr>
                <w:rFonts w:ascii="Times New Roman" w:hAnsi="Times New Roman" w:cs="Times New Roman"/>
                <w:sz w:val="20"/>
                <w:szCs w:val="20"/>
              </w:rPr>
              <w:t>technical provisions with LTG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C0040/R0100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transitional on interest rate  – Eligible own funds to meet MCR </w:t>
            </w:r>
          </w:p>
        </w:tc>
        <w:tc>
          <w:tcPr>
            <w:tcW w:w="4961" w:type="dxa"/>
          </w:tcPr>
          <w:p w:rsidR="0095672C" w:rsidRPr="00DF07B0" w:rsidRDefault="0095672C">
            <w:pPr>
              <w:rPr>
                <w:ins w:id="1459" w:author="Author"/>
                <w:rFonts w:ascii="Times New Roman" w:hAnsi="Times New Roman" w:cs="Times New Roman"/>
                <w:sz w:val="20"/>
                <w:szCs w:val="20"/>
              </w:rPr>
            </w:pPr>
            <w:r w:rsidRPr="00DF07B0">
              <w:rPr>
                <w:rFonts w:ascii="Times New Roman" w:hAnsi="Times New Roman" w:cs="Times New Roman"/>
                <w:sz w:val="20"/>
                <w:szCs w:val="20"/>
              </w:rPr>
              <w:t xml:space="preserve">Total amount of eligible own funds to meet MCR calculated considering technical provisions without the adjustment due to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but keeping the adjustments due to the volatility adjustment and the matching adjustment.</w:t>
            </w:r>
          </w:p>
          <w:p w:rsidR="00546E4C" w:rsidRPr="00DF07B0" w:rsidRDefault="00546E4C">
            <w:pPr>
              <w:rPr>
                <w:rFonts w:ascii="Times New Roman" w:hAnsi="Times New Roman" w:cs="Times New Roman"/>
                <w:sz w:val="20"/>
                <w:szCs w:val="20"/>
              </w:rPr>
            </w:pPr>
            <w:ins w:id="1460" w:author="Author">
              <w:r w:rsidRPr="00DF07B0">
                <w:rPr>
                  <w:rFonts w:ascii="Times New Roman" w:hAnsi="Times New Roman" w:cs="Times New Roman"/>
                  <w:sz w:val="20"/>
                  <w:szCs w:val="20"/>
                </w:rPr>
                <w:t>If transitional adjustment to the relevant risk-free interest rate term structure is not applicable report the same amount as in C0020.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C0050/R0100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transitional on interest rate – Eligible own funds to meet MCR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Eligible own funds to meet MCR due to the application of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625099">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eligible own funds to meet MCR calculated considering </w:t>
            </w:r>
            <w:ins w:id="1461" w:author="Author">
              <w:r w:rsidR="00625099"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without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xml:space="preserve"> and </w:t>
            </w:r>
            <w:del w:id="1462" w:author="Author">
              <w:r w:rsidRPr="00DF07B0" w:rsidDel="00E7562E">
                <w:rPr>
                  <w:rFonts w:ascii="Times New Roman" w:hAnsi="Times New Roman" w:cs="Times New Roman"/>
                  <w:sz w:val="20"/>
                  <w:szCs w:val="20"/>
                </w:rPr>
                <w:delText xml:space="preserve">considering </w:delText>
              </w:r>
            </w:del>
            <w:ins w:id="1463" w:author="Author">
              <w:r w:rsidR="00E7562E" w:rsidRPr="00DF07B0">
                <w:rPr>
                  <w:rFonts w:ascii="Times New Roman" w:hAnsi="Times New Roman" w:cs="Times New Roman"/>
                  <w:sz w:val="20"/>
                  <w:szCs w:val="20"/>
                </w:rPr>
                <w:t xml:space="preserve">the </w:t>
              </w:r>
              <w:r w:rsidR="00625099" w:rsidRPr="00DF07B0">
                <w:rPr>
                  <w:rFonts w:ascii="Times New Roman" w:hAnsi="Times New Roman" w:cs="Times New Roman"/>
                  <w:sz w:val="20"/>
                  <w:szCs w:val="20"/>
                </w:rPr>
                <w:t xml:space="preserve">eligible own funds to meet MCR calculated with the </w:t>
              </w:r>
            </w:ins>
            <w:r w:rsidRPr="00DF07B0">
              <w:rPr>
                <w:rFonts w:ascii="Times New Roman" w:hAnsi="Times New Roman" w:cs="Times New Roman"/>
                <w:sz w:val="20"/>
                <w:szCs w:val="20"/>
              </w:rPr>
              <w:t xml:space="preserve">technical provisions </w:t>
            </w:r>
            <w:ins w:id="1464" w:author="Author">
              <w:r w:rsidR="00546E4C" w:rsidRPr="00DF07B0">
                <w:rPr>
                  <w:rFonts w:ascii="Times New Roman" w:hAnsi="Times New Roman" w:cs="Times New Roman"/>
                  <w:sz w:val="20"/>
                  <w:szCs w:val="20"/>
                </w:rPr>
                <w:t>reported under C0020</w:t>
              </w:r>
            </w:ins>
            <w:del w:id="1465" w:author="Author">
              <w:r w:rsidRPr="00DF07B0" w:rsidDel="00546E4C">
                <w:rPr>
                  <w:rFonts w:ascii="Times New Roman" w:hAnsi="Times New Roman" w:cs="Times New Roman"/>
                  <w:sz w:val="20"/>
                  <w:szCs w:val="20"/>
                </w:rPr>
                <w:delText xml:space="preserve">with </w:delText>
              </w:r>
              <w:r w:rsidRPr="00DF07B0" w:rsidDel="00E7562E">
                <w:rPr>
                  <w:rFonts w:ascii="Times New Roman" w:hAnsi="Times New Roman" w:cs="Times New Roman"/>
                  <w:sz w:val="20"/>
                  <w:szCs w:val="20"/>
                </w:rPr>
                <w:delText xml:space="preserve">LTG and </w:delText>
              </w:r>
              <w:r w:rsidRPr="00DF07B0" w:rsidDel="00546E4C">
                <w:rPr>
                  <w:rFonts w:ascii="Times New Roman" w:hAnsi="Times New Roman" w:cs="Times New Roman"/>
                  <w:sz w:val="20"/>
                  <w:szCs w:val="20"/>
                </w:rPr>
                <w:delText xml:space="preserve">transitional </w:delText>
              </w:r>
              <w:r w:rsidRPr="00DF07B0" w:rsidDel="00E7562E">
                <w:rPr>
                  <w:rFonts w:ascii="Times New Roman" w:hAnsi="Times New Roman" w:cs="Times New Roman"/>
                  <w:sz w:val="20"/>
                  <w:szCs w:val="20"/>
                </w:rPr>
                <w:delText>measures</w:delText>
              </w:r>
            </w:del>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C0060/R0100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volatility adjustment and without other transitional measures – Eligible own funds to meet MCR </w:t>
            </w:r>
          </w:p>
        </w:tc>
        <w:tc>
          <w:tcPr>
            <w:tcW w:w="4961" w:type="dxa"/>
          </w:tcPr>
          <w:p w:rsidR="0095672C" w:rsidRPr="00DF07B0" w:rsidRDefault="0095672C">
            <w:pPr>
              <w:rPr>
                <w:ins w:id="1466"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MCR calculated considering Technical provisions without the adjustments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and the volatility adjustment, but keeping the adjustments due to the matching adjustment.</w:t>
            </w:r>
          </w:p>
          <w:p w:rsidR="00546E4C" w:rsidRPr="00DF07B0" w:rsidRDefault="00546E4C">
            <w:pPr>
              <w:rPr>
                <w:rFonts w:ascii="Times New Roman" w:hAnsi="Times New Roman" w:cs="Times New Roman"/>
                <w:sz w:val="20"/>
                <w:szCs w:val="20"/>
              </w:rPr>
            </w:pPr>
            <w:ins w:id="1467" w:author="Author">
              <w:r w:rsidRPr="00DF07B0">
                <w:rPr>
                  <w:rFonts w:ascii="Times New Roman" w:hAnsi="Times New Roman" w:cs="Times New Roman"/>
                  <w:sz w:val="20"/>
                  <w:szCs w:val="20"/>
                </w:rPr>
                <w:t>If volatility adjustment is not applicable report the same amount as in C0040.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C0070/R0100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volatility adjustment set to zero – Eligible own funds to meet MCR</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MCR due to the application of the volatility adjustment. It shall reflect the impact of setting the volatility adjustment to zero.</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eligible own funds to meet MCR </w:t>
            </w:r>
            <w:ins w:id="1468" w:author="Author">
              <w:r w:rsidR="00EE27FE" w:rsidRPr="00DF07B0">
                <w:rPr>
                  <w:rFonts w:ascii="Times New Roman" w:hAnsi="Times New Roman" w:cs="Times New Roman"/>
                  <w:sz w:val="20"/>
                  <w:szCs w:val="20"/>
                  <w:rPrChange w:id="1469" w:author="Author">
                    <w:rPr>
                      <w:rFonts w:ascii="Times New Roman" w:hAnsi="Times New Roman" w:cs="Times New Roman"/>
                      <w:sz w:val="20"/>
                      <w:szCs w:val="20"/>
                      <w:highlight w:val="yellow"/>
                    </w:rPr>
                  </w:rPrChange>
                </w:rPr>
                <w:t>calculated</w:t>
              </w:r>
              <w:r w:rsidR="00EE27FE"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considering </w:t>
            </w:r>
            <w:ins w:id="1470" w:author="Author">
              <w:r w:rsidR="00AD6443" w:rsidRPr="00DF07B0">
                <w:rPr>
                  <w:rFonts w:ascii="Times New Roman" w:hAnsi="Times New Roman" w:cs="Times New Roman"/>
                  <w:sz w:val="20"/>
                  <w:szCs w:val="20"/>
                  <w:rPrChange w:id="1471" w:author="Author">
                    <w:rPr>
                      <w:rFonts w:ascii="Times New Roman" w:hAnsi="Times New Roman" w:cs="Times New Roman"/>
                      <w:sz w:val="20"/>
                      <w:szCs w:val="20"/>
                      <w:highlight w:val="yellow"/>
                    </w:rPr>
                  </w:rPrChange>
                </w:rPr>
                <w:t>the</w:t>
              </w:r>
              <w:r w:rsidR="00AD6443"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technical provisions without volatility adjustment and without other transitional measures and the </w:t>
            </w:r>
            <w:del w:id="1472"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eligible own </w:t>
            </w:r>
            <w:r w:rsidRPr="00DF07B0">
              <w:rPr>
                <w:rFonts w:ascii="Times New Roman" w:hAnsi="Times New Roman" w:cs="Times New Roman"/>
                <w:sz w:val="20"/>
                <w:szCs w:val="20"/>
              </w:rPr>
              <w:lastRenderedPageBreak/>
              <w:t xml:space="preserve">funds to meet MCR </w:t>
            </w:r>
            <w:ins w:id="1473" w:author="Author">
              <w:r w:rsidR="00AD6443" w:rsidRPr="00DF07B0">
                <w:rPr>
                  <w:rFonts w:ascii="Times New Roman" w:hAnsi="Times New Roman" w:cs="Times New Roman"/>
                  <w:sz w:val="20"/>
                  <w:szCs w:val="20"/>
                  <w:rPrChange w:id="1474" w:author="Author">
                    <w:rPr>
                      <w:rFonts w:ascii="Times New Roman" w:hAnsi="Times New Roman" w:cs="Times New Roman"/>
                      <w:sz w:val="20"/>
                      <w:szCs w:val="20"/>
                      <w:highlight w:val="yellow"/>
                    </w:rPr>
                  </w:rPrChange>
                </w:rPr>
                <w:t>calculated with the</w:t>
              </w:r>
            </w:ins>
            <w:del w:id="1475" w:author="Author">
              <w:r w:rsidRPr="00DF07B0" w:rsidDel="00AD6443">
                <w:rPr>
                  <w:rFonts w:ascii="Times New Roman" w:hAnsi="Times New Roman" w:cs="Times New Roman"/>
                  <w:sz w:val="20"/>
                  <w:szCs w:val="20"/>
                </w:rPr>
                <w:delText>considering</w:delText>
              </w:r>
            </w:del>
            <w:r w:rsidRPr="00DF07B0">
              <w:rPr>
                <w:rFonts w:ascii="Times New Roman" w:hAnsi="Times New Roman" w:cs="Times New Roman"/>
                <w:sz w:val="20"/>
                <w:szCs w:val="20"/>
              </w:rPr>
              <w:t xml:space="preserve"> technical provisions reported under </w:t>
            </w:r>
            <w:del w:id="1476" w:author="Author">
              <w:r w:rsidRPr="00DF07B0" w:rsidDel="00F87EDC">
                <w:rPr>
                  <w:rFonts w:ascii="Times New Roman" w:hAnsi="Times New Roman" w:cs="Times New Roman"/>
                  <w:sz w:val="20"/>
                  <w:szCs w:val="20"/>
                </w:rPr>
                <w:delText xml:space="preserve">C0010, C0020 and </w:delText>
              </w:r>
            </w:del>
            <w:r w:rsidRPr="00DF07B0">
              <w:rPr>
                <w:rFonts w:ascii="Times New Roman" w:hAnsi="Times New Roman" w:cs="Times New Roman"/>
                <w:sz w:val="20"/>
                <w:szCs w:val="20"/>
              </w:rPr>
              <w:t xml:space="preserve">C0040. </w:t>
            </w:r>
          </w:p>
          <w:p w:rsidR="0095672C" w:rsidRPr="00DF07B0" w:rsidRDefault="0095672C">
            <w:pPr>
              <w:rPr>
                <w:rFonts w:ascii="Times New Roman" w:hAnsi="Times New Roman" w:cs="Times New Roman"/>
                <w:sz w:val="20"/>
                <w:szCs w:val="20"/>
              </w:rPr>
            </w:pP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C0080/R0100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matching adjustment and without all the others – Eligible own funds to meet MCR </w:t>
            </w:r>
          </w:p>
        </w:tc>
        <w:tc>
          <w:tcPr>
            <w:tcW w:w="4961" w:type="dxa"/>
          </w:tcPr>
          <w:p w:rsidR="0095672C" w:rsidRPr="00DF07B0" w:rsidRDefault="0095672C">
            <w:pPr>
              <w:rPr>
                <w:ins w:id="1477" w:author="Author"/>
                <w:rFonts w:ascii="Times New Roman" w:hAnsi="Times New Roman" w:cs="Times New Roman"/>
                <w:sz w:val="20"/>
                <w:szCs w:val="20"/>
              </w:rPr>
            </w:pPr>
            <w:r w:rsidRPr="00DF07B0">
              <w:rPr>
                <w:rFonts w:ascii="Times New Roman" w:hAnsi="Times New Roman" w:cs="Times New Roman"/>
                <w:sz w:val="20"/>
                <w:szCs w:val="20"/>
              </w:rPr>
              <w:t>Total amount of Eligible own funds to meet MCR calculated considering Technical provisions without any LTG measure.</w:t>
            </w:r>
          </w:p>
          <w:p w:rsidR="00546E4C" w:rsidRPr="00DF07B0" w:rsidRDefault="00546E4C">
            <w:pPr>
              <w:rPr>
                <w:rFonts w:ascii="Times New Roman" w:hAnsi="Times New Roman" w:cs="Times New Roman"/>
                <w:sz w:val="20"/>
                <w:szCs w:val="20"/>
              </w:rPr>
            </w:pPr>
            <w:ins w:id="1478" w:author="Author">
              <w:r w:rsidRPr="00DF07B0">
                <w:rPr>
                  <w:rFonts w:ascii="Times New Roman" w:hAnsi="Times New Roman" w:cs="Times New Roman"/>
                  <w:sz w:val="20"/>
                  <w:szCs w:val="20"/>
                </w:rPr>
                <w:t>If matching adjustment is not applicable report the same amount as in C0060.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C0090/R0100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matching adjustment set to zero – Eligible own funds to meet MCR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Eligible own funds to meet MCR due to the application of the matching adjustment. It shall include the impact of setting the volatility adjustment and the matching adjustment to zero.</w:t>
            </w:r>
          </w:p>
          <w:p w:rsidR="0095672C" w:rsidRPr="00DF07B0" w:rsidRDefault="0095672C">
            <w:pPr>
              <w:rPr>
                <w:rFonts w:ascii="Times New Roman" w:hAnsi="Times New Roman" w:cs="Times New Roman"/>
                <w:sz w:val="20"/>
                <w:szCs w:val="20"/>
              </w:rPr>
            </w:pPr>
          </w:p>
          <w:p w:rsidR="0095672C" w:rsidRPr="00DF07B0" w:rsidRDefault="0095672C" w:rsidP="00AD6443">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eligible own funds to meet MCR calculated  considering </w:t>
            </w:r>
            <w:ins w:id="1479" w:author="Author">
              <w:r w:rsidR="00AD6443"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without matching adjustment and without all the other transitional measures and the </w:t>
            </w:r>
            <w:del w:id="1480"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eligible own funds to meet MCR </w:t>
            </w:r>
            <w:del w:id="1481" w:author="Author">
              <w:r w:rsidRPr="00DF07B0" w:rsidDel="00AD6443">
                <w:rPr>
                  <w:rFonts w:ascii="Times New Roman" w:hAnsi="Times New Roman" w:cs="Times New Roman"/>
                  <w:sz w:val="20"/>
                  <w:szCs w:val="20"/>
                </w:rPr>
                <w:delText xml:space="preserve">considering </w:delText>
              </w:r>
            </w:del>
            <w:ins w:id="1482" w:author="Author">
              <w:r w:rsidR="00AD6443" w:rsidRPr="00DF07B0">
                <w:rPr>
                  <w:rFonts w:ascii="Times New Roman" w:hAnsi="Times New Roman" w:cs="Times New Roman"/>
                  <w:sz w:val="20"/>
                  <w:szCs w:val="20"/>
                </w:rPr>
                <w:t xml:space="preserve">calculated with the </w:t>
              </w:r>
            </w:ins>
            <w:r w:rsidRPr="00DF07B0">
              <w:rPr>
                <w:rFonts w:ascii="Times New Roman" w:hAnsi="Times New Roman" w:cs="Times New Roman"/>
                <w:sz w:val="20"/>
                <w:szCs w:val="20"/>
              </w:rPr>
              <w:t xml:space="preserve">technical provisions reported under </w:t>
            </w:r>
            <w:del w:id="1483" w:author="Author">
              <w:r w:rsidRPr="00DF07B0" w:rsidDel="00F87EDC">
                <w:rPr>
                  <w:rFonts w:ascii="Times New Roman" w:hAnsi="Times New Roman" w:cs="Times New Roman"/>
                  <w:sz w:val="20"/>
                  <w:szCs w:val="20"/>
                </w:rPr>
                <w:delText xml:space="preserve">C0010, C0020, C0040 and </w:delText>
              </w:r>
            </w:del>
            <w:r w:rsidRPr="00DF07B0">
              <w:rPr>
                <w:rFonts w:ascii="Times New Roman" w:hAnsi="Times New Roman" w:cs="Times New Roman"/>
                <w:sz w:val="20"/>
                <w:szCs w:val="20"/>
              </w:rPr>
              <w:t xml:space="preserve">C0060.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C0100/R0100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all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Eligible own funds to meet MCR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Eligible own funds to meet MCR due to the application of the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C0010/R0110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with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Minimum Capital Requirement</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Total amount of MCR calculated considering technical provisions including the adjustments due to the long term guarantee measures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C0020/R0110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Without transitional on technical provisions – Minimum Capital Requirement</w:t>
            </w:r>
          </w:p>
        </w:tc>
        <w:tc>
          <w:tcPr>
            <w:tcW w:w="4961" w:type="dxa"/>
          </w:tcPr>
          <w:p w:rsidR="0095672C" w:rsidRPr="00DF07B0" w:rsidRDefault="0095672C">
            <w:pPr>
              <w:rPr>
                <w:ins w:id="1484" w:author="Author"/>
                <w:rFonts w:ascii="Times New Roman" w:hAnsi="Times New Roman" w:cs="Times New Roman"/>
                <w:sz w:val="20"/>
                <w:szCs w:val="20"/>
              </w:rPr>
            </w:pPr>
            <w:r w:rsidRPr="00DF07B0">
              <w:rPr>
                <w:rFonts w:ascii="Times New Roman" w:hAnsi="Times New Roman" w:cs="Times New Roman"/>
                <w:sz w:val="20"/>
                <w:szCs w:val="20"/>
              </w:rPr>
              <w:t>Total amount of MCR calculated considering technical provisions without the adjustment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but keeping the adjustments due to the volatility adjustment and the matching adjustment.</w:t>
            </w:r>
          </w:p>
          <w:p w:rsidR="00546E4C" w:rsidRPr="00DF07B0" w:rsidRDefault="00546E4C">
            <w:pPr>
              <w:rPr>
                <w:rFonts w:ascii="Times New Roman" w:hAnsi="Times New Roman" w:cs="Times New Roman"/>
                <w:sz w:val="20"/>
                <w:szCs w:val="20"/>
              </w:rPr>
            </w:pPr>
            <w:ins w:id="1485" w:author="Author">
              <w:r w:rsidRPr="00DF07B0">
                <w:rPr>
                  <w:rFonts w:ascii="Times New Roman" w:hAnsi="Times New Roman" w:cs="Times New Roman"/>
                  <w:sz w:val="20"/>
                  <w:szCs w:val="20"/>
                </w:rPr>
                <w:t>If transitional deduction to technical provisions is not applicable report the same amount as in C0010.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C0030/R0110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transitional on technical provisions – Minimum Capital Requirement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MCR due to the application of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MCR calculated considering </w:t>
            </w:r>
            <w:ins w:id="1486" w:author="Author">
              <w:r w:rsidR="000374CB" w:rsidRPr="00DF07B0">
                <w:rPr>
                  <w:rFonts w:ascii="Times New Roman" w:hAnsi="Times New Roman" w:cs="Times New Roman"/>
                  <w:sz w:val="20"/>
                  <w:szCs w:val="20"/>
                  <w:rPrChange w:id="1487" w:author="Author">
                    <w:rPr>
                      <w:rFonts w:ascii="Times New Roman" w:hAnsi="Times New Roman" w:cs="Times New Roman"/>
                      <w:sz w:val="20"/>
                      <w:szCs w:val="20"/>
                      <w:highlight w:val="yellow"/>
                    </w:rPr>
                  </w:rPrChange>
                </w:rPr>
                <w:t xml:space="preserve">the </w:t>
              </w:r>
            </w:ins>
            <w:r w:rsidRPr="00DF07B0">
              <w:rPr>
                <w:rFonts w:ascii="Times New Roman" w:hAnsi="Times New Roman" w:cs="Times New Roman"/>
                <w:sz w:val="20"/>
                <w:szCs w:val="20"/>
              </w:rPr>
              <w:t>technical provisions without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and </w:t>
            </w:r>
            <w:ins w:id="1488" w:author="Author">
              <w:r w:rsidR="000374CB" w:rsidRPr="00DF07B0">
                <w:rPr>
                  <w:rFonts w:ascii="Times New Roman" w:hAnsi="Times New Roman" w:cs="Times New Roman"/>
                  <w:sz w:val="20"/>
                  <w:szCs w:val="20"/>
                </w:rPr>
                <w:t xml:space="preserve">the MCR </w:t>
              </w:r>
            </w:ins>
            <w:del w:id="1489" w:author="Author">
              <w:r w:rsidRPr="00DF07B0" w:rsidDel="000374CB">
                <w:rPr>
                  <w:rFonts w:ascii="Times New Roman" w:hAnsi="Times New Roman" w:cs="Times New Roman"/>
                  <w:sz w:val="20"/>
                  <w:szCs w:val="20"/>
                </w:rPr>
                <w:delText xml:space="preserve">considering </w:delText>
              </w:r>
            </w:del>
            <w:ins w:id="1490" w:author="Author">
              <w:r w:rsidR="000374CB" w:rsidRPr="00DF07B0">
                <w:rPr>
                  <w:rFonts w:ascii="Times New Roman" w:hAnsi="Times New Roman" w:cs="Times New Roman"/>
                  <w:sz w:val="20"/>
                  <w:szCs w:val="20"/>
                  <w:rPrChange w:id="1491" w:author="Author">
                    <w:rPr>
                      <w:rFonts w:ascii="Times New Roman" w:hAnsi="Times New Roman" w:cs="Times New Roman"/>
                      <w:sz w:val="20"/>
                      <w:szCs w:val="20"/>
                      <w:highlight w:val="yellow"/>
                    </w:rPr>
                  </w:rPrChange>
                </w:rPr>
                <w:t>calculated with the</w:t>
              </w:r>
              <w:r w:rsidR="000374CB"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technical provisions with LTG and transitional measures.</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C0040/R0110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transitional on interest rate  – Minimum Capital Requirement </w:t>
            </w:r>
          </w:p>
        </w:tc>
        <w:tc>
          <w:tcPr>
            <w:tcW w:w="4961" w:type="dxa"/>
          </w:tcPr>
          <w:p w:rsidR="0095672C" w:rsidRPr="00DF07B0" w:rsidRDefault="0095672C">
            <w:pPr>
              <w:rPr>
                <w:ins w:id="1492" w:author="Author"/>
                <w:rFonts w:ascii="Times New Roman" w:hAnsi="Times New Roman" w:cs="Times New Roman"/>
                <w:sz w:val="20"/>
                <w:szCs w:val="20"/>
              </w:rPr>
            </w:pPr>
            <w:r w:rsidRPr="00DF07B0">
              <w:rPr>
                <w:rFonts w:ascii="Times New Roman" w:hAnsi="Times New Roman" w:cs="Times New Roman"/>
                <w:sz w:val="20"/>
                <w:szCs w:val="20"/>
              </w:rPr>
              <w:t xml:space="preserve">Total amount of MCR calculated considering technical provisions without the adjustment due to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but keeping the adjustments due to the volatility adjustment and the matching adjustment.</w:t>
            </w:r>
          </w:p>
          <w:p w:rsidR="00546E4C" w:rsidRPr="00DF07B0" w:rsidRDefault="00546E4C">
            <w:pPr>
              <w:rPr>
                <w:rFonts w:ascii="Times New Roman" w:hAnsi="Times New Roman" w:cs="Times New Roman"/>
                <w:sz w:val="20"/>
                <w:szCs w:val="20"/>
              </w:rPr>
            </w:pPr>
            <w:ins w:id="1493" w:author="Author">
              <w:r w:rsidRPr="00DF07B0">
                <w:rPr>
                  <w:rFonts w:ascii="Times New Roman" w:hAnsi="Times New Roman" w:cs="Times New Roman"/>
                  <w:sz w:val="20"/>
                  <w:szCs w:val="20"/>
                </w:rPr>
                <w:t>If transitional adjustment to the relevant risk-free interest rate term structure is not applicable report the same amount as in C0020.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C0050/R0110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transitional on interest rate – Minimum Capital Requirement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MCR due to the application of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w:t>
            </w:r>
          </w:p>
          <w:p w:rsidR="0095672C" w:rsidRPr="00DF07B0" w:rsidRDefault="0095672C">
            <w:pPr>
              <w:rPr>
                <w:rFonts w:ascii="Times New Roman" w:hAnsi="Times New Roman" w:cs="Times New Roman"/>
                <w:sz w:val="20"/>
                <w:szCs w:val="20"/>
              </w:rPr>
            </w:pPr>
          </w:p>
          <w:p w:rsidR="0095672C" w:rsidRPr="00DF07B0" w:rsidRDefault="0095672C" w:rsidP="00FE2133">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MCR calculated considering </w:t>
            </w:r>
            <w:ins w:id="1494" w:author="Author">
              <w:r w:rsidR="00C40CFA"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without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xml:space="preserve"> and </w:t>
            </w:r>
            <w:ins w:id="1495" w:author="Author">
              <w:r w:rsidR="00C40CFA" w:rsidRPr="00DF07B0">
                <w:rPr>
                  <w:rFonts w:ascii="Times New Roman" w:hAnsi="Times New Roman" w:cs="Times New Roman"/>
                  <w:sz w:val="20"/>
                  <w:szCs w:val="20"/>
                </w:rPr>
                <w:t xml:space="preserve">MCR calculated with </w:t>
              </w:r>
            </w:ins>
            <w:del w:id="1496" w:author="Author">
              <w:r w:rsidRPr="00DF07B0" w:rsidDel="00E7562E">
                <w:rPr>
                  <w:rFonts w:ascii="Times New Roman" w:hAnsi="Times New Roman" w:cs="Times New Roman"/>
                  <w:sz w:val="20"/>
                  <w:szCs w:val="20"/>
                </w:rPr>
                <w:delText xml:space="preserve">considering </w:delText>
              </w:r>
            </w:del>
            <w:ins w:id="1497" w:author="Author">
              <w:r w:rsidR="00E7562E"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t>
            </w:r>
            <w:ins w:id="1498" w:author="Author">
              <w:r w:rsidR="00546E4C" w:rsidRPr="00DF07B0">
                <w:rPr>
                  <w:rFonts w:ascii="Times New Roman" w:hAnsi="Times New Roman" w:cs="Times New Roman"/>
                  <w:sz w:val="20"/>
                  <w:szCs w:val="20"/>
                </w:rPr>
                <w:t>reported under C0020</w:t>
              </w:r>
            </w:ins>
            <w:del w:id="1499" w:author="Author">
              <w:r w:rsidRPr="00DF07B0" w:rsidDel="00546E4C">
                <w:rPr>
                  <w:rFonts w:ascii="Times New Roman" w:hAnsi="Times New Roman" w:cs="Times New Roman"/>
                  <w:sz w:val="20"/>
                  <w:szCs w:val="20"/>
                </w:rPr>
                <w:delText xml:space="preserve">with </w:delText>
              </w:r>
              <w:r w:rsidRPr="00DF07B0" w:rsidDel="00E7562E">
                <w:rPr>
                  <w:rFonts w:ascii="Times New Roman" w:hAnsi="Times New Roman" w:cs="Times New Roman"/>
                  <w:sz w:val="20"/>
                  <w:szCs w:val="20"/>
                </w:rPr>
                <w:delText xml:space="preserve">LTG and </w:delText>
              </w:r>
              <w:r w:rsidRPr="00DF07B0" w:rsidDel="00546E4C">
                <w:rPr>
                  <w:rFonts w:ascii="Times New Roman" w:hAnsi="Times New Roman" w:cs="Times New Roman"/>
                  <w:sz w:val="20"/>
                  <w:szCs w:val="20"/>
                </w:rPr>
                <w:lastRenderedPageBreak/>
                <w:delText xml:space="preserve">transitional </w:delText>
              </w:r>
              <w:r w:rsidRPr="00DF07B0" w:rsidDel="00E7562E">
                <w:rPr>
                  <w:rFonts w:ascii="Times New Roman" w:hAnsi="Times New Roman" w:cs="Times New Roman"/>
                  <w:sz w:val="20"/>
                  <w:szCs w:val="20"/>
                </w:rPr>
                <w:delText>measures</w:delText>
              </w:r>
            </w:del>
            <w:r w:rsidRPr="00DF07B0">
              <w:rPr>
                <w:rFonts w:ascii="Times New Roman" w:hAnsi="Times New Roman" w:cs="Times New Roman"/>
                <w:sz w:val="20"/>
                <w:szCs w:val="20"/>
              </w:rPr>
              <w:t>.</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C0060/R0110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volatility adjustment and without other transitional measures – Minimum Capital Requirement </w:t>
            </w:r>
          </w:p>
        </w:tc>
        <w:tc>
          <w:tcPr>
            <w:tcW w:w="4961" w:type="dxa"/>
          </w:tcPr>
          <w:p w:rsidR="0095672C" w:rsidRPr="00DF07B0" w:rsidRDefault="0095672C">
            <w:pPr>
              <w:rPr>
                <w:ins w:id="1500" w:author="Author"/>
                <w:rFonts w:ascii="Times New Roman" w:hAnsi="Times New Roman" w:cs="Times New Roman"/>
                <w:sz w:val="20"/>
                <w:szCs w:val="20"/>
              </w:rPr>
            </w:pPr>
            <w:r w:rsidRPr="00DF07B0">
              <w:rPr>
                <w:rFonts w:ascii="Times New Roman" w:hAnsi="Times New Roman" w:cs="Times New Roman"/>
                <w:sz w:val="20"/>
                <w:szCs w:val="20"/>
              </w:rPr>
              <w:t>Total amount of MCR calculated considering technical provisions without the adjustments due to the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the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and the volatility adjustment, but keeping the adjustments due to the matching adjustment.</w:t>
            </w:r>
          </w:p>
          <w:p w:rsidR="00546E4C" w:rsidRPr="00DF07B0" w:rsidRDefault="00546E4C">
            <w:pPr>
              <w:rPr>
                <w:rFonts w:ascii="Times New Roman" w:hAnsi="Times New Roman" w:cs="Times New Roman"/>
                <w:sz w:val="20"/>
                <w:szCs w:val="20"/>
              </w:rPr>
            </w:pPr>
            <w:ins w:id="1501" w:author="Author">
              <w:r w:rsidRPr="00DF07B0">
                <w:rPr>
                  <w:rFonts w:ascii="Times New Roman" w:hAnsi="Times New Roman" w:cs="Times New Roman"/>
                  <w:sz w:val="20"/>
                  <w:szCs w:val="20"/>
                </w:rPr>
                <w:t>If volatility adjustment is not applicable report the same amount as in C0040.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C0070/R0110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Impact of volatility adjustment set to zero – Minimum Capital Requirement</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MCR due to the application of the volatility adjustment. It shall reflect the impact of setting the volatility adjustment to zero.</w:t>
            </w:r>
          </w:p>
          <w:p w:rsidR="0095672C" w:rsidRPr="00DF07B0" w:rsidRDefault="0095672C">
            <w:pPr>
              <w:rPr>
                <w:rFonts w:ascii="Times New Roman" w:hAnsi="Times New Roman" w:cs="Times New Roman"/>
                <w:sz w:val="20"/>
                <w:szCs w:val="20"/>
              </w:rPr>
            </w:pPr>
          </w:p>
          <w:p w:rsidR="0095672C" w:rsidRPr="00DF07B0" w:rsidRDefault="0095672C" w:rsidP="00664C62">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MCR </w:t>
            </w:r>
            <w:ins w:id="1502" w:author="Author">
              <w:r w:rsidR="00664C62" w:rsidRPr="00DF07B0">
                <w:rPr>
                  <w:rFonts w:ascii="Times New Roman" w:hAnsi="Times New Roman" w:cs="Times New Roman"/>
                  <w:sz w:val="20"/>
                  <w:szCs w:val="20"/>
                </w:rPr>
                <w:t xml:space="preserve">calculated </w:t>
              </w:r>
            </w:ins>
            <w:r w:rsidRPr="00DF07B0">
              <w:rPr>
                <w:rFonts w:ascii="Times New Roman" w:hAnsi="Times New Roman" w:cs="Times New Roman"/>
                <w:sz w:val="20"/>
                <w:szCs w:val="20"/>
              </w:rPr>
              <w:t xml:space="preserve">considering </w:t>
            </w:r>
            <w:ins w:id="1503" w:author="Author">
              <w:r w:rsidR="00664C62"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without volatility adjustment and without other transitional measures and the </w:t>
            </w:r>
            <w:del w:id="1504"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MCR </w:t>
            </w:r>
            <w:del w:id="1505" w:author="Author">
              <w:r w:rsidRPr="00DF07B0" w:rsidDel="00664C62">
                <w:rPr>
                  <w:rFonts w:ascii="Times New Roman" w:hAnsi="Times New Roman" w:cs="Times New Roman"/>
                  <w:sz w:val="20"/>
                  <w:szCs w:val="20"/>
                </w:rPr>
                <w:delText xml:space="preserve">considering </w:delText>
              </w:r>
            </w:del>
            <w:ins w:id="1506" w:author="Author">
              <w:r w:rsidR="00664C62" w:rsidRPr="00DF07B0">
                <w:rPr>
                  <w:rFonts w:ascii="Times New Roman" w:hAnsi="Times New Roman" w:cs="Times New Roman"/>
                  <w:sz w:val="20"/>
                  <w:szCs w:val="20"/>
                </w:rPr>
                <w:t xml:space="preserve">calculated with the </w:t>
              </w:r>
            </w:ins>
            <w:r w:rsidRPr="00DF07B0">
              <w:rPr>
                <w:rFonts w:ascii="Times New Roman" w:hAnsi="Times New Roman" w:cs="Times New Roman"/>
                <w:sz w:val="20"/>
                <w:szCs w:val="20"/>
              </w:rPr>
              <w:t xml:space="preserve">technical provisions reported under </w:t>
            </w:r>
            <w:del w:id="1507" w:author="Author">
              <w:r w:rsidRPr="00DF07B0" w:rsidDel="00F87EDC">
                <w:rPr>
                  <w:rFonts w:ascii="Times New Roman" w:hAnsi="Times New Roman" w:cs="Times New Roman"/>
                  <w:sz w:val="20"/>
                  <w:szCs w:val="20"/>
                </w:rPr>
                <w:delText xml:space="preserve">C0010, C0020 and </w:delText>
              </w:r>
            </w:del>
            <w:r w:rsidRPr="00DF07B0">
              <w:rPr>
                <w:rFonts w:ascii="Times New Roman" w:hAnsi="Times New Roman" w:cs="Times New Roman"/>
                <w:sz w:val="20"/>
                <w:szCs w:val="20"/>
              </w:rPr>
              <w:t xml:space="preserve">C0040.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C0080/R0110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Without matching adjustment and without all the others – MCR </w:t>
            </w:r>
          </w:p>
        </w:tc>
        <w:tc>
          <w:tcPr>
            <w:tcW w:w="4961" w:type="dxa"/>
          </w:tcPr>
          <w:p w:rsidR="0095672C" w:rsidRPr="00DF07B0" w:rsidRDefault="0095672C">
            <w:pPr>
              <w:rPr>
                <w:ins w:id="1508" w:author="Author"/>
                <w:rFonts w:ascii="Times New Roman" w:hAnsi="Times New Roman" w:cs="Times New Roman"/>
                <w:sz w:val="20"/>
                <w:szCs w:val="20"/>
              </w:rPr>
            </w:pPr>
            <w:r w:rsidRPr="00DF07B0">
              <w:rPr>
                <w:rFonts w:ascii="Times New Roman" w:hAnsi="Times New Roman" w:cs="Times New Roman"/>
                <w:sz w:val="20"/>
                <w:szCs w:val="20"/>
              </w:rPr>
              <w:t>Total amount of MCR calculated considering technical provisions without any LTG measure.</w:t>
            </w:r>
          </w:p>
          <w:p w:rsidR="00546E4C" w:rsidRPr="00DF07B0" w:rsidRDefault="00546E4C">
            <w:pPr>
              <w:rPr>
                <w:rFonts w:ascii="Times New Roman" w:hAnsi="Times New Roman" w:cs="Times New Roman"/>
                <w:sz w:val="20"/>
                <w:szCs w:val="20"/>
              </w:rPr>
            </w:pPr>
            <w:ins w:id="1509" w:author="Author">
              <w:r w:rsidRPr="00DF07B0">
                <w:rPr>
                  <w:rFonts w:ascii="Times New Roman" w:hAnsi="Times New Roman" w:cs="Times New Roman"/>
                  <w:sz w:val="20"/>
                  <w:szCs w:val="20"/>
                </w:rPr>
                <w:t>If matching adjustment is not applicable report the same amount as in C0060.</w:t>
              </w:r>
            </w:ins>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C0090/R0110</w:t>
            </w:r>
          </w:p>
        </w:tc>
        <w:tc>
          <w:tcPr>
            <w:tcW w:w="283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Impact of matching adjustment set to zero – Minimum Capital Requirement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Amount of the adjustment to the MCR due to the application of the matching adjustment. It shall include the impact of setting the volatility adjustment and the matching adjustment to zero.</w:t>
            </w:r>
          </w:p>
          <w:p w:rsidR="0095672C" w:rsidRPr="00DF07B0" w:rsidRDefault="0095672C">
            <w:pPr>
              <w:rPr>
                <w:rFonts w:ascii="Times New Roman" w:hAnsi="Times New Roman" w:cs="Times New Roman"/>
                <w:sz w:val="20"/>
                <w:szCs w:val="20"/>
              </w:rPr>
            </w:pPr>
          </w:p>
          <w:p w:rsidR="0095672C" w:rsidRPr="00DF07B0" w:rsidRDefault="0095672C" w:rsidP="00664C62">
            <w:pPr>
              <w:rPr>
                <w:rFonts w:ascii="Times New Roman" w:hAnsi="Times New Roman" w:cs="Times New Roman"/>
                <w:sz w:val="20"/>
                <w:szCs w:val="20"/>
              </w:rPr>
            </w:pPr>
            <w:r w:rsidRPr="00DF07B0">
              <w:rPr>
                <w:rFonts w:ascii="Times New Roman" w:hAnsi="Times New Roman" w:cs="Times New Roman"/>
                <w:sz w:val="20"/>
                <w:szCs w:val="20"/>
              </w:rPr>
              <w:t xml:space="preserve">It shall be the difference between the MCR calculated considering </w:t>
            </w:r>
            <w:ins w:id="1510" w:author="Author">
              <w:r w:rsidR="00664C62" w:rsidRPr="00DF07B0">
                <w:rPr>
                  <w:rFonts w:ascii="Times New Roman" w:hAnsi="Times New Roman" w:cs="Times New Roman"/>
                  <w:sz w:val="20"/>
                  <w:szCs w:val="20"/>
                </w:rPr>
                <w:t xml:space="preserve">the </w:t>
              </w:r>
            </w:ins>
            <w:r w:rsidRPr="00DF07B0">
              <w:rPr>
                <w:rFonts w:ascii="Times New Roman" w:hAnsi="Times New Roman" w:cs="Times New Roman"/>
                <w:sz w:val="20"/>
                <w:szCs w:val="20"/>
              </w:rPr>
              <w:t xml:space="preserve">technical provisions without matching adjustment and without all the other transitional measures and the </w:t>
            </w:r>
            <w:del w:id="1511" w:author="Author">
              <w:r w:rsidRPr="00DF07B0" w:rsidDel="00F87EDC">
                <w:rPr>
                  <w:rFonts w:ascii="Times New Roman" w:hAnsi="Times New Roman" w:cs="Times New Roman"/>
                  <w:sz w:val="20"/>
                  <w:szCs w:val="20"/>
                </w:rPr>
                <w:delText xml:space="preserve">maximum between the </w:delText>
              </w:r>
            </w:del>
            <w:r w:rsidRPr="00DF07B0">
              <w:rPr>
                <w:rFonts w:ascii="Times New Roman" w:hAnsi="Times New Roman" w:cs="Times New Roman"/>
                <w:sz w:val="20"/>
                <w:szCs w:val="20"/>
              </w:rPr>
              <w:t xml:space="preserve">MCR </w:t>
            </w:r>
            <w:del w:id="1512" w:author="Author">
              <w:r w:rsidRPr="00DF07B0" w:rsidDel="00664C62">
                <w:rPr>
                  <w:rFonts w:ascii="Times New Roman" w:hAnsi="Times New Roman" w:cs="Times New Roman"/>
                  <w:sz w:val="20"/>
                  <w:szCs w:val="20"/>
                </w:rPr>
                <w:delText xml:space="preserve">considering </w:delText>
              </w:r>
            </w:del>
            <w:ins w:id="1513" w:author="Author">
              <w:r w:rsidR="00664C62" w:rsidRPr="00DF07B0">
                <w:rPr>
                  <w:rFonts w:ascii="Times New Roman" w:hAnsi="Times New Roman" w:cs="Times New Roman"/>
                  <w:sz w:val="20"/>
                  <w:szCs w:val="20"/>
                </w:rPr>
                <w:t xml:space="preserve">calculated with the </w:t>
              </w:r>
            </w:ins>
            <w:r w:rsidRPr="00DF07B0">
              <w:rPr>
                <w:rFonts w:ascii="Times New Roman" w:hAnsi="Times New Roman" w:cs="Times New Roman"/>
                <w:sz w:val="20"/>
                <w:szCs w:val="20"/>
              </w:rPr>
              <w:t xml:space="preserve">technical provisions reported under </w:t>
            </w:r>
            <w:del w:id="1514" w:author="Author">
              <w:r w:rsidRPr="00DF07B0" w:rsidDel="00F87EDC">
                <w:rPr>
                  <w:rFonts w:ascii="Times New Roman" w:hAnsi="Times New Roman" w:cs="Times New Roman"/>
                  <w:sz w:val="20"/>
                  <w:szCs w:val="20"/>
                </w:rPr>
                <w:delText xml:space="preserve">C0010, C0020, C0040 and </w:delText>
              </w:r>
            </w:del>
            <w:r w:rsidRPr="00DF07B0">
              <w:rPr>
                <w:rFonts w:ascii="Times New Roman" w:hAnsi="Times New Roman" w:cs="Times New Roman"/>
                <w:sz w:val="20"/>
                <w:szCs w:val="20"/>
              </w:rPr>
              <w:t xml:space="preserve">C0060. </w:t>
            </w:r>
          </w:p>
        </w:tc>
      </w:tr>
      <w:tr w:rsidR="0095672C" w:rsidRPr="00DF07B0" w:rsidTr="00950116">
        <w:tc>
          <w:tcPr>
            <w:tcW w:w="1418"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C0100/R0110</w:t>
            </w:r>
          </w:p>
        </w:tc>
        <w:tc>
          <w:tcPr>
            <w:tcW w:w="2835"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 xml:space="preserve">Impact of all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 xml:space="preserve"> – Minimum Capital Requirement </w:t>
            </w:r>
          </w:p>
        </w:tc>
        <w:tc>
          <w:tcPr>
            <w:tcW w:w="4961"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Amount of the adjustment to the MCR due to the application of the LTG measures and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r>
    </w:tbl>
    <w:p w:rsidR="0095672C" w:rsidRPr="00DF07B0" w:rsidRDefault="0095672C" w:rsidP="00950116">
      <w:pPr>
        <w:rPr>
          <w:rFonts w:ascii="Times New Roman" w:hAnsi="Times New Roman"/>
        </w:rPr>
      </w:pPr>
    </w:p>
    <w:p w:rsidR="0095672C" w:rsidRPr="00DF07B0" w:rsidRDefault="0095672C" w:rsidP="00950116">
      <w:pPr>
        <w:rPr>
          <w:rFonts w:ascii="Times New Roman" w:hAnsi="Times New Roman" w:cs="Times New Roman"/>
          <w:b/>
          <w:sz w:val="20"/>
          <w:szCs w:val="20"/>
        </w:rPr>
      </w:pPr>
      <w:r w:rsidRPr="00DF07B0">
        <w:rPr>
          <w:rFonts w:ascii="Times New Roman" w:hAnsi="Times New Roman" w:cs="Times New Roman"/>
          <w:b/>
          <w:bCs/>
          <w:sz w:val="20"/>
          <w:szCs w:val="20"/>
          <w:lang w:val="en-US"/>
        </w:rPr>
        <w:t xml:space="preserve">S.22.02 – </w:t>
      </w:r>
      <w:r w:rsidRPr="00DF07B0">
        <w:rPr>
          <w:rFonts w:ascii="Times New Roman" w:hAnsi="Times New Roman" w:cs="Times New Roman"/>
          <w:b/>
          <w:sz w:val="20"/>
          <w:szCs w:val="20"/>
        </w:rPr>
        <w:t xml:space="preserve">Projection of future cash flows (Best Estimate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Matching portfolios)</w:t>
      </w:r>
    </w:p>
    <w:p w:rsidR="0095672C" w:rsidRPr="00DF07B0" w:rsidRDefault="0095672C" w:rsidP="00950116">
      <w:pPr>
        <w:rPr>
          <w:rFonts w:ascii="Times New Roman" w:hAnsi="Times New Roman" w:cs="Times New Roman"/>
          <w:b/>
          <w:bCs/>
          <w:sz w:val="20"/>
          <w:szCs w:val="20"/>
          <w:lang w:val="en-US"/>
        </w:rPr>
      </w:pPr>
      <w:r w:rsidRPr="00DF07B0">
        <w:rPr>
          <w:rFonts w:ascii="Times New Roman" w:hAnsi="Times New Roman" w:cs="Times New Roman"/>
          <w:b/>
          <w:bCs/>
          <w:sz w:val="20"/>
          <w:szCs w:val="20"/>
          <w:lang w:val="en-US"/>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95672C" w:rsidP="00950116">
      <w:pPr>
        <w:rPr>
          <w:rFonts w:ascii="Times New Roman" w:hAnsi="Times New Roman" w:cs="Times New Roman"/>
          <w:bCs/>
          <w:sz w:val="20"/>
          <w:szCs w:val="20"/>
          <w:lang w:val="en-US"/>
        </w:rPr>
      </w:pPr>
      <w:r w:rsidRPr="00DF07B0">
        <w:rPr>
          <w:rFonts w:ascii="Times New Roman" w:hAnsi="Times New Roman" w:cs="Times New Roman"/>
          <w:bCs/>
          <w:sz w:val="20"/>
          <w:szCs w:val="20"/>
          <w:lang w:val="en-US"/>
        </w:rPr>
        <w:t xml:space="preserve">This template shall be reported by each matching portfolio approved by the supervisory authority. </w:t>
      </w:r>
    </w:p>
    <w:tbl>
      <w:tblPr>
        <w:tblStyle w:val="TableGrid"/>
        <w:tblW w:w="8710" w:type="dxa"/>
        <w:tblLayout w:type="fixed"/>
        <w:tblLook w:val="04A0" w:firstRow="1" w:lastRow="0" w:firstColumn="1" w:lastColumn="0" w:noHBand="0" w:noVBand="1"/>
      </w:tblPr>
      <w:tblGrid>
        <w:gridCol w:w="1337"/>
        <w:gridCol w:w="2733"/>
        <w:gridCol w:w="4640"/>
      </w:tblGrid>
      <w:tr w:rsidR="0095672C" w:rsidRPr="00DF07B0" w:rsidTr="00950116">
        <w:tc>
          <w:tcPr>
            <w:tcW w:w="1337" w:type="dxa"/>
          </w:tcPr>
          <w:p w:rsidR="0095672C" w:rsidRPr="00DF07B0" w:rsidRDefault="0095672C" w:rsidP="00950116">
            <w:pPr>
              <w:jc w:val="center"/>
              <w:rPr>
                <w:rFonts w:ascii="Times New Roman" w:hAnsi="Times New Roman" w:cs="Times New Roman"/>
                <w:sz w:val="20"/>
                <w:szCs w:val="20"/>
              </w:rPr>
            </w:pPr>
          </w:p>
        </w:tc>
        <w:tc>
          <w:tcPr>
            <w:tcW w:w="2733" w:type="dxa"/>
          </w:tcPr>
          <w:p w:rsidR="0095672C" w:rsidRPr="00DF07B0" w:rsidRDefault="0095672C" w:rsidP="00950116">
            <w:pPr>
              <w:jc w:val="center"/>
              <w:rPr>
                <w:rFonts w:ascii="Times New Roman" w:hAnsi="Times New Roman" w:cs="Times New Roman"/>
                <w:sz w:val="20"/>
                <w:szCs w:val="20"/>
              </w:rPr>
            </w:pPr>
            <w:r w:rsidRPr="00DF07B0">
              <w:rPr>
                <w:rFonts w:ascii="Times New Roman" w:hAnsi="Times New Roman" w:cs="Times New Roman"/>
                <w:b/>
                <w:sz w:val="20"/>
                <w:szCs w:val="20"/>
              </w:rPr>
              <w:t>ITEM</w:t>
            </w:r>
          </w:p>
        </w:tc>
        <w:tc>
          <w:tcPr>
            <w:tcW w:w="4640" w:type="dxa"/>
          </w:tcPr>
          <w:p w:rsidR="0095672C" w:rsidRPr="00DF07B0" w:rsidRDefault="0095672C" w:rsidP="00950116">
            <w:pPr>
              <w:jc w:val="center"/>
              <w:rPr>
                <w:rFonts w:ascii="Times New Roman" w:hAnsi="Times New Roman" w:cs="Times New Roman"/>
                <w:sz w:val="20"/>
                <w:szCs w:val="20"/>
              </w:rPr>
            </w:pPr>
            <w:r w:rsidRPr="00DF07B0">
              <w:rPr>
                <w:rFonts w:ascii="Times New Roman" w:hAnsi="Times New Roman" w:cs="Times New Roman"/>
                <w:b/>
                <w:sz w:val="20"/>
                <w:szCs w:val="20"/>
              </w:rPr>
              <w:t>INSTRUCTIONS</w:t>
            </w:r>
          </w:p>
        </w:tc>
      </w:tr>
      <w:tr w:rsidR="0095672C" w:rsidRPr="00DF07B0" w:rsidTr="00950116">
        <w:tc>
          <w:tcPr>
            <w:tcW w:w="1337"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Z0010</w:t>
            </w:r>
          </w:p>
        </w:tc>
        <w:tc>
          <w:tcPr>
            <w:tcW w:w="2733"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Matching portfolio</w:t>
            </w:r>
          </w:p>
        </w:tc>
        <w:tc>
          <w:tcPr>
            <w:tcW w:w="4640"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Indicate the number which is attributed by the undertaking, corresponding to the unique number assigned to each matching portfolio. </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This number shall be consistent over time and shall be used to identify the matching portfolio number in other templates.</w:t>
            </w:r>
          </w:p>
        </w:tc>
      </w:tr>
      <w:tr w:rsidR="0095672C" w:rsidRPr="00DF07B0" w:rsidTr="00950116">
        <w:tc>
          <w:tcPr>
            <w:tcW w:w="1337"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C0020/</w:t>
            </w:r>
          </w:p>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R0010 to R0450</w:t>
            </w:r>
          </w:p>
        </w:tc>
        <w:tc>
          <w:tcPr>
            <w:tcW w:w="2733"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Projection of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at the end of the reporting period – Longevity, mortality and revision obligations cash outflows</w:t>
            </w:r>
          </w:p>
        </w:tc>
        <w:tc>
          <w:tcPr>
            <w:tcW w:w="4640"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Future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related to the longevity, mortality and revision benefits of  insurance and reinsurance obligations for each matching portfolio and split by year of due payment of the cash flow, counting the periods of 12 months from the date of </w:t>
            </w:r>
            <w:r w:rsidRPr="00DF07B0">
              <w:rPr>
                <w:rFonts w:ascii="Times New Roman" w:hAnsi="Times New Roman" w:cs="Times New Roman"/>
                <w:sz w:val="20"/>
                <w:szCs w:val="20"/>
              </w:rPr>
              <w:lastRenderedPageBreak/>
              <w:t>reference of the reporting.</w:t>
            </w:r>
          </w:p>
        </w:tc>
      </w:tr>
      <w:tr w:rsidR="0095672C" w:rsidRPr="00DF07B0" w:rsidTr="00950116">
        <w:tc>
          <w:tcPr>
            <w:tcW w:w="1337"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C0030/ R0010 to R0450</w:t>
            </w:r>
          </w:p>
        </w:tc>
        <w:tc>
          <w:tcPr>
            <w:tcW w:w="2733"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Projection of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at the end of the reporting period – Expenses cash outflows</w:t>
            </w:r>
          </w:p>
        </w:tc>
        <w:tc>
          <w:tcPr>
            <w:tcW w:w="4640"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Future cash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related to the expenses of insurance and reinsurance obligations for each matching portfolio and split by year of due payment of the cash flow, counting the periods of 12 months from the date of reference of the reporting.</w:t>
            </w:r>
          </w:p>
        </w:tc>
      </w:tr>
      <w:tr w:rsidR="0095672C" w:rsidRPr="00DF07B0" w:rsidTr="00950116">
        <w:tc>
          <w:tcPr>
            <w:tcW w:w="1337"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C0040/ R0010 to R0450</w:t>
            </w:r>
          </w:p>
        </w:tc>
        <w:tc>
          <w:tcPr>
            <w:tcW w:w="2733"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rPr>
              <w:t>Projection of future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at the end of the reporting period – De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risked Assets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w:t>
            </w:r>
          </w:p>
        </w:tc>
        <w:tc>
          <w:tcPr>
            <w:tcW w:w="4640"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Cash flows (out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and in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of assets linked to each matching portfolio and split by year of due payment or receipt of the cash flow. These flows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appropriately corrected to take into account the probability of default or the portion of the long term average of the spread over the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free interest rate as set out in Article 53 of Delegated Regulation (EU) 2015/35. </w:t>
            </w:r>
          </w:p>
        </w:tc>
      </w:tr>
      <w:tr w:rsidR="0095672C" w:rsidRPr="00DF07B0" w:rsidTr="00950116">
        <w:tc>
          <w:tcPr>
            <w:tcW w:w="1337"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C0050/ R0010 to R0450</w:t>
            </w:r>
          </w:p>
        </w:tc>
        <w:tc>
          <w:tcPr>
            <w:tcW w:w="2733"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Mismatch during reporting period – Positive undiscounted mismatch (inflows &gt; outflows)</w:t>
            </w:r>
          </w:p>
          <w:p w:rsidR="0095672C" w:rsidRPr="00DF07B0" w:rsidRDefault="0095672C">
            <w:pPr>
              <w:rPr>
                <w:rFonts w:ascii="Times New Roman" w:hAnsi="Times New Roman" w:cs="Times New Roman"/>
                <w:sz w:val="20"/>
                <w:szCs w:val="20"/>
              </w:rPr>
            </w:pPr>
          </w:p>
        </w:tc>
        <w:tc>
          <w:tcPr>
            <w:tcW w:w="4640"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If the frequency is lower than yearly then report the sum of the positive undiscounted mismatches (inflows &gt; outflows) through the year of each row. </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Positive mismatches for some periods shall not be netted off of negative mismatches. </w:t>
            </w:r>
          </w:p>
        </w:tc>
      </w:tr>
      <w:tr w:rsidR="0095672C" w:rsidRPr="00DF07B0" w:rsidTr="00950116">
        <w:tc>
          <w:tcPr>
            <w:tcW w:w="1337"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C0060/ R0010 to R0450</w:t>
            </w:r>
          </w:p>
        </w:tc>
        <w:tc>
          <w:tcPr>
            <w:tcW w:w="2733"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Mismatch during reporting period – Negative undiscounted mismatch (inflows &lt; outflows)</w:t>
            </w:r>
          </w:p>
        </w:tc>
        <w:tc>
          <w:tcPr>
            <w:tcW w:w="4640"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If the frequency is lower than yearly then report the sum of the deficit undiscounted mismatches (inflows &lt; outflows) through the year of each row.</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Negative mismatches for some periods shall not be netted off of positive mismatches.</w:t>
            </w:r>
          </w:p>
        </w:tc>
      </w:tr>
    </w:tbl>
    <w:p w:rsidR="0095672C" w:rsidRPr="00DF07B0" w:rsidRDefault="0095672C">
      <w:pPr>
        <w:rPr>
          <w:rFonts w:ascii="Times New Roman" w:hAnsi="Times New Roman" w:cs="Times New Roman"/>
          <w:sz w:val="20"/>
          <w:szCs w:val="20"/>
        </w:rPr>
      </w:pPr>
    </w:p>
    <w:p w:rsidR="0095672C" w:rsidRPr="00DF07B0" w:rsidRDefault="0095672C" w:rsidP="00950116">
      <w:pPr>
        <w:rPr>
          <w:rFonts w:ascii="Times New Roman" w:hAnsi="Times New Roman" w:cs="Times New Roman"/>
          <w:b/>
          <w:sz w:val="20"/>
          <w:szCs w:val="20"/>
        </w:rPr>
      </w:pPr>
      <w:r w:rsidRPr="00DF07B0">
        <w:rPr>
          <w:rFonts w:ascii="Times New Roman" w:hAnsi="Times New Roman" w:cs="Times New Roman"/>
          <w:b/>
          <w:bCs/>
          <w:sz w:val="20"/>
          <w:szCs w:val="20"/>
          <w:lang w:val="en-US"/>
        </w:rPr>
        <w:t>S.22.03 –</w:t>
      </w:r>
      <w:r w:rsidRPr="00DF07B0">
        <w:rPr>
          <w:rFonts w:ascii="Times New Roman" w:hAnsi="Times New Roman" w:cs="Times New Roman"/>
          <w:b/>
          <w:sz w:val="20"/>
          <w:szCs w:val="20"/>
        </w:rPr>
        <w:t xml:space="preserve">Information on the matching adjustment calculation </w:t>
      </w:r>
    </w:p>
    <w:p w:rsidR="0095672C" w:rsidRPr="00DF07B0" w:rsidRDefault="0095672C" w:rsidP="00950116">
      <w:pPr>
        <w:rPr>
          <w:rFonts w:ascii="Times New Roman" w:hAnsi="Times New Roman" w:cs="Times New Roman"/>
          <w:b/>
          <w:bCs/>
          <w:sz w:val="20"/>
          <w:szCs w:val="20"/>
          <w:lang w:val="en-US"/>
        </w:rPr>
      </w:pPr>
      <w:r w:rsidRPr="00DF07B0">
        <w:rPr>
          <w:rFonts w:ascii="Times New Roman" w:hAnsi="Times New Roman" w:cs="Times New Roman"/>
          <w:b/>
          <w:bCs/>
          <w:sz w:val="20"/>
          <w:szCs w:val="20"/>
          <w:lang w:val="en-US"/>
        </w:rPr>
        <w:t>General comments:</w:t>
      </w:r>
    </w:p>
    <w:p w:rsidR="0095672C"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95672C" w:rsidRPr="00DF07B0">
        <w:rPr>
          <w:rFonts w:ascii="Times New Roman" w:hAnsi="Times New Roman" w:cs="Times New Roman"/>
          <w:sz w:val="20"/>
          <w:szCs w:val="20"/>
          <w:lang w:val="en-US"/>
        </w:rPr>
        <w:t xml:space="preserve"> relates to annual submission of information for individual entities.</w:t>
      </w:r>
    </w:p>
    <w:p w:rsidR="0095672C" w:rsidRPr="00DF07B0" w:rsidRDefault="0095672C" w:rsidP="00950116">
      <w:pPr>
        <w:rPr>
          <w:rFonts w:ascii="Times New Roman" w:hAnsi="Times New Roman" w:cs="Times New Roman"/>
          <w:bCs/>
          <w:sz w:val="20"/>
          <w:szCs w:val="20"/>
          <w:lang w:val="en-US"/>
        </w:rPr>
      </w:pPr>
      <w:r w:rsidRPr="00DF07B0">
        <w:rPr>
          <w:rFonts w:ascii="Times New Roman" w:hAnsi="Times New Roman" w:cs="Times New Roman"/>
          <w:bCs/>
          <w:sz w:val="20"/>
          <w:szCs w:val="20"/>
          <w:lang w:val="en-US"/>
        </w:rPr>
        <w:t xml:space="preserve">This template shall be reported by each matching portfolio approved by the supervisory authority. </w:t>
      </w:r>
    </w:p>
    <w:tbl>
      <w:tblPr>
        <w:tblStyle w:val="TableGrid"/>
        <w:tblW w:w="0" w:type="auto"/>
        <w:tblLook w:val="04A0" w:firstRow="1" w:lastRow="0" w:firstColumn="1" w:lastColumn="0" w:noHBand="0" w:noVBand="1"/>
      </w:tblPr>
      <w:tblGrid>
        <w:gridCol w:w="1639"/>
        <w:gridCol w:w="2155"/>
        <w:gridCol w:w="4926"/>
      </w:tblGrid>
      <w:tr w:rsidR="0095672C" w:rsidRPr="00DF07B0" w:rsidTr="00950116">
        <w:tc>
          <w:tcPr>
            <w:tcW w:w="1639" w:type="dxa"/>
            <w:tcBorders>
              <w:top w:val="single" w:sz="4" w:space="0" w:color="auto"/>
              <w:left w:val="single" w:sz="4" w:space="0" w:color="auto"/>
              <w:bottom w:val="nil"/>
              <w:right w:val="single" w:sz="4" w:space="0" w:color="auto"/>
            </w:tcBorders>
            <w:vAlign w:val="center"/>
          </w:tcPr>
          <w:p w:rsidR="0095672C" w:rsidRPr="00DF07B0" w:rsidRDefault="0095672C" w:rsidP="00950116">
            <w:pPr>
              <w:jc w:val="center"/>
              <w:rPr>
                <w:rFonts w:ascii="Times New Roman" w:hAnsi="Times New Roman" w:cs="Times New Roman"/>
                <w:b/>
                <w:sz w:val="20"/>
                <w:szCs w:val="20"/>
              </w:rPr>
            </w:pPr>
          </w:p>
        </w:tc>
        <w:tc>
          <w:tcPr>
            <w:tcW w:w="2155" w:type="dxa"/>
            <w:tcBorders>
              <w:top w:val="single" w:sz="4" w:space="0" w:color="auto"/>
              <w:left w:val="single" w:sz="4" w:space="0" w:color="auto"/>
              <w:bottom w:val="single" w:sz="4" w:space="0" w:color="auto"/>
              <w:right w:val="single" w:sz="4" w:space="0" w:color="auto"/>
            </w:tcBorders>
            <w:vAlign w:val="center"/>
          </w:tcPr>
          <w:p w:rsidR="0095672C" w:rsidRPr="00DF07B0" w:rsidRDefault="0095672C"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4926" w:type="dxa"/>
            <w:tcBorders>
              <w:top w:val="single" w:sz="4" w:space="0" w:color="auto"/>
              <w:left w:val="single" w:sz="4" w:space="0" w:color="auto"/>
              <w:bottom w:val="single" w:sz="4" w:space="0" w:color="auto"/>
              <w:right w:val="single" w:sz="4" w:space="0" w:color="auto"/>
            </w:tcBorders>
            <w:vAlign w:val="center"/>
          </w:tcPr>
          <w:p w:rsidR="0095672C" w:rsidRPr="00DF07B0" w:rsidRDefault="0095672C"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tc>
      </w:tr>
      <w:tr w:rsidR="0095672C" w:rsidRPr="00DF07B0" w:rsidTr="00950116">
        <w:tc>
          <w:tcPr>
            <w:tcW w:w="1639" w:type="dxa"/>
            <w:tcBorders>
              <w:top w:val="single" w:sz="4" w:space="0" w:color="auto"/>
              <w:left w:val="single" w:sz="4" w:space="0" w:color="auto"/>
              <w:bottom w:val="single" w:sz="4" w:space="0" w:color="auto"/>
              <w:right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Z0010</w:t>
            </w:r>
          </w:p>
        </w:tc>
        <w:tc>
          <w:tcPr>
            <w:tcW w:w="2155" w:type="dxa"/>
            <w:tcBorders>
              <w:top w:val="single" w:sz="4" w:space="0" w:color="auto"/>
              <w:left w:val="single" w:sz="4" w:space="0" w:color="auto"/>
              <w:bottom w:val="single" w:sz="4" w:space="0" w:color="auto"/>
              <w:right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Matching portfolio</w:t>
            </w:r>
          </w:p>
        </w:tc>
        <w:tc>
          <w:tcPr>
            <w:tcW w:w="4926" w:type="dxa"/>
            <w:tcBorders>
              <w:top w:val="single" w:sz="4" w:space="0" w:color="auto"/>
              <w:left w:val="single" w:sz="4" w:space="0" w:color="auto"/>
              <w:bottom w:val="single" w:sz="4" w:space="0" w:color="auto"/>
              <w:right w:val="single" w:sz="4" w:space="0" w:color="auto"/>
            </w:tcBorders>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 xml:space="preserve">Indicate the number which is attributed by the undertaking, corresponding to the unique number assigned to each matching portfolio. </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This number has to be consistent over time and shall be used to identify the matching portfolio number in other templates.</w:t>
            </w:r>
          </w:p>
        </w:tc>
      </w:tr>
      <w:tr w:rsidR="0095672C" w:rsidRPr="00DF07B0" w:rsidTr="00950116">
        <w:trPr>
          <w:trHeight w:val="435"/>
        </w:trPr>
        <w:tc>
          <w:tcPr>
            <w:tcW w:w="8720" w:type="dxa"/>
            <w:gridSpan w:val="3"/>
            <w:tcBorders>
              <w:top w:val="single" w:sz="4" w:space="0" w:color="auto"/>
              <w:left w:val="single" w:sz="4" w:space="0" w:color="auto"/>
              <w:bottom w:val="single" w:sz="4" w:space="0" w:color="auto"/>
              <w:right w:val="single" w:sz="4" w:space="0" w:color="auto"/>
            </w:tcBorders>
            <w:vAlign w:val="center"/>
          </w:tcPr>
          <w:p w:rsidR="0095672C" w:rsidRPr="00DF07B0" w:rsidRDefault="0095672C" w:rsidP="00950116">
            <w:pPr>
              <w:spacing w:before="120" w:after="120"/>
              <w:rPr>
                <w:rFonts w:ascii="Times New Roman" w:hAnsi="Times New Roman" w:cs="Times New Roman"/>
                <w:b/>
                <w:sz w:val="20"/>
                <w:szCs w:val="20"/>
                <w:lang w:val="en-US"/>
              </w:rPr>
            </w:pPr>
            <w:r w:rsidRPr="00DF07B0">
              <w:rPr>
                <w:rFonts w:ascii="Times New Roman" w:hAnsi="Times New Roman" w:cs="Times New Roman"/>
                <w:b/>
                <w:sz w:val="20"/>
                <w:szCs w:val="20"/>
                <w:lang w:val="en-US"/>
              </w:rPr>
              <w:t>Overall calculation of the matching adjustment</w:t>
            </w:r>
          </w:p>
        </w:tc>
      </w:tr>
      <w:tr w:rsidR="0095672C" w:rsidRPr="00DF07B0" w:rsidTr="00950116">
        <w:tc>
          <w:tcPr>
            <w:tcW w:w="1639" w:type="dxa"/>
            <w:tcBorders>
              <w:top w:val="single" w:sz="4" w:space="0" w:color="auto"/>
            </w:tcBorders>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C0010/R0010</w:t>
            </w:r>
          </w:p>
        </w:tc>
        <w:tc>
          <w:tcPr>
            <w:tcW w:w="2155" w:type="dxa"/>
            <w:tcBorders>
              <w:top w:val="single" w:sz="4" w:space="0" w:color="auto"/>
            </w:tcBorders>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Annual effective rate applied to the CF of the obligations</w:t>
            </w:r>
          </w:p>
        </w:tc>
        <w:tc>
          <w:tcPr>
            <w:tcW w:w="4926" w:type="dxa"/>
            <w:tcBorders>
              <w:top w:val="single" w:sz="4" w:space="0" w:color="auto"/>
            </w:tcBorders>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The annual effective rate, calculated as the single discount rate that, where applied to the cash flows</w:t>
            </w:r>
            <w:r w:rsidR="00947B15" w:rsidRPr="00DF07B0">
              <w:rPr>
                <w:rFonts w:ascii="Times New Roman" w:hAnsi="Times New Roman" w:cs="Times New Roman"/>
                <w:sz w:val="20"/>
                <w:szCs w:val="20"/>
                <w:lang w:val="en-US"/>
              </w:rPr>
              <w:t xml:space="preserve"> ("CF")</w:t>
            </w:r>
            <w:r w:rsidRPr="00DF07B0">
              <w:rPr>
                <w:rFonts w:ascii="Times New Roman" w:hAnsi="Times New Roman" w:cs="Times New Roman"/>
                <w:sz w:val="20"/>
                <w:szCs w:val="20"/>
                <w:lang w:val="en-US"/>
              </w:rPr>
              <w:t xml:space="preserve"> of the portfolio of insurance or reinsurance obligations, results in a value that is equal to the value in accordance with Article 75 of Directive 2009/138/EC of the portfolio of assigned assets.</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C0010/R0020</w:t>
            </w:r>
          </w:p>
        </w:tc>
        <w:tc>
          <w:tcPr>
            <w:tcW w:w="2155"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Annual effective rate of the best estimate</w:t>
            </w:r>
          </w:p>
        </w:tc>
        <w:tc>
          <w:tcPr>
            <w:tcW w:w="4926"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The annual effective rate, calculated as the single discount rate that, where applied to the cash flows of the portfolio of insurance or reinsurance obligations, results in a value that is equal to the value of the best estimate of the portfolio of insurance or reinsurance obligations where the time value of money is taken into account using the basic risk</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free interest rate term structure.</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C0010/R0030</w:t>
            </w:r>
          </w:p>
        </w:tc>
        <w:tc>
          <w:tcPr>
            <w:tcW w:w="2155" w:type="dxa"/>
          </w:tcPr>
          <w:p w:rsidR="0095672C" w:rsidRPr="00DF07B0" w:rsidRDefault="0095672C" w:rsidP="00950116">
            <w:pPr>
              <w:rPr>
                <w:rFonts w:ascii="Times New Roman" w:hAnsi="Times New Roman" w:cs="Times New Roman"/>
                <w:sz w:val="20"/>
                <w:szCs w:val="20"/>
              </w:rPr>
            </w:pPr>
            <w:r w:rsidRPr="00DF07B0">
              <w:rPr>
                <w:rFonts w:ascii="Times New Roman" w:hAnsi="Times New Roman" w:cs="Times New Roman"/>
                <w:sz w:val="20"/>
                <w:szCs w:val="20"/>
              </w:rPr>
              <w:t>Probability of default used to de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risk assets </w:t>
            </w:r>
            <w:r w:rsidRPr="00DF07B0">
              <w:rPr>
                <w:rFonts w:ascii="Times New Roman" w:hAnsi="Times New Roman" w:cs="Times New Roman"/>
                <w:sz w:val="20"/>
                <w:szCs w:val="20"/>
              </w:rPr>
              <w:lastRenderedPageBreak/>
              <w:t>cash flows</w:t>
            </w:r>
          </w:p>
        </w:tc>
        <w:tc>
          <w:tcPr>
            <w:tcW w:w="4926"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The probability of default corresponds to the amount expressed as a financial percentage (same format as for </w:t>
            </w:r>
            <w:r w:rsidRPr="00DF07B0">
              <w:rPr>
                <w:rFonts w:ascii="Times New Roman" w:hAnsi="Times New Roman" w:cs="Times New Roman"/>
                <w:sz w:val="20"/>
                <w:szCs w:val="20"/>
              </w:rPr>
              <w:lastRenderedPageBreak/>
              <w:t>rows R0010 and R0020) used to adjust the assets cash flows of the assigned portfolio of assets pursuant to Article 53 of Delegated Regulation (EU) 2015/35.</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“De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risked assets cash flows” means “expected assets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as referred to in Article 53 of Delegated Regulation (EU) 2015/35. </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This amount shall not include the increase reported in row R0050.</w:t>
            </w: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C0010/R0040</w:t>
            </w:r>
          </w:p>
        </w:tc>
        <w:tc>
          <w:tcPr>
            <w:tcW w:w="215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Portion of the fundamental spread not reflected when de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risking assets cash flows</w:t>
            </w:r>
          </w:p>
        </w:tc>
        <w:tc>
          <w:tcPr>
            <w:tcW w:w="4926"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Portion of the fundamental spread that has not been reflected in the adjustment to the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 of the assigned portfolio of assets as set out in Article 53 of Delegated Regulation (EU) 2015/35.</w:t>
            </w:r>
          </w:p>
          <w:p w:rsidR="0095672C" w:rsidRPr="00DF07B0" w:rsidRDefault="0095672C">
            <w:pPr>
              <w:rPr>
                <w:rFonts w:ascii="Times New Roman" w:hAnsi="Times New Roman" w:cs="Times New Roman"/>
                <w:sz w:val="20"/>
                <w:szCs w:val="20"/>
              </w:rPr>
            </w:pPr>
          </w:p>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This amount shall be expressed as a financial percentage (same format as rows R0010 and R0020). This amount shall not include the increase reported in row R0050.</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C0010/R0050</w:t>
            </w:r>
          </w:p>
        </w:tc>
        <w:tc>
          <w:tcPr>
            <w:tcW w:w="2155"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Increase of fundamental spread for sub investment grade assets</w:t>
            </w:r>
          </w:p>
        </w:tc>
        <w:tc>
          <w:tcPr>
            <w:tcW w:w="4926"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Increase of the fundamental spread for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investment grade assets expressed as a financial percentage (same format as rows R0010, R0020 and R0120). The increase of the probability of default for sub investment grade assets shall be considered in the de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risking of cash flows.</w:t>
            </w:r>
          </w:p>
        </w:tc>
      </w:tr>
      <w:tr w:rsidR="0095672C" w:rsidRPr="00DF07B0" w:rsidTr="00950116">
        <w:tc>
          <w:tcPr>
            <w:tcW w:w="1639" w:type="dxa"/>
            <w:tcBorders>
              <w:bottom w:val="single" w:sz="4" w:space="0" w:color="auto"/>
            </w:tcBorders>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C0010/R0060</w:t>
            </w:r>
          </w:p>
        </w:tc>
        <w:tc>
          <w:tcPr>
            <w:tcW w:w="2155" w:type="dxa"/>
            <w:tcBorders>
              <w:bottom w:val="single" w:sz="4" w:space="0" w:color="auto"/>
            </w:tcBorders>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Matching adjustment to the risk free rate</w:t>
            </w:r>
          </w:p>
        </w:tc>
        <w:tc>
          <w:tcPr>
            <w:tcW w:w="4926" w:type="dxa"/>
            <w:tcBorders>
              <w:bottom w:val="single" w:sz="4" w:space="0" w:color="auto"/>
            </w:tcBorders>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Matching adjustment to the risk free rate for the reported portfolio, reported as a decimal. </w:t>
            </w:r>
          </w:p>
          <w:p w:rsidR="0095672C" w:rsidRPr="00DF07B0" w:rsidRDefault="0095672C">
            <w:pPr>
              <w:rPr>
                <w:rFonts w:ascii="Times New Roman" w:hAnsi="Times New Roman" w:cs="Times New Roman"/>
                <w:sz w:val="20"/>
                <w:szCs w:val="20"/>
                <w:lang w:val="en-US"/>
              </w:rPr>
            </w:pPr>
          </w:p>
        </w:tc>
      </w:tr>
      <w:tr w:rsidR="0095672C" w:rsidRPr="00DF07B0" w:rsidTr="00950116">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rsidR="0095672C" w:rsidRPr="00DF07B0" w:rsidRDefault="0095672C" w:rsidP="00950116">
            <w:pPr>
              <w:rPr>
                <w:rFonts w:ascii="Times New Roman" w:hAnsi="Times New Roman" w:cs="Times New Roman"/>
                <w:b/>
                <w:sz w:val="20"/>
                <w:szCs w:val="20"/>
                <w:lang w:val="en-US"/>
              </w:rPr>
            </w:pPr>
            <w:r w:rsidRPr="00DF07B0">
              <w:rPr>
                <w:rFonts w:ascii="Times New Roman" w:hAnsi="Times New Roman" w:cs="Times New Roman"/>
                <w:b/>
                <w:sz w:val="20"/>
                <w:szCs w:val="20"/>
                <w:lang w:val="en-US"/>
              </w:rPr>
              <w:t xml:space="preserve">Eligibility criteria using SCR mortality stress </w:t>
            </w:r>
          </w:p>
        </w:tc>
      </w:tr>
      <w:tr w:rsidR="0095672C" w:rsidRPr="00DF07B0" w:rsidTr="00950116">
        <w:tc>
          <w:tcPr>
            <w:tcW w:w="1639" w:type="dxa"/>
            <w:tcBorders>
              <w:top w:val="single" w:sz="4" w:space="0" w:color="auto"/>
              <w:bottom w:val="single" w:sz="4" w:space="0" w:color="auto"/>
            </w:tcBorders>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C0010/R0070</w:t>
            </w:r>
          </w:p>
        </w:tc>
        <w:tc>
          <w:tcPr>
            <w:tcW w:w="2155" w:type="dxa"/>
            <w:tcBorders>
              <w:top w:val="single" w:sz="4" w:space="0" w:color="auto"/>
              <w:bottom w:val="single" w:sz="4" w:space="0" w:color="auto"/>
            </w:tcBorders>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Mortality risk stress for the purpose of the matching adjustment</w:t>
            </w:r>
          </w:p>
        </w:tc>
        <w:tc>
          <w:tcPr>
            <w:tcW w:w="4926" w:type="dxa"/>
            <w:tcBorders>
              <w:top w:val="single" w:sz="4" w:space="0" w:color="auto"/>
              <w:bottom w:val="single" w:sz="4" w:space="0" w:color="auto"/>
            </w:tcBorders>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Increase of the gross best estimate calculated with the basic risk free rate following a mortality risk stress compared to the gross best estimate calculated with the basic risk rate, as set out in Article 77b (1</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f) of Directive 2009/138/EC and Article 52 of Delegated Regulation (EU) 2015/35.</w:t>
            </w:r>
          </w:p>
          <w:p w:rsidR="0095672C" w:rsidRPr="00DF07B0" w:rsidRDefault="0095672C" w:rsidP="00950116">
            <w:pPr>
              <w:rPr>
                <w:rFonts w:ascii="Times New Roman" w:hAnsi="Times New Roman" w:cs="Times New Roman"/>
                <w:sz w:val="20"/>
                <w:szCs w:val="20"/>
                <w:lang w:val="en-US"/>
              </w:rPr>
            </w:pPr>
          </w:p>
        </w:tc>
      </w:tr>
      <w:tr w:rsidR="0095672C" w:rsidRPr="00DF07B0" w:rsidTr="00950116">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rsidR="0095672C" w:rsidRPr="00DF07B0" w:rsidRDefault="0095672C" w:rsidP="00950116">
            <w:pPr>
              <w:rPr>
                <w:rFonts w:ascii="Times New Roman" w:hAnsi="Times New Roman" w:cs="Times New Roman"/>
                <w:b/>
                <w:sz w:val="20"/>
                <w:szCs w:val="20"/>
                <w:lang w:val="en-US"/>
              </w:rPr>
            </w:pPr>
            <w:r w:rsidRPr="00DF07B0">
              <w:rPr>
                <w:rFonts w:ascii="Times New Roman" w:hAnsi="Times New Roman" w:cs="Times New Roman"/>
                <w:b/>
                <w:sz w:val="20"/>
                <w:szCs w:val="20"/>
                <w:lang w:val="en-US"/>
              </w:rPr>
              <w:t>Portfolio</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C0010/R0080</w:t>
            </w:r>
          </w:p>
        </w:tc>
        <w:tc>
          <w:tcPr>
            <w:tcW w:w="2155"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Market value of the assets of the portfolio</w:t>
            </w:r>
          </w:p>
        </w:tc>
        <w:tc>
          <w:tcPr>
            <w:tcW w:w="4926"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lang w:val="en-US"/>
              </w:rPr>
              <w:t>Solvency II value of the assets of the portfolio</w:t>
            </w:r>
            <w:r w:rsidRPr="00DF07B0">
              <w:rPr>
                <w:rFonts w:ascii="Times New Roman" w:hAnsi="Times New Roman" w:cs="Times New Roman"/>
                <w:sz w:val="20"/>
                <w:szCs w:val="20"/>
              </w:rPr>
              <w:t>.</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p>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C0010/R0090</w:t>
            </w:r>
          </w:p>
        </w:tc>
        <w:tc>
          <w:tcPr>
            <w:tcW w:w="2155"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Market value of assets linked to inflation</w:t>
            </w:r>
          </w:p>
        </w:tc>
        <w:tc>
          <w:tcPr>
            <w:tcW w:w="4926"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Solvency II value of the assets with return linked to inflation (Article 77b (1) of Directive 2009/138/EC).</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p>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C0010/R0100</w:t>
            </w:r>
          </w:p>
        </w:tc>
        <w:tc>
          <w:tcPr>
            <w:tcW w:w="2155"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Best estimate linked to inflation </w:t>
            </w:r>
          </w:p>
        </w:tc>
        <w:tc>
          <w:tcPr>
            <w:tcW w:w="4926"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Amount of best estimate of cash flows of the insurance or reinsurance obligations that depend on inflation.</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C0010/R0110</w:t>
            </w:r>
          </w:p>
        </w:tc>
        <w:tc>
          <w:tcPr>
            <w:tcW w:w="2155"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Market value assets where third party can change the cash flows</w:t>
            </w:r>
          </w:p>
        </w:tc>
        <w:tc>
          <w:tcPr>
            <w:tcW w:w="4926"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Value of the assets where third party can change the cash flows (Article 77b (1) of Directive 2009/138/EC).</w:t>
            </w:r>
          </w:p>
        </w:tc>
      </w:tr>
      <w:tr w:rsidR="0095672C" w:rsidRPr="00DF07B0" w:rsidTr="00950116">
        <w:tc>
          <w:tcPr>
            <w:tcW w:w="1639" w:type="dxa"/>
          </w:tcPr>
          <w:p w:rsidR="0095672C" w:rsidRPr="00DF07B0" w:rsidDel="0022443C"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C0010/R0120</w:t>
            </w:r>
          </w:p>
        </w:tc>
        <w:tc>
          <w:tcPr>
            <w:tcW w:w="2155"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Return on assets – portfolio assets </w:t>
            </w:r>
          </w:p>
        </w:tc>
        <w:tc>
          <w:tcPr>
            <w:tcW w:w="4926"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rPr>
              <w:t>Identify the de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risked Internal Rate of Return (</w:t>
            </w:r>
            <w:r w:rsidR="00EA499D" w:rsidRPr="00DF07B0">
              <w:rPr>
                <w:rFonts w:ascii="Times New Roman" w:hAnsi="Times New Roman" w:cs="Times New Roman"/>
                <w:sz w:val="20"/>
                <w:szCs w:val="20"/>
              </w:rPr>
              <w:t>"</w:t>
            </w:r>
            <w:r w:rsidRPr="00DF07B0">
              <w:rPr>
                <w:rFonts w:ascii="Times New Roman" w:hAnsi="Times New Roman" w:cs="Times New Roman"/>
                <w:sz w:val="20"/>
                <w:szCs w:val="20"/>
              </w:rPr>
              <w:t>IRR</w:t>
            </w:r>
            <w:r w:rsidR="00EA499D" w:rsidRPr="00DF07B0">
              <w:rPr>
                <w:rFonts w:ascii="Times New Roman" w:hAnsi="Times New Roman" w:cs="Times New Roman"/>
                <w:sz w:val="20"/>
                <w:szCs w:val="20"/>
              </w:rPr>
              <w:t>"</w:t>
            </w:r>
            <w:r w:rsidRPr="00DF07B0">
              <w:rPr>
                <w:rFonts w:ascii="Times New Roman" w:hAnsi="Times New Roman" w:cs="Times New Roman"/>
                <w:sz w:val="20"/>
                <w:szCs w:val="20"/>
              </w:rPr>
              <w:t>) of the assets linked to any matching adjustment portfolio measured as the discount rate at which the present value of the cash outflows of an asset equals the present value of its de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risked cash inflows.</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C0010/R0130</w:t>
            </w:r>
          </w:p>
        </w:tc>
        <w:tc>
          <w:tcPr>
            <w:tcW w:w="2155"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Market value of surrende</w:t>
            </w:r>
            <w:r w:rsidR="00076C40" w:rsidRPr="00DF07B0">
              <w:rPr>
                <w:rFonts w:ascii="Times New Roman" w:hAnsi="Times New Roman" w:cs="Times New Roman"/>
                <w:sz w:val="20"/>
                <w:szCs w:val="20"/>
                <w:lang w:val="en-US"/>
              </w:rPr>
              <w:t>re</w:t>
            </w:r>
            <w:r w:rsidRPr="00DF07B0">
              <w:rPr>
                <w:rFonts w:ascii="Times New Roman" w:hAnsi="Times New Roman" w:cs="Times New Roman"/>
                <w:sz w:val="20"/>
                <w:szCs w:val="20"/>
                <w:lang w:val="en-US"/>
              </w:rPr>
              <w:t xml:space="preserve">d contracts </w:t>
            </w:r>
          </w:p>
        </w:tc>
        <w:tc>
          <w:tcPr>
            <w:tcW w:w="4926"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Value of the best estimate of the insurance and reinsurance obligations stemming from contracts underlying each matching adjustment portfolio which have been surrendered during the reporting period.</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C0010/R0140</w:t>
            </w:r>
          </w:p>
        </w:tc>
        <w:tc>
          <w:tcPr>
            <w:tcW w:w="2155"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Number of surrender options exercised</w:t>
            </w:r>
          </w:p>
        </w:tc>
        <w:tc>
          <w:tcPr>
            <w:tcW w:w="4926"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Number of surrender options exercised during the reporting period related to insurance and reinsurance obligations of each matching portfolio.</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C0010/R0150</w:t>
            </w:r>
          </w:p>
        </w:tc>
        <w:tc>
          <w:tcPr>
            <w:tcW w:w="2155"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Market value of assets </w:t>
            </w:r>
            <w:r w:rsidRPr="00DF07B0">
              <w:rPr>
                <w:rFonts w:ascii="Times New Roman" w:hAnsi="Times New Roman" w:cs="Times New Roman"/>
                <w:sz w:val="20"/>
                <w:szCs w:val="20"/>
                <w:lang w:val="en-US"/>
              </w:rPr>
              <w:lastRenderedPageBreak/>
              <w:t>covering surrendered contracts</w:t>
            </w:r>
          </w:p>
        </w:tc>
        <w:tc>
          <w:tcPr>
            <w:tcW w:w="4926" w:type="dxa"/>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 xml:space="preserve">Value of the assets, valued in accordance with Article 75 </w:t>
            </w:r>
            <w:r w:rsidRPr="00DF07B0">
              <w:rPr>
                <w:rFonts w:ascii="Times New Roman" w:hAnsi="Times New Roman" w:cs="Times New Roman"/>
                <w:sz w:val="20"/>
                <w:szCs w:val="20"/>
                <w:lang w:val="en-US"/>
              </w:rPr>
              <w:lastRenderedPageBreak/>
              <w:t>of the Directive 2009/138/EC, covering the insurance and reinsurance obligations surrendered at the time the surrender options were exercised.</w:t>
            </w:r>
          </w:p>
        </w:tc>
      </w:tr>
      <w:tr w:rsidR="0095672C" w:rsidRPr="00DF07B0" w:rsidTr="00950116">
        <w:tc>
          <w:tcPr>
            <w:tcW w:w="1639" w:type="dxa"/>
            <w:tcBorders>
              <w:bottom w:val="single" w:sz="4" w:space="0" w:color="auto"/>
            </w:tcBorders>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C0010/R0160</w:t>
            </w:r>
          </w:p>
        </w:tc>
        <w:tc>
          <w:tcPr>
            <w:tcW w:w="2155" w:type="dxa"/>
            <w:tcBorders>
              <w:bottom w:val="single" w:sz="4" w:space="0" w:color="auto"/>
            </w:tcBorders>
          </w:tcPr>
          <w:p w:rsidR="0095672C" w:rsidRPr="00DF07B0" w:rsidRDefault="0095672C"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Amount paid to policyholders</w:t>
            </w:r>
          </w:p>
        </w:tc>
        <w:tc>
          <w:tcPr>
            <w:tcW w:w="4926" w:type="dxa"/>
            <w:tcBorders>
              <w:bottom w:val="single" w:sz="4" w:space="0" w:color="auto"/>
            </w:tcBorders>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Value of the amount paid to policyholders according to their surrender rights.</w:t>
            </w:r>
          </w:p>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This amount differs from row R0130 and R0150 where the surrender clause of the contract does not give the policyholder the right to receive the full amount in those rows.</w:t>
            </w:r>
          </w:p>
        </w:tc>
      </w:tr>
      <w:tr w:rsidR="0095672C" w:rsidRPr="00DF07B0" w:rsidTr="00950116">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rsidR="0095672C" w:rsidRPr="00DF07B0" w:rsidRDefault="0095672C" w:rsidP="00950116">
            <w:pPr>
              <w:rPr>
                <w:rFonts w:ascii="Times New Roman" w:hAnsi="Times New Roman" w:cs="Times New Roman"/>
                <w:b/>
                <w:sz w:val="20"/>
                <w:szCs w:val="20"/>
                <w:lang w:val="en-US"/>
              </w:rPr>
            </w:pPr>
            <w:r w:rsidRPr="00DF07B0">
              <w:rPr>
                <w:rFonts w:ascii="Times New Roman" w:hAnsi="Times New Roman" w:cs="Times New Roman"/>
                <w:b/>
                <w:sz w:val="20"/>
                <w:szCs w:val="20"/>
                <w:lang w:val="en-US"/>
              </w:rPr>
              <w:t>Liabilities</w:t>
            </w:r>
          </w:p>
        </w:tc>
      </w:tr>
      <w:tr w:rsidR="0095672C" w:rsidRPr="00DF07B0" w:rsidTr="00950116">
        <w:tc>
          <w:tcPr>
            <w:tcW w:w="1639"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C0010/R0170</w:t>
            </w:r>
          </w:p>
        </w:tc>
        <w:tc>
          <w:tcPr>
            <w:tcW w:w="2155" w:type="dxa"/>
          </w:tcPr>
          <w:p w:rsidR="0095672C" w:rsidRPr="00DF07B0" w:rsidRDefault="0095672C">
            <w:pPr>
              <w:rPr>
                <w:rFonts w:ascii="Times New Roman" w:hAnsi="Times New Roman" w:cs="Times New Roman"/>
                <w:sz w:val="20"/>
                <w:szCs w:val="20"/>
                <w:lang w:val="en-US"/>
              </w:rPr>
            </w:pPr>
            <w:r w:rsidRPr="00DF07B0">
              <w:rPr>
                <w:rFonts w:ascii="Times New Roman" w:hAnsi="Times New Roman" w:cs="Times New Roman"/>
                <w:sz w:val="20"/>
                <w:szCs w:val="20"/>
                <w:lang w:val="en-US"/>
              </w:rPr>
              <w:t>Duration</w:t>
            </w:r>
          </w:p>
        </w:tc>
        <w:tc>
          <w:tcPr>
            <w:tcW w:w="4926" w:type="dxa"/>
          </w:tcPr>
          <w:p w:rsidR="0095672C" w:rsidRPr="00DF07B0" w:rsidRDefault="0095672C">
            <w:pPr>
              <w:rPr>
                <w:rFonts w:ascii="Times New Roman" w:hAnsi="Times New Roman" w:cs="Times New Roman"/>
                <w:sz w:val="20"/>
                <w:szCs w:val="20"/>
              </w:rPr>
            </w:pPr>
            <w:r w:rsidRPr="00DF07B0">
              <w:rPr>
                <w:rFonts w:ascii="Times New Roman" w:hAnsi="Times New Roman" w:cs="Times New Roman"/>
                <w:sz w:val="20"/>
                <w:szCs w:val="20"/>
              </w:rPr>
              <w:t>Measure equivalent to Macaulay duration for liabilities considering all cash flows of insurance or reinsurance obligations arising from portfolios where the matching adjustment has been used.</w:t>
            </w:r>
          </w:p>
        </w:tc>
      </w:tr>
    </w:tbl>
    <w:p w:rsidR="000A55AA" w:rsidRPr="00DF07B0" w:rsidRDefault="000A55AA" w:rsidP="00950116">
      <w:pPr>
        <w:rPr>
          <w:rFonts w:ascii="Times New Roman" w:hAnsi="Times New Roman"/>
          <w:b/>
          <w:sz w:val="20"/>
          <w:lang w:val="en-US"/>
        </w:rPr>
      </w:pPr>
    </w:p>
    <w:p w:rsidR="000A55AA" w:rsidRPr="00DF07B0" w:rsidRDefault="000A55AA" w:rsidP="00950116">
      <w:pPr>
        <w:rPr>
          <w:rFonts w:ascii="Times New Roman" w:hAnsi="Times New Roman" w:cs="Times New Roman"/>
          <w:b/>
          <w:bCs/>
          <w:sz w:val="20"/>
          <w:szCs w:val="20"/>
          <w:lang w:val="en-US"/>
        </w:rPr>
      </w:pPr>
      <w:r w:rsidRPr="00DF07B0">
        <w:rPr>
          <w:rFonts w:ascii="Times New Roman" w:hAnsi="Times New Roman" w:cs="Times New Roman"/>
          <w:b/>
          <w:bCs/>
          <w:sz w:val="20"/>
          <w:szCs w:val="20"/>
          <w:lang w:val="en-US"/>
        </w:rPr>
        <w:t>S.22.04 – Information on the transitional on interest rates calculation</w:t>
      </w:r>
    </w:p>
    <w:p w:rsidR="000A55AA" w:rsidRPr="00DF07B0" w:rsidRDefault="000A55AA" w:rsidP="00950116">
      <w:pPr>
        <w:rPr>
          <w:rFonts w:ascii="Times New Roman" w:hAnsi="Times New Roman" w:cs="Times New Roman"/>
          <w:b/>
          <w:bCs/>
          <w:sz w:val="20"/>
          <w:szCs w:val="20"/>
          <w:lang w:val="en-US"/>
        </w:rPr>
      </w:pPr>
      <w:r w:rsidRPr="00DF07B0">
        <w:rPr>
          <w:rFonts w:ascii="Times New Roman" w:hAnsi="Times New Roman" w:cs="Times New Roman"/>
          <w:b/>
          <w:bCs/>
          <w:sz w:val="20"/>
          <w:szCs w:val="20"/>
          <w:lang w:val="en-US"/>
        </w:rPr>
        <w:t>General comments:</w:t>
      </w:r>
    </w:p>
    <w:p w:rsidR="000A55AA"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0A55AA" w:rsidRPr="00DF07B0">
        <w:rPr>
          <w:rFonts w:ascii="Times New Roman" w:hAnsi="Times New Roman" w:cs="Times New Roman"/>
          <w:sz w:val="20"/>
          <w:szCs w:val="20"/>
          <w:lang w:val="en-US"/>
        </w:rPr>
        <w:t xml:space="preserve"> relates to annual submission of information for individual entities.</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bCs/>
          <w:sz w:val="20"/>
          <w:szCs w:val="20"/>
          <w:lang w:val="en-US"/>
        </w:rPr>
        <w:t xml:space="preserve">This template shall be reported by currency for </w:t>
      </w:r>
      <w:r w:rsidRPr="00DF07B0">
        <w:rPr>
          <w:rFonts w:ascii="Times New Roman" w:hAnsi="Times New Roman" w:cs="Times New Roman"/>
          <w:sz w:val="20"/>
          <w:szCs w:val="20"/>
        </w:rPr>
        <w:t xml:space="preserve">which the transitional </w:t>
      </w:r>
      <w:r w:rsidR="005D0BAB" w:rsidRPr="00DF07B0">
        <w:rPr>
          <w:rFonts w:ascii="Times New Roman" w:hAnsi="Times New Roman" w:cs="Times New Roman"/>
          <w:sz w:val="20"/>
          <w:szCs w:val="20"/>
        </w:rPr>
        <w:t>adjustment to the relevant risk-free interest rate term structure</w:t>
      </w:r>
      <w:r w:rsidR="005D0BAB" w:rsidRPr="00DF07B0" w:rsidDel="005D0BAB">
        <w:rPr>
          <w:rFonts w:ascii="Times New Roman" w:hAnsi="Times New Roman" w:cs="Times New Roman"/>
          <w:sz w:val="20"/>
          <w:szCs w:val="20"/>
        </w:rPr>
        <w:t xml:space="preserve"> </w:t>
      </w:r>
      <w:r w:rsidRPr="00DF07B0">
        <w:rPr>
          <w:rFonts w:ascii="Times New Roman" w:hAnsi="Times New Roman" w:cs="Times New Roman"/>
          <w:sz w:val="20"/>
          <w:szCs w:val="20"/>
        </w:rPr>
        <w:t xml:space="preserve">is applied. When filling C0020 only the guaranteed Best Estimate of obligations stemming from products providing a guaranteed rate shall be considered. The Future Discretionary Benefits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not be considered. </w:t>
      </w:r>
    </w:p>
    <w:p w:rsidR="000A55AA" w:rsidRPr="00DF07B0" w:rsidRDefault="000A55AA" w:rsidP="00950116">
      <w:pPr>
        <w:jc w:val="both"/>
        <w:rPr>
          <w:rFonts w:ascii="Times New Roman" w:hAnsi="Times New Roman" w:cs="Times New Roman"/>
          <w:bCs/>
          <w:sz w:val="20"/>
          <w:szCs w:val="20"/>
        </w:rPr>
      </w:pPr>
      <w:r w:rsidRPr="00DF07B0">
        <w:rPr>
          <w:rFonts w:ascii="Times New Roman" w:hAnsi="Times New Roman" w:cs="Times New Roman"/>
          <w:bCs/>
          <w:sz w:val="20"/>
          <w:szCs w:val="20"/>
        </w:rPr>
        <w:t xml:space="preserve">The assessment to distinguish between the </w:t>
      </w:r>
      <w:proofErr w:type="gramStart"/>
      <w:r w:rsidRPr="00DF07B0">
        <w:rPr>
          <w:rFonts w:ascii="Times New Roman" w:hAnsi="Times New Roman" w:cs="Times New Roman"/>
          <w:bCs/>
          <w:sz w:val="20"/>
          <w:szCs w:val="20"/>
        </w:rPr>
        <w:t>Solvency</w:t>
      </w:r>
      <w:proofErr w:type="gramEnd"/>
      <w:r w:rsidRPr="00DF07B0">
        <w:rPr>
          <w:rFonts w:ascii="Times New Roman" w:hAnsi="Times New Roman" w:cs="Times New Roman"/>
          <w:bCs/>
          <w:sz w:val="20"/>
          <w:szCs w:val="20"/>
        </w:rPr>
        <w:t xml:space="preserve"> I interest rate intervals might be done by Homogeneous Risk Groups (HRG).</w:t>
      </w:r>
    </w:p>
    <w:tbl>
      <w:tblPr>
        <w:tblStyle w:val="TableGrid"/>
        <w:tblW w:w="0" w:type="auto"/>
        <w:tblLook w:val="04A0" w:firstRow="1" w:lastRow="0" w:firstColumn="1" w:lastColumn="0" w:noHBand="0" w:noVBand="1"/>
      </w:tblPr>
      <w:tblGrid>
        <w:gridCol w:w="1639"/>
        <w:gridCol w:w="2673"/>
        <w:gridCol w:w="4408"/>
      </w:tblGrid>
      <w:tr w:rsidR="000A55AA" w:rsidRPr="00DF07B0" w:rsidTr="00950116">
        <w:trPr>
          <w:trHeight w:val="289"/>
        </w:trPr>
        <w:tc>
          <w:tcPr>
            <w:tcW w:w="1639" w:type="dxa"/>
            <w:tcBorders>
              <w:top w:val="single" w:sz="4" w:space="0" w:color="auto"/>
              <w:left w:val="single" w:sz="4" w:space="0" w:color="auto"/>
              <w:bottom w:val="single" w:sz="4" w:space="0" w:color="auto"/>
              <w:right w:val="single" w:sz="4" w:space="0" w:color="auto"/>
            </w:tcBorders>
            <w:vAlign w:val="center"/>
          </w:tcPr>
          <w:p w:rsidR="000A55AA" w:rsidRPr="00DF07B0" w:rsidRDefault="000A55AA" w:rsidP="00950116">
            <w:pPr>
              <w:jc w:val="center"/>
              <w:rPr>
                <w:rFonts w:ascii="Times New Roman" w:hAnsi="Times New Roman" w:cs="Times New Roman"/>
                <w:b/>
                <w:sz w:val="20"/>
                <w:szCs w:val="20"/>
              </w:rPr>
            </w:pPr>
          </w:p>
        </w:tc>
        <w:tc>
          <w:tcPr>
            <w:tcW w:w="2673" w:type="dxa"/>
            <w:tcBorders>
              <w:top w:val="single" w:sz="4" w:space="0" w:color="auto"/>
              <w:left w:val="single" w:sz="4" w:space="0" w:color="auto"/>
              <w:bottom w:val="single" w:sz="4" w:space="0" w:color="auto"/>
              <w:right w:val="single" w:sz="4" w:space="0" w:color="auto"/>
            </w:tcBorders>
            <w:vAlign w:val="center"/>
          </w:tcPr>
          <w:p w:rsidR="000A55AA" w:rsidRPr="00DF07B0" w:rsidRDefault="000A55AA"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4408" w:type="dxa"/>
            <w:tcBorders>
              <w:top w:val="single" w:sz="4" w:space="0" w:color="auto"/>
              <w:left w:val="single" w:sz="4" w:space="0" w:color="auto"/>
              <w:bottom w:val="single" w:sz="4" w:space="0" w:color="auto"/>
              <w:right w:val="single" w:sz="4" w:space="0" w:color="auto"/>
            </w:tcBorders>
            <w:vAlign w:val="center"/>
          </w:tcPr>
          <w:p w:rsidR="000A55AA" w:rsidRPr="00DF07B0" w:rsidRDefault="000A55AA"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tc>
      </w:tr>
      <w:tr w:rsidR="000A55AA" w:rsidRPr="00DF07B0" w:rsidTr="00950116">
        <w:trPr>
          <w:trHeight w:val="458"/>
        </w:trPr>
        <w:tc>
          <w:tcPr>
            <w:tcW w:w="8720" w:type="dxa"/>
            <w:gridSpan w:val="3"/>
            <w:tcBorders>
              <w:top w:val="single" w:sz="4" w:space="0" w:color="auto"/>
              <w:left w:val="single" w:sz="4" w:space="0" w:color="auto"/>
              <w:right w:val="single" w:sz="4" w:space="0" w:color="auto"/>
            </w:tcBorders>
            <w:vAlign w:val="center"/>
          </w:tcPr>
          <w:p w:rsidR="000A55AA" w:rsidRPr="00DF07B0" w:rsidRDefault="000A55AA" w:rsidP="00950116">
            <w:pPr>
              <w:rPr>
                <w:rFonts w:ascii="Times New Roman" w:hAnsi="Times New Roman" w:cs="Times New Roman"/>
                <w:b/>
                <w:sz w:val="20"/>
                <w:szCs w:val="20"/>
              </w:rPr>
            </w:pPr>
            <w:r w:rsidRPr="00DF07B0">
              <w:rPr>
                <w:rFonts w:ascii="Times New Roman" w:hAnsi="Times New Roman" w:cs="Times New Roman"/>
                <w:b/>
                <w:sz w:val="20"/>
                <w:szCs w:val="20"/>
              </w:rPr>
              <w:t>Overall calculation of the transitional adjustment</w:t>
            </w:r>
          </w:p>
        </w:tc>
      </w:tr>
      <w:tr w:rsidR="000A55AA" w:rsidRPr="00DF07B0" w:rsidTr="00950116">
        <w:tc>
          <w:tcPr>
            <w:tcW w:w="1639"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Z0010</w:t>
            </w:r>
          </w:p>
        </w:tc>
        <w:tc>
          <w:tcPr>
            <w:tcW w:w="267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Currency</w:t>
            </w:r>
          </w:p>
        </w:tc>
        <w:tc>
          <w:tcPr>
            <w:tcW w:w="440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Identify the ISO 4217 alphabetic code of each of the currency for which the transitional </w:t>
            </w:r>
            <w:r w:rsidR="005D0BAB" w:rsidRPr="00DF07B0">
              <w:rPr>
                <w:rFonts w:ascii="Times New Roman" w:hAnsi="Times New Roman" w:cs="Times New Roman"/>
                <w:sz w:val="20"/>
                <w:szCs w:val="20"/>
              </w:rPr>
              <w:t>adjustment to the relevant risk-free interest rate term structure</w:t>
            </w:r>
            <w:r w:rsidRPr="00DF07B0">
              <w:rPr>
                <w:rFonts w:ascii="Times New Roman" w:hAnsi="Times New Roman" w:cs="Times New Roman"/>
                <w:sz w:val="20"/>
                <w:szCs w:val="20"/>
              </w:rPr>
              <w:t xml:space="preserve"> is applied.</w:t>
            </w:r>
          </w:p>
          <w:p w:rsidR="000A55AA" w:rsidRPr="00DF07B0" w:rsidRDefault="000A55AA">
            <w:pPr>
              <w:rPr>
                <w:rFonts w:ascii="Times New Roman" w:hAnsi="Times New Roman" w:cs="Times New Roman"/>
                <w:sz w:val="20"/>
                <w:szCs w:val="20"/>
              </w:rPr>
            </w:pPr>
          </w:p>
        </w:tc>
      </w:tr>
      <w:tr w:rsidR="000A55AA" w:rsidRPr="00DF07B0" w:rsidTr="00950116">
        <w:tc>
          <w:tcPr>
            <w:tcW w:w="16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C0010/R0010 </w:t>
            </w:r>
          </w:p>
        </w:tc>
        <w:tc>
          <w:tcPr>
            <w:tcW w:w="267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Solvency I interest rate</w:t>
            </w:r>
          </w:p>
        </w:tc>
        <w:tc>
          <w:tcPr>
            <w:tcW w:w="440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 interest rate (as a decimal) as determined by the insurance or reinsurance undertaking in accordance with the laws, regulations and administrative provisions which are adopted pursuant to Article 20 of Directive 2002/83/EC at the last date of the application of that Directive. </w:t>
            </w:r>
          </w:p>
        </w:tc>
      </w:tr>
      <w:tr w:rsidR="000A55AA" w:rsidRPr="00DF07B0" w:rsidTr="00950116">
        <w:tc>
          <w:tcPr>
            <w:tcW w:w="16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C0010/R0020</w:t>
            </w:r>
          </w:p>
        </w:tc>
        <w:tc>
          <w:tcPr>
            <w:tcW w:w="267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Annual effective rate</w:t>
            </w:r>
          </w:p>
        </w:tc>
        <w:tc>
          <w:tcPr>
            <w:tcW w:w="440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annual effective rate, calculated as the single discount rate that, where applied to the cash flows of the portfolio of admissible insurance and reinsurance obligations, results in a value that is equal to the value of the best estimate of the portfolio of admissible insurance and reinsurance obligations where the time value of money is taken into account using the relevant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free interest rate term structure referred to in Article 77(2) of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w:t>
            </w:r>
          </w:p>
        </w:tc>
      </w:tr>
      <w:tr w:rsidR="000A55AA" w:rsidRPr="00DF07B0" w:rsidTr="00950116">
        <w:tc>
          <w:tcPr>
            <w:tcW w:w="16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C0010/R0030</w:t>
            </w:r>
          </w:p>
        </w:tc>
        <w:tc>
          <w:tcPr>
            <w:tcW w:w="2673"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Portion of the difference applied at the reporting date</w:t>
            </w:r>
          </w:p>
        </w:tc>
        <w:tc>
          <w:tcPr>
            <w:tcW w:w="440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Percentage (as a decimal) of the difference between the Solvency I interest rate (R0010) and the Annual effective rate (R0020) (e.g. 1.00 at the beginning of the transitional period and 0.00 at the end).</w:t>
            </w:r>
          </w:p>
        </w:tc>
      </w:tr>
      <w:tr w:rsidR="000A55AA" w:rsidRPr="00DF07B0" w:rsidTr="00950116">
        <w:tc>
          <w:tcPr>
            <w:tcW w:w="1639" w:type="dxa"/>
            <w:tcBorders>
              <w:bottom w:val="single" w:sz="4" w:space="0" w:color="auto"/>
            </w:tcBorders>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C0010/R0040</w:t>
            </w:r>
          </w:p>
        </w:tc>
        <w:tc>
          <w:tcPr>
            <w:tcW w:w="2673"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Adjustment to risk free rate</w:t>
            </w:r>
          </w:p>
        </w:tc>
        <w:tc>
          <w:tcPr>
            <w:tcW w:w="4408"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Transitional adjustment to the risk free rate expressed as a percentage (as a decimal).</w:t>
            </w:r>
          </w:p>
        </w:tc>
      </w:tr>
      <w:tr w:rsidR="000A55AA" w:rsidRPr="00DF07B0" w:rsidTr="00950116">
        <w:trPr>
          <w:trHeight w:val="528"/>
        </w:trPr>
        <w:tc>
          <w:tcPr>
            <w:tcW w:w="8720" w:type="dxa"/>
            <w:gridSpan w:val="3"/>
            <w:tcBorders>
              <w:left w:val="single" w:sz="4" w:space="0" w:color="auto"/>
              <w:right w:val="single" w:sz="4" w:space="0" w:color="auto"/>
            </w:tcBorders>
          </w:tcPr>
          <w:p w:rsidR="000A55AA" w:rsidRPr="00DF07B0" w:rsidRDefault="000A55AA"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Solvency I interest rate</w:t>
            </w:r>
          </w:p>
        </w:tc>
      </w:tr>
      <w:tr w:rsidR="000A55AA" w:rsidRPr="00DF07B0" w:rsidTr="00950116">
        <w:tc>
          <w:tcPr>
            <w:tcW w:w="16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C0020/R0100 </w:t>
            </w:r>
          </w:p>
        </w:tc>
        <w:tc>
          <w:tcPr>
            <w:tcW w:w="267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Best estimate – Up to 0.5 per cent</w:t>
            </w:r>
          </w:p>
        </w:tc>
        <w:tc>
          <w:tcPr>
            <w:tcW w:w="440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up to 0.5% (inclusive).</w:t>
            </w:r>
          </w:p>
          <w:p w:rsidR="000A55AA" w:rsidRPr="00DF07B0" w:rsidRDefault="000A55AA">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Only the guaranteed Best Estimate of obligations stemming from products providing a guaranteed rate shall be considered. The Future Discretionary Benefits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not be considered.</w:t>
            </w:r>
          </w:p>
        </w:tc>
      </w:tr>
      <w:tr w:rsidR="000A55AA" w:rsidRPr="00DF07B0" w:rsidTr="00950116">
        <w:tc>
          <w:tcPr>
            <w:tcW w:w="16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C0020/R0110 to R0200</w:t>
            </w:r>
          </w:p>
        </w:tc>
        <w:tc>
          <w:tcPr>
            <w:tcW w:w="267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Best estimate</w:t>
            </w:r>
            <w:r w:rsidRPr="00DF07B0" w:rsidDel="001165B1">
              <w:rPr>
                <w:rFonts w:ascii="Times New Roman" w:hAnsi="Times New Roman" w:cs="Times New Roman"/>
                <w:sz w:val="20"/>
                <w:szCs w:val="20"/>
              </w:rPr>
              <w:t xml:space="preserve"> </w:t>
            </w:r>
            <w:r w:rsidRPr="00DF07B0">
              <w:rPr>
                <w:rFonts w:ascii="Times New Roman" w:hAnsi="Times New Roman" w:cs="Times New Roman"/>
                <w:sz w:val="20"/>
                <w:szCs w:val="20"/>
              </w:rPr>
              <w:t>– Best estimate</w:t>
            </w:r>
          </w:p>
        </w:tc>
        <w:tc>
          <w:tcPr>
            <w:tcW w:w="440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in the correspondent interval.</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lower reference is exclusive and the higher reference is inclusive. </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Only the guaranteed Best Estimate of obligations stemming from products providing a guaranteed rate shall be considered. The Future Discretionary Benefits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not be considered.</w:t>
            </w:r>
          </w:p>
        </w:tc>
      </w:tr>
      <w:tr w:rsidR="000A55AA" w:rsidRPr="00DF07B0" w:rsidTr="00950116">
        <w:tc>
          <w:tcPr>
            <w:tcW w:w="16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C0020/R0210 </w:t>
            </w:r>
          </w:p>
        </w:tc>
        <w:tc>
          <w:tcPr>
            <w:tcW w:w="267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Best estimate</w:t>
            </w:r>
            <w:r w:rsidRPr="00DF07B0" w:rsidDel="001165B1">
              <w:rPr>
                <w:rFonts w:ascii="Times New Roman" w:hAnsi="Times New Roman" w:cs="Times New Roman"/>
                <w:sz w:val="20"/>
                <w:szCs w:val="20"/>
              </w:rPr>
              <w:t xml:space="preserve"> </w:t>
            </w:r>
            <w:r w:rsidRPr="00DF07B0">
              <w:rPr>
                <w:rFonts w:ascii="Times New Roman" w:hAnsi="Times New Roman" w:cs="Times New Roman"/>
                <w:sz w:val="20"/>
                <w:szCs w:val="20"/>
              </w:rPr>
              <w:t xml:space="preserve">– Above 8.0 per cent </w:t>
            </w:r>
          </w:p>
        </w:tc>
        <w:tc>
          <w:tcPr>
            <w:tcW w:w="440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8.0% (exclusive).</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Only the guaranteed Best Estimate of obligations stemming from products providing a guaranteed rate shall be considered. The Future Discretionary Benefits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not be considered.</w:t>
            </w:r>
          </w:p>
        </w:tc>
      </w:tr>
      <w:tr w:rsidR="000A55AA" w:rsidRPr="00DF07B0" w:rsidTr="00950116">
        <w:tc>
          <w:tcPr>
            <w:tcW w:w="16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C0030/R0100</w:t>
            </w:r>
          </w:p>
        </w:tc>
        <w:tc>
          <w:tcPr>
            <w:tcW w:w="267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Average duration of insurance and reinsurance obligations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Up to 0.5 per cent</w:t>
            </w:r>
          </w:p>
        </w:tc>
        <w:tc>
          <w:tcPr>
            <w:tcW w:w="440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up to 0.5% (inclusive).</w:t>
            </w:r>
          </w:p>
        </w:tc>
      </w:tr>
      <w:tr w:rsidR="000A55AA" w:rsidRPr="00DF07B0" w:rsidTr="00950116">
        <w:tc>
          <w:tcPr>
            <w:tcW w:w="16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C0030/R0110 to R0200</w:t>
            </w:r>
          </w:p>
        </w:tc>
        <w:tc>
          <w:tcPr>
            <w:tcW w:w="267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Average duration of insurance and reinsurance obligations – Average duration of insurance and reinsurance obligations</w:t>
            </w:r>
          </w:p>
        </w:tc>
        <w:tc>
          <w:tcPr>
            <w:tcW w:w="440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w:t>
            </w:r>
            <w:r w:rsidRPr="00DF07B0">
              <w:rPr>
                <w:rFonts w:ascii="Times New Roman" w:hAnsi="Times New Roman" w:cs="Times New Roman"/>
                <w:sz w:val="20"/>
                <w:szCs w:val="20"/>
              </w:rPr>
              <w:lastRenderedPageBreak/>
              <w:t>Directive was in the correspondent interval.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 lower reference is exclusive and the higher reference is inclusive. </w:t>
            </w:r>
          </w:p>
        </w:tc>
      </w:tr>
      <w:tr w:rsidR="000A55AA" w:rsidRPr="00DF07B0" w:rsidTr="00950116">
        <w:tc>
          <w:tcPr>
            <w:tcW w:w="16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 xml:space="preserve">C0030/R0210 </w:t>
            </w:r>
          </w:p>
        </w:tc>
        <w:tc>
          <w:tcPr>
            <w:tcW w:w="267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Average duration of insurance and reinsurance obligations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Above 8.0 per cent</w:t>
            </w:r>
          </w:p>
        </w:tc>
        <w:tc>
          <w:tcPr>
            <w:tcW w:w="440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8.0% (exclusive).</w:t>
            </w:r>
          </w:p>
        </w:tc>
      </w:tr>
    </w:tbl>
    <w:p w:rsidR="000A55AA" w:rsidRPr="00DF07B0" w:rsidRDefault="000A55AA">
      <w:pPr>
        <w:rPr>
          <w:rFonts w:ascii="Times New Roman" w:hAnsi="Times New Roman" w:cs="Times New Roman"/>
          <w:sz w:val="20"/>
          <w:szCs w:val="20"/>
        </w:rPr>
      </w:pPr>
    </w:p>
    <w:p w:rsidR="000A55AA" w:rsidRPr="00DF07B0" w:rsidRDefault="000A55AA" w:rsidP="00950116">
      <w:pPr>
        <w:rPr>
          <w:rFonts w:ascii="Times New Roman" w:hAnsi="Times New Roman" w:cs="Times New Roman"/>
          <w:b/>
          <w:sz w:val="20"/>
          <w:szCs w:val="20"/>
        </w:rPr>
      </w:pPr>
      <w:r w:rsidRPr="00DF07B0">
        <w:rPr>
          <w:rFonts w:ascii="Times New Roman" w:hAnsi="Times New Roman" w:cs="Times New Roman"/>
          <w:b/>
          <w:bCs/>
          <w:sz w:val="20"/>
          <w:szCs w:val="20"/>
          <w:lang w:val="en-US"/>
        </w:rPr>
        <w:t xml:space="preserve">S.22.05 – </w:t>
      </w:r>
      <w:r w:rsidRPr="00DF07B0">
        <w:rPr>
          <w:rFonts w:ascii="Times New Roman" w:hAnsi="Times New Roman" w:cs="Times New Roman"/>
          <w:b/>
          <w:sz w:val="20"/>
          <w:szCs w:val="20"/>
        </w:rPr>
        <w:t>Overall calculation of the transitional on technical provisions</w:t>
      </w:r>
    </w:p>
    <w:p w:rsidR="000A55AA" w:rsidRPr="00DF07B0" w:rsidRDefault="000A55AA" w:rsidP="00950116">
      <w:pPr>
        <w:rPr>
          <w:rFonts w:ascii="Times New Roman" w:hAnsi="Times New Roman" w:cs="Times New Roman"/>
          <w:b/>
          <w:bCs/>
          <w:sz w:val="20"/>
          <w:szCs w:val="20"/>
          <w:lang w:val="en-US"/>
        </w:rPr>
      </w:pPr>
      <w:r w:rsidRPr="00DF07B0">
        <w:rPr>
          <w:rFonts w:ascii="Times New Roman" w:hAnsi="Times New Roman" w:cs="Times New Roman"/>
          <w:b/>
          <w:bCs/>
          <w:sz w:val="20"/>
          <w:szCs w:val="20"/>
          <w:lang w:val="en-US"/>
        </w:rPr>
        <w:t>General comments:</w:t>
      </w:r>
    </w:p>
    <w:p w:rsidR="000A55AA"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0A55AA" w:rsidRPr="00DF07B0">
        <w:rPr>
          <w:rFonts w:ascii="Times New Roman" w:hAnsi="Times New Roman" w:cs="Times New Roman"/>
          <w:sz w:val="20"/>
          <w:szCs w:val="20"/>
          <w:lang w:val="en-US"/>
        </w:rPr>
        <w:t xml:space="preserve"> relates to annual submission of information for individual entities.</w:t>
      </w:r>
    </w:p>
    <w:tbl>
      <w:tblPr>
        <w:tblStyle w:val="TableGrid"/>
        <w:tblW w:w="0" w:type="auto"/>
        <w:tblLook w:val="04A0" w:firstRow="1" w:lastRow="0" w:firstColumn="1" w:lastColumn="0" w:noHBand="0" w:noVBand="1"/>
      </w:tblPr>
      <w:tblGrid>
        <w:gridCol w:w="1339"/>
        <w:gridCol w:w="2738"/>
        <w:gridCol w:w="4643"/>
      </w:tblGrid>
      <w:tr w:rsidR="000A55AA" w:rsidRPr="00DF07B0" w:rsidTr="00950116">
        <w:tc>
          <w:tcPr>
            <w:tcW w:w="1339" w:type="dxa"/>
          </w:tcPr>
          <w:p w:rsidR="000A55AA" w:rsidRPr="00DF07B0" w:rsidRDefault="000A55AA" w:rsidP="00950116">
            <w:pPr>
              <w:jc w:val="center"/>
              <w:rPr>
                <w:rFonts w:ascii="Times New Roman" w:hAnsi="Times New Roman" w:cs="Times New Roman"/>
                <w:b/>
                <w:sz w:val="20"/>
                <w:szCs w:val="20"/>
                <w:lang w:val="en-US"/>
              </w:rPr>
            </w:pPr>
          </w:p>
        </w:tc>
        <w:tc>
          <w:tcPr>
            <w:tcW w:w="2738" w:type="dxa"/>
          </w:tcPr>
          <w:p w:rsidR="000A55AA" w:rsidRPr="00DF07B0" w:rsidRDefault="000A55AA"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4643" w:type="dxa"/>
          </w:tcPr>
          <w:p w:rsidR="000A55AA" w:rsidRPr="00DF07B0" w:rsidRDefault="000A55AA"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tc>
      </w:tr>
      <w:tr w:rsidR="000A55AA" w:rsidRPr="00DF07B0" w:rsidTr="00950116">
        <w:tc>
          <w:tcPr>
            <w:tcW w:w="13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C0010/R0010 </w:t>
            </w:r>
          </w:p>
        </w:tc>
        <w:tc>
          <w:tcPr>
            <w:tcW w:w="273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Day 1 Solvency II technical provisions</w:t>
            </w:r>
          </w:p>
        </w:tc>
        <w:tc>
          <w:tcPr>
            <w:tcW w:w="464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Amount of technical provisions, subject to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after deduction of the amounts recoverable from reinsurance contracts and special purpose vehicles, calculated in accordance with Article 76 </w:t>
            </w:r>
            <w:r w:rsidR="00496E20" w:rsidRPr="00DF07B0">
              <w:rPr>
                <w:rFonts w:ascii="Times New Roman" w:hAnsi="Times New Roman" w:cs="Times New Roman"/>
                <w:sz w:val="20"/>
                <w:szCs w:val="20"/>
              </w:rPr>
              <w:t xml:space="preserve">of </w:t>
            </w:r>
            <w:r w:rsidR="00496E20" w:rsidRPr="00DF07B0">
              <w:rPr>
                <w:rFonts w:ascii="Times New Roman" w:eastAsia="Times New Roman" w:hAnsi="Times New Roman" w:cs="Times New Roman"/>
                <w:sz w:val="20"/>
                <w:szCs w:val="20"/>
                <w:lang w:eastAsia="es-ES"/>
              </w:rPr>
              <w:t xml:space="preserve">Directive 2009/138/EC </w:t>
            </w:r>
            <w:r w:rsidRPr="00DF07B0">
              <w:rPr>
                <w:rFonts w:ascii="Times New Roman" w:hAnsi="Times New Roman" w:cs="Times New Roman"/>
                <w:sz w:val="20"/>
                <w:szCs w:val="20"/>
              </w:rPr>
              <w:t xml:space="preserve">at the first date of the application of the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 xml:space="preserve">. This calculation shall consider all insurance and reinsurance obligations existing at the first date of application of the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w:t>
            </w:r>
          </w:p>
          <w:p w:rsidR="000A55AA" w:rsidRPr="00DF07B0" w:rsidRDefault="000A55AA">
            <w:pPr>
              <w:rPr>
                <w:rFonts w:ascii="Times New Roman" w:hAnsi="Times New Roman" w:cs="Times New Roman"/>
                <w:sz w:val="20"/>
                <w:szCs w:val="20"/>
              </w:rPr>
            </w:pPr>
          </w:p>
          <w:p w:rsidR="000A55AA" w:rsidRPr="00DF07B0" w:rsidRDefault="000A55AA" w:rsidP="00FD2D03">
            <w:pPr>
              <w:rPr>
                <w:rFonts w:ascii="Times New Roman" w:hAnsi="Times New Roman" w:cs="Times New Roman"/>
                <w:sz w:val="20"/>
                <w:szCs w:val="20"/>
              </w:rPr>
            </w:pPr>
            <w:r w:rsidRPr="00DF07B0">
              <w:rPr>
                <w:rFonts w:ascii="Times New Roman" w:hAnsi="Times New Roman" w:cs="Times New Roman"/>
                <w:sz w:val="20"/>
                <w:szCs w:val="20"/>
              </w:rPr>
              <w:t>If a re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calculation was requested on the basis of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308d(3) of the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 xml:space="preserve"> this calculation shall consider only those insurance and reinsurance obligations subject to the transitional and that still exist at the </w:t>
            </w:r>
            <w:ins w:id="1515" w:author="Author">
              <w:r w:rsidR="00667FC7" w:rsidRPr="00DF07B0">
                <w:rPr>
                  <w:rFonts w:ascii="Times New Roman" w:hAnsi="Times New Roman" w:cs="Times New Roman"/>
                  <w:sz w:val="20"/>
                  <w:szCs w:val="20"/>
                </w:rPr>
                <w:t xml:space="preserve">recalculation reference date </w:t>
              </w:r>
            </w:ins>
            <w:del w:id="1516" w:author="Author">
              <w:r w:rsidRPr="00DF07B0" w:rsidDel="004B0482">
                <w:rPr>
                  <w:rFonts w:ascii="Times New Roman" w:hAnsi="Times New Roman" w:cs="Times New Roman"/>
                  <w:sz w:val="20"/>
                  <w:szCs w:val="20"/>
                </w:rPr>
                <w:delText xml:space="preserve">reporting </w:delText>
              </w:r>
              <w:r w:rsidRPr="00DF07B0" w:rsidDel="00667FC7">
                <w:rPr>
                  <w:rFonts w:ascii="Times New Roman" w:hAnsi="Times New Roman" w:cs="Times New Roman"/>
                  <w:sz w:val="20"/>
                  <w:szCs w:val="20"/>
                </w:rPr>
                <w:delText xml:space="preserve">date </w:delText>
              </w:r>
            </w:del>
            <w:r w:rsidRPr="00DF07B0">
              <w:rPr>
                <w:rFonts w:ascii="Times New Roman" w:hAnsi="Times New Roman" w:cs="Times New Roman"/>
                <w:sz w:val="20"/>
                <w:szCs w:val="20"/>
              </w:rPr>
              <w:t>valued at the reporting date (</w:t>
            </w:r>
            <w:r w:rsidR="00C24E0C" w:rsidRPr="00DF07B0">
              <w:rPr>
                <w:rFonts w:ascii="Times New Roman" w:hAnsi="Times New Roman" w:cs="Times New Roman"/>
                <w:sz w:val="20"/>
                <w:szCs w:val="20"/>
                <w:lang w:val="en-US"/>
              </w:rPr>
              <w:t>Solvency II</w:t>
            </w:r>
            <w:r w:rsidRPr="00DF07B0">
              <w:rPr>
                <w:rFonts w:ascii="Times New Roman" w:hAnsi="Times New Roman" w:cs="Times New Roman"/>
                <w:sz w:val="20"/>
                <w:szCs w:val="20"/>
              </w:rPr>
              <w:t xml:space="preserve"> value reducing the contracts not existing anymore).</w:t>
            </w:r>
          </w:p>
        </w:tc>
      </w:tr>
      <w:tr w:rsidR="000A55AA" w:rsidRPr="00DF07B0" w:rsidTr="00950116">
        <w:tc>
          <w:tcPr>
            <w:tcW w:w="13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C0010/R0020</w:t>
            </w:r>
          </w:p>
        </w:tc>
        <w:tc>
          <w:tcPr>
            <w:tcW w:w="273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Technical provisions subject to transitional measure on technical provisions – TP calculated as a whole</w:t>
            </w:r>
          </w:p>
        </w:tc>
        <w:tc>
          <w:tcPr>
            <w:tcW w:w="464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Amount of the technical provisions calculated as a whole, subject to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after deduction of the amounts recoverable from reinsurance contracts and special purpose vehicles, calculated in accordance with Article 76 of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 xml:space="preserve"> at the reporting date, before the application of the transitional.</w:t>
            </w:r>
          </w:p>
          <w:p w:rsidR="000A55AA" w:rsidRPr="00DF07B0" w:rsidDel="00E034E6" w:rsidRDefault="000A55AA">
            <w:pPr>
              <w:rPr>
                <w:del w:id="1517" w:author="Author"/>
                <w:rFonts w:ascii="Times New Roman" w:hAnsi="Times New Roman" w:cs="Times New Roman"/>
                <w:sz w:val="20"/>
                <w:szCs w:val="20"/>
              </w:rPr>
            </w:pPr>
          </w:p>
          <w:p w:rsidR="000A55AA" w:rsidRPr="00DF07B0" w:rsidRDefault="000A55AA" w:rsidP="00063ECC">
            <w:pPr>
              <w:rPr>
                <w:rFonts w:ascii="Times New Roman" w:hAnsi="Times New Roman" w:cs="Times New Roman"/>
                <w:sz w:val="20"/>
                <w:szCs w:val="20"/>
              </w:rPr>
            </w:pPr>
            <w:del w:id="1518" w:author="Author">
              <w:r w:rsidRPr="00DF07B0" w:rsidDel="00E034E6">
                <w:rPr>
                  <w:rFonts w:ascii="Times New Roman" w:hAnsi="Times New Roman" w:cs="Times New Roman"/>
                  <w:sz w:val="20"/>
                  <w:szCs w:val="20"/>
                </w:rPr>
                <w:delText>If a re</w:delText>
              </w:r>
              <w:r w:rsidR="0072092D" w:rsidRPr="00DF07B0" w:rsidDel="00E034E6">
                <w:rPr>
                  <w:rFonts w:ascii="Times New Roman" w:hAnsi="Times New Roman" w:cs="Times New Roman"/>
                  <w:sz w:val="20"/>
                  <w:szCs w:val="20"/>
                </w:rPr>
                <w:delText>–</w:delText>
              </w:r>
              <w:r w:rsidRPr="00DF07B0" w:rsidDel="00E034E6">
                <w:rPr>
                  <w:rFonts w:ascii="Times New Roman" w:hAnsi="Times New Roman" w:cs="Times New Roman"/>
                  <w:sz w:val="20"/>
                  <w:szCs w:val="20"/>
                </w:rPr>
                <w:delText xml:space="preserve">calculation was requested on the basis of </w:delText>
              </w:r>
              <w:r w:rsidR="00DB7C64" w:rsidRPr="00DF07B0" w:rsidDel="00E034E6">
                <w:rPr>
                  <w:rFonts w:ascii="Times New Roman" w:hAnsi="Times New Roman" w:cs="Times New Roman"/>
                  <w:sz w:val="20"/>
                  <w:szCs w:val="20"/>
                </w:rPr>
                <w:delText>A</w:delText>
              </w:r>
              <w:r w:rsidRPr="00DF07B0" w:rsidDel="00E034E6">
                <w:rPr>
                  <w:rFonts w:ascii="Times New Roman" w:hAnsi="Times New Roman" w:cs="Times New Roman"/>
                  <w:sz w:val="20"/>
                  <w:szCs w:val="20"/>
                </w:rPr>
                <w:delText xml:space="preserve">rticle 308d(3) of the </w:delText>
              </w:r>
              <w:r w:rsidRPr="00DF07B0" w:rsidDel="00E034E6">
                <w:rPr>
                  <w:rFonts w:ascii="Times New Roman" w:eastAsia="Times New Roman" w:hAnsi="Times New Roman" w:cs="Times New Roman"/>
                  <w:sz w:val="20"/>
                  <w:szCs w:val="20"/>
                  <w:lang w:eastAsia="es-ES"/>
                </w:rPr>
                <w:delText>Directive 2009/138/EC</w:delText>
              </w:r>
              <w:r w:rsidRPr="00DF07B0" w:rsidDel="00E034E6">
                <w:rPr>
                  <w:rFonts w:ascii="Times New Roman" w:hAnsi="Times New Roman" w:cs="Times New Roman"/>
                  <w:sz w:val="20"/>
                  <w:szCs w:val="20"/>
                </w:rPr>
                <w:delText xml:space="preserve"> this calculation shall consider only those insurance and reinsurance obligations subject to the transitional and that still exist at the </w:delText>
              </w:r>
              <w:r w:rsidRPr="00DF07B0" w:rsidDel="004B0482">
                <w:rPr>
                  <w:rFonts w:ascii="Times New Roman" w:hAnsi="Times New Roman" w:cs="Times New Roman"/>
                  <w:sz w:val="20"/>
                  <w:szCs w:val="20"/>
                </w:rPr>
                <w:delText xml:space="preserve">reporting </w:delText>
              </w:r>
              <w:r w:rsidRPr="00DF07B0" w:rsidDel="00667FC7">
                <w:rPr>
                  <w:rFonts w:ascii="Times New Roman" w:hAnsi="Times New Roman" w:cs="Times New Roman"/>
                  <w:sz w:val="20"/>
                  <w:szCs w:val="20"/>
                </w:rPr>
                <w:delText xml:space="preserve">date </w:delText>
              </w:r>
              <w:r w:rsidRPr="00DF07B0" w:rsidDel="00E034E6">
                <w:rPr>
                  <w:rFonts w:ascii="Times New Roman" w:hAnsi="Times New Roman" w:cs="Times New Roman"/>
                  <w:sz w:val="20"/>
                  <w:szCs w:val="20"/>
                </w:rPr>
                <w:delText>valued at the reporting date (</w:delText>
              </w:r>
              <w:r w:rsidR="00C24E0C" w:rsidRPr="00DF07B0" w:rsidDel="00E034E6">
                <w:rPr>
                  <w:rFonts w:ascii="Times New Roman" w:hAnsi="Times New Roman" w:cs="Times New Roman"/>
                  <w:sz w:val="20"/>
                  <w:szCs w:val="20"/>
                  <w:lang w:val="en-US"/>
                </w:rPr>
                <w:delText>Solvency II</w:delText>
              </w:r>
              <w:r w:rsidRPr="00DF07B0" w:rsidDel="00E034E6">
                <w:rPr>
                  <w:rFonts w:ascii="Times New Roman" w:hAnsi="Times New Roman" w:cs="Times New Roman"/>
                  <w:sz w:val="20"/>
                  <w:szCs w:val="20"/>
                </w:rPr>
                <w:delText xml:space="preserve"> value reducing the contracts not existing anymore).</w:delText>
              </w:r>
            </w:del>
          </w:p>
        </w:tc>
      </w:tr>
      <w:tr w:rsidR="000A55AA" w:rsidRPr="00DF07B0" w:rsidTr="00950116">
        <w:tc>
          <w:tcPr>
            <w:tcW w:w="13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C0010/R0030</w:t>
            </w:r>
          </w:p>
        </w:tc>
        <w:tc>
          <w:tcPr>
            <w:tcW w:w="273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Technical provisions subject to technical provisions transitional – Best estimate</w:t>
            </w:r>
          </w:p>
        </w:tc>
        <w:tc>
          <w:tcPr>
            <w:tcW w:w="464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Amount of the best estimate, subject to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after deduction of the amounts recoverable from reinsurance contracts and special purpose vehicles, calculated in accordance with Article 76 of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 xml:space="preserve"> at the reporting date, before the application of the transitional. </w:t>
            </w:r>
          </w:p>
          <w:p w:rsidR="000A55AA" w:rsidRPr="00DF07B0" w:rsidRDefault="000A55AA">
            <w:pPr>
              <w:rPr>
                <w:rFonts w:ascii="Times New Roman" w:hAnsi="Times New Roman" w:cs="Times New Roman"/>
                <w:sz w:val="20"/>
                <w:szCs w:val="20"/>
              </w:rPr>
            </w:pPr>
          </w:p>
          <w:p w:rsidR="000A55AA" w:rsidRPr="00DF07B0" w:rsidRDefault="000A55AA" w:rsidP="00063ECC">
            <w:pPr>
              <w:rPr>
                <w:rFonts w:ascii="Times New Roman" w:hAnsi="Times New Roman" w:cs="Times New Roman"/>
                <w:sz w:val="20"/>
                <w:szCs w:val="20"/>
              </w:rPr>
            </w:pPr>
            <w:r w:rsidRPr="00DF07B0">
              <w:rPr>
                <w:rFonts w:ascii="Times New Roman" w:hAnsi="Times New Roman" w:cs="Times New Roman"/>
                <w:sz w:val="20"/>
                <w:szCs w:val="20"/>
              </w:rPr>
              <w:lastRenderedPageBreak/>
              <w:t>If a re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calculation was requested on the basis of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308d(3) of the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 xml:space="preserve"> this calculation shall consider only those insurance and reinsurance obligations subject to the transitional and that still exist at the </w:t>
            </w:r>
            <w:ins w:id="1519" w:author="Author">
              <w:r w:rsidR="00667FC7" w:rsidRPr="00DF07B0">
                <w:rPr>
                  <w:rFonts w:ascii="Times New Roman" w:hAnsi="Times New Roman" w:cs="Times New Roman"/>
                  <w:sz w:val="20"/>
                  <w:szCs w:val="20"/>
                </w:rPr>
                <w:t xml:space="preserve">recalculation reference date </w:t>
              </w:r>
            </w:ins>
            <w:del w:id="1520" w:author="Author">
              <w:r w:rsidRPr="00DF07B0" w:rsidDel="004B0482">
                <w:rPr>
                  <w:rFonts w:ascii="Times New Roman" w:hAnsi="Times New Roman" w:cs="Times New Roman"/>
                  <w:sz w:val="20"/>
                  <w:szCs w:val="20"/>
                </w:rPr>
                <w:delText xml:space="preserve">reporting </w:delText>
              </w:r>
              <w:r w:rsidRPr="00DF07B0" w:rsidDel="00667FC7">
                <w:rPr>
                  <w:rFonts w:ascii="Times New Roman" w:hAnsi="Times New Roman" w:cs="Times New Roman"/>
                  <w:sz w:val="20"/>
                  <w:szCs w:val="20"/>
                </w:rPr>
                <w:delText>date</w:delText>
              </w:r>
            </w:del>
            <w:r w:rsidRPr="00DF07B0">
              <w:rPr>
                <w:rFonts w:ascii="Times New Roman" w:hAnsi="Times New Roman" w:cs="Times New Roman"/>
                <w:sz w:val="20"/>
                <w:szCs w:val="20"/>
              </w:rPr>
              <w:t xml:space="preserve"> valued at the reporting date (</w:t>
            </w:r>
            <w:r w:rsidR="00C24E0C" w:rsidRPr="00DF07B0">
              <w:rPr>
                <w:rFonts w:ascii="Times New Roman" w:hAnsi="Times New Roman" w:cs="Times New Roman"/>
                <w:sz w:val="20"/>
                <w:szCs w:val="20"/>
                <w:lang w:val="en-US"/>
              </w:rPr>
              <w:t>Solvency II</w:t>
            </w:r>
            <w:r w:rsidRPr="00DF07B0">
              <w:rPr>
                <w:rFonts w:ascii="Times New Roman" w:hAnsi="Times New Roman" w:cs="Times New Roman"/>
                <w:sz w:val="20"/>
                <w:szCs w:val="20"/>
              </w:rPr>
              <w:t xml:space="preserve"> value minus contracts not existing anymore).</w:t>
            </w:r>
          </w:p>
        </w:tc>
      </w:tr>
      <w:tr w:rsidR="000A55AA" w:rsidRPr="00DF07B0" w:rsidTr="00950116">
        <w:tc>
          <w:tcPr>
            <w:tcW w:w="13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lastRenderedPageBreak/>
              <w:t>C0010/R0040</w:t>
            </w:r>
          </w:p>
        </w:tc>
        <w:tc>
          <w:tcPr>
            <w:tcW w:w="273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Technical provisions subject to technical provisions transitional – Risk margin</w:t>
            </w:r>
          </w:p>
        </w:tc>
        <w:tc>
          <w:tcPr>
            <w:tcW w:w="464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Amount of the Risk margin, subject to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after deduction of the amounts recoverable from reinsurance contracts and special purpose vehicles, calculated in accordance with Article 76</w:t>
            </w:r>
            <w:r w:rsidRPr="00DF07B0">
              <w:rPr>
                <w:rFonts w:ascii="Times New Roman" w:eastAsia="Times New Roman" w:hAnsi="Times New Roman" w:cs="Times New Roman"/>
                <w:sz w:val="20"/>
                <w:szCs w:val="20"/>
                <w:lang w:eastAsia="es-ES"/>
              </w:rPr>
              <w:t xml:space="preserve"> of Directive 2009/138/EC</w:t>
            </w:r>
            <w:r w:rsidRPr="00DF07B0">
              <w:rPr>
                <w:rFonts w:ascii="Times New Roman" w:hAnsi="Times New Roman" w:cs="Times New Roman"/>
                <w:sz w:val="20"/>
                <w:szCs w:val="20"/>
              </w:rPr>
              <w:t xml:space="preserve"> at the reporting date, before the application of the transitional. </w:t>
            </w:r>
          </w:p>
          <w:p w:rsidR="000A55AA" w:rsidRPr="00DF07B0" w:rsidRDefault="000A55AA" w:rsidP="00063ECC">
            <w:pPr>
              <w:rPr>
                <w:rFonts w:ascii="Times New Roman" w:hAnsi="Times New Roman" w:cs="Times New Roman"/>
                <w:sz w:val="20"/>
                <w:szCs w:val="20"/>
              </w:rPr>
            </w:pPr>
            <w:r w:rsidRPr="00DF07B0">
              <w:rPr>
                <w:rFonts w:ascii="Times New Roman" w:hAnsi="Times New Roman" w:cs="Times New Roman"/>
                <w:sz w:val="20"/>
                <w:szCs w:val="20"/>
              </w:rPr>
              <w:t>If a re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calculation was requested on the basis of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308d(3) of the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 xml:space="preserve"> this calculation shall consider only those insurance and reinsurance obligations subject to the transitional and that still exist at the </w:t>
            </w:r>
            <w:ins w:id="1521" w:author="Author">
              <w:r w:rsidR="00667FC7" w:rsidRPr="00DF07B0">
                <w:rPr>
                  <w:rFonts w:ascii="Times New Roman" w:hAnsi="Times New Roman" w:cs="Times New Roman"/>
                  <w:sz w:val="20"/>
                  <w:szCs w:val="20"/>
                </w:rPr>
                <w:t xml:space="preserve">recalculation reference date </w:t>
              </w:r>
            </w:ins>
            <w:del w:id="1522" w:author="Author">
              <w:r w:rsidRPr="00DF07B0" w:rsidDel="004B0482">
                <w:rPr>
                  <w:rFonts w:ascii="Times New Roman" w:hAnsi="Times New Roman" w:cs="Times New Roman"/>
                  <w:sz w:val="20"/>
                  <w:szCs w:val="20"/>
                </w:rPr>
                <w:delText xml:space="preserve">reporting </w:delText>
              </w:r>
              <w:r w:rsidRPr="00DF07B0" w:rsidDel="00667FC7">
                <w:rPr>
                  <w:rFonts w:ascii="Times New Roman" w:hAnsi="Times New Roman" w:cs="Times New Roman"/>
                  <w:sz w:val="20"/>
                  <w:szCs w:val="20"/>
                </w:rPr>
                <w:delText>date</w:delText>
              </w:r>
              <w:r w:rsidRPr="00DF07B0" w:rsidDel="00FD2D03">
                <w:rPr>
                  <w:rFonts w:ascii="Times New Roman" w:hAnsi="Times New Roman" w:cs="Times New Roman"/>
                  <w:sz w:val="20"/>
                  <w:szCs w:val="20"/>
                </w:rPr>
                <w:delText xml:space="preserve"> </w:delText>
              </w:r>
            </w:del>
            <w:r w:rsidRPr="00DF07B0">
              <w:rPr>
                <w:rFonts w:ascii="Times New Roman" w:hAnsi="Times New Roman" w:cs="Times New Roman"/>
                <w:sz w:val="20"/>
                <w:szCs w:val="20"/>
              </w:rPr>
              <w:t>valued at the reporting date (</w:t>
            </w:r>
            <w:r w:rsidR="00C24E0C" w:rsidRPr="00DF07B0">
              <w:rPr>
                <w:rFonts w:ascii="Times New Roman" w:hAnsi="Times New Roman" w:cs="Times New Roman"/>
                <w:sz w:val="20"/>
                <w:szCs w:val="20"/>
                <w:lang w:val="en-US"/>
              </w:rPr>
              <w:t>Solvency II</w:t>
            </w:r>
            <w:r w:rsidRPr="00DF07B0">
              <w:rPr>
                <w:rFonts w:ascii="Times New Roman" w:hAnsi="Times New Roman" w:cs="Times New Roman"/>
                <w:sz w:val="20"/>
                <w:szCs w:val="20"/>
              </w:rPr>
              <w:t xml:space="preserve"> value minus contracts not existing anymore).</w:t>
            </w:r>
          </w:p>
        </w:tc>
      </w:tr>
      <w:tr w:rsidR="000A55AA" w:rsidRPr="00DF07B0" w:rsidTr="00950116">
        <w:tc>
          <w:tcPr>
            <w:tcW w:w="13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C0010/R0050</w:t>
            </w:r>
          </w:p>
        </w:tc>
        <w:tc>
          <w:tcPr>
            <w:tcW w:w="273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Solvency I technical provisions</w:t>
            </w:r>
          </w:p>
          <w:p w:rsidR="000A55AA" w:rsidRPr="00DF07B0" w:rsidRDefault="000A55AA">
            <w:pPr>
              <w:rPr>
                <w:rFonts w:ascii="Times New Roman" w:hAnsi="Times New Roman" w:cs="Times New Roman"/>
                <w:sz w:val="20"/>
                <w:szCs w:val="20"/>
              </w:rPr>
            </w:pPr>
          </w:p>
        </w:tc>
        <w:tc>
          <w:tcPr>
            <w:tcW w:w="464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Amount of technical provisions</w:t>
            </w:r>
            <w:del w:id="1523" w:author="Author">
              <w:r w:rsidRPr="00DF07B0" w:rsidDel="008956C4">
                <w:rPr>
                  <w:rFonts w:ascii="Times New Roman" w:hAnsi="Times New Roman" w:cs="Times New Roman"/>
                  <w:sz w:val="20"/>
                  <w:szCs w:val="20"/>
                </w:rPr>
                <w:delText xml:space="preserve"> at the reporting date</w:delText>
              </w:r>
            </w:del>
            <w:r w:rsidRPr="00DF07B0">
              <w:rPr>
                <w:rFonts w:ascii="Times New Roman" w:hAnsi="Times New Roman" w:cs="Times New Roman"/>
                <w:sz w:val="20"/>
                <w:szCs w:val="20"/>
              </w:rPr>
              <w:t>, subject to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after deduction of the amounts recoverable from reinsurance contracts calculated in accordance with the laws, regulations and administrative provisions which are adopted pursuant to Article 15 of Directive 73/239/EEC, Article 20 of Directive 2002/83/EC and Article 32 of Directive 2005/68/EC on the day before those Directives are repealed pursuant to Article 310 of Directive</w:t>
            </w:r>
            <w:r w:rsidR="00C44BAC" w:rsidRPr="00DF07B0">
              <w:rPr>
                <w:rFonts w:ascii="Times New Roman" w:hAnsi="Times New Roman" w:cs="Times New Roman"/>
                <w:sz w:val="20"/>
                <w:szCs w:val="20"/>
              </w:rPr>
              <w:t xml:space="preserve"> 2009/138/EC</w:t>
            </w:r>
            <w:r w:rsidRPr="00DF07B0">
              <w:rPr>
                <w:rFonts w:ascii="Times New Roman" w:hAnsi="Times New Roman" w:cs="Times New Roman"/>
                <w:sz w:val="20"/>
                <w:szCs w:val="20"/>
              </w:rPr>
              <w:t xml:space="preserve">. </w:t>
            </w:r>
          </w:p>
          <w:p w:rsidR="000A55AA" w:rsidRPr="00DF07B0" w:rsidRDefault="000A55AA">
            <w:pPr>
              <w:rPr>
                <w:rFonts w:ascii="Times New Roman" w:hAnsi="Times New Roman" w:cs="Times New Roman"/>
                <w:sz w:val="20"/>
                <w:szCs w:val="20"/>
              </w:rPr>
            </w:pPr>
          </w:p>
          <w:p w:rsidR="000A55AA" w:rsidRPr="00DF07B0" w:rsidRDefault="000A55AA" w:rsidP="00300EBF">
            <w:pPr>
              <w:rPr>
                <w:rFonts w:ascii="Times New Roman" w:hAnsi="Times New Roman" w:cs="Times New Roman"/>
                <w:sz w:val="20"/>
                <w:szCs w:val="20"/>
              </w:rPr>
            </w:pPr>
            <w:r w:rsidRPr="00DF07B0">
              <w:rPr>
                <w:rFonts w:ascii="Times New Roman" w:hAnsi="Times New Roman" w:cs="Times New Roman"/>
                <w:sz w:val="20"/>
                <w:szCs w:val="20"/>
              </w:rPr>
              <w:t>If a re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calculation was requested on the basis of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308d(3) of the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 xml:space="preserve"> this calculation shall consider only those insurance and reinsurance obligations existing at the </w:t>
            </w:r>
            <w:ins w:id="1524" w:author="Author">
              <w:r w:rsidR="00667FC7" w:rsidRPr="00DF07B0">
                <w:rPr>
                  <w:rFonts w:ascii="Times New Roman" w:hAnsi="Times New Roman" w:cs="Times New Roman"/>
                  <w:sz w:val="20"/>
                  <w:szCs w:val="20"/>
                </w:rPr>
                <w:t>recalculation reference date</w:t>
              </w:r>
            </w:ins>
            <w:del w:id="1525" w:author="Author">
              <w:r w:rsidRPr="00DF07B0" w:rsidDel="004B0482">
                <w:rPr>
                  <w:rFonts w:ascii="Times New Roman" w:hAnsi="Times New Roman" w:cs="Times New Roman"/>
                  <w:sz w:val="20"/>
                  <w:szCs w:val="20"/>
                </w:rPr>
                <w:delText xml:space="preserve">reporting </w:delText>
              </w:r>
              <w:r w:rsidRPr="00DF07B0" w:rsidDel="00667FC7">
                <w:rPr>
                  <w:rFonts w:ascii="Times New Roman" w:hAnsi="Times New Roman" w:cs="Times New Roman"/>
                  <w:sz w:val="20"/>
                  <w:szCs w:val="20"/>
                </w:rPr>
                <w:delText>date</w:delText>
              </w:r>
              <w:r w:rsidRPr="00DF07B0" w:rsidDel="008956C4">
                <w:rPr>
                  <w:rFonts w:ascii="Times New Roman" w:hAnsi="Times New Roman" w:cs="Times New Roman"/>
                  <w:sz w:val="20"/>
                  <w:szCs w:val="20"/>
                </w:rPr>
                <w:delText xml:space="preserve"> valued at the reporting date</w:delText>
              </w:r>
            </w:del>
            <w:r w:rsidRPr="00DF07B0">
              <w:rPr>
                <w:rFonts w:ascii="Times New Roman" w:hAnsi="Times New Roman" w:cs="Times New Roman"/>
                <w:sz w:val="20"/>
                <w:szCs w:val="20"/>
              </w:rPr>
              <w:t>.</w:t>
            </w:r>
          </w:p>
        </w:tc>
      </w:tr>
      <w:tr w:rsidR="000A55AA" w:rsidRPr="00DF07B0" w:rsidTr="00950116">
        <w:tc>
          <w:tcPr>
            <w:tcW w:w="13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C0010/R0060</w:t>
            </w:r>
          </w:p>
        </w:tc>
        <w:tc>
          <w:tcPr>
            <w:tcW w:w="2738"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Portion of the difference adjusted</w:t>
            </w:r>
          </w:p>
        </w:tc>
        <w:tc>
          <w:tcPr>
            <w:tcW w:w="4643"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rPr>
              <w:t>Percentage (in decimals) of the p</w:t>
            </w:r>
            <w:proofErr w:type="spellStart"/>
            <w:r w:rsidRPr="00DF07B0">
              <w:rPr>
                <w:rFonts w:ascii="Times New Roman" w:hAnsi="Times New Roman" w:cs="Times New Roman"/>
                <w:sz w:val="20"/>
                <w:szCs w:val="20"/>
                <w:lang w:val="en-US"/>
              </w:rPr>
              <w:t>ortion</w:t>
            </w:r>
            <w:proofErr w:type="spellEnd"/>
            <w:r w:rsidRPr="00DF07B0">
              <w:rPr>
                <w:rFonts w:ascii="Times New Roman" w:hAnsi="Times New Roman" w:cs="Times New Roman"/>
                <w:sz w:val="20"/>
                <w:szCs w:val="20"/>
                <w:lang w:val="en-US"/>
              </w:rPr>
              <w:t xml:space="preserve"> of the difference adjusted.</w:t>
            </w:r>
          </w:p>
          <w:p w:rsidR="000A55AA" w:rsidRPr="00DF07B0" w:rsidRDefault="000A55AA">
            <w:pPr>
              <w:rPr>
                <w:rFonts w:ascii="Times New Roman" w:hAnsi="Times New Roman" w:cs="Times New Roman"/>
                <w:sz w:val="20"/>
                <w:szCs w:val="20"/>
                <w:lang w:val="en-US"/>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 maximum portion deductible shall decrease linearly at the end of each year from 1 during the year starting from 1 January 2016 to 0 on 1 January 2032. </w:t>
            </w:r>
          </w:p>
        </w:tc>
      </w:tr>
      <w:tr w:rsidR="000A55AA" w:rsidRPr="00DF07B0" w:rsidTr="00950116">
        <w:tc>
          <w:tcPr>
            <w:tcW w:w="13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C0010/R0070</w:t>
            </w:r>
          </w:p>
        </w:tc>
        <w:tc>
          <w:tcPr>
            <w:tcW w:w="273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Limitation applied in accordance to Article 308d(4)</w:t>
            </w:r>
          </w:p>
        </w:tc>
        <w:tc>
          <w:tcPr>
            <w:tcW w:w="464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Amount of the </w:t>
            </w:r>
            <w:ins w:id="1526" w:author="Author">
              <w:r w:rsidR="006E1647" w:rsidRPr="00DF07B0">
                <w:rPr>
                  <w:rFonts w:ascii="Times New Roman" w:hAnsi="Times New Roman" w:cs="Times New Roman"/>
                  <w:sz w:val="20"/>
                  <w:szCs w:val="20"/>
                </w:rPr>
                <w:t xml:space="preserve">adjustment to the technical provisions after any </w:t>
              </w:r>
            </w:ins>
            <w:r w:rsidRPr="00DF07B0">
              <w:rPr>
                <w:rFonts w:ascii="Times New Roman" w:hAnsi="Times New Roman" w:cs="Times New Roman"/>
                <w:sz w:val="20"/>
                <w:szCs w:val="20"/>
              </w:rPr>
              <w:t xml:space="preserve">limitation applied in accordance to Article 308d (4) of the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 if applicable.</w:t>
            </w:r>
          </w:p>
          <w:p w:rsidR="0040156D" w:rsidRPr="00DF07B0" w:rsidRDefault="0040156D">
            <w:pPr>
              <w:rPr>
                <w:ins w:id="1527" w:author="Author"/>
                <w:rFonts w:ascii="Times New Roman" w:hAnsi="Times New Roman" w:cs="Times New Roman"/>
                <w:sz w:val="20"/>
                <w:szCs w:val="20"/>
              </w:rPr>
            </w:pPr>
          </w:p>
          <w:p w:rsidR="00667FC7" w:rsidRPr="00DF07B0" w:rsidRDefault="00667FC7">
            <w:pPr>
              <w:pStyle w:val="CommentText"/>
              <w:rPr>
                <w:ins w:id="1528" w:author="Author"/>
                <w:rFonts w:ascii="Times New Roman" w:eastAsia="Times New Roman" w:hAnsi="Times New Roman" w:cs="Times New Roman"/>
                <w:lang w:eastAsia="es-ES"/>
                <w:rPrChange w:id="1529" w:author="Author">
                  <w:rPr>
                    <w:ins w:id="1530" w:author="Author"/>
                    <w:rFonts w:ascii="Times New Roman" w:hAnsi="Times New Roman" w:cs="Times New Roman"/>
                    <w:sz w:val="20"/>
                    <w:szCs w:val="20"/>
                  </w:rPr>
                </w:rPrChange>
              </w:rPr>
              <w:pPrChange w:id="1531" w:author="Author">
                <w:pPr/>
              </w:pPrChange>
            </w:pPr>
            <w:ins w:id="1532" w:author="Author">
              <w:r w:rsidRPr="00DF07B0">
                <w:rPr>
                  <w:rFonts w:ascii="Times New Roman" w:eastAsia="Times New Roman" w:hAnsi="Times New Roman" w:cs="Times New Roman"/>
                  <w:lang w:eastAsia="es-ES"/>
                  <w:rPrChange w:id="1533" w:author="Author">
                    <w:rPr>
                      <w:rFonts w:ascii="Times New Roman" w:hAnsi="Times New Roman" w:cs="Times New Roman"/>
                    </w:rPr>
                  </w:rPrChange>
                </w:rPr>
                <w:t>If no limitation th</w:t>
              </w:r>
              <w:r w:rsidR="0040156D" w:rsidRPr="00DF07B0">
                <w:rPr>
                  <w:rFonts w:ascii="Times New Roman" w:eastAsia="Times New Roman" w:hAnsi="Times New Roman" w:cs="Times New Roman"/>
                  <w:lang w:eastAsia="es-ES"/>
                  <w:rPrChange w:id="1534" w:author="Author">
                    <w:rPr>
                      <w:rFonts w:ascii="Times New Roman" w:hAnsi="Times New Roman" w:cs="Times New Roman"/>
                    </w:rPr>
                  </w:rPrChange>
                </w:rPr>
                <w:t>e</w:t>
              </w:r>
              <w:r w:rsidRPr="00DF07B0">
                <w:rPr>
                  <w:rFonts w:ascii="Times New Roman" w:eastAsia="Times New Roman" w:hAnsi="Times New Roman" w:cs="Times New Roman"/>
                  <w:lang w:eastAsia="es-ES"/>
                  <w:rPrChange w:id="1535" w:author="Author">
                    <w:rPr>
                      <w:rFonts w:ascii="Times New Roman" w:hAnsi="Times New Roman" w:cs="Times New Roman"/>
                    </w:rPr>
                  </w:rPrChange>
                </w:rPr>
                <w:t xml:space="preserve"> amount </w:t>
              </w:r>
              <w:r w:rsidR="009E7D27" w:rsidRPr="00DF07B0">
                <w:rPr>
                  <w:rFonts w:ascii="Times New Roman" w:eastAsia="Times New Roman" w:hAnsi="Times New Roman" w:cs="Times New Roman"/>
                  <w:lang w:eastAsia="es-ES"/>
                  <w:rPrChange w:id="1536" w:author="Author">
                    <w:rPr>
                      <w:rFonts w:ascii="Times New Roman" w:hAnsi="Times New Roman" w:cs="Times New Roman"/>
                    </w:rPr>
                  </w:rPrChange>
                </w:rPr>
                <w:t xml:space="preserve">calculated as R0060*(R0010-R0050) </w:t>
              </w:r>
              <w:r w:rsidR="0040156D" w:rsidRPr="00DF07B0">
                <w:rPr>
                  <w:rFonts w:ascii="Times New Roman" w:eastAsia="Times New Roman" w:hAnsi="Times New Roman" w:cs="Times New Roman"/>
                  <w:lang w:eastAsia="es-ES"/>
                  <w:rPrChange w:id="1537" w:author="Author">
                    <w:rPr>
                      <w:rFonts w:ascii="Times New Roman" w:hAnsi="Times New Roman" w:cs="Times New Roman"/>
                    </w:rPr>
                  </w:rPrChange>
                </w:rPr>
                <w:t>should be reported.</w:t>
              </w:r>
            </w:ins>
          </w:p>
          <w:p w:rsidR="000A55AA" w:rsidRPr="00DF07B0" w:rsidRDefault="000A55AA">
            <w:pPr>
              <w:rPr>
                <w:rFonts w:ascii="Times New Roman" w:hAnsi="Times New Roman" w:cs="Times New Roman"/>
                <w:sz w:val="20"/>
                <w:szCs w:val="20"/>
              </w:rPr>
            </w:pPr>
            <w:del w:id="1538" w:author="Author">
              <w:r w:rsidRPr="00DF07B0" w:rsidDel="00195637">
                <w:rPr>
                  <w:rFonts w:ascii="Times New Roman" w:hAnsi="Times New Roman" w:cs="Times New Roman"/>
                  <w:sz w:val="20"/>
                  <w:szCs w:val="20"/>
                </w:rPr>
                <w:delText>If not applicable it shall be reported as “0”.</w:delText>
              </w:r>
            </w:del>
          </w:p>
        </w:tc>
      </w:tr>
      <w:tr w:rsidR="000A55AA" w:rsidRPr="00DF07B0" w:rsidTr="00950116">
        <w:tc>
          <w:tcPr>
            <w:tcW w:w="1339" w:type="dxa"/>
          </w:tcPr>
          <w:p w:rsidR="000A55AA" w:rsidRPr="00DF07B0" w:rsidRDefault="000A55AA">
            <w:pPr>
              <w:rPr>
                <w:rFonts w:ascii="Times New Roman" w:hAnsi="Times New Roman" w:cs="Times New Roman"/>
                <w:sz w:val="20"/>
                <w:szCs w:val="20"/>
                <w:lang w:val="en-US"/>
              </w:rPr>
            </w:pPr>
            <w:r w:rsidRPr="00DF07B0">
              <w:rPr>
                <w:rFonts w:ascii="Times New Roman" w:hAnsi="Times New Roman" w:cs="Times New Roman"/>
                <w:sz w:val="20"/>
                <w:szCs w:val="20"/>
                <w:lang w:val="en-US"/>
              </w:rPr>
              <w:t>C0010/R0080</w:t>
            </w:r>
          </w:p>
        </w:tc>
        <w:tc>
          <w:tcPr>
            <w:tcW w:w="2738"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Technical provision after transitional on technical provisions</w:t>
            </w:r>
          </w:p>
        </w:tc>
        <w:tc>
          <w:tcPr>
            <w:tcW w:w="4643"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Amount of technical provisions, subject to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 after transitional</w:t>
            </w:r>
            <w:r w:rsidR="009E4617" w:rsidRPr="00DF07B0">
              <w:rPr>
                <w:rFonts w:ascii="Times New Roman" w:hAnsi="Times New Roman" w:cs="Times New Roman"/>
                <w:sz w:val="20"/>
                <w:szCs w:val="20"/>
              </w:rPr>
              <w:t xml:space="preserve"> deduction to</w:t>
            </w:r>
            <w:r w:rsidRPr="00DF07B0">
              <w:rPr>
                <w:rFonts w:ascii="Times New Roman" w:hAnsi="Times New Roman" w:cs="Times New Roman"/>
                <w:sz w:val="20"/>
                <w:szCs w:val="20"/>
              </w:rPr>
              <w:t xml:space="preserve"> technical provisions.</w:t>
            </w:r>
          </w:p>
        </w:tc>
      </w:tr>
    </w:tbl>
    <w:p w:rsidR="000A55AA" w:rsidRPr="00DF07B0" w:rsidRDefault="000A55AA">
      <w:pPr>
        <w:rPr>
          <w:rFonts w:ascii="Times New Roman" w:hAnsi="Times New Roman" w:cs="Times New Roman"/>
          <w:sz w:val="20"/>
          <w:szCs w:val="20"/>
        </w:rPr>
      </w:pPr>
    </w:p>
    <w:p w:rsidR="000A55AA" w:rsidRPr="00DF07B0" w:rsidRDefault="000A55AA" w:rsidP="00950116">
      <w:pPr>
        <w:jc w:val="both"/>
        <w:rPr>
          <w:rFonts w:ascii="Times New Roman" w:hAnsi="Times New Roman" w:cs="Times New Roman"/>
          <w:b/>
          <w:bCs/>
          <w:sz w:val="20"/>
          <w:szCs w:val="20"/>
          <w:lang w:val="en-US"/>
        </w:rPr>
      </w:pPr>
    </w:p>
    <w:p w:rsidR="000A55AA" w:rsidRPr="00DF07B0" w:rsidRDefault="000A55AA" w:rsidP="00950116">
      <w:pPr>
        <w:jc w:val="both"/>
        <w:rPr>
          <w:rFonts w:ascii="Times New Roman" w:hAnsi="Times New Roman" w:cs="Times New Roman"/>
          <w:b/>
          <w:sz w:val="20"/>
          <w:szCs w:val="20"/>
        </w:rPr>
      </w:pPr>
      <w:r w:rsidRPr="00DF07B0">
        <w:rPr>
          <w:rFonts w:ascii="Times New Roman" w:hAnsi="Times New Roman" w:cs="Times New Roman"/>
          <w:b/>
          <w:bCs/>
          <w:sz w:val="20"/>
          <w:szCs w:val="20"/>
          <w:lang w:val="en-US"/>
        </w:rPr>
        <w:t xml:space="preserve">S.22.06 – </w:t>
      </w:r>
      <w:r w:rsidRPr="00DF07B0">
        <w:rPr>
          <w:rFonts w:ascii="Times New Roman" w:hAnsi="Times New Roman" w:cs="Times New Roman"/>
          <w:b/>
          <w:sz w:val="20"/>
          <w:szCs w:val="20"/>
        </w:rPr>
        <w:t xml:space="preserve">Best estimate subject to volatility adjustment by country and currency </w:t>
      </w:r>
    </w:p>
    <w:p w:rsidR="000A55AA" w:rsidRPr="00DF07B0" w:rsidRDefault="000A55AA" w:rsidP="00950116">
      <w:pPr>
        <w:jc w:val="both"/>
        <w:rPr>
          <w:rFonts w:ascii="Times New Roman" w:hAnsi="Times New Roman" w:cs="Times New Roman"/>
          <w:b/>
          <w:bCs/>
          <w:sz w:val="20"/>
          <w:szCs w:val="20"/>
          <w:lang w:val="en-US"/>
        </w:rPr>
      </w:pPr>
      <w:r w:rsidRPr="00DF07B0">
        <w:rPr>
          <w:rFonts w:ascii="Times New Roman" w:hAnsi="Times New Roman" w:cs="Times New Roman"/>
          <w:b/>
          <w:bCs/>
          <w:sz w:val="20"/>
          <w:szCs w:val="20"/>
          <w:lang w:val="en-US"/>
        </w:rPr>
        <w:lastRenderedPageBreak/>
        <w:t>General comments:</w:t>
      </w:r>
    </w:p>
    <w:p w:rsidR="000A55AA" w:rsidRPr="00DF07B0" w:rsidRDefault="000A55AA" w:rsidP="00950116">
      <w:pPr>
        <w:jc w:val="both"/>
        <w:rPr>
          <w:rFonts w:ascii="Times New Roman" w:hAnsi="Times New Roman" w:cs="Times New Roman"/>
          <w:bCs/>
          <w:sz w:val="20"/>
          <w:szCs w:val="20"/>
          <w:lang w:val="en-US"/>
        </w:rPr>
      </w:pPr>
      <w:r w:rsidRPr="00DF07B0">
        <w:rPr>
          <w:rFonts w:ascii="Times New Roman" w:hAnsi="Times New Roman" w:cs="Times New Roman"/>
          <w:bCs/>
          <w:sz w:val="20"/>
          <w:szCs w:val="20"/>
          <w:lang w:val="en-US"/>
        </w:rPr>
        <w:t xml:space="preserve"> </w:t>
      </w:r>
      <w:r w:rsidR="000D2E4C" w:rsidRPr="00DF07B0">
        <w:rPr>
          <w:rFonts w:ascii="Times New Roman" w:hAnsi="Times New Roman" w:cs="Times New Roman"/>
          <w:bCs/>
          <w:sz w:val="20"/>
          <w:szCs w:val="20"/>
          <w:lang w:val="en-US"/>
        </w:rPr>
        <w:t xml:space="preserve">This </w:t>
      </w:r>
      <w:r w:rsidR="001062B8" w:rsidRPr="00DF07B0">
        <w:rPr>
          <w:rFonts w:ascii="Times New Roman" w:hAnsi="Times New Roman" w:cs="Times New Roman"/>
          <w:bCs/>
          <w:sz w:val="20"/>
          <w:szCs w:val="20"/>
          <w:lang w:val="en-US"/>
        </w:rPr>
        <w:t>section</w:t>
      </w:r>
      <w:r w:rsidRPr="00DF07B0">
        <w:rPr>
          <w:rFonts w:ascii="Times New Roman" w:hAnsi="Times New Roman" w:cs="Times New Roman"/>
          <w:bCs/>
          <w:sz w:val="20"/>
          <w:szCs w:val="20"/>
          <w:lang w:val="en-US"/>
        </w:rPr>
        <w:t xml:space="preserve"> relates to annual submission of information for individual entities.</w:t>
      </w:r>
    </w:p>
    <w:p w:rsidR="000A55AA" w:rsidRPr="00DF07B0" w:rsidRDefault="000A55AA" w:rsidP="00950116">
      <w:pPr>
        <w:jc w:val="both"/>
        <w:rPr>
          <w:rFonts w:ascii="Times New Roman" w:hAnsi="Times New Roman" w:cs="Times New Roman"/>
          <w:bCs/>
          <w:sz w:val="20"/>
          <w:szCs w:val="20"/>
          <w:lang w:val="en-US"/>
        </w:rPr>
      </w:pPr>
      <w:r w:rsidRPr="00DF07B0">
        <w:rPr>
          <w:rFonts w:ascii="Times New Roman" w:hAnsi="Times New Roman" w:cs="Times New Roman"/>
          <w:bCs/>
          <w:sz w:val="20"/>
          <w:szCs w:val="20"/>
          <w:lang w:val="en-US"/>
        </w:rPr>
        <w:t xml:space="preserve">This template shall only be reported by insurance and reinsurance undertakings that apply volatility adjustment in accordance with </w:t>
      </w:r>
      <w:r w:rsidR="00DB7C64" w:rsidRPr="00DF07B0">
        <w:rPr>
          <w:rFonts w:ascii="Times New Roman" w:hAnsi="Times New Roman" w:cs="Times New Roman"/>
          <w:bCs/>
          <w:sz w:val="20"/>
          <w:szCs w:val="20"/>
          <w:lang w:val="en-US"/>
        </w:rPr>
        <w:t>A</w:t>
      </w:r>
      <w:r w:rsidRPr="00DF07B0">
        <w:rPr>
          <w:rFonts w:ascii="Times New Roman" w:hAnsi="Times New Roman" w:cs="Times New Roman"/>
          <w:bCs/>
          <w:sz w:val="20"/>
          <w:szCs w:val="20"/>
          <w:lang w:val="en-US"/>
        </w:rPr>
        <w:t xml:space="preserve">rticle 77d of the Directive 2009/138/EC. </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bCs/>
          <w:sz w:val="20"/>
          <w:szCs w:val="20"/>
          <w:lang w:val="en-US"/>
        </w:rPr>
        <w:t>This template shall reflect the gross best estimate of insurance and reinsurance life obligations subject to volatility adjustment split by currency of the obligations and by country in which the contract was entered into. The best estimate reported shall take into account the volatility adjustment.</w:t>
      </w:r>
      <w:r w:rsidRPr="00DF07B0">
        <w:rPr>
          <w:rFonts w:ascii="Times New Roman" w:hAnsi="Times New Roman" w:cs="Times New Roman"/>
          <w:sz w:val="20"/>
          <w:szCs w:val="20"/>
          <w:lang w:val="en-US"/>
        </w:rPr>
        <w:t xml:space="preserve"> T</w:t>
      </w:r>
      <w:r w:rsidRPr="00DF07B0">
        <w:rPr>
          <w:rFonts w:ascii="Times New Roman" w:hAnsi="Times New Roman" w:cs="Times New Roman"/>
          <w:sz w:val="20"/>
          <w:szCs w:val="20"/>
        </w:rPr>
        <w:t xml:space="preserve">he best estimate subject to any matching adjustment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not be reported in this template. </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Information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in relation to material obligations in countries and currencies for which a currency volatility adjustment, and a country increase if applicable, is applied until 90% of the total best estimate </w:t>
      </w:r>
      <w:r w:rsidRPr="00DF07B0">
        <w:rPr>
          <w:rFonts w:ascii="Times New Roman" w:hAnsi="Times New Roman" w:cs="Times New Roman"/>
          <w:bCs/>
          <w:sz w:val="20"/>
          <w:szCs w:val="20"/>
          <w:lang w:val="en-US"/>
        </w:rPr>
        <w:t xml:space="preserve">subject to volatility adjustment is reported. </w:t>
      </w:r>
    </w:p>
    <w:tbl>
      <w:tblPr>
        <w:tblStyle w:val="TableGrid"/>
        <w:tblW w:w="0" w:type="auto"/>
        <w:tblLook w:val="04A0" w:firstRow="1" w:lastRow="0" w:firstColumn="1" w:lastColumn="0" w:noHBand="0" w:noVBand="1"/>
      </w:tblPr>
      <w:tblGrid>
        <w:gridCol w:w="2376"/>
        <w:gridCol w:w="2977"/>
        <w:gridCol w:w="3367"/>
      </w:tblGrid>
      <w:tr w:rsidR="000A55AA" w:rsidRPr="00DF07B0" w:rsidTr="00950116">
        <w:tc>
          <w:tcPr>
            <w:tcW w:w="2376" w:type="dxa"/>
            <w:vAlign w:val="center"/>
          </w:tcPr>
          <w:p w:rsidR="000A55AA" w:rsidRPr="00DF07B0" w:rsidRDefault="000A55AA" w:rsidP="00950116">
            <w:pPr>
              <w:jc w:val="center"/>
              <w:rPr>
                <w:rFonts w:ascii="Times New Roman" w:hAnsi="Times New Roman" w:cs="Times New Roman"/>
                <w:b/>
                <w:sz w:val="20"/>
                <w:szCs w:val="20"/>
              </w:rPr>
            </w:pPr>
          </w:p>
        </w:tc>
        <w:tc>
          <w:tcPr>
            <w:tcW w:w="2977" w:type="dxa"/>
            <w:vAlign w:val="center"/>
          </w:tcPr>
          <w:p w:rsidR="000A55AA" w:rsidRPr="00DF07B0" w:rsidRDefault="000A55AA" w:rsidP="00950116">
            <w:pPr>
              <w:jc w:val="center"/>
              <w:rPr>
                <w:rFonts w:ascii="Times New Roman" w:hAnsi="Times New Roman" w:cs="Times New Roman"/>
                <w:b/>
                <w:sz w:val="20"/>
                <w:szCs w:val="20"/>
                <w:lang w:val="en-US"/>
              </w:rPr>
            </w:pPr>
            <w:r w:rsidRPr="00DF07B0">
              <w:rPr>
                <w:rFonts w:ascii="Times New Roman" w:hAnsi="Times New Roman" w:cs="Times New Roman"/>
                <w:b/>
                <w:sz w:val="20"/>
                <w:szCs w:val="20"/>
                <w:lang w:val="en-US"/>
              </w:rPr>
              <w:t>ITEM</w:t>
            </w:r>
          </w:p>
        </w:tc>
        <w:tc>
          <w:tcPr>
            <w:tcW w:w="3367" w:type="dxa"/>
            <w:vAlign w:val="center"/>
          </w:tcPr>
          <w:p w:rsidR="000A55AA" w:rsidRPr="00DF07B0" w:rsidRDefault="000A55AA" w:rsidP="00950116">
            <w:pPr>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tc>
      </w:tr>
      <w:tr w:rsidR="000A55AA" w:rsidRPr="00DF07B0" w:rsidTr="00950116">
        <w:tc>
          <w:tcPr>
            <w:tcW w:w="2376" w:type="dxa"/>
          </w:tcPr>
          <w:p w:rsidR="000A55AA" w:rsidRPr="00DF07B0" w:rsidRDefault="000A55AA" w:rsidP="00950116">
            <w:pPr>
              <w:rPr>
                <w:rFonts w:ascii="Times New Roman" w:hAnsi="Times New Roman" w:cs="Times New Roman"/>
                <w:sz w:val="20"/>
              </w:rPr>
            </w:pPr>
            <w:r w:rsidRPr="00DF07B0">
              <w:rPr>
                <w:rFonts w:ascii="Times New Roman" w:hAnsi="Times New Roman" w:cs="Times New Roman"/>
                <w:sz w:val="20"/>
              </w:rPr>
              <w:t>Z0010</w:t>
            </w:r>
          </w:p>
        </w:tc>
        <w:tc>
          <w:tcPr>
            <w:tcW w:w="2977" w:type="dxa"/>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Line of Business</w:t>
            </w:r>
          </w:p>
        </w:tc>
        <w:tc>
          <w:tcPr>
            <w:tcW w:w="3367" w:type="dxa"/>
            <w:vAlign w:val="center"/>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Identify if the information is being reported in relation to</w:t>
            </w:r>
            <w:r w:rsidR="00464B85" w:rsidRPr="00DF07B0">
              <w:t xml:space="preserve"> </w:t>
            </w:r>
            <w:r w:rsidR="00464B85" w:rsidRPr="00DF07B0">
              <w:rPr>
                <w:rFonts w:ascii="Times New Roman" w:hAnsi="Times New Roman" w:cs="Times New Roman"/>
                <w:sz w:val="20"/>
                <w:szCs w:val="20"/>
              </w:rPr>
              <w:t>life or non-life activity</w:t>
            </w:r>
            <w:r w:rsidRPr="00DF07B0">
              <w:rPr>
                <w:rFonts w:ascii="Times New Roman" w:hAnsi="Times New Roman" w:cs="Times New Roman"/>
                <w:sz w:val="20"/>
                <w:szCs w:val="20"/>
              </w:rPr>
              <w:t xml:space="preserve">. The following close list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w:t>
            </w:r>
          </w:p>
          <w:p w:rsidR="000A55AA" w:rsidRPr="00DF07B0" w:rsidRDefault="000A55AA" w:rsidP="00950116">
            <w:pPr>
              <w:ind w:left="34"/>
              <w:jc w:val="both"/>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and health SLT </w:t>
            </w:r>
          </w:p>
          <w:p w:rsidR="000A55AA" w:rsidRPr="00DF07B0" w:rsidRDefault="000A55AA" w:rsidP="00F97A90">
            <w:pPr>
              <w:ind w:left="34"/>
              <w:jc w:val="both"/>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and health </w:t>
            </w:r>
            <w:r w:rsidR="00F97A90" w:rsidRPr="00DF07B0">
              <w:rPr>
                <w:rFonts w:ascii="Times New Roman" w:hAnsi="Times New Roman" w:cs="Times New Roman"/>
                <w:sz w:val="20"/>
                <w:szCs w:val="20"/>
              </w:rPr>
              <w:t>other than that pursued on a similar basis to that of life insurance</w:t>
            </w:r>
          </w:p>
        </w:tc>
      </w:tr>
      <w:tr w:rsidR="000A55AA" w:rsidRPr="00DF07B0" w:rsidTr="00950116">
        <w:tc>
          <w:tcPr>
            <w:tcW w:w="2376" w:type="dxa"/>
          </w:tcPr>
          <w:p w:rsidR="000A55AA" w:rsidRPr="00DF07B0" w:rsidDel="00BD78AD" w:rsidRDefault="000A55AA" w:rsidP="00950116">
            <w:pPr>
              <w:rPr>
                <w:rFonts w:ascii="Times New Roman" w:hAnsi="Times New Roman" w:cs="Times New Roman"/>
                <w:sz w:val="20"/>
                <w:szCs w:val="20"/>
              </w:rPr>
            </w:pPr>
            <w:r w:rsidRPr="00DF07B0">
              <w:rPr>
                <w:rFonts w:ascii="Times New Roman" w:hAnsi="Times New Roman" w:cs="Times New Roman"/>
                <w:sz w:val="20"/>
              </w:rPr>
              <w:t xml:space="preserve">C0010/R0010 </w:t>
            </w:r>
          </w:p>
        </w:tc>
        <w:tc>
          <w:tcPr>
            <w:tcW w:w="2977"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lang w:val="en-US"/>
              </w:rPr>
              <w:t>By currency</w:t>
            </w:r>
          </w:p>
        </w:tc>
        <w:tc>
          <w:tcPr>
            <w:tcW w:w="3367" w:type="dxa"/>
            <w:vAlign w:val="center"/>
          </w:tcPr>
          <w:p w:rsidR="000A55AA" w:rsidRPr="00DF07B0" w:rsidDel="00BD78AD"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Report the ISO 4217 alphabetic code of each currency reported. </w:t>
            </w:r>
          </w:p>
        </w:tc>
      </w:tr>
      <w:tr w:rsidR="000A55AA" w:rsidRPr="00DF07B0" w:rsidTr="00950116">
        <w:trPr>
          <w:trHeight w:val="409"/>
        </w:trPr>
        <w:tc>
          <w:tcPr>
            <w:tcW w:w="8720" w:type="dxa"/>
            <w:gridSpan w:val="3"/>
            <w:vAlign w:val="center"/>
          </w:tcPr>
          <w:p w:rsidR="000A55AA" w:rsidRPr="00DF07B0" w:rsidRDefault="000A55AA">
            <w:pPr>
              <w:jc w:val="both"/>
              <w:rPr>
                <w:rFonts w:ascii="Times New Roman" w:hAnsi="Times New Roman" w:cs="Times New Roman"/>
                <w:b/>
                <w:sz w:val="20"/>
                <w:szCs w:val="20"/>
              </w:rPr>
            </w:pPr>
            <w:r w:rsidRPr="00DF07B0">
              <w:rPr>
                <w:rFonts w:ascii="Times New Roman" w:hAnsi="Times New Roman" w:cs="Times New Roman"/>
                <w:b/>
                <w:sz w:val="20"/>
                <w:szCs w:val="20"/>
              </w:rPr>
              <w:t xml:space="preserve">Best estimate subject to country and currency volatility adjustment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Total and home country by currency</w:t>
            </w:r>
          </w:p>
        </w:tc>
      </w:tr>
      <w:tr w:rsidR="000A55AA" w:rsidRPr="00DF07B0" w:rsidTr="00950116">
        <w:tc>
          <w:tcPr>
            <w:tcW w:w="2376" w:type="dxa"/>
          </w:tcPr>
          <w:p w:rsidR="000A55AA" w:rsidRPr="00DF07B0" w:rsidDel="00D46F2F"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C0030/R0020</w:t>
            </w:r>
          </w:p>
        </w:tc>
        <w:tc>
          <w:tcPr>
            <w:tcW w:w="2977" w:type="dxa"/>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Total value of Best Estimate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lang w:val="en-US"/>
              </w:rPr>
              <w:t xml:space="preserve"> (for all currencies) / Total value of all countries</w:t>
            </w:r>
          </w:p>
        </w:tc>
        <w:tc>
          <w:tcPr>
            <w:tcW w:w="3367" w:type="dxa"/>
            <w:vAlign w:val="center"/>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Total value, for all currencies and all countries, of the best estimate of the insurance and reinsurance obligations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rPr>
              <w:t>.</w:t>
            </w:r>
          </w:p>
        </w:tc>
      </w:tr>
      <w:tr w:rsidR="000A55AA" w:rsidRPr="00DF07B0" w:rsidTr="00950116">
        <w:tc>
          <w:tcPr>
            <w:tcW w:w="2376" w:type="dxa"/>
          </w:tcPr>
          <w:p w:rsidR="000A55AA" w:rsidRPr="00DF07B0" w:rsidDel="00D46F2F"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C0040/R0020</w:t>
            </w:r>
          </w:p>
        </w:tc>
        <w:tc>
          <w:tcPr>
            <w:tcW w:w="2977" w:type="dxa"/>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Part of the Best Estimate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lang w:val="en-US"/>
              </w:rPr>
              <w:t xml:space="preserve"> written in the reporting currency / Total value of all countries</w:t>
            </w:r>
          </w:p>
        </w:tc>
        <w:tc>
          <w:tcPr>
            <w:tcW w:w="3367" w:type="dxa"/>
            <w:vAlign w:val="center"/>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lang w:val="en-US"/>
              </w:rPr>
              <w:t>Total v</w:t>
            </w:r>
            <w:proofErr w:type="spellStart"/>
            <w:r w:rsidRPr="00DF07B0">
              <w:rPr>
                <w:rFonts w:ascii="Times New Roman" w:hAnsi="Times New Roman" w:cs="Times New Roman"/>
                <w:sz w:val="20"/>
                <w:szCs w:val="20"/>
              </w:rPr>
              <w:t>alue</w:t>
            </w:r>
            <w:proofErr w:type="spellEnd"/>
            <w:r w:rsidRPr="00DF07B0">
              <w:rPr>
                <w:rFonts w:ascii="Times New Roman" w:hAnsi="Times New Roman" w:cs="Times New Roman"/>
                <w:sz w:val="20"/>
                <w:szCs w:val="20"/>
              </w:rPr>
              <w:t xml:space="preserve"> for all countries, of the best estimate of the insurance and reinsurance obligations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rPr>
              <w:t xml:space="preserve"> for the reporting currency.</w:t>
            </w:r>
          </w:p>
        </w:tc>
      </w:tr>
      <w:tr w:rsidR="000A55AA" w:rsidRPr="00DF07B0" w:rsidTr="00950116">
        <w:tc>
          <w:tcPr>
            <w:tcW w:w="2376" w:type="dxa"/>
          </w:tcPr>
          <w:p w:rsidR="000A55AA" w:rsidRPr="00DF07B0" w:rsidDel="00D46F2F"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C0050/R0020</w:t>
            </w:r>
          </w:p>
        </w:tc>
        <w:tc>
          <w:tcPr>
            <w:tcW w:w="2977" w:type="dxa"/>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Part of the Best Estimate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lang w:val="en-US"/>
              </w:rPr>
              <w:t xml:space="preserve"> written in currencies / Total value of all countries</w:t>
            </w:r>
          </w:p>
        </w:tc>
        <w:tc>
          <w:tcPr>
            <w:tcW w:w="3367" w:type="dxa"/>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Total value for all countries of the best estimate of the insurance and reinsurance obligations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rPr>
              <w:t xml:space="preserve"> split by currency.</w:t>
            </w:r>
          </w:p>
        </w:tc>
      </w:tr>
      <w:tr w:rsidR="000A55AA" w:rsidRPr="00DF07B0" w:rsidTr="00950116">
        <w:tc>
          <w:tcPr>
            <w:tcW w:w="237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C0030/R0030</w:t>
            </w:r>
          </w:p>
        </w:tc>
        <w:tc>
          <w:tcPr>
            <w:tcW w:w="2977" w:type="dxa"/>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Total value of Best Estimate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lang w:val="en-US"/>
              </w:rPr>
              <w:t xml:space="preserve"> (for all currencies) / Home country</w:t>
            </w:r>
          </w:p>
        </w:tc>
        <w:tc>
          <w:tcPr>
            <w:tcW w:w="3367" w:type="dxa"/>
            <w:vAlign w:val="center"/>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Total value, for all currencies for the home country, of the best estimate of the insurance and reinsurance obligations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rPr>
              <w:t>.</w:t>
            </w:r>
          </w:p>
        </w:tc>
      </w:tr>
      <w:tr w:rsidR="000A55AA" w:rsidRPr="00DF07B0" w:rsidTr="00950116">
        <w:tc>
          <w:tcPr>
            <w:tcW w:w="2376" w:type="dxa"/>
          </w:tcPr>
          <w:p w:rsidR="000A55AA" w:rsidRPr="00DF07B0" w:rsidDel="00D46F2F"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C0040/R0030</w:t>
            </w:r>
          </w:p>
        </w:tc>
        <w:tc>
          <w:tcPr>
            <w:tcW w:w="2977" w:type="dxa"/>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Part of the Best Estimate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lang w:val="en-US"/>
              </w:rPr>
              <w:t xml:space="preserve"> written in the reporting currency / Home country</w:t>
            </w:r>
          </w:p>
        </w:tc>
        <w:tc>
          <w:tcPr>
            <w:tcW w:w="3367" w:type="dxa"/>
            <w:vAlign w:val="center"/>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lang w:val="en-US"/>
              </w:rPr>
              <w:t>Total v</w:t>
            </w:r>
            <w:proofErr w:type="spellStart"/>
            <w:r w:rsidRPr="00DF07B0">
              <w:rPr>
                <w:rFonts w:ascii="Times New Roman" w:hAnsi="Times New Roman" w:cs="Times New Roman"/>
                <w:sz w:val="20"/>
                <w:szCs w:val="20"/>
              </w:rPr>
              <w:t>alue</w:t>
            </w:r>
            <w:proofErr w:type="spellEnd"/>
            <w:r w:rsidRPr="00DF07B0">
              <w:rPr>
                <w:rFonts w:ascii="Times New Roman" w:hAnsi="Times New Roman" w:cs="Times New Roman"/>
                <w:sz w:val="20"/>
                <w:szCs w:val="20"/>
              </w:rPr>
              <w:t xml:space="preserve"> for the home country, of the best estimate of the insurance and reinsurance obligations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rPr>
              <w:t xml:space="preserve"> for the reporting currency.</w:t>
            </w:r>
          </w:p>
        </w:tc>
      </w:tr>
      <w:tr w:rsidR="000A55AA" w:rsidRPr="00DF07B0" w:rsidTr="00950116">
        <w:tc>
          <w:tcPr>
            <w:tcW w:w="2376" w:type="dxa"/>
          </w:tcPr>
          <w:p w:rsidR="000A55AA" w:rsidRPr="00DF07B0" w:rsidDel="00D46F2F"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C0050/R0030</w:t>
            </w:r>
          </w:p>
        </w:tc>
        <w:tc>
          <w:tcPr>
            <w:tcW w:w="2977" w:type="dxa"/>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Part of the Best Estimate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lang w:val="en-US"/>
              </w:rPr>
              <w:t xml:space="preserve"> written in currencies / Home country</w:t>
            </w:r>
          </w:p>
        </w:tc>
        <w:tc>
          <w:tcPr>
            <w:tcW w:w="3367" w:type="dxa"/>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Value of the best estimate of the insurance and reinsurance obligations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rPr>
              <w:t xml:space="preserve"> split by currency for the home country.</w:t>
            </w:r>
          </w:p>
        </w:tc>
      </w:tr>
      <w:tr w:rsidR="000A55AA" w:rsidRPr="00DF07B0" w:rsidTr="00950116">
        <w:trPr>
          <w:trHeight w:val="409"/>
        </w:trPr>
        <w:tc>
          <w:tcPr>
            <w:tcW w:w="8720" w:type="dxa"/>
            <w:gridSpan w:val="3"/>
            <w:vAlign w:val="center"/>
          </w:tcPr>
          <w:p w:rsidR="000A55AA" w:rsidRPr="00DF07B0" w:rsidRDefault="000A55AA" w:rsidP="00950116">
            <w:pPr>
              <w:jc w:val="both"/>
              <w:rPr>
                <w:rFonts w:ascii="Times New Roman" w:hAnsi="Times New Roman" w:cs="Times New Roman"/>
                <w:b/>
                <w:sz w:val="20"/>
                <w:szCs w:val="20"/>
              </w:rPr>
            </w:pPr>
            <w:r w:rsidRPr="00DF07B0">
              <w:rPr>
                <w:rFonts w:ascii="Times New Roman" w:hAnsi="Times New Roman" w:cs="Times New Roman"/>
                <w:b/>
                <w:sz w:val="20"/>
                <w:szCs w:val="20"/>
              </w:rPr>
              <w:t xml:space="preserve">Best estimate subject to country and currency volatility adjustment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By country and currency</w:t>
            </w:r>
          </w:p>
        </w:tc>
      </w:tr>
      <w:tr w:rsidR="000A55AA" w:rsidRPr="00DF07B0" w:rsidTr="00950116">
        <w:tc>
          <w:tcPr>
            <w:tcW w:w="237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C0020/R0040</w:t>
            </w:r>
          </w:p>
        </w:tc>
        <w:tc>
          <w:tcPr>
            <w:tcW w:w="2977" w:type="dxa"/>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Countries</w:t>
            </w:r>
          </w:p>
        </w:tc>
        <w:tc>
          <w:tcPr>
            <w:tcW w:w="3367" w:type="dxa"/>
            <w:vAlign w:val="center"/>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Report the ISO 3166</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2 code </w:t>
            </w:r>
            <w:r w:rsidRPr="00DF07B0">
              <w:rPr>
                <w:rFonts w:ascii="Times New Roman" w:hAnsi="Times New Roman" w:cs="Times New Roman"/>
                <w:sz w:val="20"/>
                <w:szCs w:val="20"/>
              </w:rPr>
              <w:lastRenderedPageBreak/>
              <w:t>of each country reported.</w:t>
            </w:r>
          </w:p>
        </w:tc>
      </w:tr>
      <w:tr w:rsidR="000A55AA" w:rsidRPr="00DF07B0" w:rsidTr="00950116">
        <w:tc>
          <w:tcPr>
            <w:tcW w:w="237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C0030/R0040</w:t>
            </w:r>
          </w:p>
        </w:tc>
        <w:tc>
          <w:tcPr>
            <w:tcW w:w="2977" w:type="dxa"/>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Total value of Best Estimate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lang w:val="en-US"/>
              </w:rPr>
              <w:t xml:space="preserve"> (for all currencies)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by country</w:t>
            </w:r>
          </w:p>
        </w:tc>
        <w:tc>
          <w:tcPr>
            <w:tcW w:w="3367" w:type="dxa"/>
            <w:vAlign w:val="center"/>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Total value, for all currencies by country, of the best estimate of the insurance and reinsurance obligations</w:t>
            </w:r>
            <w:r w:rsidRPr="00DF07B0">
              <w:rPr>
                <w:rFonts w:ascii="Times New Roman" w:hAnsi="Times New Roman" w:cs="Times New Roman"/>
                <w:bCs/>
                <w:sz w:val="20"/>
                <w:szCs w:val="20"/>
                <w:lang w:val="en-US"/>
              </w:rPr>
              <w:t xml:space="preserve"> subject to volatility adjustment</w:t>
            </w:r>
            <w:r w:rsidRPr="00DF07B0">
              <w:rPr>
                <w:rFonts w:ascii="Times New Roman" w:hAnsi="Times New Roman" w:cs="Times New Roman"/>
                <w:sz w:val="20"/>
                <w:szCs w:val="20"/>
              </w:rPr>
              <w:t>.</w:t>
            </w:r>
          </w:p>
        </w:tc>
      </w:tr>
      <w:tr w:rsidR="000A55AA" w:rsidRPr="00DF07B0" w:rsidTr="00950116">
        <w:tc>
          <w:tcPr>
            <w:tcW w:w="2376" w:type="dxa"/>
          </w:tcPr>
          <w:p w:rsidR="000A55AA" w:rsidRPr="00DF07B0" w:rsidDel="00D46F2F"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C0040/R0040</w:t>
            </w:r>
          </w:p>
        </w:tc>
        <w:tc>
          <w:tcPr>
            <w:tcW w:w="2977" w:type="dxa"/>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Part of the Best Estimate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lang w:val="en-US"/>
              </w:rPr>
              <w:t xml:space="preserve"> written in the reporting currency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by country</w:t>
            </w:r>
          </w:p>
        </w:tc>
        <w:tc>
          <w:tcPr>
            <w:tcW w:w="3367" w:type="dxa"/>
            <w:vAlign w:val="center"/>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Value of the best estimate of the insurance and reinsurance obligations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rPr>
              <w:t xml:space="preserve"> for the reporting currency split by country.</w:t>
            </w:r>
          </w:p>
        </w:tc>
      </w:tr>
      <w:tr w:rsidR="000A55AA" w:rsidRPr="00DF07B0" w:rsidTr="00950116">
        <w:tc>
          <w:tcPr>
            <w:tcW w:w="2376" w:type="dxa"/>
          </w:tcPr>
          <w:p w:rsidR="000A55AA" w:rsidRPr="00DF07B0" w:rsidDel="00D46F2F"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C0050/R0040</w:t>
            </w:r>
          </w:p>
        </w:tc>
        <w:tc>
          <w:tcPr>
            <w:tcW w:w="2977" w:type="dxa"/>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Part of the Best Estimate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lang w:val="en-US"/>
              </w:rPr>
              <w:t xml:space="preserve"> written in currencies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by country</w:t>
            </w:r>
          </w:p>
        </w:tc>
        <w:tc>
          <w:tcPr>
            <w:tcW w:w="3367" w:type="dxa"/>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Value of the best estimate of the insurance and reinsurance obligations </w:t>
            </w:r>
            <w:r w:rsidRPr="00DF07B0">
              <w:rPr>
                <w:rFonts w:ascii="Times New Roman" w:hAnsi="Times New Roman" w:cs="Times New Roman"/>
                <w:bCs/>
                <w:sz w:val="20"/>
                <w:szCs w:val="20"/>
                <w:lang w:val="en-US"/>
              </w:rPr>
              <w:t>subject to volatility adjustment</w:t>
            </w:r>
            <w:r w:rsidRPr="00DF07B0">
              <w:rPr>
                <w:rFonts w:ascii="Times New Roman" w:hAnsi="Times New Roman" w:cs="Times New Roman"/>
                <w:sz w:val="20"/>
                <w:szCs w:val="20"/>
              </w:rPr>
              <w:t xml:space="preserve"> split by currency and by country. </w:t>
            </w:r>
          </w:p>
        </w:tc>
      </w:tr>
    </w:tbl>
    <w:p w:rsidR="000A55AA" w:rsidRPr="00DF07B0" w:rsidRDefault="000A55AA" w:rsidP="00950116">
      <w:pPr>
        <w:jc w:val="both"/>
        <w:rPr>
          <w:rFonts w:ascii="Times New Roman" w:hAnsi="Times New Roman" w:cs="Times New Roman"/>
          <w:sz w:val="20"/>
          <w:szCs w:val="20"/>
        </w:rPr>
      </w:pPr>
    </w:p>
    <w:p w:rsidR="000A55AA" w:rsidRPr="00DF07B0" w:rsidRDefault="000A55AA" w:rsidP="00950116">
      <w:pPr>
        <w:rPr>
          <w:rFonts w:ascii="Times New Roman" w:hAnsi="Times New Roman" w:cs="Times New Roman"/>
          <w:b/>
          <w:bCs/>
          <w:sz w:val="20"/>
          <w:szCs w:val="20"/>
        </w:rPr>
      </w:pPr>
      <w:r w:rsidRPr="00DF07B0">
        <w:rPr>
          <w:rFonts w:ascii="Times New Roman" w:hAnsi="Times New Roman" w:cs="Times New Roman"/>
          <w:b/>
          <w:bCs/>
          <w:sz w:val="20"/>
          <w:szCs w:val="20"/>
        </w:rPr>
        <w:t xml:space="preserve">S.23.01 </w:t>
      </w:r>
      <w:r w:rsidR="0072092D" w:rsidRPr="00DF07B0">
        <w:rPr>
          <w:rFonts w:ascii="Times New Roman" w:hAnsi="Times New Roman" w:cs="Times New Roman"/>
          <w:b/>
          <w:bCs/>
          <w:sz w:val="20"/>
          <w:szCs w:val="20"/>
        </w:rPr>
        <w:t>–</w:t>
      </w:r>
      <w:r w:rsidRPr="00DF07B0">
        <w:rPr>
          <w:rFonts w:ascii="Times New Roman" w:hAnsi="Times New Roman" w:cs="Times New Roman"/>
          <w:b/>
          <w:sz w:val="20"/>
          <w:szCs w:val="20"/>
        </w:rPr>
        <w:t xml:space="preserve"> O</w:t>
      </w:r>
      <w:r w:rsidRPr="00DF07B0">
        <w:rPr>
          <w:rFonts w:ascii="Times New Roman" w:hAnsi="Times New Roman" w:cs="Times New Roman"/>
          <w:b/>
          <w:bCs/>
          <w:sz w:val="20"/>
          <w:szCs w:val="20"/>
        </w:rPr>
        <w:t xml:space="preserve">wn Funds </w:t>
      </w:r>
    </w:p>
    <w:p w:rsidR="000A55AA" w:rsidRPr="00DF07B0" w:rsidRDefault="000A55AA" w:rsidP="00950116">
      <w:pPr>
        <w:rPr>
          <w:rFonts w:ascii="Times New Roman" w:hAnsi="Times New Roman" w:cs="Times New Roman"/>
          <w:b/>
          <w:sz w:val="20"/>
          <w:szCs w:val="20"/>
        </w:rPr>
      </w:pPr>
      <w:r w:rsidRPr="00DF07B0">
        <w:rPr>
          <w:rFonts w:ascii="Times New Roman" w:hAnsi="Times New Roman" w:cs="Times New Roman"/>
          <w:b/>
          <w:sz w:val="20"/>
          <w:szCs w:val="20"/>
        </w:rPr>
        <w:t xml:space="preserve">General comments: </w:t>
      </w:r>
    </w:p>
    <w:p w:rsidR="000A55AA" w:rsidRPr="00DF07B0" w:rsidRDefault="000A55AA" w:rsidP="00166F34">
      <w:pPr>
        <w:jc w:val="both"/>
        <w:rPr>
          <w:rFonts w:ascii="Times New Roman" w:hAnsi="Times New Roman" w:cs="Times New Roman"/>
          <w:sz w:val="20"/>
          <w:szCs w:val="20"/>
        </w:rPr>
      </w:pPr>
      <w:r w:rsidRPr="00DF07B0">
        <w:rPr>
          <w:rFonts w:ascii="Times New Roman" w:hAnsi="Times New Roman" w:cs="Times New Roman"/>
          <w:sz w:val="20"/>
          <w:szCs w:val="20"/>
        </w:rPr>
        <w:t xml:space="preserve"> </w:t>
      </w:r>
      <w:r w:rsidR="000D2E4C"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Pr="00DF07B0">
        <w:rPr>
          <w:rFonts w:ascii="Times New Roman" w:hAnsi="Times New Roman" w:cs="Times New Roman"/>
          <w:sz w:val="20"/>
          <w:szCs w:val="20"/>
        </w:rPr>
        <w:t xml:space="preserve"> relates to opening, quarterly and annual submission for individual entities.</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4529"/>
        <w:gridCol w:w="7"/>
      </w:tblGrid>
      <w:tr w:rsidR="000A55AA" w:rsidRPr="00DF07B0" w:rsidTr="000B7DAA">
        <w:trPr>
          <w:gridAfter w:val="1"/>
          <w:wAfter w:w="7" w:type="dxa"/>
          <w:trHeight w:val="300"/>
        </w:trPr>
        <w:tc>
          <w:tcPr>
            <w:tcW w:w="1843" w:type="dxa"/>
            <w:hideMark/>
          </w:tcPr>
          <w:p w:rsidR="000A55AA" w:rsidRPr="00DF07B0" w:rsidRDefault="000A55AA" w:rsidP="00950116">
            <w:pPr>
              <w:jc w:val="center"/>
              <w:rPr>
                <w:rFonts w:ascii="Times New Roman" w:hAnsi="Times New Roman" w:cs="Times New Roman"/>
                <w:b/>
                <w:bCs/>
                <w:sz w:val="20"/>
                <w:szCs w:val="20"/>
              </w:rPr>
            </w:pPr>
          </w:p>
        </w:tc>
        <w:tc>
          <w:tcPr>
            <w:tcW w:w="2835" w:type="dxa"/>
            <w:hideMark/>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4529" w:type="dxa"/>
            <w:hideMark/>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0A55AA" w:rsidRPr="00DF07B0" w:rsidTr="000B7DAA">
        <w:trPr>
          <w:gridAfter w:val="1"/>
          <w:wAfter w:w="7" w:type="dxa"/>
          <w:trHeight w:val="316"/>
        </w:trPr>
        <w:tc>
          <w:tcPr>
            <w:tcW w:w="9207" w:type="dxa"/>
            <w:gridSpan w:val="3"/>
          </w:tcPr>
          <w:p w:rsidR="000A55AA" w:rsidRPr="00DF07B0" w:rsidRDefault="000A55AA" w:rsidP="00DB7C64">
            <w:pPr>
              <w:rPr>
                <w:rFonts w:ascii="Times New Roman" w:hAnsi="Times New Roman" w:cs="Times New Roman"/>
                <w:b/>
                <w:sz w:val="20"/>
                <w:szCs w:val="20"/>
              </w:rPr>
            </w:pPr>
            <w:r w:rsidRPr="00DF07B0">
              <w:rPr>
                <w:rFonts w:ascii="Times New Roman" w:hAnsi="Times New Roman" w:cs="Times New Roman"/>
                <w:b/>
                <w:sz w:val="20"/>
                <w:szCs w:val="20"/>
              </w:rPr>
              <w:t xml:space="preserve">Basic own funds before deduction for participations in other financial sector as foreseen in </w:t>
            </w:r>
            <w:r w:rsidR="00DB7C64" w:rsidRPr="00DF07B0">
              <w:rPr>
                <w:rFonts w:ascii="Times New Roman" w:hAnsi="Times New Roman" w:cs="Times New Roman"/>
                <w:b/>
                <w:sz w:val="20"/>
                <w:szCs w:val="20"/>
              </w:rPr>
              <w:t>A</w:t>
            </w:r>
            <w:r w:rsidRPr="00DF07B0">
              <w:rPr>
                <w:rFonts w:ascii="Times New Roman" w:hAnsi="Times New Roman" w:cs="Times New Roman"/>
                <w:b/>
                <w:sz w:val="20"/>
                <w:szCs w:val="20"/>
              </w:rPr>
              <w:t>rticle 68 of Delegated Regulation (EU) 2015/35</w:t>
            </w:r>
          </w:p>
        </w:tc>
      </w:tr>
      <w:tr w:rsidR="000A55AA" w:rsidRPr="00DF07B0" w:rsidTr="000B7DAA">
        <w:trPr>
          <w:gridAfter w:val="1"/>
          <w:wAfter w:w="7" w:type="dxa"/>
          <w:trHeight w:val="509"/>
        </w:trPr>
        <w:tc>
          <w:tcPr>
            <w:tcW w:w="1843" w:type="dxa"/>
            <w:vMerge w:val="restart"/>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R0010/C0010</w:t>
            </w:r>
          </w:p>
        </w:tc>
        <w:tc>
          <w:tcPr>
            <w:tcW w:w="2835"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Ordinary share capital (gross of own shares) – total </w:t>
            </w:r>
          </w:p>
        </w:tc>
        <w:tc>
          <w:tcPr>
            <w:tcW w:w="4529"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total ordinary share capital, both held directly and indirectly (before deduction of own shares). This is the total ordinary share capital of the undertaking that fully satisfies the criteria for Tier 1 or Tier 2 items. Any ordinary share capital that does not fully satisfy the criteria shall be treated as preference share</w:t>
            </w:r>
            <w:r w:rsidR="009F41F3" w:rsidRPr="00DF07B0">
              <w:rPr>
                <w:rFonts w:ascii="Times New Roman" w:hAnsi="Times New Roman" w:cs="Times New Roman"/>
                <w:sz w:val="20"/>
                <w:szCs w:val="20"/>
              </w:rPr>
              <w:t>s</w:t>
            </w:r>
            <w:r w:rsidRPr="00DF07B0">
              <w:rPr>
                <w:rFonts w:ascii="Times New Roman" w:hAnsi="Times New Roman" w:cs="Times New Roman"/>
                <w:sz w:val="20"/>
                <w:szCs w:val="20"/>
              </w:rPr>
              <w:t xml:space="preserve"> capital and classified accordingly notwithstanding their description or designation.</w:t>
            </w:r>
          </w:p>
        </w:tc>
      </w:tr>
      <w:tr w:rsidR="000A55AA" w:rsidRPr="00DF07B0" w:rsidTr="000B7DAA">
        <w:trPr>
          <w:gridAfter w:val="1"/>
          <w:wAfter w:w="7" w:type="dxa"/>
          <w:trHeight w:val="509"/>
        </w:trPr>
        <w:tc>
          <w:tcPr>
            <w:tcW w:w="1843" w:type="dxa"/>
            <w:vMerge/>
          </w:tcPr>
          <w:p w:rsidR="000A55AA" w:rsidRPr="00DF07B0" w:rsidRDefault="000A55AA" w:rsidP="00950116">
            <w:pPr>
              <w:spacing w:after="0"/>
              <w:rPr>
                <w:rFonts w:ascii="Times New Roman" w:hAnsi="Times New Roman" w:cs="Times New Roman"/>
                <w:sz w:val="20"/>
                <w:szCs w:val="20"/>
              </w:rPr>
            </w:pPr>
          </w:p>
        </w:tc>
        <w:tc>
          <w:tcPr>
            <w:tcW w:w="2835" w:type="dxa"/>
            <w:vMerge/>
          </w:tcPr>
          <w:p w:rsidR="000A55AA" w:rsidRPr="00DF07B0" w:rsidRDefault="000A55AA">
            <w:pPr>
              <w:rPr>
                <w:rFonts w:ascii="Times New Roman" w:hAnsi="Times New Roman" w:cs="Times New Roman"/>
                <w:sz w:val="20"/>
                <w:szCs w:val="20"/>
              </w:rPr>
            </w:pPr>
          </w:p>
        </w:tc>
        <w:tc>
          <w:tcPr>
            <w:tcW w:w="4529" w:type="dxa"/>
            <w:vMerge/>
          </w:tcPr>
          <w:p w:rsidR="000A55AA" w:rsidRPr="00DF07B0" w:rsidRDefault="000A55AA">
            <w:pPr>
              <w:rPr>
                <w:rFonts w:ascii="Times New Roman" w:hAnsi="Times New Roman" w:cs="Times New Roman"/>
                <w:sz w:val="20"/>
                <w:szCs w:val="20"/>
              </w:rPr>
            </w:pPr>
          </w:p>
        </w:tc>
      </w:tr>
      <w:tr w:rsidR="000A55AA" w:rsidRPr="00DF07B0" w:rsidTr="000B7DAA">
        <w:trPr>
          <w:gridAfter w:val="1"/>
          <w:wAfter w:w="7" w:type="dxa"/>
          <w:trHeight w:val="1260"/>
        </w:trPr>
        <w:tc>
          <w:tcPr>
            <w:tcW w:w="1843" w:type="dxa"/>
            <w:vMerge/>
            <w:hideMark/>
          </w:tcPr>
          <w:p w:rsidR="000A55AA" w:rsidRPr="00DF07B0" w:rsidRDefault="000A55AA">
            <w:pPr>
              <w:rPr>
                <w:rFonts w:ascii="Times New Roman" w:hAnsi="Times New Roman" w:cs="Times New Roman"/>
                <w:sz w:val="20"/>
                <w:szCs w:val="20"/>
              </w:rPr>
            </w:pPr>
          </w:p>
        </w:tc>
        <w:tc>
          <w:tcPr>
            <w:tcW w:w="2835" w:type="dxa"/>
            <w:vMerge/>
            <w:hideMark/>
          </w:tcPr>
          <w:p w:rsidR="000A55AA" w:rsidRPr="00DF07B0" w:rsidRDefault="000A55AA">
            <w:pPr>
              <w:rPr>
                <w:rFonts w:ascii="Times New Roman" w:hAnsi="Times New Roman" w:cs="Times New Roman"/>
                <w:sz w:val="20"/>
                <w:szCs w:val="20"/>
              </w:rPr>
            </w:pPr>
          </w:p>
        </w:tc>
        <w:tc>
          <w:tcPr>
            <w:tcW w:w="4529" w:type="dxa"/>
            <w:vMerge/>
            <w:hideMark/>
          </w:tcPr>
          <w:p w:rsidR="000A55AA" w:rsidRPr="00DF07B0" w:rsidRDefault="000A55AA">
            <w:pPr>
              <w:rPr>
                <w:rFonts w:ascii="Times New Roman" w:hAnsi="Times New Roman" w:cs="Times New Roman"/>
                <w:sz w:val="20"/>
                <w:szCs w:val="20"/>
              </w:rPr>
            </w:pP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R0010/C0020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Ordinary share capital (gross of own shares) – tier 1 unrestricted</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paid up ordinary share capital that meets unrestricted Tier 1 criteria.</w:t>
            </w:r>
          </w:p>
        </w:tc>
      </w:tr>
      <w:tr w:rsidR="000A55AA" w:rsidRPr="00DF07B0" w:rsidTr="000B7DAA">
        <w:trPr>
          <w:gridAfter w:val="1"/>
          <w:wAfter w:w="7" w:type="dxa"/>
          <w:trHeight w:val="766"/>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R0010/C0040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Ordinary share capital (gross of own shares)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called up ordinary share capital that meets the criteria for Tier 2.</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R0030/C0010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total share premium account related to ordinary share capital of the undertaking that fully satisfies the criteria for Tier 1 or Tier 2 items. </w:t>
            </w:r>
          </w:p>
        </w:tc>
      </w:tr>
      <w:tr w:rsidR="000A55AA" w:rsidRPr="00DF07B0" w:rsidTr="000B7DAA">
        <w:trPr>
          <w:gridAfter w:val="1"/>
          <w:wAfter w:w="7" w:type="dxa"/>
          <w:trHeight w:val="1020"/>
        </w:trPr>
        <w:tc>
          <w:tcPr>
            <w:tcW w:w="1843" w:type="dxa"/>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R0030/C0020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Share premium account related to ordinary share capital – tier 1 unrestricted</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R0030/C0040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Share premium account related to ordinary share capital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the share premium account related to ordinary shares that meets the criteria for Tier 2 because it relates to ordinary share capital treated as Tier 2.</w:t>
            </w:r>
          </w:p>
        </w:tc>
      </w:tr>
      <w:tr w:rsidR="000A55AA" w:rsidRPr="00DF07B0" w:rsidTr="000B7DAA">
        <w:trPr>
          <w:gridAfter w:val="1"/>
          <w:wAfter w:w="7" w:type="dxa"/>
          <w:trHeight w:val="102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R0040/C0010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Initial funds, members' contributions or the equivalent basic own fund item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undertakings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w:t>
            </w:r>
          </w:p>
        </w:tc>
        <w:tc>
          <w:tcPr>
            <w:tcW w:w="4529" w:type="dxa"/>
            <w:hideMark/>
          </w:tcPr>
          <w:p w:rsidR="000A55AA" w:rsidRPr="00DF07B0" w:rsidRDefault="000A55AA" w:rsidP="00A25866">
            <w:pPr>
              <w:rPr>
                <w:rFonts w:ascii="Times New Roman" w:hAnsi="Times New Roman" w:cs="Times New Roman"/>
                <w:sz w:val="20"/>
                <w:szCs w:val="20"/>
              </w:rPr>
            </w:pPr>
            <w:r w:rsidRPr="00DF07B0">
              <w:rPr>
                <w:rFonts w:ascii="Times New Roman" w:hAnsi="Times New Roman" w:cs="Times New Roman"/>
                <w:sz w:val="20"/>
                <w:szCs w:val="20"/>
              </w:rPr>
              <w:t>The initial funds, members' contributions or the equivalent basic own fund item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undertakings that fully </w:t>
            </w:r>
            <w:r w:rsidR="00A25866" w:rsidRPr="00DF07B0">
              <w:rPr>
                <w:rFonts w:ascii="Times New Roman" w:hAnsi="Times New Roman" w:cs="Times New Roman"/>
                <w:sz w:val="20"/>
                <w:szCs w:val="20"/>
              </w:rPr>
              <w:t xml:space="preserve">meets </w:t>
            </w:r>
            <w:r w:rsidRPr="00DF07B0">
              <w:rPr>
                <w:rFonts w:ascii="Times New Roman" w:hAnsi="Times New Roman" w:cs="Times New Roman"/>
                <w:sz w:val="20"/>
                <w:szCs w:val="20"/>
              </w:rPr>
              <w:t>the criteria for Tier 1 or Tier 2 items.</w:t>
            </w:r>
            <w:r w:rsidRPr="00DF07B0">
              <w:rPr>
                <w:rFonts w:ascii="Times New Roman" w:hAnsi="Times New Roman" w:cs="Times New Roman"/>
                <w:sz w:val="20"/>
                <w:szCs w:val="20"/>
              </w:rPr>
              <w:br/>
            </w:r>
          </w:p>
        </w:tc>
      </w:tr>
      <w:tr w:rsidR="000A55AA" w:rsidRPr="00DF07B0" w:rsidTr="000B7DAA">
        <w:trPr>
          <w:gridAfter w:val="1"/>
          <w:wAfter w:w="7" w:type="dxa"/>
          <w:trHeight w:val="102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R0040/C0020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Initial funds, members' contributions or the equivalent basic own fund item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undertakings – tier 1 unrestricted </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the initial funds, members' contributions or the equivalent basic own fund item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type undertakings that meets the criteria for Tier 1 unrestricted.</w:t>
            </w:r>
          </w:p>
        </w:tc>
      </w:tr>
      <w:tr w:rsidR="000A55AA" w:rsidRPr="00DF07B0" w:rsidTr="000B7DAA">
        <w:trPr>
          <w:gridAfter w:val="1"/>
          <w:wAfter w:w="7" w:type="dxa"/>
          <w:trHeight w:val="130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R0040/C0040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Initial funds, members' contributions or the equivalent basic own fund item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type undertakings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the initial funds, members' contributions or the equivalent basic own fund item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type undertakings that meet</w:t>
            </w:r>
            <w:r w:rsidR="009A404B" w:rsidRPr="00DF07B0">
              <w:rPr>
                <w:rFonts w:ascii="Times New Roman" w:hAnsi="Times New Roman" w:cs="Times New Roman"/>
                <w:sz w:val="20"/>
                <w:szCs w:val="20"/>
              </w:rPr>
              <w:t>s</w:t>
            </w:r>
            <w:r w:rsidRPr="00DF07B0">
              <w:rPr>
                <w:rFonts w:ascii="Times New Roman" w:hAnsi="Times New Roman" w:cs="Times New Roman"/>
                <w:sz w:val="20"/>
                <w:szCs w:val="20"/>
              </w:rPr>
              <w:t xml:space="preserve"> Tier 2 criteria.</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R0050/C0010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Subordinated mutual member accounts – total</w:t>
            </w:r>
          </w:p>
        </w:tc>
        <w:tc>
          <w:tcPr>
            <w:tcW w:w="4529" w:type="dxa"/>
            <w:hideMark/>
          </w:tcPr>
          <w:p w:rsidR="000A55AA" w:rsidRPr="00DF07B0" w:rsidRDefault="000A55AA" w:rsidP="000228E3">
            <w:pPr>
              <w:rPr>
                <w:rFonts w:ascii="Times New Roman" w:hAnsi="Times New Roman" w:cs="Times New Roman"/>
                <w:sz w:val="20"/>
                <w:szCs w:val="20"/>
              </w:rPr>
            </w:pPr>
            <w:r w:rsidRPr="00DF07B0">
              <w:rPr>
                <w:rFonts w:ascii="Times New Roman" w:hAnsi="Times New Roman" w:cs="Times New Roman"/>
                <w:sz w:val="20"/>
                <w:szCs w:val="20"/>
              </w:rPr>
              <w:t>This is the total amount of subordinated mutual member accounts that fully satisf</w:t>
            </w:r>
            <w:r w:rsidR="000228E3" w:rsidRPr="00DF07B0">
              <w:rPr>
                <w:rFonts w:ascii="Times New Roman" w:hAnsi="Times New Roman" w:cs="Times New Roman"/>
                <w:sz w:val="20"/>
                <w:szCs w:val="20"/>
              </w:rPr>
              <w:t>y</w:t>
            </w:r>
            <w:r w:rsidRPr="00DF07B0">
              <w:rPr>
                <w:rFonts w:ascii="Times New Roman" w:hAnsi="Times New Roman" w:cs="Times New Roman"/>
                <w:sz w:val="20"/>
                <w:szCs w:val="20"/>
              </w:rPr>
              <w:t xml:space="preserve"> the criteria for Tier 1 restricted, Tier 2 or Tier 3 items.</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R0050/C0030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Subordinated mutual member accounts – tier 1 restricted</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amount of subordinated mutual member accounts that meet the criteria for Tier 1 restricted.</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R0050/C0040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Subordinated mutual member accounts – tier 2</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amount of subordinated mutual member accounts that meet the criteria for Tier 2.</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R0050/C0050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Subordinated mutual member accounts – tier 3</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amount of subordinated mutual member accounts that meet the criteria for Tier 3.</w:t>
            </w:r>
          </w:p>
        </w:tc>
      </w:tr>
      <w:tr w:rsidR="000A55AA" w:rsidRPr="00DF07B0" w:rsidTr="000B7DAA">
        <w:trPr>
          <w:gridAfter w:val="1"/>
          <w:wAfter w:w="7" w:type="dxa"/>
          <w:trHeight w:val="677"/>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R0070/C0010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Surplus funds – total</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total amount of surplus funds that fall under Article 91 (2) of the Directive 2009/138/EC.</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R0070/C0020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Surplus funds – tier 1 unrestricted</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These are the surplus funds that fall under Article 91 (2) of the Directive 2009/138/EC and that meet the criteria for Tier 1, unrestricted items.</w:t>
            </w:r>
          </w:p>
        </w:tc>
      </w:tr>
      <w:tr w:rsidR="000A55AA" w:rsidRPr="00DF07B0" w:rsidTr="000B7DAA">
        <w:trPr>
          <w:gridAfter w:val="1"/>
          <w:wAfter w:w="7" w:type="dxa"/>
          <w:trHeight w:val="735"/>
        </w:trPr>
        <w:tc>
          <w:tcPr>
            <w:tcW w:w="1843" w:type="dxa"/>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R0090/C0010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Preference shares – total</w:t>
            </w:r>
          </w:p>
        </w:tc>
        <w:tc>
          <w:tcPr>
            <w:tcW w:w="4529" w:type="dxa"/>
            <w:hideMark/>
          </w:tcPr>
          <w:p w:rsidR="000A55AA" w:rsidRPr="00DF07B0" w:rsidRDefault="000A55AA" w:rsidP="000228E3">
            <w:pPr>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preference shares issued by the undertaking that fully </w:t>
            </w:r>
            <w:r w:rsidR="000228E3" w:rsidRPr="00DF07B0">
              <w:rPr>
                <w:rFonts w:ascii="Times New Roman" w:hAnsi="Times New Roman" w:cs="Times New Roman"/>
                <w:sz w:val="20"/>
                <w:szCs w:val="20"/>
              </w:rPr>
              <w:t xml:space="preserve">satisfy </w:t>
            </w:r>
            <w:r w:rsidRPr="00DF07B0">
              <w:rPr>
                <w:rFonts w:ascii="Times New Roman" w:hAnsi="Times New Roman" w:cs="Times New Roman"/>
                <w:sz w:val="20"/>
                <w:szCs w:val="20"/>
              </w:rPr>
              <w:t>the criteria for Tier 1 restricted, Tier 2 or Tier 3 items.</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R0090/C0030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Preference shares – tier 1 restricted</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the preference shares issued by the undertaking that meet the criteria for Tier 1 restricted.</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R0090/C0040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Preference shares – tier 2</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amount of the preference shares issued by the undertaking that meet the criteria for Tier 2.</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R0090/C0050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Preference shares – tier 3</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amount of the preference shares issued by the undertaking that meet the criteria for Tier 3.</w:t>
            </w:r>
          </w:p>
        </w:tc>
      </w:tr>
      <w:tr w:rsidR="000A55AA" w:rsidRPr="00DF07B0" w:rsidTr="000B7DAA">
        <w:trPr>
          <w:gridAfter w:val="1"/>
          <w:wAfter w:w="7" w:type="dxa"/>
          <w:trHeight w:val="102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R0110/C0010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Share premium account related to preference shares – total</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total share premium account related to preference share</w:t>
            </w:r>
            <w:r w:rsidR="009F41F3" w:rsidRPr="00DF07B0">
              <w:rPr>
                <w:rFonts w:ascii="Times New Roman" w:hAnsi="Times New Roman" w:cs="Times New Roman"/>
                <w:sz w:val="20"/>
                <w:szCs w:val="20"/>
              </w:rPr>
              <w:t>s</w:t>
            </w:r>
            <w:r w:rsidRPr="00DF07B0">
              <w:rPr>
                <w:rFonts w:ascii="Times New Roman" w:hAnsi="Times New Roman" w:cs="Times New Roman"/>
                <w:sz w:val="20"/>
                <w:szCs w:val="20"/>
              </w:rPr>
              <w:t xml:space="preserve"> capital of the undertaking that fully satisfies the criteria for Tier 1 </w:t>
            </w:r>
            <w:proofErr w:type="gramStart"/>
            <w:r w:rsidRPr="00DF07B0">
              <w:rPr>
                <w:rFonts w:ascii="Times New Roman" w:hAnsi="Times New Roman" w:cs="Times New Roman"/>
                <w:sz w:val="20"/>
                <w:szCs w:val="20"/>
              </w:rPr>
              <w:t>restricted,</w:t>
            </w:r>
            <w:proofErr w:type="gramEnd"/>
            <w:r w:rsidRPr="00DF07B0">
              <w:rPr>
                <w:rFonts w:ascii="Times New Roman" w:hAnsi="Times New Roman" w:cs="Times New Roman"/>
                <w:sz w:val="20"/>
                <w:szCs w:val="20"/>
              </w:rPr>
              <w:t xml:space="preserve"> Tier 2 or Tier 3 items.</w:t>
            </w:r>
          </w:p>
        </w:tc>
      </w:tr>
      <w:tr w:rsidR="000A55AA" w:rsidRPr="00DF07B0" w:rsidTr="000B7DAA">
        <w:trPr>
          <w:gridAfter w:val="1"/>
          <w:wAfter w:w="7" w:type="dxa"/>
          <w:trHeight w:val="488"/>
        </w:trPr>
        <w:tc>
          <w:tcPr>
            <w:tcW w:w="1843" w:type="dxa"/>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R0110/C0030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Share premium account related to preference shares – tier 1 restricted</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the share premium account that relates to preference shares that meet</w:t>
            </w:r>
            <w:r w:rsidR="00A25866" w:rsidRPr="00DF07B0">
              <w:rPr>
                <w:rFonts w:ascii="Times New Roman" w:hAnsi="Times New Roman" w:cs="Times New Roman"/>
                <w:sz w:val="20"/>
                <w:szCs w:val="20"/>
              </w:rPr>
              <w:t>s</w:t>
            </w:r>
            <w:r w:rsidRPr="00DF07B0">
              <w:rPr>
                <w:rFonts w:ascii="Times New Roman" w:hAnsi="Times New Roman" w:cs="Times New Roman"/>
                <w:sz w:val="20"/>
                <w:szCs w:val="20"/>
              </w:rPr>
              <w:t xml:space="preserve"> the criteria for Tier 1 restricted items because it relates to preference shares treated as Tier 1 restricted items.</w:t>
            </w:r>
          </w:p>
        </w:tc>
      </w:tr>
      <w:tr w:rsidR="000A55AA" w:rsidRPr="00DF07B0" w:rsidTr="000B7DAA">
        <w:trPr>
          <w:gridAfter w:val="1"/>
          <w:wAfter w:w="7" w:type="dxa"/>
          <w:trHeight w:val="102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R0110/C0040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Share premium account related to preference shares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the share premium account that relates to preference shares that meet</w:t>
            </w:r>
            <w:r w:rsidR="00A25866" w:rsidRPr="00DF07B0">
              <w:rPr>
                <w:rFonts w:ascii="Times New Roman" w:hAnsi="Times New Roman" w:cs="Times New Roman"/>
                <w:sz w:val="20"/>
                <w:szCs w:val="20"/>
              </w:rPr>
              <w:t>s</w:t>
            </w:r>
            <w:r w:rsidRPr="00DF07B0">
              <w:rPr>
                <w:rFonts w:ascii="Times New Roman" w:hAnsi="Times New Roman" w:cs="Times New Roman"/>
                <w:sz w:val="20"/>
                <w:szCs w:val="20"/>
              </w:rPr>
              <w:t xml:space="preserve"> the criteria for Tier 2 because it relates to preference shares treated as Tier 2.</w:t>
            </w:r>
          </w:p>
        </w:tc>
      </w:tr>
      <w:tr w:rsidR="000A55AA" w:rsidRPr="00DF07B0" w:rsidTr="000B7DAA">
        <w:trPr>
          <w:gridAfter w:val="1"/>
          <w:wAfter w:w="7" w:type="dxa"/>
          <w:trHeight w:val="102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R0110/C0050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Share premium account related to preference shares – tier 3</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the share premium account that relates to preference shares that meet</w:t>
            </w:r>
            <w:r w:rsidR="00A25866" w:rsidRPr="00DF07B0">
              <w:rPr>
                <w:rFonts w:ascii="Times New Roman" w:hAnsi="Times New Roman" w:cs="Times New Roman"/>
                <w:sz w:val="20"/>
                <w:szCs w:val="20"/>
              </w:rPr>
              <w:t>s</w:t>
            </w:r>
            <w:r w:rsidRPr="00DF07B0">
              <w:rPr>
                <w:rFonts w:ascii="Times New Roman" w:hAnsi="Times New Roman" w:cs="Times New Roman"/>
                <w:sz w:val="20"/>
                <w:szCs w:val="20"/>
              </w:rPr>
              <w:t xml:space="preserve"> the criteria for Tier 3 because it relates to preference shares treated as Tier 3.</w:t>
            </w:r>
          </w:p>
        </w:tc>
      </w:tr>
      <w:tr w:rsidR="000A55AA" w:rsidRPr="00DF07B0" w:rsidTr="000B7DAA">
        <w:trPr>
          <w:gridAfter w:val="1"/>
          <w:wAfter w:w="7" w:type="dxa"/>
          <w:trHeight w:val="121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R0130/C0010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Reconciliation reserve – total</w:t>
            </w:r>
          </w:p>
        </w:tc>
        <w:tc>
          <w:tcPr>
            <w:tcW w:w="4529" w:type="dxa"/>
            <w:hideMark/>
          </w:tcPr>
          <w:p w:rsidR="000A55AA" w:rsidRPr="00DF07B0" w:rsidRDefault="000A55AA" w:rsidP="00DB7C64">
            <w:pPr>
              <w:rPr>
                <w:rFonts w:ascii="Times New Roman" w:hAnsi="Times New Roman" w:cs="Times New Roman"/>
                <w:sz w:val="20"/>
                <w:szCs w:val="20"/>
              </w:rPr>
            </w:pPr>
            <w:r w:rsidRPr="00DF07B0">
              <w:rPr>
                <w:rFonts w:ascii="Times New Roman" w:hAnsi="Times New Roman" w:cs="Times New Roman"/>
                <w:sz w:val="20"/>
                <w:szCs w:val="20"/>
              </w:rPr>
              <w:t>The total reconciliation reserve represents reserves (e.g. retained earnings), net of adjustments (e.g.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It results mainly from differences between accounting valuation and valuation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75 of Directive 2009/138/EC. </w:t>
            </w:r>
          </w:p>
        </w:tc>
      </w:tr>
      <w:tr w:rsidR="000A55AA" w:rsidRPr="00DF07B0" w:rsidTr="000B7DAA">
        <w:trPr>
          <w:gridAfter w:val="1"/>
          <w:wAfter w:w="7" w:type="dxa"/>
          <w:trHeight w:val="130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R0130/C0020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Reconciliation 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1 unrestricted </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reconciliation reserve represents reserves (e.g. retained earnings), net of adjustments (e.g.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It results mainly from differences between accounting valuation and valuation according to Directive 2009/138/EC. </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R0140/C0010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 total </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subordinated liabilities issued by the undertaking. </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R0140/C0030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Subordinated liabilities – tier 1 restricted</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subordinated liabilities issued by the undertaking that meet the criteria for Tier 1 restricted items.</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R0140/C0040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Subordinated liabilities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subordinated liabilities issued by the undertaking that meet the criteria for Tier 2.</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R0140/C0050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 tier 3 </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subordinated liabilities issued by the undertaking that meet the criteria for Tier 3.</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R0160/C0010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 amount equal to the value of net deferred tax assets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total amount of net deferred tax assets of the undertaking.</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R0160/C0050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 amount equal to the value of net deferred tax assets – tier 3 </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net deferred tax assets of the undertaking that meet the tier 3 classification criteria. </w:t>
            </w:r>
          </w:p>
        </w:tc>
      </w:tr>
      <w:tr w:rsidR="000A55AA" w:rsidRPr="00DF07B0" w:rsidTr="000B7DAA">
        <w:trPr>
          <w:gridAfter w:val="1"/>
          <w:wAfter w:w="7" w:type="dxa"/>
          <w:trHeight w:val="1233"/>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R0180/C0010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total of basic own fund items not identified above and that received supervisory approval.</w:t>
            </w:r>
          </w:p>
        </w:tc>
      </w:tr>
      <w:tr w:rsidR="000A55AA" w:rsidRPr="00DF07B0" w:rsidTr="000B7DAA">
        <w:trPr>
          <w:gridAfter w:val="1"/>
          <w:wAfter w:w="7" w:type="dxa"/>
          <w:trHeight w:val="1238"/>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R0180/C0020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Other own fund items approved by the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1 unrestricted </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basic own fund items not identified above that meet Tier 1 unrestricted criteria and that received supervisory approval.</w:t>
            </w:r>
          </w:p>
        </w:tc>
      </w:tr>
      <w:tr w:rsidR="000A55AA" w:rsidRPr="00DF07B0" w:rsidTr="000B7DAA">
        <w:trPr>
          <w:gridAfter w:val="1"/>
          <w:wAfter w:w="7" w:type="dxa"/>
          <w:trHeight w:val="1196"/>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R0180/C0030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Other own fund items approved by the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1 restricted </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0A55AA" w:rsidRPr="00DF07B0" w:rsidTr="000B7DAA">
        <w:trPr>
          <w:gridAfter w:val="1"/>
          <w:wAfter w:w="7" w:type="dxa"/>
          <w:trHeight w:val="1217"/>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R0180/C0040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own fund items approved by the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2</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amount of basic own fund items not identified above that meet the criteria for Tier 2 and that received supervisory approval.</w:t>
            </w:r>
          </w:p>
        </w:tc>
      </w:tr>
      <w:tr w:rsidR="000A55AA" w:rsidRPr="00DF07B0" w:rsidTr="000B7DAA">
        <w:trPr>
          <w:gridAfter w:val="1"/>
          <w:wAfter w:w="7" w:type="dxa"/>
          <w:trHeight w:val="1222"/>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R0180/C0050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own fund items approved by the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3</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0A55AA" w:rsidRPr="00DF07B0" w:rsidTr="000B7DAA">
        <w:trPr>
          <w:gridAfter w:val="1"/>
          <w:wAfter w:w="7" w:type="dxa"/>
          <w:trHeight w:val="637"/>
        </w:trPr>
        <w:tc>
          <w:tcPr>
            <w:tcW w:w="9207" w:type="dxa"/>
            <w:gridSpan w:val="3"/>
          </w:tcPr>
          <w:p w:rsidR="000A55AA" w:rsidRPr="00DF07B0" w:rsidRDefault="000A55AA" w:rsidP="00950116">
            <w:pPr>
              <w:tabs>
                <w:tab w:val="left" w:pos="2042"/>
              </w:tabs>
              <w:rPr>
                <w:rFonts w:ascii="Times New Roman" w:hAnsi="Times New Roman" w:cs="Times New Roman"/>
                <w:b/>
                <w:sz w:val="20"/>
                <w:szCs w:val="20"/>
              </w:rPr>
            </w:pPr>
            <w:r w:rsidRPr="00DF07B0">
              <w:rPr>
                <w:rFonts w:ascii="Times New Roman" w:hAnsi="Times New Roman" w:cs="Times New Roman"/>
                <w:b/>
                <w:sz w:val="20"/>
                <w:szCs w:val="20"/>
              </w:rPr>
              <w:t xml:space="preserve">Own funds from the financial statements that </w:t>
            </w:r>
            <w:r w:rsidR="00CD22EA" w:rsidRPr="00DF07B0">
              <w:rPr>
                <w:rFonts w:ascii="Times New Roman" w:hAnsi="Times New Roman" w:cs="Times New Roman"/>
                <w:b/>
                <w:sz w:val="20"/>
                <w:szCs w:val="20"/>
              </w:rPr>
              <w:t>sh</w:t>
            </w:r>
            <w:r w:rsidR="000570D1" w:rsidRPr="00DF07B0">
              <w:rPr>
                <w:rFonts w:ascii="Times New Roman" w:hAnsi="Times New Roman" w:cs="Times New Roman"/>
                <w:b/>
                <w:sz w:val="20"/>
                <w:szCs w:val="20"/>
              </w:rPr>
              <w:t>ould</w:t>
            </w:r>
            <w:r w:rsidRPr="00DF07B0">
              <w:rPr>
                <w:rFonts w:ascii="Times New Roman" w:hAnsi="Times New Roman" w:cs="Times New Roman"/>
                <w:b/>
                <w:sz w:val="20"/>
                <w:szCs w:val="20"/>
              </w:rPr>
              <w:t xml:space="preserve"> not be represented by the reconciliation reserve and do not meet the criteria to be classified as Solvency II own funds</w:t>
            </w:r>
          </w:p>
        </w:tc>
      </w:tr>
      <w:tr w:rsidR="000A55AA" w:rsidRPr="00DF07B0" w:rsidTr="000B7DAA">
        <w:trPr>
          <w:gridAfter w:val="1"/>
          <w:wAfter w:w="7" w:type="dxa"/>
          <w:trHeight w:val="427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R0220/C0010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Own funds from the financial statements that shall not be represented by the reconciliation reserve and do not meet the criteria to be classified as Solvency II own funds – total</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from financial statements that are not represented by the reconciliation reserve and do not meet the criteria to be classified as Solvency II own funds.</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These own fund items are either</w:t>
            </w:r>
            <w:proofErr w:type="gramStart"/>
            <w:r w:rsidRPr="00DF07B0">
              <w:rPr>
                <w:rFonts w:ascii="Times New Roman" w:hAnsi="Times New Roman" w:cs="Times New Roman"/>
                <w:sz w:val="20"/>
                <w:szCs w:val="20"/>
              </w:rPr>
              <w:t>:</w:t>
            </w:r>
            <w:proofErr w:type="gramEnd"/>
            <w:r w:rsidRPr="00DF07B0">
              <w:rPr>
                <w:rFonts w:ascii="Times New Roman" w:hAnsi="Times New Roman" w:cs="Times New Roman"/>
                <w:sz w:val="20"/>
                <w:szCs w:val="20"/>
              </w:rPr>
              <w:br/>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 items that appear in the lists of own fund items, but fail to meet the classification criteria or the transitional provisions; or</w:t>
            </w:r>
            <w:r w:rsidRPr="00DF07B0">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DF07B0">
              <w:rPr>
                <w:rFonts w:ascii="Times New Roman" w:hAnsi="Times New Roman" w:cs="Times New Roman"/>
                <w:sz w:val="20"/>
                <w:szCs w:val="20"/>
              </w:rPr>
              <w:br/>
              <w:t>Subordinated liabilities which do not count as basic own funds shall  not be reported here, but on the balance sheet (template S.02.01) as subordinated liabilities that do not count as basic own funds.</w:t>
            </w:r>
          </w:p>
        </w:tc>
      </w:tr>
      <w:tr w:rsidR="000A55AA" w:rsidRPr="00DF07B0" w:rsidTr="000B7DAA">
        <w:trPr>
          <w:trHeight w:val="361"/>
        </w:trPr>
        <w:tc>
          <w:tcPr>
            <w:tcW w:w="9214" w:type="dxa"/>
            <w:gridSpan w:val="4"/>
          </w:tcPr>
          <w:p w:rsidR="000A55AA" w:rsidRPr="00DF07B0" w:rsidRDefault="000A55AA"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Deductions</w:t>
            </w:r>
          </w:p>
        </w:tc>
      </w:tr>
      <w:tr w:rsidR="000A55AA" w:rsidRPr="00DF07B0" w:rsidTr="000B7DAA">
        <w:trPr>
          <w:trHeight w:val="960"/>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R0230/C0010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Deduction for participations in financial and credit institutions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w:t>
            </w:r>
          </w:p>
        </w:tc>
        <w:tc>
          <w:tcPr>
            <w:tcW w:w="4536" w:type="dxa"/>
            <w:gridSpan w:val="2"/>
            <w:hideMark/>
          </w:tcPr>
          <w:p w:rsidR="000A55AA" w:rsidRPr="00DF07B0" w:rsidRDefault="000A55AA" w:rsidP="00DB7C64">
            <w:pPr>
              <w:rPr>
                <w:rFonts w:ascii="Times New Roman" w:hAnsi="Times New Roman" w:cs="Times New Roman"/>
                <w:sz w:val="20"/>
                <w:szCs w:val="20"/>
              </w:rPr>
            </w:pPr>
            <w:r w:rsidRPr="00DF07B0">
              <w:rPr>
                <w:rFonts w:ascii="Times New Roman" w:hAnsi="Times New Roman" w:cs="Times New Roman"/>
                <w:sz w:val="20"/>
                <w:szCs w:val="20"/>
              </w:rPr>
              <w:t xml:space="preserve">This is the total deduction for participations in financial and credit institutions in accordance with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68 of Delegated Regulation (EU) 2015/35. </w:t>
            </w:r>
          </w:p>
        </w:tc>
      </w:tr>
      <w:tr w:rsidR="000A55AA" w:rsidRPr="00DF07B0" w:rsidTr="000B7DAA">
        <w:trPr>
          <w:trHeight w:val="1020"/>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R0230/C0020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Deduction for participations in financial and credit institutions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1 unrestricted </w:t>
            </w:r>
          </w:p>
        </w:tc>
        <w:tc>
          <w:tcPr>
            <w:tcW w:w="4536" w:type="dxa"/>
            <w:gridSpan w:val="2"/>
            <w:hideMark/>
          </w:tcPr>
          <w:p w:rsidR="000A55AA" w:rsidRPr="00DF07B0" w:rsidRDefault="000A55AA" w:rsidP="00DB7C64">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the deduction for participations in financial and credit institutions that are deducted from tier </w:t>
            </w:r>
            <w:proofErr w:type="gramStart"/>
            <w:r w:rsidRPr="00DF07B0">
              <w:rPr>
                <w:rFonts w:ascii="Times New Roman" w:hAnsi="Times New Roman" w:cs="Times New Roman"/>
                <w:sz w:val="20"/>
                <w:szCs w:val="20"/>
              </w:rPr>
              <w:t>1 unrestricted in accordance</w:t>
            </w:r>
            <w:proofErr w:type="gramEnd"/>
            <w:r w:rsidRPr="00DF07B0">
              <w:rPr>
                <w:rFonts w:ascii="Times New Roman" w:hAnsi="Times New Roman" w:cs="Times New Roman"/>
                <w:sz w:val="20"/>
                <w:szCs w:val="20"/>
              </w:rPr>
              <w:t xml:space="preserve"> with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68 of Delegated Regulation (EU) 2015/35.  </w:t>
            </w:r>
          </w:p>
        </w:tc>
      </w:tr>
      <w:tr w:rsidR="000A55AA" w:rsidRPr="00DF07B0" w:rsidTr="000B7DAA">
        <w:trPr>
          <w:trHeight w:val="488"/>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R0230/C0030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Deduction for participations in financial and credit institutions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1 restricted </w:t>
            </w:r>
          </w:p>
        </w:tc>
        <w:tc>
          <w:tcPr>
            <w:tcW w:w="4536" w:type="dxa"/>
            <w:gridSpan w:val="2"/>
            <w:hideMark/>
          </w:tcPr>
          <w:p w:rsidR="000A55AA" w:rsidRPr="00DF07B0" w:rsidRDefault="000A55AA" w:rsidP="00DB7C64">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the deduction for participations in financial and credit institutions that are deducted from tier </w:t>
            </w:r>
            <w:proofErr w:type="gramStart"/>
            <w:r w:rsidRPr="00DF07B0">
              <w:rPr>
                <w:rFonts w:ascii="Times New Roman" w:hAnsi="Times New Roman" w:cs="Times New Roman"/>
                <w:sz w:val="20"/>
                <w:szCs w:val="20"/>
              </w:rPr>
              <w:t>1 restricted in accordance</w:t>
            </w:r>
            <w:proofErr w:type="gramEnd"/>
            <w:r w:rsidRPr="00DF07B0">
              <w:rPr>
                <w:rFonts w:ascii="Times New Roman" w:hAnsi="Times New Roman" w:cs="Times New Roman"/>
                <w:sz w:val="20"/>
                <w:szCs w:val="20"/>
              </w:rPr>
              <w:t xml:space="preserve"> with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68 of Delegated Regulation (EU) 2015/35.  </w:t>
            </w:r>
          </w:p>
        </w:tc>
      </w:tr>
      <w:tr w:rsidR="000A55AA" w:rsidRPr="00DF07B0" w:rsidTr="000B7DAA">
        <w:trPr>
          <w:trHeight w:val="1119"/>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R0230/C0040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Deduction for participations in financial and credit institutions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2</w:t>
            </w:r>
          </w:p>
        </w:tc>
        <w:tc>
          <w:tcPr>
            <w:tcW w:w="4536" w:type="dxa"/>
            <w:gridSpan w:val="2"/>
            <w:hideMark/>
          </w:tcPr>
          <w:p w:rsidR="000A55AA" w:rsidRPr="00DF07B0" w:rsidRDefault="000A55AA" w:rsidP="00DB7C64">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the deduction for participations in financial and credit institutions that are deducted from tier 2 in accordance with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68 of Delegated Regulation (EU) 2015/35. </w:t>
            </w:r>
          </w:p>
        </w:tc>
      </w:tr>
      <w:tr w:rsidR="000B7DAA" w:rsidRPr="00DF07B0" w:rsidTr="00300445">
        <w:trPr>
          <w:trHeight w:val="1020"/>
        </w:trPr>
        <w:tc>
          <w:tcPr>
            <w:tcW w:w="1843" w:type="dxa"/>
            <w:shd w:val="clear" w:color="auto" w:fill="auto"/>
          </w:tcPr>
          <w:p w:rsidR="000B7DAA" w:rsidRPr="00DF07B0" w:rsidRDefault="000B7DAA" w:rsidP="00F673DA">
            <w:pPr>
              <w:spacing w:after="0"/>
              <w:rPr>
                <w:rFonts w:ascii="Times New Roman" w:hAnsi="Times New Roman"/>
                <w:sz w:val="20"/>
                <w:szCs w:val="20"/>
              </w:rPr>
            </w:pPr>
            <w:r w:rsidRPr="00DF07B0">
              <w:rPr>
                <w:rFonts w:ascii="Times New Roman" w:hAnsi="Times New Roman"/>
                <w:sz w:val="20"/>
                <w:szCs w:val="20"/>
              </w:rPr>
              <w:t>R0230/C0050</w:t>
            </w:r>
          </w:p>
        </w:tc>
        <w:tc>
          <w:tcPr>
            <w:tcW w:w="2835" w:type="dxa"/>
            <w:shd w:val="clear" w:color="auto" w:fill="auto"/>
          </w:tcPr>
          <w:p w:rsidR="000B7DAA" w:rsidRPr="00DF07B0" w:rsidRDefault="000B7DAA" w:rsidP="00F673DA">
            <w:pPr>
              <w:spacing w:after="0"/>
              <w:rPr>
                <w:rFonts w:ascii="Times New Roman" w:hAnsi="Times New Roman"/>
                <w:sz w:val="20"/>
                <w:szCs w:val="20"/>
              </w:rPr>
            </w:pPr>
            <w:r w:rsidRPr="00DF07B0">
              <w:rPr>
                <w:rFonts w:ascii="Times New Roman" w:hAnsi="Times New Roman"/>
                <w:sz w:val="20"/>
                <w:szCs w:val="20"/>
              </w:rPr>
              <w:t>Deduction for participations in financial and credit institutions - tier 3</w:t>
            </w:r>
          </w:p>
        </w:tc>
        <w:tc>
          <w:tcPr>
            <w:tcW w:w="4536" w:type="dxa"/>
            <w:gridSpan w:val="2"/>
            <w:shd w:val="clear" w:color="auto" w:fill="auto"/>
          </w:tcPr>
          <w:p w:rsidR="000B7DAA" w:rsidRPr="00DF07B0" w:rsidRDefault="000B7DAA" w:rsidP="00F673DA">
            <w:pPr>
              <w:spacing w:after="0"/>
              <w:rPr>
                <w:rFonts w:ascii="Times New Roman" w:hAnsi="Times New Roman"/>
                <w:sz w:val="20"/>
                <w:szCs w:val="20"/>
              </w:rPr>
            </w:pPr>
            <w:r w:rsidRPr="00DF07B0">
              <w:rPr>
                <w:rFonts w:ascii="Times New Roman" w:hAnsi="Times New Roman"/>
                <w:sz w:val="20"/>
                <w:szCs w:val="20"/>
              </w:rPr>
              <w:t>This is the amount of the deduction for participations in financial and credit institutions that are deducted from tier 3 in accordance with article 68 of Delegated Regulation (EU) 2015/35.</w:t>
            </w:r>
          </w:p>
        </w:tc>
      </w:tr>
      <w:tr w:rsidR="000A55AA" w:rsidRPr="00DF07B0" w:rsidTr="000B7DAA">
        <w:trPr>
          <w:gridAfter w:val="1"/>
          <w:wAfter w:w="7" w:type="dxa"/>
          <w:trHeight w:val="414"/>
        </w:trPr>
        <w:tc>
          <w:tcPr>
            <w:tcW w:w="9207" w:type="dxa"/>
            <w:gridSpan w:val="3"/>
            <w:shd w:val="clear" w:color="auto" w:fill="auto"/>
          </w:tcPr>
          <w:p w:rsidR="000A55AA" w:rsidRPr="00DF07B0" w:rsidRDefault="000A55AA"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Total basic own funds after deductions</w:t>
            </w:r>
          </w:p>
        </w:tc>
      </w:tr>
      <w:tr w:rsidR="000A55AA" w:rsidRPr="00DF07B0" w:rsidTr="000B7DAA">
        <w:trPr>
          <w:gridAfter w:val="1"/>
          <w:wAfter w:w="7" w:type="dxa"/>
          <w:trHeight w:val="728"/>
        </w:trPr>
        <w:tc>
          <w:tcPr>
            <w:tcW w:w="1843" w:type="dxa"/>
            <w:shd w:val="clear" w:color="auto" w:fill="auto"/>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R0290/C0010</w:t>
            </w:r>
          </w:p>
        </w:tc>
        <w:tc>
          <w:tcPr>
            <w:tcW w:w="2835" w:type="dxa"/>
            <w:shd w:val="clear" w:color="auto" w:fill="auto"/>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basic own funds after deductions </w:t>
            </w:r>
          </w:p>
        </w:tc>
        <w:tc>
          <w:tcPr>
            <w:tcW w:w="4529" w:type="dxa"/>
            <w:shd w:val="clear" w:color="auto" w:fill="auto"/>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basic own fund items after deductions. </w:t>
            </w:r>
          </w:p>
        </w:tc>
      </w:tr>
      <w:tr w:rsidR="000A55AA" w:rsidRPr="00DF07B0" w:rsidTr="000B7DAA">
        <w:trPr>
          <w:gridAfter w:val="1"/>
          <w:wAfter w:w="7" w:type="dxa"/>
          <w:trHeight w:val="872"/>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R0290/C0020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basic own funds after deductions  – tier 1 unrestricted </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basic own fund items after deductions that meet the criteria for Tier 1 unrestricted items. </w:t>
            </w:r>
          </w:p>
        </w:tc>
      </w:tr>
      <w:tr w:rsidR="000A55AA" w:rsidRPr="00DF07B0" w:rsidTr="000B7DAA">
        <w:trPr>
          <w:gridAfter w:val="1"/>
          <w:wAfter w:w="7" w:type="dxa"/>
          <w:trHeight w:val="102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R0290/C0030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basic own funds after deductions – tier 1 restricted </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basic own fund items after </w:t>
            </w:r>
            <w:r w:rsidR="00477FE1" w:rsidRPr="00DF07B0">
              <w:rPr>
                <w:rFonts w:ascii="Times New Roman" w:hAnsi="Times New Roman" w:cs="Times New Roman"/>
                <w:sz w:val="20"/>
                <w:szCs w:val="20"/>
              </w:rPr>
              <w:t>deductions</w:t>
            </w:r>
            <w:r w:rsidRPr="00DF07B0">
              <w:rPr>
                <w:rFonts w:ascii="Times New Roman" w:hAnsi="Times New Roman" w:cs="Times New Roman"/>
                <w:sz w:val="20"/>
                <w:szCs w:val="20"/>
              </w:rPr>
              <w:t xml:space="preserve"> that meet the criteria for Tier 1 restricted items.</w:t>
            </w:r>
          </w:p>
        </w:tc>
      </w:tr>
      <w:tr w:rsidR="000A55AA" w:rsidRPr="00DF07B0" w:rsidTr="00300445">
        <w:trPr>
          <w:gridAfter w:val="1"/>
          <w:wAfter w:w="7" w:type="dxa"/>
          <w:trHeight w:val="346"/>
        </w:trPr>
        <w:tc>
          <w:tcPr>
            <w:tcW w:w="1843" w:type="dxa"/>
            <w:tcBorders>
              <w:bottom w:val="single" w:sz="4" w:space="0" w:color="auto"/>
            </w:tcBorders>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R0290/C0040</w:t>
            </w:r>
          </w:p>
        </w:tc>
        <w:tc>
          <w:tcPr>
            <w:tcW w:w="2835"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basic own fund items after </w:t>
            </w:r>
            <w:r w:rsidR="00477FE1" w:rsidRPr="00DF07B0">
              <w:rPr>
                <w:rFonts w:ascii="Times New Roman" w:hAnsi="Times New Roman" w:cs="Times New Roman"/>
                <w:sz w:val="20"/>
                <w:szCs w:val="20"/>
              </w:rPr>
              <w:t>deductions</w:t>
            </w:r>
            <w:r w:rsidRPr="00DF07B0">
              <w:rPr>
                <w:rFonts w:ascii="Times New Roman" w:hAnsi="Times New Roman" w:cs="Times New Roman"/>
                <w:sz w:val="20"/>
                <w:szCs w:val="20"/>
              </w:rPr>
              <w:t xml:space="preserve"> that meet the criteria for Tier 2. </w:t>
            </w:r>
          </w:p>
        </w:tc>
      </w:tr>
      <w:tr w:rsidR="000A55AA" w:rsidRPr="00DF07B0" w:rsidTr="000B7DAA">
        <w:trPr>
          <w:gridAfter w:val="1"/>
          <w:wAfter w:w="7" w:type="dxa"/>
          <w:trHeight w:val="657"/>
        </w:trPr>
        <w:tc>
          <w:tcPr>
            <w:tcW w:w="1843" w:type="dxa"/>
            <w:tcBorders>
              <w:bottom w:val="single" w:sz="4" w:space="0" w:color="auto"/>
            </w:tcBorders>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R0290/C0050</w:t>
            </w:r>
          </w:p>
        </w:tc>
        <w:tc>
          <w:tcPr>
            <w:tcW w:w="2835"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basic own fund items after </w:t>
            </w:r>
            <w:r w:rsidR="000652C6" w:rsidRPr="00DF07B0">
              <w:rPr>
                <w:rFonts w:ascii="Times New Roman" w:hAnsi="Times New Roman" w:cs="Times New Roman"/>
                <w:sz w:val="20"/>
                <w:szCs w:val="20"/>
              </w:rPr>
              <w:t>deductions</w:t>
            </w:r>
            <w:r w:rsidRPr="00DF07B0">
              <w:rPr>
                <w:rFonts w:ascii="Times New Roman" w:hAnsi="Times New Roman" w:cs="Times New Roman"/>
                <w:sz w:val="20"/>
                <w:szCs w:val="20"/>
              </w:rPr>
              <w:t xml:space="preserve"> that meet the criteria for Tier 3.</w:t>
            </w:r>
          </w:p>
        </w:tc>
      </w:tr>
      <w:tr w:rsidR="000A55AA" w:rsidRPr="00DF07B0" w:rsidTr="000B7DAA">
        <w:trPr>
          <w:gridAfter w:val="1"/>
          <w:wAfter w:w="7" w:type="dxa"/>
          <w:trHeight w:val="457"/>
        </w:trPr>
        <w:tc>
          <w:tcPr>
            <w:tcW w:w="9207" w:type="dxa"/>
            <w:gridSpan w:val="3"/>
            <w:tcBorders>
              <w:top w:val="single" w:sz="4" w:space="0" w:color="auto"/>
              <w:left w:val="nil"/>
              <w:bottom w:val="single" w:sz="4" w:space="0" w:color="auto"/>
              <w:right w:val="nil"/>
            </w:tcBorders>
            <w:vAlign w:val="center"/>
            <w:hideMark/>
          </w:tcPr>
          <w:p w:rsidR="000A55AA" w:rsidRPr="00DF07B0" w:rsidRDefault="000A55AA" w:rsidP="00950116">
            <w:pPr>
              <w:spacing w:before="120" w:after="120"/>
              <w:rPr>
                <w:rFonts w:ascii="Times New Roman" w:hAnsi="Times New Roman" w:cs="Times New Roman"/>
                <w:sz w:val="20"/>
                <w:szCs w:val="20"/>
              </w:rPr>
            </w:pPr>
            <w:r w:rsidRPr="00DF07B0">
              <w:rPr>
                <w:rFonts w:ascii="Times New Roman" w:hAnsi="Times New Roman" w:cs="Times New Roman"/>
                <w:b/>
                <w:bCs/>
                <w:sz w:val="20"/>
                <w:szCs w:val="20"/>
              </w:rPr>
              <w:t>Ancillary own funds</w:t>
            </w:r>
          </w:p>
        </w:tc>
      </w:tr>
      <w:tr w:rsidR="000A55AA" w:rsidRPr="00DF07B0" w:rsidTr="000B7DAA">
        <w:trPr>
          <w:gridAfter w:val="1"/>
          <w:wAfter w:w="7" w:type="dxa"/>
          <w:trHeight w:val="1020"/>
        </w:trPr>
        <w:tc>
          <w:tcPr>
            <w:tcW w:w="1843" w:type="dxa"/>
            <w:tcBorders>
              <w:top w:val="single" w:sz="4" w:space="0" w:color="auto"/>
            </w:tcBorders>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R0300/C0010</w:t>
            </w:r>
          </w:p>
        </w:tc>
        <w:tc>
          <w:tcPr>
            <w:tcW w:w="2835" w:type="dxa"/>
            <w:tcBorders>
              <w:top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0A55AA" w:rsidRPr="00DF07B0" w:rsidTr="000B7DAA">
        <w:trPr>
          <w:gridAfter w:val="1"/>
          <w:wAfter w:w="7" w:type="dxa"/>
          <w:trHeight w:val="102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R0300/C0040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Unpaid and uncalled ordinary share capital callable on demand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issued ordinary share capital that has not been called up or paid up but that is callable on demand that meet the criteria for Tier 2.</w:t>
            </w:r>
          </w:p>
        </w:tc>
      </w:tr>
      <w:tr w:rsidR="000A55AA" w:rsidRPr="00DF07B0" w:rsidTr="000B7DAA">
        <w:trPr>
          <w:gridAfter w:val="1"/>
          <w:wAfter w:w="7" w:type="dxa"/>
          <w:trHeight w:val="1659"/>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R0310/C0010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Unpaid and uncalled initial funds, members' contributions or the equivalent basic own fund item for mutual and mutual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type undertakings, callable on </w:t>
            </w:r>
            <w:r w:rsidRPr="00DF07B0">
              <w:rPr>
                <w:rFonts w:ascii="Times New Roman" w:hAnsi="Times New Roman" w:cs="Times New Roman"/>
                <w:sz w:val="20"/>
                <w:szCs w:val="20"/>
              </w:rPr>
              <w:lastRenderedPageBreak/>
              <w:t>demand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total</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This is the total amount of initial funds, members' contributions or the equivalent basic own fund item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undertakings that has not been called up or paid up but that is callable on demand. </w:t>
            </w:r>
          </w:p>
        </w:tc>
      </w:tr>
      <w:tr w:rsidR="000A55AA" w:rsidRPr="00DF07B0" w:rsidTr="000B7DAA">
        <w:trPr>
          <w:gridAfter w:val="1"/>
          <w:wAfter w:w="7" w:type="dxa"/>
          <w:trHeight w:val="171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R0310/C0040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Unpaid and uncalled initial funds, members' contributions or the equivalent basic own fund item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type undertakings, callable on demand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initial funds, members' contributions or the equivalent basic own fund item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type undertakings that has not been called up or paid up but that is callable on demand that meet the criteria for Tier 2.</w:t>
            </w:r>
          </w:p>
        </w:tc>
      </w:tr>
      <w:tr w:rsidR="000A55AA" w:rsidRPr="00DF07B0" w:rsidTr="000B7DAA">
        <w:trPr>
          <w:gridAfter w:val="1"/>
          <w:wAfter w:w="7" w:type="dxa"/>
          <w:trHeight w:val="949"/>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R0320/C0010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Unpaid and uncalled preference shares callable on demand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total amount of preference shares that have not been called up or paid up but that are callable on demand.</w:t>
            </w:r>
          </w:p>
        </w:tc>
      </w:tr>
      <w:tr w:rsidR="000A55AA" w:rsidRPr="00DF07B0" w:rsidTr="000B7DAA">
        <w:trPr>
          <w:gridAfter w:val="1"/>
          <w:wAfter w:w="7" w:type="dxa"/>
          <w:trHeight w:val="949"/>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R0320/C0040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Unpaid and uncalled preference shares callable on demand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preference shares that have not been called up or paid up but that are callable on demand that meet the criteria for Tier 2.</w:t>
            </w:r>
          </w:p>
        </w:tc>
      </w:tr>
      <w:tr w:rsidR="000A55AA" w:rsidRPr="00DF07B0" w:rsidTr="000B7DAA">
        <w:trPr>
          <w:gridAfter w:val="1"/>
          <w:wAfter w:w="7" w:type="dxa"/>
          <w:trHeight w:val="102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R0320/C0050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Unpaid and uncalled preference shares callable on demand – tier 3</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preference shares that have not been called up or paid up but that are callable on demand that meet the criteria for Tier 3</w:t>
            </w:r>
          </w:p>
        </w:tc>
      </w:tr>
      <w:tr w:rsidR="000A55AA" w:rsidRPr="00DF07B0" w:rsidTr="000B7DAA">
        <w:trPr>
          <w:gridAfter w:val="1"/>
          <w:wAfter w:w="7" w:type="dxa"/>
          <w:trHeight w:val="126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R0330/C0010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 legally binding commitment to subscribe and pay for subordinated liabilities on demand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legally binding commitments to subscribe and pay for subordinated liabilities on demand. </w:t>
            </w:r>
          </w:p>
        </w:tc>
      </w:tr>
      <w:tr w:rsidR="000A55AA" w:rsidRPr="00DF07B0" w:rsidTr="000B7DAA">
        <w:trPr>
          <w:gridAfter w:val="1"/>
          <w:wAfter w:w="7" w:type="dxa"/>
          <w:trHeight w:val="102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R0330/C0040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 legally binding commitment to subscribe and pay for subordinated liabilities on demand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legally binding commitments to subscribe and pay for subordinated liabilities on demand that meet the criteria for Tier 2.</w:t>
            </w:r>
          </w:p>
        </w:tc>
      </w:tr>
      <w:tr w:rsidR="000A55AA" w:rsidRPr="00DF07B0" w:rsidTr="000B7DAA">
        <w:trPr>
          <w:gridAfter w:val="1"/>
          <w:wAfter w:w="7" w:type="dxa"/>
          <w:trHeight w:val="102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R0330/C0050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 legally binding commitment to subscribe and pay for subordinated liabilities on demand – tier 3</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legally binding commitments to subscribe and pay for subordinated liabilities on demand that meet the criteria for Tier 3.</w:t>
            </w:r>
          </w:p>
        </w:tc>
      </w:tr>
      <w:tr w:rsidR="000A55AA" w:rsidRPr="00DF07B0" w:rsidTr="000B7DAA">
        <w:trPr>
          <w:gridAfter w:val="1"/>
          <w:wAfter w:w="7" w:type="dxa"/>
          <w:trHeight w:val="157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R0340/C0010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Letters of credit and guarantees under Article 96(2) of the  Directive 2009/138/EC– total</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total amount of letters of credit and guarantees that are held in trust for the benefit of insurance creditors by an independent trustee and provided by credit institutions authorised in accordance with Directive 2006/48/EC.</w:t>
            </w:r>
          </w:p>
        </w:tc>
      </w:tr>
      <w:tr w:rsidR="000A55AA" w:rsidRPr="00DF07B0" w:rsidTr="000B7DAA">
        <w:trPr>
          <w:gridAfter w:val="1"/>
          <w:wAfter w:w="7" w:type="dxa"/>
          <w:trHeight w:val="154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R0340/C0040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Letters of credit and guarantees under Article 96(2) of the  Directive 2009/138/EC–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letters of credit and guarantees that are held in trust for the benefit of insurance creditors by an independent trustee and provided by credit institutions authorised in accordance with Directive 2006/48/EC that meet the criteria for Tier 2.</w:t>
            </w:r>
          </w:p>
        </w:tc>
      </w:tr>
      <w:tr w:rsidR="000A55AA" w:rsidRPr="00DF07B0" w:rsidTr="000B7DAA">
        <w:trPr>
          <w:gridAfter w:val="1"/>
          <w:wAfter w:w="7" w:type="dxa"/>
          <w:trHeight w:val="154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R0350/C0010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Letters of credit and guarantees other than under Article 96(2) of the  Directive 2009/138/EC</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2006/48/EC.</w:t>
            </w:r>
          </w:p>
        </w:tc>
      </w:tr>
      <w:tr w:rsidR="000A55AA" w:rsidRPr="00DF07B0" w:rsidTr="000B7DAA">
        <w:trPr>
          <w:gridAfter w:val="1"/>
          <w:wAfter w:w="7" w:type="dxa"/>
          <w:trHeight w:val="153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R0350/C0040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Letters of credit and guarantees other than under Article 96(2) of the  Directive 2009/138/EC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letters of credit and guarantees that meet the criteria for Tier 2, other than those which are held in trust for the benefit of insurance creditors by an independent trustee and provided by credit institutions authorised in accordance with Directive 2006/48/EC. </w:t>
            </w:r>
          </w:p>
        </w:tc>
      </w:tr>
      <w:tr w:rsidR="000A55AA" w:rsidRPr="00DF07B0" w:rsidTr="000B7DAA">
        <w:trPr>
          <w:gridAfter w:val="1"/>
          <w:wAfter w:w="7" w:type="dxa"/>
          <w:trHeight w:val="154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R0350/C0050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Letters of credit and guarantees other than under Article 96(2) of the  Directive 2009/138/EC– tier 3</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letters of credit and guarantees that meet the criteria for Tier 3, other than those which are held in trust for the benefit of insurance creditors by an independent trustee and provided by credit institutions authorised in accordance with Directive 2006/48/EC.</w:t>
            </w:r>
          </w:p>
        </w:tc>
      </w:tr>
      <w:tr w:rsidR="000A55AA" w:rsidRPr="00DF07B0" w:rsidTr="000B7DAA">
        <w:trPr>
          <w:gridAfter w:val="1"/>
          <w:wAfter w:w="7" w:type="dxa"/>
          <w:trHeight w:val="177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R0360/C0010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Supplementary members calls under first subparagraph of Article 96(3) of the  Directive 2009/138/EC</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total amount of any future claims which mutual or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associations of ship owners with variable contributions solely insuring risks listed in classes 6, 12 and 17 in Part A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 may have against their members by way of a call for supplementary contributions, within the following 12 months. </w:t>
            </w:r>
          </w:p>
        </w:tc>
      </w:tr>
      <w:tr w:rsidR="000A55AA" w:rsidRPr="00DF07B0" w:rsidTr="000B7DAA">
        <w:trPr>
          <w:gridAfter w:val="1"/>
          <w:wAfter w:w="7" w:type="dxa"/>
          <w:trHeight w:val="184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R0360/C0040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Supplementary members calls under first subparagraph of Article 96(3) of the  Directive 2009/138/EC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any future claims which mutual or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associations of ship owners with variable contributions solely insuring risks listed in classes 6, 12 and 17 in Part A of </w:t>
            </w:r>
            <w:r w:rsidR="000D2E4C" w:rsidRPr="00DF07B0">
              <w:rPr>
                <w:rFonts w:ascii="Times New Roman" w:hAnsi="Times New Roman" w:cs="Times New Roman"/>
                <w:sz w:val="20"/>
                <w:szCs w:val="20"/>
              </w:rPr>
              <w:t>Annex</w:t>
            </w:r>
            <w:r w:rsidRPr="00DF07B0">
              <w:rPr>
                <w:rFonts w:ascii="Times New Roman" w:hAnsi="Times New Roman" w:cs="Times New Roman"/>
                <w:sz w:val="20"/>
                <w:szCs w:val="20"/>
              </w:rPr>
              <w:t xml:space="preserve"> I may have against their members by way of a call for supplementary contributions, within the following 12 months.</w:t>
            </w:r>
          </w:p>
        </w:tc>
      </w:tr>
      <w:tr w:rsidR="000A55AA" w:rsidRPr="00DF07B0" w:rsidTr="000B7DAA">
        <w:trPr>
          <w:gridAfter w:val="1"/>
          <w:wAfter w:w="7" w:type="dxa"/>
          <w:trHeight w:val="1830"/>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R0370/C0010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Supplementary members calls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than under first subparagraph of Article 96(3) of the  Directive 2009/138/EC</w:t>
            </w:r>
          </w:p>
        </w:tc>
        <w:tc>
          <w:tcPr>
            <w:tcW w:w="4529" w:type="dxa"/>
            <w:hideMark/>
          </w:tcPr>
          <w:p w:rsidR="000A55AA" w:rsidRPr="00DF07B0" w:rsidRDefault="000A55AA" w:rsidP="00BC1FF6">
            <w:pPr>
              <w:rPr>
                <w:rFonts w:ascii="Times New Roman" w:hAnsi="Times New Roman" w:cs="Times New Roman"/>
                <w:sz w:val="20"/>
                <w:szCs w:val="20"/>
              </w:rPr>
            </w:pPr>
            <w:r w:rsidRPr="00DF07B0">
              <w:rPr>
                <w:rFonts w:ascii="Times New Roman" w:hAnsi="Times New Roman" w:cs="Times New Roman"/>
                <w:sz w:val="20"/>
                <w:szCs w:val="20"/>
              </w:rPr>
              <w:t>This is the total amount of any future claims which mutual or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associations with variable contributions may have against their members by way of a call for supplementary contributions, within the following 12 months, other than those described in the first subparagraph of </w:t>
            </w:r>
            <w:r w:rsidR="00BC1FF6" w:rsidRPr="00DF07B0">
              <w:rPr>
                <w:rFonts w:ascii="Times New Roman" w:hAnsi="Times New Roman" w:cs="Times New Roman"/>
                <w:sz w:val="20"/>
                <w:szCs w:val="20"/>
              </w:rPr>
              <w:t>a</w:t>
            </w:r>
            <w:r w:rsidRPr="00DF07B0">
              <w:rPr>
                <w:rFonts w:ascii="Times New Roman" w:hAnsi="Times New Roman" w:cs="Times New Roman"/>
                <w:sz w:val="20"/>
                <w:szCs w:val="20"/>
              </w:rPr>
              <w:t>rt</w:t>
            </w:r>
            <w:r w:rsidR="00BC1FF6" w:rsidRPr="00DF07B0">
              <w:rPr>
                <w:rFonts w:ascii="Times New Roman" w:hAnsi="Times New Roman" w:cs="Times New Roman"/>
                <w:sz w:val="20"/>
                <w:szCs w:val="20"/>
              </w:rPr>
              <w:t>icle</w:t>
            </w:r>
            <w:r w:rsidRPr="00DF07B0">
              <w:rPr>
                <w:rFonts w:ascii="Times New Roman" w:hAnsi="Times New Roman" w:cs="Times New Roman"/>
                <w:sz w:val="20"/>
                <w:szCs w:val="20"/>
              </w:rPr>
              <w:t xml:space="preserve"> 96(3) of the Directive 2009/138/EC. </w:t>
            </w:r>
          </w:p>
        </w:tc>
      </w:tr>
      <w:tr w:rsidR="000A55AA" w:rsidRPr="00DF07B0" w:rsidTr="000B7DAA">
        <w:trPr>
          <w:gridAfter w:val="1"/>
          <w:wAfter w:w="7" w:type="dxa"/>
          <w:trHeight w:val="181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R0370/C0040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Supplementary members calls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than under first subparagraph of Article 96(3) of the  Directive 2009/138/EC – tier 2</w:t>
            </w:r>
          </w:p>
        </w:tc>
        <w:tc>
          <w:tcPr>
            <w:tcW w:w="4529" w:type="dxa"/>
            <w:hideMark/>
          </w:tcPr>
          <w:p w:rsidR="000A55AA" w:rsidRPr="00DF07B0" w:rsidRDefault="000A55AA" w:rsidP="00BC1FF6">
            <w:pPr>
              <w:rPr>
                <w:rFonts w:ascii="Times New Roman" w:hAnsi="Times New Roman" w:cs="Times New Roman"/>
                <w:sz w:val="20"/>
                <w:szCs w:val="20"/>
              </w:rPr>
            </w:pPr>
            <w:r w:rsidRPr="00DF07B0">
              <w:rPr>
                <w:rFonts w:ascii="Times New Roman" w:hAnsi="Times New Roman" w:cs="Times New Roman"/>
                <w:sz w:val="20"/>
                <w:szCs w:val="20"/>
              </w:rPr>
              <w:t>This is the amount of any future claims which mutual or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associations of with variable contributions may have against their members by way of a call for supplementary contributions within the following 12 months, other than those described in the first subparagraph of </w:t>
            </w:r>
            <w:r w:rsidR="00BC1FF6" w:rsidRPr="00DF07B0">
              <w:rPr>
                <w:rFonts w:ascii="Times New Roman" w:hAnsi="Times New Roman" w:cs="Times New Roman"/>
                <w:sz w:val="20"/>
                <w:szCs w:val="20"/>
              </w:rPr>
              <w:t>a</w:t>
            </w:r>
            <w:r w:rsidRPr="00DF07B0">
              <w:rPr>
                <w:rFonts w:ascii="Times New Roman" w:hAnsi="Times New Roman" w:cs="Times New Roman"/>
                <w:sz w:val="20"/>
                <w:szCs w:val="20"/>
              </w:rPr>
              <w:t>rt</w:t>
            </w:r>
            <w:r w:rsidR="00BC1FF6" w:rsidRPr="00DF07B0">
              <w:rPr>
                <w:rFonts w:ascii="Times New Roman" w:hAnsi="Times New Roman" w:cs="Times New Roman"/>
                <w:sz w:val="20"/>
                <w:szCs w:val="20"/>
              </w:rPr>
              <w:t>icle</w:t>
            </w:r>
            <w:r w:rsidRPr="00DF07B0">
              <w:rPr>
                <w:rFonts w:ascii="Times New Roman" w:hAnsi="Times New Roman" w:cs="Times New Roman"/>
                <w:sz w:val="20"/>
                <w:szCs w:val="20"/>
              </w:rPr>
              <w:t xml:space="preserve"> 96(3) of the Directive 2009/138/EC that meet the criteria for Tier 2.</w:t>
            </w:r>
          </w:p>
        </w:tc>
      </w:tr>
      <w:tr w:rsidR="000A55AA" w:rsidRPr="00DF07B0" w:rsidTr="000B7DAA">
        <w:trPr>
          <w:gridAfter w:val="1"/>
          <w:wAfter w:w="7" w:type="dxa"/>
          <w:trHeight w:val="184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R0370/C0050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Supplementary members calls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than under first subparagraph of Article 96(3) of the Directive 2009/138/EC – tier 3</w:t>
            </w:r>
          </w:p>
        </w:tc>
        <w:tc>
          <w:tcPr>
            <w:tcW w:w="4529" w:type="dxa"/>
            <w:hideMark/>
          </w:tcPr>
          <w:p w:rsidR="000A55AA" w:rsidRPr="00DF07B0" w:rsidRDefault="000A55AA" w:rsidP="00BC1FF6">
            <w:pPr>
              <w:rPr>
                <w:rFonts w:ascii="Times New Roman" w:hAnsi="Times New Roman" w:cs="Times New Roman"/>
                <w:sz w:val="20"/>
                <w:szCs w:val="20"/>
              </w:rPr>
            </w:pPr>
            <w:r w:rsidRPr="00DF07B0">
              <w:rPr>
                <w:rFonts w:ascii="Times New Roman" w:hAnsi="Times New Roman" w:cs="Times New Roman"/>
                <w:sz w:val="20"/>
                <w:szCs w:val="20"/>
              </w:rPr>
              <w:t>This is the amount of any future claims which mutual or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associations with variable contributions may have against their members by way of a call for supplementary contributions within the following 12 months, other than those described in the first subparagraph of </w:t>
            </w:r>
            <w:r w:rsidR="00BC1FF6" w:rsidRPr="00DF07B0">
              <w:rPr>
                <w:rFonts w:ascii="Times New Roman" w:hAnsi="Times New Roman" w:cs="Times New Roman"/>
                <w:sz w:val="20"/>
                <w:szCs w:val="20"/>
              </w:rPr>
              <w:t>a</w:t>
            </w:r>
            <w:r w:rsidRPr="00DF07B0">
              <w:rPr>
                <w:rFonts w:ascii="Times New Roman" w:hAnsi="Times New Roman" w:cs="Times New Roman"/>
                <w:sz w:val="20"/>
                <w:szCs w:val="20"/>
              </w:rPr>
              <w:t>rt</w:t>
            </w:r>
            <w:r w:rsidR="00BC1FF6" w:rsidRPr="00DF07B0">
              <w:rPr>
                <w:rFonts w:ascii="Times New Roman" w:hAnsi="Times New Roman" w:cs="Times New Roman"/>
                <w:sz w:val="20"/>
                <w:szCs w:val="20"/>
              </w:rPr>
              <w:t>icle</w:t>
            </w:r>
            <w:r w:rsidRPr="00DF07B0">
              <w:rPr>
                <w:rFonts w:ascii="Times New Roman" w:hAnsi="Times New Roman" w:cs="Times New Roman"/>
                <w:sz w:val="20"/>
                <w:szCs w:val="20"/>
              </w:rPr>
              <w:t xml:space="preserve"> 96(3) of the Framework Directive 2009/138/EC that meet the criteria for Tier 3.</w:t>
            </w:r>
          </w:p>
        </w:tc>
      </w:tr>
      <w:tr w:rsidR="000A55AA" w:rsidRPr="00DF07B0" w:rsidTr="000B7DAA">
        <w:trPr>
          <w:gridAfter w:val="1"/>
          <w:wAfter w:w="7" w:type="dxa"/>
          <w:trHeight w:val="734"/>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R0390/C0010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total amount of other ancillary own funds.</w:t>
            </w:r>
          </w:p>
        </w:tc>
      </w:tr>
      <w:tr w:rsidR="000A55AA" w:rsidRPr="00DF07B0" w:rsidTr="000B7DAA">
        <w:trPr>
          <w:gridAfter w:val="1"/>
          <w:wAfter w:w="7" w:type="dxa"/>
          <w:trHeight w:val="771"/>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R0390/C0040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Other ancillary own funds – tier 2</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other ancillary own funds that meet criteria for Tier 2.</w:t>
            </w:r>
          </w:p>
        </w:tc>
      </w:tr>
      <w:tr w:rsidR="000A55AA" w:rsidRPr="00DF07B0" w:rsidTr="000B7DAA">
        <w:trPr>
          <w:gridAfter w:val="1"/>
          <w:wAfter w:w="7" w:type="dxa"/>
          <w:trHeight w:val="771"/>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R0390/C0050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Other ancillary own funds – tier 3</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other ancillary own funds that meet criteria for Tier 3.</w:t>
            </w:r>
          </w:p>
        </w:tc>
      </w:tr>
      <w:tr w:rsidR="000A55AA" w:rsidRPr="00DF07B0" w:rsidTr="000B7DAA">
        <w:trPr>
          <w:gridAfter w:val="1"/>
          <w:wAfter w:w="7" w:type="dxa"/>
          <w:trHeight w:val="683"/>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R0400/C0010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ancillary own funds </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total amount of ancillary own fund items.</w:t>
            </w:r>
          </w:p>
        </w:tc>
      </w:tr>
      <w:tr w:rsidR="000A55AA" w:rsidRPr="00DF07B0" w:rsidTr="000B7DAA">
        <w:trPr>
          <w:gridAfter w:val="1"/>
          <w:wAfter w:w="7" w:type="dxa"/>
          <w:trHeight w:val="706"/>
        </w:trPr>
        <w:tc>
          <w:tcPr>
            <w:tcW w:w="1843" w:type="dxa"/>
            <w:tcBorders>
              <w:bottom w:val="single" w:sz="4" w:space="0" w:color="auto"/>
            </w:tcBorders>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R0400/C0040</w:t>
            </w:r>
          </w:p>
        </w:tc>
        <w:tc>
          <w:tcPr>
            <w:tcW w:w="2835"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ancillary own funds tier 2</w:t>
            </w:r>
          </w:p>
        </w:tc>
        <w:tc>
          <w:tcPr>
            <w:tcW w:w="4529"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ancillary own fund items that meet the criteria for Tier 2. </w:t>
            </w:r>
          </w:p>
        </w:tc>
      </w:tr>
      <w:tr w:rsidR="000A55AA" w:rsidRPr="00DF07B0" w:rsidTr="000B7DAA">
        <w:trPr>
          <w:gridAfter w:val="1"/>
          <w:wAfter w:w="7" w:type="dxa"/>
          <w:trHeight w:val="675"/>
        </w:trPr>
        <w:tc>
          <w:tcPr>
            <w:tcW w:w="1843" w:type="dxa"/>
            <w:tcBorders>
              <w:bottom w:val="single" w:sz="4" w:space="0" w:color="auto"/>
            </w:tcBorders>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R0400/C0050</w:t>
            </w:r>
          </w:p>
        </w:tc>
        <w:tc>
          <w:tcPr>
            <w:tcW w:w="2835"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ancillary own fund items that meet the criteria for Tier 3. </w:t>
            </w:r>
          </w:p>
        </w:tc>
      </w:tr>
      <w:tr w:rsidR="000A55AA" w:rsidRPr="00DF07B0" w:rsidTr="000B7DAA">
        <w:trPr>
          <w:trHeight w:val="423"/>
        </w:trPr>
        <w:tc>
          <w:tcPr>
            <w:tcW w:w="9214" w:type="dxa"/>
            <w:gridSpan w:val="4"/>
            <w:hideMark/>
          </w:tcPr>
          <w:p w:rsidR="000A55AA" w:rsidRPr="00DF07B0" w:rsidRDefault="000A55AA" w:rsidP="00950116">
            <w:pPr>
              <w:rPr>
                <w:rFonts w:ascii="Times New Roman" w:hAnsi="Times New Roman" w:cs="Times New Roman"/>
                <w:b/>
                <w:bCs/>
                <w:sz w:val="20"/>
                <w:szCs w:val="20"/>
              </w:rPr>
            </w:pPr>
            <w:r w:rsidRPr="00DF07B0">
              <w:rPr>
                <w:rFonts w:ascii="Times New Roman" w:hAnsi="Times New Roman" w:cs="Times New Roman"/>
                <w:b/>
                <w:bCs/>
                <w:sz w:val="20"/>
                <w:szCs w:val="20"/>
              </w:rPr>
              <w:t>Available and eligible own funds</w:t>
            </w:r>
          </w:p>
        </w:tc>
      </w:tr>
      <w:tr w:rsidR="000A55AA" w:rsidRPr="00DF07B0" w:rsidTr="000B7DAA">
        <w:trPr>
          <w:trHeight w:val="1215"/>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R0500/C0010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available own funds to meet the SCR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sum of all basic own fund items</w:t>
            </w:r>
            <w:r w:rsidR="000B7DAA" w:rsidRPr="00DF07B0">
              <w:rPr>
                <w:rFonts w:ascii="Times New Roman" w:hAnsi="Times New Roman" w:cs="Times New Roman"/>
                <w:sz w:val="20"/>
                <w:szCs w:val="20"/>
              </w:rPr>
              <w:t>, after deductions,</w:t>
            </w:r>
            <w:r w:rsidRPr="00DF07B0">
              <w:rPr>
                <w:rFonts w:ascii="Times New Roman" w:hAnsi="Times New Roman" w:cs="Times New Roman"/>
                <w:sz w:val="20"/>
                <w:szCs w:val="20"/>
              </w:rPr>
              <w:t xml:space="preserve"> and ancillary own fund items that meet the tier 1, tier 2 and tier 3 criteria and that are therefore available to meet the SCR.</w:t>
            </w:r>
          </w:p>
        </w:tc>
      </w:tr>
      <w:tr w:rsidR="000A55AA" w:rsidRPr="00DF07B0" w:rsidTr="000B7DAA">
        <w:trPr>
          <w:trHeight w:val="976"/>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R0500/C0020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available own funds to meet the SCR  – tier 1 unrestricted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w:t>
            </w:r>
            <w:r w:rsidR="00053923" w:rsidRPr="00DF07B0">
              <w:rPr>
                <w:rFonts w:ascii="Times New Roman" w:hAnsi="Times New Roman" w:cs="Times New Roman"/>
                <w:sz w:val="20"/>
                <w:szCs w:val="20"/>
              </w:rPr>
              <w:t xml:space="preserve">is </w:t>
            </w:r>
            <w:r w:rsidRPr="00DF07B0">
              <w:rPr>
                <w:rFonts w:ascii="Times New Roman" w:hAnsi="Times New Roman" w:cs="Times New Roman"/>
                <w:sz w:val="20"/>
                <w:szCs w:val="20"/>
              </w:rPr>
              <w:t>the sum of all basic own fund items</w:t>
            </w:r>
            <w:r w:rsidR="00053923" w:rsidRPr="00DF07B0">
              <w:rPr>
                <w:rFonts w:ascii="Times New Roman" w:hAnsi="Times New Roman" w:cs="Times New Roman"/>
                <w:sz w:val="20"/>
                <w:szCs w:val="20"/>
              </w:rPr>
              <w:t>, after deductions,</w:t>
            </w:r>
            <w:r w:rsidRPr="00DF07B0">
              <w:rPr>
                <w:rFonts w:ascii="Times New Roman" w:hAnsi="Times New Roman" w:cs="Times New Roman"/>
                <w:sz w:val="20"/>
                <w:szCs w:val="20"/>
              </w:rPr>
              <w:t xml:space="preserve">  that meet the criteria to be included in Tier 1 unrestricted items and that are therefore available to meet the SCR. </w:t>
            </w:r>
          </w:p>
        </w:tc>
      </w:tr>
      <w:tr w:rsidR="000A55AA" w:rsidRPr="00DF07B0" w:rsidTr="000B7DAA">
        <w:trPr>
          <w:trHeight w:val="949"/>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R0500/C0030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available own funds to meet the SCR  – tier 1 restricted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w:t>
            </w:r>
            <w:r w:rsidR="00053923" w:rsidRPr="00DF07B0">
              <w:rPr>
                <w:rFonts w:ascii="Times New Roman" w:hAnsi="Times New Roman" w:cs="Times New Roman"/>
                <w:sz w:val="20"/>
                <w:szCs w:val="20"/>
              </w:rPr>
              <w:t xml:space="preserve">is </w:t>
            </w:r>
            <w:r w:rsidRPr="00DF07B0">
              <w:rPr>
                <w:rFonts w:ascii="Times New Roman" w:hAnsi="Times New Roman" w:cs="Times New Roman"/>
                <w:sz w:val="20"/>
                <w:szCs w:val="20"/>
              </w:rPr>
              <w:t>the sum of all basic own fund items</w:t>
            </w:r>
            <w:r w:rsidR="00053923" w:rsidRPr="00DF07B0">
              <w:rPr>
                <w:rFonts w:ascii="Times New Roman" w:hAnsi="Times New Roman" w:cs="Times New Roman"/>
                <w:sz w:val="20"/>
                <w:szCs w:val="20"/>
              </w:rPr>
              <w:t>, after deductions,</w:t>
            </w:r>
            <w:r w:rsidRPr="00DF07B0">
              <w:rPr>
                <w:rFonts w:ascii="Times New Roman" w:hAnsi="Times New Roman" w:cs="Times New Roman"/>
                <w:sz w:val="20"/>
                <w:szCs w:val="20"/>
              </w:rPr>
              <w:t xml:space="preserve"> that meet the criteria to be included in Tier 1 restricted items and that are therefore available to meet the SCR.</w:t>
            </w:r>
          </w:p>
        </w:tc>
      </w:tr>
      <w:tr w:rsidR="000A55AA" w:rsidRPr="00DF07B0" w:rsidTr="000B7DAA">
        <w:trPr>
          <w:trHeight w:val="1290"/>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R0500/C0040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available own funds to meet the SCR – tier 2</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sum of all basic own fund items</w:t>
            </w:r>
            <w:r w:rsidR="00053923" w:rsidRPr="00DF07B0">
              <w:rPr>
                <w:rFonts w:ascii="Times New Roman" w:hAnsi="Times New Roman" w:cs="Times New Roman"/>
                <w:sz w:val="20"/>
                <w:szCs w:val="20"/>
              </w:rPr>
              <w:t>, after deductions,</w:t>
            </w:r>
            <w:r w:rsidRPr="00DF07B0">
              <w:rPr>
                <w:rFonts w:ascii="Times New Roman" w:hAnsi="Times New Roman" w:cs="Times New Roman"/>
                <w:sz w:val="20"/>
                <w:szCs w:val="20"/>
              </w:rPr>
              <w:t xml:space="preserve"> and ancillary own fund items that meet the criteria to be included in Tier 2 and that are therefore available to meet the SCR. </w:t>
            </w:r>
          </w:p>
        </w:tc>
      </w:tr>
      <w:tr w:rsidR="000A55AA" w:rsidRPr="00DF07B0" w:rsidTr="000B7DAA">
        <w:trPr>
          <w:trHeight w:val="1260"/>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R0500/C0050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available own funds to meet the SCR  – tier 3</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sum of all basic own fund items</w:t>
            </w:r>
            <w:r w:rsidR="00053923" w:rsidRPr="00DF07B0">
              <w:rPr>
                <w:rFonts w:ascii="Times New Roman" w:hAnsi="Times New Roman" w:cs="Times New Roman"/>
                <w:sz w:val="20"/>
                <w:szCs w:val="20"/>
              </w:rPr>
              <w:t>, after deductions,</w:t>
            </w:r>
            <w:r w:rsidRPr="00DF07B0">
              <w:rPr>
                <w:rFonts w:ascii="Times New Roman" w:hAnsi="Times New Roman" w:cs="Times New Roman"/>
                <w:sz w:val="20"/>
                <w:szCs w:val="20"/>
              </w:rPr>
              <w:t xml:space="preserve"> and ancillary own fund items that meet the criteria to be included in Tier 3 and that are therefore available to meet the SCR.</w:t>
            </w:r>
          </w:p>
        </w:tc>
      </w:tr>
      <w:tr w:rsidR="000A55AA" w:rsidRPr="00DF07B0" w:rsidTr="000B7DAA">
        <w:trPr>
          <w:trHeight w:val="1005"/>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R0510/C0010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available own funds to meet the MCR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sum of all basic own fund items</w:t>
            </w:r>
            <w:r w:rsidR="002575E4" w:rsidRPr="00DF07B0">
              <w:rPr>
                <w:rFonts w:ascii="Times New Roman" w:hAnsi="Times New Roman" w:cs="Times New Roman"/>
                <w:sz w:val="20"/>
                <w:szCs w:val="20"/>
              </w:rPr>
              <w:t>, after deductions,</w:t>
            </w:r>
            <w:r w:rsidRPr="00DF07B0">
              <w:rPr>
                <w:rFonts w:ascii="Times New Roman" w:hAnsi="Times New Roman" w:cs="Times New Roman"/>
                <w:sz w:val="20"/>
                <w:szCs w:val="20"/>
              </w:rPr>
              <w:t xml:space="preserve"> that meet the tier 1 and tier 2 criteria and that are therefore available to meet the MCR. </w:t>
            </w:r>
          </w:p>
        </w:tc>
      </w:tr>
      <w:tr w:rsidR="000A55AA" w:rsidRPr="00DF07B0" w:rsidTr="000B7DAA">
        <w:trPr>
          <w:trHeight w:val="1215"/>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R0510/C0020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available own funds to meet the MCR  – tier 1 unrestricted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sum of all basic own fund items</w:t>
            </w:r>
            <w:r w:rsidR="002575E4" w:rsidRPr="00DF07B0">
              <w:rPr>
                <w:rFonts w:ascii="Times New Roman" w:hAnsi="Times New Roman" w:cs="Times New Roman"/>
                <w:sz w:val="20"/>
                <w:szCs w:val="20"/>
              </w:rPr>
              <w:t>, after deductions,</w:t>
            </w:r>
            <w:r w:rsidRPr="00DF07B0">
              <w:rPr>
                <w:rFonts w:ascii="Times New Roman" w:hAnsi="Times New Roman" w:cs="Times New Roman"/>
                <w:sz w:val="20"/>
                <w:szCs w:val="20"/>
              </w:rPr>
              <w:t xml:space="preserve"> that meet the criteria to be included in Tier 1 unrestricted items and that are therefore available to meet the MCR.</w:t>
            </w:r>
          </w:p>
        </w:tc>
      </w:tr>
      <w:tr w:rsidR="000A55AA" w:rsidRPr="00DF07B0" w:rsidTr="000B7DAA">
        <w:trPr>
          <w:trHeight w:val="1064"/>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R0510/C0030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available own funds to meet the MCR  – tier 1 restricted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sum of all basic own fund items</w:t>
            </w:r>
            <w:r w:rsidR="002575E4" w:rsidRPr="00DF07B0">
              <w:rPr>
                <w:rFonts w:ascii="Times New Roman" w:hAnsi="Times New Roman" w:cs="Times New Roman"/>
                <w:sz w:val="20"/>
                <w:szCs w:val="20"/>
              </w:rPr>
              <w:t>, after deductions,</w:t>
            </w:r>
            <w:r w:rsidRPr="00DF07B0">
              <w:rPr>
                <w:rFonts w:ascii="Times New Roman" w:hAnsi="Times New Roman" w:cs="Times New Roman"/>
                <w:sz w:val="20"/>
                <w:szCs w:val="20"/>
              </w:rPr>
              <w:t xml:space="preserve"> that meet the criteria to be included in Tier 1 restricted items and that are therefore available to meet the MCR. </w:t>
            </w:r>
          </w:p>
        </w:tc>
      </w:tr>
      <w:tr w:rsidR="000A55AA" w:rsidRPr="00DF07B0" w:rsidTr="000B7DAA">
        <w:trPr>
          <w:trHeight w:val="1054"/>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R0510/C0040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available own funds to meet the MCR  – tier 2</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sum of all basic own fund items</w:t>
            </w:r>
            <w:r w:rsidR="002575E4" w:rsidRPr="00DF07B0">
              <w:rPr>
                <w:rFonts w:ascii="Times New Roman" w:hAnsi="Times New Roman" w:cs="Times New Roman"/>
                <w:sz w:val="20"/>
                <w:szCs w:val="20"/>
              </w:rPr>
              <w:t>, after deductions,</w:t>
            </w:r>
            <w:r w:rsidRPr="00DF07B0">
              <w:rPr>
                <w:rFonts w:ascii="Times New Roman" w:hAnsi="Times New Roman" w:cs="Times New Roman"/>
                <w:sz w:val="20"/>
                <w:szCs w:val="20"/>
              </w:rPr>
              <w:t xml:space="preserve"> that meet the criteria to be included in Tier 2 and that are therefore available to meet the MCR. </w:t>
            </w:r>
          </w:p>
        </w:tc>
      </w:tr>
      <w:tr w:rsidR="000A55AA" w:rsidRPr="00DF07B0" w:rsidTr="000B7DAA">
        <w:trPr>
          <w:trHeight w:val="735"/>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R0540/C0010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eligible own funds to meet the SCR</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available own funds that are eligible to cover the SCR. </w:t>
            </w:r>
          </w:p>
        </w:tc>
      </w:tr>
      <w:tr w:rsidR="000A55AA" w:rsidRPr="00DF07B0" w:rsidTr="000B7DAA">
        <w:trPr>
          <w:trHeight w:val="700"/>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R0540/C0020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eligible own funds to meet the SCR – tier 1 unrestricted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unrestricted Tier 1 own fund items that are eligible to meet the SCR. </w:t>
            </w:r>
          </w:p>
        </w:tc>
      </w:tr>
      <w:tr w:rsidR="000A55AA" w:rsidRPr="00DF07B0" w:rsidTr="000B7DAA">
        <w:trPr>
          <w:trHeight w:val="573"/>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R0540/C0030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eligible own funds to meet the SCR – tier 1 restricted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restricted Tier 1 own fund items that are eligible to meet the SCR.</w:t>
            </w:r>
          </w:p>
        </w:tc>
      </w:tr>
      <w:tr w:rsidR="000A55AA" w:rsidRPr="00DF07B0" w:rsidTr="000B7DAA">
        <w:trPr>
          <w:trHeight w:val="715"/>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R0540/C0040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eligible own funds to meet the SCR – tier 2</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2 own fund items that are eligible to meet the SCR. </w:t>
            </w:r>
          </w:p>
        </w:tc>
      </w:tr>
      <w:tr w:rsidR="000A55AA" w:rsidRPr="00DF07B0" w:rsidTr="000B7DAA">
        <w:trPr>
          <w:trHeight w:val="659"/>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R0540/C0050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eligible own funds to meet the SCR – tier 3</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3 own fund items that are eligible to meet the SCR. </w:t>
            </w:r>
          </w:p>
        </w:tc>
      </w:tr>
      <w:tr w:rsidR="000A55AA" w:rsidRPr="00DF07B0" w:rsidTr="000B7DAA">
        <w:trPr>
          <w:trHeight w:val="616"/>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R0550/C0010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eligible own funds to meet the MCR</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own fund items that are eligible to meet the MCR. </w:t>
            </w:r>
          </w:p>
        </w:tc>
      </w:tr>
      <w:tr w:rsidR="000A55AA" w:rsidRPr="00DF07B0" w:rsidTr="000B7DAA">
        <w:trPr>
          <w:trHeight w:val="727"/>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R0550/C0020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eligible own funds to meet the MCR – tier 1 unrestricted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unrestricted Tier 1 own fund items that are eligible to meet the MCR. </w:t>
            </w:r>
          </w:p>
        </w:tc>
      </w:tr>
      <w:tr w:rsidR="000A55AA" w:rsidRPr="00DF07B0" w:rsidTr="000B7DAA">
        <w:trPr>
          <w:trHeight w:val="685"/>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R0550/C0030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eligible own funds to meet the MCR – tier 1 restricted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restricted Tier 1 own fund items that are eligible to meet the MCR.</w:t>
            </w:r>
          </w:p>
        </w:tc>
      </w:tr>
      <w:tr w:rsidR="000A55AA" w:rsidRPr="00DF07B0" w:rsidTr="000B7DAA">
        <w:trPr>
          <w:trHeight w:val="642"/>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R0550/C0040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eligible own funds to meet the MCR – tier 2</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2 basic own fund items that are eligible to meet the MCR. </w:t>
            </w:r>
          </w:p>
        </w:tc>
      </w:tr>
      <w:tr w:rsidR="000A55AA" w:rsidRPr="00DF07B0" w:rsidTr="000B7DAA">
        <w:trPr>
          <w:trHeight w:val="1020"/>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R0580/C0010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SCR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total SCR of the undertaking as a whole and shall correspond to the SCR reported on the relevant SCR template.</w:t>
            </w:r>
          </w:p>
          <w:p w:rsidR="000A55AA" w:rsidRPr="00DF07B0" w:rsidRDefault="000A55AA" w:rsidP="00DB7C64">
            <w:pPr>
              <w:rPr>
                <w:rFonts w:ascii="Times New Roman" w:hAnsi="Times New Roman" w:cs="Times New Roman"/>
                <w:sz w:val="20"/>
                <w:szCs w:val="20"/>
              </w:rPr>
            </w:pPr>
            <w:r w:rsidRPr="00DF07B0">
              <w:rPr>
                <w:rFonts w:ascii="Times New Roman" w:hAnsi="Times New Roman" w:cs="Times New Roman"/>
                <w:sz w:val="20"/>
                <w:szCs w:val="20"/>
              </w:rPr>
              <w:t xml:space="preserve">For quarterly reporting this is the latest SCR to be calculated and reported in accordance with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rticles 103 to 127 of Directive 2009/138/EC, either the annual one or a more recent one in case the SCR has been recalculated (e.g. due to a change in risk </w:t>
            </w:r>
            <w:r w:rsidRPr="00DF07B0">
              <w:rPr>
                <w:rFonts w:ascii="Times New Roman" w:hAnsi="Times New Roman" w:cs="Times New Roman"/>
                <w:sz w:val="20"/>
                <w:szCs w:val="20"/>
              </w:rPr>
              <w:lastRenderedPageBreak/>
              <w:t xml:space="preserve">profile), including capital add on. </w:t>
            </w:r>
          </w:p>
        </w:tc>
      </w:tr>
      <w:tr w:rsidR="000A55AA" w:rsidRPr="00DF07B0" w:rsidTr="000B7DAA">
        <w:trPr>
          <w:trHeight w:val="487"/>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R0600/C0010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MCR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MCR of the undertaking and shall correspond to the total MCR reported in the relevant MCR template.</w:t>
            </w:r>
          </w:p>
        </w:tc>
      </w:tr>
      <w:tr w:rsidR="000A55AA" w:rsidRPr="00DF07B0" w:rsidTr="000B7DAA">
        <w:trPr>
          <w:trHeight w:val="735"/>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R0620/C0010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Ratio of eligible own funds to SCR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solvency ratio calculated as the total eligible own funds to meet the SCR divided by the SCR amount. </w:t>
            </w:r>
          </w:p>
        </w:tc>
      </w:tr>
      <w:tr w:rsidR="000A55AA" w:rsidRPr="00DF07B0" w:rsidTr="000B7DAA">
        <w:trPr>
          <w:trHeight w:val="735"/>
        </w:trPr>
        <w:tc>
          <w:tcPr>
            <w:tcW w:w="184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R0640/C0010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Ratio of eligible own funds to MCR </w:t>
            </w:r>
          </w:p>
        </w:tc>
        <w:tc>
          <w:tcPr>
            <w:tcW w:w="4536"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MCR ratio calculated as the total of eligible own funds to meet the MCR divided by the MCR amount.</w:t>
            </w:r>
          </w:p>
        </w:tc>
      </w:tr>
      <w:tr w:rsidR="000A55AA" w:rsidRPr="00DF07B0" w:rsidTr="000B7DAA">
        <w:trPr>
          <w:gridAfter w:val="1"/>
          <w:wAfter w:w="7" w:type="dxa"/>
          <w:trHeight w:val="343"/>
        </w:trPr>
        <w:tc>
          <w:tcPr>
            <w:tcW w:w="9207" w:type="dxa"/>
            <w:gridSpan w:val="3"/>
            <w:tcBorders>
              <w:top w:val="single" w:sz="4" w:space="0" w:color="auto"/>
              <w:left w:val="nil"/>
              <w:bottom w:val="single" w:sz="4" w:space="0" w:color="auto"/>
              <w:right w:val="nil"/>
            </w:tcBorders>
            <w:hideMark/>
          </w:tcPr>
          <w:p w:rsidR="000A55AA" w:rsidRPr="00DF07B0" w:rsidRDefault="000A55AA" w:rsidP="00950116">
            <w:pPr>
              <w:spacing w:before="120" w:after="120"/>
              <w:rPr>
                <w:rFonts w:ascii="Times New Roman" w:hAnsi="Times New Roman" w:cs="Times New Roman"/>
                <w:sz w:val="20"/>
                <w:szCs w:val="20"/>
              </w:rPr>
            </w:pPr>
            <w:r w:rsidRPr="00DF07B0">
              <w:rPr>
                <w:rFonts w:ascii="Times New Roman" w:hAnsi="Times New Roman" w:cs="Times New Roman"/>
                <w:b/>
                <w:bCs/>
                <w:sz w:val="20"/>
                <w:szCs w:val="20"/>
              </w:rPr>
              <w:t>Reconciliation Reserve</w:t>
            </w:r>
            <w:r w:rsidRPr="00DF07B0">
              <w:rPr>
                <w:rFonts w:ascii="Times New Roman" w:hAnsi="Times New Roman" w:cs="Times New Roman"/>
                <w:sz w:val="20"/>
                <w:szCs w:val="20"/>
              </w:rPr>
              <w:t> </w:t>
            </w:r>
          </w:p>
        </w:tc>
      </w:tr>
      <w:tr w:rsidR="000A55AA" w:rsidRPr="00DF07B0" w:rsidTr="000B7DAA">
        <w:trPr>
          <w:gridAfter w:val="1"/>
          <w:wAfter w:w="7" w:type="dxa"/>
          <w:trHeight w:val="558"/>
        </w:trPr>
        <w:tc>
          <w:tcPr>
            <w:tcW w:w="1843" w:type="dxa"/>
            <w:tcBorders>
              <w:top w:val="single" w:sz="4" w:space="0" w:color="auto"/>
            </w:tcBorders>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R0700/C0060</w:t>
            </w:r>
          </w:p>
        </w:tc>
        <w:tc>
          <w:tcPr>
            <w:tcW w:w="2835" w:type="dxa"/>
            <w:tcBorders>
              <w:top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Excess of assets over liabilities</w:t>
            </w:r>
          </w:p>
        </w:tc>
        <w:tc>
          <w:tcPr>
            <w:tcW w:w="4529" w:type="dxa"/>
            <w:tcBorders>
              <w:top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excess of assets over liabilities as reported in the Solvency 2 balance sheet.</w:t>
            </w:r>
          </w:p>
        </w:tc>
      </w:tr>
      <w:tr w:rsidR="000A55AA" w:rsidRPr="00DF07B0" w:rsidTr="000B7DAA">
        <w:trPr>
          <w:gridAfter w:val="1"/>
          <w:wAfter w:w="7" w:type="dxa"/>
          <w:trHeight w:val="629"/>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R0710/C0060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Own shares (held directly and indirectly)</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own shares held by the undertaking, both directly and indirectly.</w:t>
            </w:r>
          </w:p>
        </w:tc>
      </w:tr>
      <w:tr w:rsidR="000A55AA" w:rsidRPr="00DF07B0" w:rsidTr="000B7DAA">
        <w:trPr>
          <w:gridAfter w:val="1"/>
          <w:wAfter w:w="7" w:type="dxa"/>
          <w:trHeight w:val="706"/>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R0720/C0060</w:t>
            </w:r>
          </w:p>
        </w:tc>
        <w:tc>
          <w:tcPr>
            <w:tcW w:w="283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Foreseeable dividends, distributions and charges</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These are the dividends, distributions and charges foreseeable by the undertaking.</w:t>
            </w:r>
          </w:p>
        </w:tc>
      </w:tr>
      <w:tr w:rsidR="000A55AA" w:rsidRPr="00DF07B0" w:rsidTr="000B7DAA">
        <w:trPr>
          <w:gridAfter w:val="1"/>
          <w:wAfter w:w="7" w:type="dxa"/>
          <w:trHeight w:val="1407"/>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R0730/C0060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basic own fund items </w:t>
            </w:r>
          </w:p>
        </w:tc>
        <w:tc>
          <w:tcPr>
            <w:tcW w:w="452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These are the basic own fund items included in points (a)(</w:t>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 xml:space="preserve">) to (v) of Article 69, Article 72(a) and Article 76(a), as well as those basic own fund items approved by the supervisory authority in accordance with Article 79 of the Delegated Regulation (EU) 2015/35. </w:t>
            </w:r>
          </w:p>
        </w:tc>
      </w:tr>
      <w:tr w:rsidR="000A55AA" w:rsidRPr="00DF07B0" w:rsidTr="000B7DAA">
        <w:trPr>
          <w:gridAfter w:val="1"/>
          <w:wAfter w:w="7" w:type="dxa"/>
          <w:trHeight w:val="1288"/>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R0740/C0060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Adjustment for restricted own fund items in respect of matching adjustment portfolios and ring fenced funds</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total amount of the adjustment to the reconciliation reserve due to the existence of restricted own fund items in respect of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funds and matching portfolios.</w:t>
            </w:r>
          </w:p>
        </w:tc>
      </w:tr>
      <w:tr w:rsidR="000A55AA" w:rsidRPr="00DF07B0" w:rsidTr="000B7DAA">
        <w:trPr>
          <w:gridAfter w:val="1"/>
          <w:wAfter w:w="7" w:type="dxa"/>
          <w:trHeight w:val="735"/>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R0760/C0060</w:t>
            </w:r>
          </w:p>
        </w:tc>
        <w:tc>
          <w:tcPr>
            <w:tcW w:w="2835" w:type="dxa"/>
            <w:hideMark/>
          </w:tcPr>
          <w:p w:rsidR="000A55AA" w:rsidRPr="00DF07B0" w:rsidRDefault="000A55AA">
            <w:pPr>
              <w:spacing w:after="0"/>
              <w:rPr>
                <w:rFonts w:ascii="Times New Roman" w:hAnsi="Times New Roman" w:cs="Times New Roman"/>
                <w:sz w:val="20"/>
                <w:szCs w:val="20"/>
              </w:rPr>
            </w:pPr>
            <w:r w:rsidRPr="00DF07B0">
              <w:rPr>
                <w:rFonts w:ascii="Times New Roman" w:hAnsi="Times New Roman" w:cs="Times New Roman"/>
                <w:sz w:val="20"/>
                <w:szCs w:val="20"/>
              </w:rPr>
              <w:t xml:space="preserve">Reconciliation 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w:t>
            </w:r>
          </w:p>
        </w:tc>
        <w:tc>
          <w:tcPr>
            <w:tcW w:w="4529" w:type="dxa"/>
            <w:hideMark/>
          </w:tcPr>
          <w:p w:rsidR="000A55AA" w:rsidRPr="00DF07B0" w:rsidRDefault="000A55AA" w:rsidP="00DB7C64">
            <w:pPr>
              <w:rPr>
                <w:rFonts w:ascii="Times New Roman" w:hAnsi="Times New Roman" w:cs="Times New Roman"/>
                <w:sz w:val="20"/>
                <w:szCs w:val="20"/>
              </w:rPr>
            </w:pPr>
            <w:r w:rsidRPr="00DF07B0">
              <w:rPr>
                <w:rFonts w:ascii="Times New Roman" w:hAnsi="Times New Roman" w:cs="Times New Roman"/>
                <w:sz w:val="20"/>
                <w:szCs w:val="20"/>
              </w:rPr>
              <w:t xml:space="preserve">This the reconciliation reserve of the undertaking, before deduction for participations in other financial sector as foreseen in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68 of Delegated Regulation (EU) 2015/35.</w:t>
            </w:r>
          </w:p>
        </w:tc>
      </w:tr>
      <w:tr w:rsidR="000A55AA" w:rsidRPr="00DF07B0" w:rsidTr="000B7DAA">
        <w:trPr>
          <w:gridAfter w:val="1"/>
          <w:wAfter w:w="7" w:type="dxa"/>
          <w:trHeight w:val="1359"/>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R0770/C0060</w:t>
            </w:r>
          </w:p>
        </w:tc>
        <w:tc>
          <w:tcPr>
            <w:tcW w:w="2835"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Expected profits included in future premiums (EPIFP)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business</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reconciliation reserve includes an amount of the excess of assets over liabilities that corresponds to the expected profit in future premiums (</w:t>
            </w:r>
            <w:r w:rsidR="009666D0" w:rsidRPr="00DF07B0">
              <w:rPr>
                <w:rFonts w:ascii="Times New Roman" w:hAnsi="Times New Roman" w:cs="Times New Roman"/>
                <w:sz w:val="20"/>
                <w:szCs w:val="20"/>
              </w:rPr>
              <w:t>"</w:t>
            </w:r>
            <w:r w:rsidRPr="00DF07B0">
              <w:rPr>
                <w:rFonts w:ascii="Times New Roman" w:hAnsi="Times New Roman" w:cs="Times New Roman"/>
                <w:sz w:val="20"/>
                <w:szCs w:val="20"/>
              </w:rPr>
              <w:t>EPIFP</w:t>
            </w:r>
            <w:r w:rsidR="009666D0" w:rsidRPr="00DF07B0">
              <w:rPr>
                <w:rFonts w:ascii="Times New Roman" w:hAnsi="Times New Roman" w:cs="Times New Roman"/>
                <w:sz w:val="20"/>
                <w:szCs w:val="20"/>
              </w:rPr>
              <w:t>"</w:t>
            </w:r>
            <w:r w:rsidRPr="00DF07B0">
              <w:rPr>
                <w:rFonts w:ascii="Times New Roman" w:hAnsi="Times New Roman" w:cs="Times New Roman"/>
                <w:sz w:val="20"/>
                <w:szCs w:val="20"/>
              </w:rPr>
              <w:t xml:space="preserve">). This cell represents that amount for the life business of the undertaking. </w:t>
            </w:r>
          </w:p>
        </w:tc>
      </w:tr>
      <w:tr w:rsidR="000A55AA" w:rsidRPr="00DF07B0" w:rsidTr="000B7DAA">
        <w:trPr>
          <w:gridAfter w:val="1"/>
          <w:wAfter w:w="7" w:type="dxa"/>
          <w:trHeight w:val="1381"/>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R0780/C0060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Expected profits included in future premiums (EPIFP)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business</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reconciliation reserve includes an amount of the excess of assets over liabilities that corresponds to the expected profit in future premiums (EPIFP). This cell represents that amount for the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business of the undertaking. </w:t>
            </w:r>
          </w:p>
        </w:tc>
      </w:tr>
      <w:tr w:rsidR="000A55AA" w:rsidRPr="00DF07B0" w:rsidTr="000B7DAA">
        <w:trPr>
          <w:gridAfter w:val="1"/>
          <w:wAfter w:w="7" w:type="dxa"/>
          <w:trHeight w:val="753"/>
        </w:trPr>
        <w:tc>
          <w:tcPr>
            <w:tcW w:w="1843"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R0790/C0060</w:t>
            </w:r>
          </w:p>
        </w:tc>
        <w:tc>
          <w:tcPr>
            <w:tcW w:w="283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Expected profits included in future premiums (EPIFP)</w:t>
            </w:r>
          </w:p>
        </w:tc>
        <w:tc>
          <w:tcPr>
            <w:tcW w:w="4529"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calculated as expected profits included in future premiums. </w:t>
            </w:r>
          </w:p>
        </w:tc>
      </w:tr>
    </w:tbl>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b/>
          <w:sz w:val="20"/>
          <w:szCs w:val="20"/>
        </w:rPr>
      </w:pPr>
      <w:r w:rsidRPr="00DF07B0">
        <w:rPr>
          <w:rFonts w:ascii="Times New Roman" w:hAnsi="Times New Roman" w:cs="Times New Roman"/>
          <w:b/>
          <w:bCs/>
          <w:sz w:val="20"/>
          <w:szCs w:val="20"/>
        </w:rPr>
        <w:t xml:space="preserve">S.23.02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w:t>
      </w:r>
      <w:r w:rsidRPr="00DF07B0">
        <w:rPr>
          <w:rFonts w:ascii="Times New Roman" w:hAnsi="Times New Roman" w:cs="Times New Roman"/>
          <w:b/>
          <w:sz w:val="20"/>
          <w:szCs w:val="20"/>
        </w:rPr>
        <w:t>Detailed information by tiers on own funds</w:t>
      </w:r>
    </w:p>
    <w:p w:rsidR="000A55AA" w:rsidRPr="00DF07B0" w:rsidRDefault="000A55AA" w:rsidP="00950116">
      <w:pPr>
        <w:rPr>
          <w:rFonts w:ascii="Times New Roman" w:hAnsi="Times New Roman" w:cs="Times New Roman"/>
          <w:b/>
          <w:sz w:val="20"/>
          <w:szCs w:val="20"/>
        </w:rPr>
      </w:pPr>
      <w:r w:rsidRPr="00DF07B0">
        <w:rPr>
          <w:rFonts w:ascii="Times New Roman" w:hAnsi="Times New Roman" w:cs="Times New Roman"/>
          <w:b/>
          <w:sz w:val="20"/>
          <w:szCs w:val="20"/>
        </w:rPr>
        <w:t xml:space="preserve">General comments: </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for individual entities.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8"/>
        <w:gridCol w:w="3026"/>
        <w:gridCol w:w="4598"/>
      </w:tblGrid>
      <w:tr w:rsidR="000A55AA" w:rsidRPr="00DF07B0" w:rsidTr="00950116">
        <w:trPr>
          <w:trHeight w:val="447"/>
        </w:trPr>
        <w:tc>
          <w:tcPr>
            <w:tcW w:w="1618" w:type="dxa"/>
            <w:noWrap/>
          </w:tcPr>
          <w:p w:rsidR="000A55AA" w:rsidRPr="00DF07B0" w:rsidRDefault="000A55AA" w:rsidP="00950116">
            <w:pPr>
              <w:spacing w:after="0"/>
              <w:jc w:val="center"/>
              <w:rPr>
                <w:rFonts w:ascii="Times New Roman" w:hAnsi="Times New Roman" w:cs="Times New Roman"/>
                <w:b/>
                <w:bCs/>
                <w:sz w:val="20"/>
                <w:szCs w:val="20"/>
              </w:rPr>
            </w:pPr>
          </w:p>
        </w:tc>
        <w:tc>
          <w:tcPr>
            <w:tcW w:w="3026" w:type="dxa"/>
          </w:tcPr>
          <w:p w:rsidR="000A55AA" w:rsidRPr="00DF07B0" w:rsidRDefault="000A55AA" w:rsidP="00950116">
            <w:pPr>
              <w:spacing w:after="0"/>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4598" w:type="dxa"/>
          </w:tcPr>
          <w:p w:rsidR="000A55AA" w:rsidRPr="00DF07B0" w:rsidRDefault="000A55AA" w:rsidP="00950116">
            <w:pPr>
              <w:spacing w:after="0"/>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R0010/C0010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Paid in –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paid in ordinary share capital, including own shares. </w:t>
            </w:r>
            <w:r w:rsidRPr="00DF07B0">
              <w:rPr>
                <w:rFonts w:ascii="Times New Roman" w:hAnsi="Times New Roman" w:cs="Times New Roman"/>
                <w:sz w:val="20"/>
                <w:szCs w:val="20"/>
              </w:rPr>
              <w:br/>
              <w:t xml:space="preserve">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R0010/C0020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Paid in – tier 1</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paid in ordinary share capital that meets the criteria for Tier 1, including own shares.</w:t>
            </w:r>
          </w:p>
          <w:p w:rsidR="000A55AA" w:rsidRPr="00DF07B0" w:rsidRDefault="000A55AA" w:rsidP="00950116">
            <w:pPr>
              <w:spacing w:after="0"/>
              <w:rPr>
                <w:rFonts w:ascii="Times New Roman" w:hAnsi="Times New Roman" w:cs="Times New Roman"/>
                <w:sz w:val="20"/>
                <w:szCs w:val="20"/>
              </w:rPr>
            </w:pPr>
            <w:r w:rsidRPr="00DF07B0" w:rsidDel="000414AF">
              <w:rPr>
                <w:rFonts w:ascii="Times New Roman" w:hAnsi="Times New Roman" w:cs="Times New Roman"/>
                <w:sz w:val="20"/>
                <w:szCs w:val="20"/>
              </w:rPr>
              <w:t xml:space="preserve">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R0020/C0010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Called up but not yet paid in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ordinary shares that have been called up but not yet paid in, including own shares.  </w:t>
            </w:r>
          </w:p>
        </w:tc>
      </w:tr>
      <w:tr w:rsidR="000A55AA" w:rsidRPr="00DF07B0" w:rsidTr="00950116">
        <w:trPr>
          <w:trHeight w:val="96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R0020/C0040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Called up but not yet paid in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amount of ordinary shares that have been called up but not yet paid in that meet the criteria for Tier 2, including own shares. </w:t>
            </w:r>
            <w:r w:rsidRPr="00DF07B0" w:rsidDel="000414AF">
              <w:rPr>
                <w:rFonts w:ascii="Times New Roman" w:hAnsi="Times New Roman" w:cs="Times New Roman"/>
                <w:sz w:val="20"/>
                <w:szCs w:val="20"/>
              </w:rPr>
              <w:t xml:space="preserve">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R0030/C0010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Own shares held –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own shares held by the undertaking.  </w:t>
            </w:r>
          </w:p>
        </w:tc>
      </w:tr>
      <w:tr w:rsidR="000A55AA" w:rsidRPr="00DF07B0" w:rsidTr="00950116">
        <w:trPr>
          <w:trHeight w:val="93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R0030/C0020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Own shares held – tier 1</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own shares held by the undertaking, that meet the criteria for Tier 1. </w:t>
            </w:r>
            <w:r w:rsidRPr="00DF07B0" w:rsidDel="000414AF">
              <w:rPr>
                <w:rFonts w:ascii="Times New Roman" w:hAnsi="Times New Roman" w:cs="Times New Roman"/>
                <w:sz w:val="20"/>
                <w:szCs w:val="20"/>
              </w:rPr>
              <w:t xml:space="preserve">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R0100/C0010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ordinary share capital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ordinary share capital. Note that own shares held will be included in either paid in or called up but not yet paid in.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R0100/C0020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ordinary share capital – tier 1</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ordinary share capital that meets the criteria for Tier 1. Note that own shares held will be included in either paid in or called up but not yet paid in.  </w:t>
            </w:r>
          </w:p>
        </w:tc>
      </w:tr>
      <w:tr w:rsidR="000A55AA" w:rsidRPr="00DF07B0" w:rsidTr="00950116">
        <w:trPr>
          <w:trHeight w:val="349"/>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R0100/C0040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ordinary share capital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ordinary share capital that meets the criteria for Tier 2. </w:t>
            </w:r>
            <w:r w:rsidRPr="00DF07B0">
              <w:rPr>
                <w:rFonts w:ascii="Times New Roman" w:hAnsi="Times New Roman" w:cs="Times New Roman"/>
                <w:sz w:val="20"/>
                <w:szCs w:val="20"/>
              </w:rPr>
              <w:br/>
            </w:r>
          </w:p>
        </w:tc>
      </w:tr>
      <w:tr w:rsidR="000A55AA" w:rsidRPr="00DF07B0" w:rsidTr="00950116">
        <w:trPr>
          <w:trHeight w:val="949"/>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R0110/C0010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Initial funds, members' contributions or the equivalent basic own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 items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undertaking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Paid in – total</w:t>
            </w:r>
          </w:p>
        </w:tc>
        <w:tc>
          <w:tcPr>
            <w:tcW w:w="4598" w:type="dxa"/>
            <w:hideMark/>
          </w:tcPr>
          <w:p w:rsidR="000A55AA" w:rsidRPr="00DF07B0" w:rsidRDefault="000A55AA" w:rsidP="00A63304">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paid in initial funds, members' contributions or the equivalent basic own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 item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undertaking. </w:t>
            </w:r>
            <w:r w:rsidRPr="00DF07B0">
              <w:rPr>
                <w:rFonts w:ascii="Times New Roman" w:hAnsi="Times New Roman" w:cs="Times New Roman"/>
                <w:sz w:val="20"/>
                <w:szCs w:val="20"/>
              </w:rPr>
              <w:br/>
            </w:r>
          </w:p>
        </w:tc>
      </w:tr>
      <w:tr w:rsidR="000A55AA" w:rsidRPr="00DF07B0" w:rsidTr="00950116">
        <w:trPr>
          <w:trHeight w:val="949"/>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R0110/C0020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Initial funds, members' contributions or the equivalent basic own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 items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undertaking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Pain in – tier 1</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initial funds, members' contributions or the equivalent basic own fund item for mutual and mutual type undertaking that meet the criteria for Tier 1.</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  </w:t>
            </w:r>
          </w:p>
        </w:tc>
      </w:tr>
      <w:tr w:rsidR="000A55AA" w:rsidRPr="00DF07B0" w:rsidTr="00950116">
        <w:trPr>
          <w:trHeight w:val="102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R0120/C0010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Initial funds, members' contributions or the equivalent basic own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 items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undertaking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Called up but not yet paid in – total</w:t>
            </w:r>
          </w:p>
        </w:tc>
        <w:tc>
          <w:tcPr>
            <w:tcW w:w="4598" w:type="dxa"/>
            <w:hideMark/>
          </w:tcPr>
          <w:p w:rsidR="000A55AA" w:rsidRPr="00DF07B0" w:rsidRDefault="000A55AA" w:rsidP="00A63304">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called up but not yet paid in initial funds, members' contributions or the equivalent basic own fund item for mutual and mutual type undertaking</w:t>
            </w:r>
            <w:r w:rsidRPr="00DF07B0">
              <w:rPr>
                <w:rFonts w:ascii="Times New Roman" w:hAnsi="Times New Roman" w:cs="Times New Roman"/>
                <w:sz w:val="20"/>
                <w:szCs w:val="20"/>
              </w:rPr>
              <w:br/>
            </w:r>
          </w:p>
        </w:tc>
      </w:tr>
      <w:tr w:rsidR="000A55AA" w:rsidRPr="00DF07B0" w:rsidTr="00950116">
        <w:trPr>
          <w:trHeight w:val="102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R0120/C0040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Initial funds, members' contributions or the equivalent basic own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 items for mutual and mutual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type undertaking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Called up but not yet paid in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initial funds, members' contributions or the equivalent basic own  fund item for mutual and mutual  type undertaking that meet the criteria for Tier 2.</w:t>
            </w:r>
          </w:p>
          <w:p w:rsidR="000A55AA" w:rsidRPr="00DF07B0" w:rsidRDefault="000A55AA" w:rsidP="00950116">
            <w:pPr>
              <w:spacing w:after="0"/>
              <w:rPr>
                <w:rFonts w:ascii="Times New Roman" w:hAnsi="Times New Roman" w:cs="Times New Roman"/>
                <w:sz w:val="20"/>
                <w:szCs w:val="20"/>
              </w:rPr>
            </w:pPr>
            <w:r w:rsidRPr="00DF07B0" w:rsidDel="000414AF">
              <w:rPr>
                <w:rFonts w:ascii="Times New Roman" w:hAnsi="Times New Roman" w:cs="Times New Roman"/>
                <w:sz w:val="20"/>
                <w:szCs w:val="20"/>
              </w:rPr>
              <w:t xml:space="preserve">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R0200/C0010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initial funds, members’ contributions or the equivalent basic own fund item for mutual and mutual type undertaking</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initial funds, members’ contributions or the equivalent basic own fund item for mutual and mutual type undertaking </w:t>
            </w:r>
            <w:r w:rsidRPr="00DF07B0">
              <w:rPr>
                <w:rFonts w:ascii="Times New Roman" w:hAnsi="Times New Roman" w:cs="Times New Roman"/>
                <w:sz w:val="20"/>
                <w:szCs w:val="20"/>
              </w:rPr>
              <w:br/>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R0200/C0020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initial funds, members’ contributions or the equivalent basic own fund item for mutual and mutual type undertaking – tier 1</w:t>
            </w:r>
          </w:p>
        </w:tc>
        <w:tc>
          <w:tcPr>
            <w:tcW w:w="4598" w:type="dxa"/>
            <w:hideMark/>
          </w:tcPr>
          <w:p w:rsidR="000A55AA" w:rsidRPr="00DF07B0" w:rsidRDefault="000A55AA" w:rsidP="00F4543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the initial funds, members’ contributions or the equivalent basic own fund item for mutual and mutual type undertaking that meet the criteria for Tier 1.</w:t>
            </w:r>
            <w:r w:rsidRPr="00DF07B0">
              <w:rPr>
                <w:rFonts w:ascii="Times New Roman" w:hAnsi="Times New Roman" w:cs="Times New Roman"/>
                <w:sz w:val="20"/>
                <w:szCs w:val="20"/>
              </w:rPr>
              <w:br/>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R0200/C0040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initial funds, members’ contributions or the equivalent basic own fund item for mutual and mutual type undertaking – tier 2</w:t>
            </w:r>
          </w:p>
        </w:tc>
        <w:tc>
          <w:tcPr>
            <w:tcW w:w="4598" w:type="dxa"/>
            <w:hideMark/>
          </w:tcPr>
          <w:p w:rsidR="000A55AA" w:rsidRPr="00DF07B0" w:rsidRDefault="000A55AA" w:rsidP="00F4543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the initial funds, members’ contributions or the equivalent basic own fund item for mutual and mutual type undertaking that meet the criteria for Tier 2.</w:t>
            </w:r>
            <w:r w:rsidRPr="00DF07B0">
              <w:rPr>
                <w:rFonts w:ascii="Times New Roman" w:hAnsi="Times New Roman" w:cs="Times New Roman"/>
                <w:sz w:val="20"/>
                <w:szCs w:val="20"/>
              </w:rPr>
              <w:br/>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R0210/C0010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Dated subordinated – total</w:t>
            </w:r>
          </w:p>
        </w:tc>
        <w:tc>
          <w:tcPr>
            <w:tcW w:w="4598" w:type="dxa"/>
            <w:hideMark/>
          </w:tcPr>
          <w:p w:rsidR="000A55AA" w:rsidRPr="00DF07B0" w:rsidRDefault="000A55AA" w:rsidP="000F1290">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dated </w:t>
            </w:r>
            <w:r w:rsidR="000F1290" w:rsidRPr="00DF07B0">
              <w:rPr>
                <w:rFonts w:ascii="Times New Roman" w:hAnsi="Times New Roman" w:cs="Times New Roman"/>
                <w:sz w:val="20"/>
                <w:szCs w:val="20"/>
              </w:rPr>
              <w:t>s</w:t>
            </w:r>
            <w:r w:rsidR="008A74F5" w:rsidRPr="00DF07B0">
              <w:rPr>
                <w:rFonts w:ascii="Times New Roman" w:hAnsi="Times New Roman" w:cs="Times New Roman"/>
                <w:sz w:val="20"/>
                <w:szCs w:val="20"/>
              </w:rPr>
              <w:t>ubordinated mutual member accounts</w:t>
            </w:r>
            <w:r w:rsidRPr="00DF07B0">
              <w:rPr>
                <w:rFonts w:ascii="Times New Roman" w:hAnsi="Times New Roman" w:cs="Times New Roman"/>
                <w:sz w:val="20"/>
                <w:szCs w:val="20"/>
              </w:rPr>
              <w:t xml:space="preserve"> </w:t>
            </w:r>
            <w:r w:rsidRPr="00DF07B0">
              <w:rPr>
                <w:rFonts w:ascii="Times New Roman" w:hAnsi="Times New Roman" w:cs="Times New Roman"/>
                <w:sz w:val="20"/>
                <w:szCs w:val="20"/>
              </w:rPr>
              <w:br/>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R0210/C0020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Dated subordinated – tier 1</w:t>
            </w:r>
          </w:p>
        </w:tc>
        <w:tc>
          <w:tcPr>
            <w:tcW w:w="4598" w:type="dxa"/>
            <w:hideMark/>
          </w:tcPr>
          <w:p w:rsidR="000A55AA" w:rsidRPr="00DF07B0" w:rsidRDefault="000A55AA" w:rsidP="000F1290">
            <w:pPr>
              <w:spacing w:after="0"/>
              <w:rPr>
                <w:rFonts w:ascii="Times New Roman" w:hAnsi="Times New Roman" w:cs="Times New Roman"/>
                <w:sz w:val="20"/>
                <w:szCs w:val="20"/>
              </w:rPr>
            </w:pPr>
            <w:r w:rsidRPr="00DF07B0">
              <w:rPr>
                <w:rFonts w:ascii="Times New Roman" w:hAnsi="Times New Roman" w:cs="Times New Roman"/>
                <w:sz w:val="20"/>
                <w:szCs w:val="20"/>
              </w:rPr>
              <w:t>This is the total amount of date</w:t>
            </w:r>
            <w:r w:rsidR="00E947B4" w:rsidRPr="00DF07B0">
              <w:rPr>
                <w:rFonts w:ascii="Times New Roman" w:hAnsi="Times New Roman" w:cs="Times New Roman"/>
                <w:sz w:val="20"/>
                <w:szCs w:val="20"/>
              </w:rPr>
              <w:t>d</w:t>
            </w:r>
            <w:r w:rsidRPr="00DF07B0">
              <w:rPr>
                <w:rFonts w:ascii="Times New Roman" w:hAnsi="Times New Roman" w:cs="Times New Roman"/>
                <w:sz w:val="20"/>
                <w:szCs w:val="20"/>
              </w:rPr>
              <w:t xml:space="preserve"> </w:t>
            </w:r>
            <w:r w:rsidR="000F1290" w:rsidRPr="00DF07B0">
              <w:rPr>
                <w:rFonts w:ascii="Times New Roman" w:hAnsi="Times New Roman" w:cs="Times New Roman"/>
                <w:sz w:val="20"/>
                <w:szCs w:val="20"/>
              </w:rPr>
              <w:t>s</w:t>
            </w:r>
            <w:r w:rsidR="008A74F5" w:rsidRPr="00DF07B0">
              <w:rPr>
                <w:rFonts w:ascii="Times New Roman" w:hAnsi="Times New Roman" w:cs="Times New Roman"/>
                <w:sz w:val="20"/>
                <w:szCs w:val="20"/>
              </w:rPr>
              <w:t>ubordinated mutual member accounts</w:t>
            </w:r>
            <w:r w:rsidRPr="00DF07B0">
              <w:rPr>
                <w:rFonts w:ascii="Times New Roman" w:hAnsi="Times New Roman" w:cs="Times New Roman"/>
                <w:sz w:val="20"/>
                <w:szCs w:val="20"/>
              </w:rPr>
              <w:t xml:space="preserve"> that meet the criteria for Tier 1. </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R0210/C0030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Dated subordinated – tier 1 of which counted under </w:t>
            </w:r>
            <w:proofErr w:type="spellStart"/>
            <w:r w:rsidR="000A55AA"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0F1290">
            <w:pPr>
              <w:spacing w:after="0"/>
              <w:rPr>
                <w:rFonts w:ascii="Times New Roman" w:hAnsi="Times New Roman" w:cs="Times New Roman"/>
                <w:sz w:val="20"/>
                <w:szCs w:val="20"/>
              </w:rPr>
            </w:pPr>
            <w:r w:rsidRPr="00DF07B0">
              <w:rPr>
                <w:rFonts w:ascii="Times New Roman" w:hAnsi="Times New Roman" w:cs="Times New Roman"/>
                <w:sz w:val="20"/>
                <w:szCs w:val="20"/>
              </w:rPr>
              <w:t>This is the total amount of date</w:t>
            </w:r>
            <w:r w:rsidR="00E947B4" w:rsidRPr="00DF07B0">
              <w:rPr>
                <w:rFonts w:ascii="Times New Roman" w:hAnsi="Times New Roman" w:cs="Times New Roman"/>
                <w:sz w:val="20"/>
                <w:szCs w:val="20"/>
              </w:rPr>
              <w:t>d</w:t>
            </w:r>
            <w:r w:rsidRPr="00DF07B0">
              <w:rPr>
                <w:rFonts w:ascii="Times New Roman" w:hAnsi="Times New Roman" w:cs="Times New Roman"/>
                <w:sz w:val="20"/>
                <w:szCs w:val="20"/>
              </w:rPr>
              <w:t xml:space="preserve"> </w:t>
            </w:r>
            <w:r w:rsidR="000F1290" w:rsidRPr="00DF07B0">
              <w:rPr>
                <w:rFonts w:ascii="Times New Roman" w:hAnsi="Times New Roman" w:cs="Times New Roman"/>
                <w:sz w:val="20"/>
                <w:szCs w:val="20"/>
              </w:rPr>
              <w:t>s</w:t>
            </w:r>
            <w:r w:rsidR="008A74F5" w:rsidRPr="00DF07B0">
              <w:rPr>
                <w:rFonts w:ascii="Times New Roman" w:hAnsi="Times New Roman" w:cs="Times New Roman"/>
                <w:sz w:val="20"/>
                <w:szCs w:val="20"/>
              </w:rPr>
              <w:t>ubordinated mutual member accounts</w:t>
            </w:r>
            <w:r w:rsidRPr="00DF07B0">
              <w:rPr>
                <w:rFonts w:ascii="Times New Roman" w:hAnsi="Times New Roman" w:cs="Times New Roman"/>
                <w:sz w:val="20"/>
                <w:szCs w:val="20"/>
              </w:rPr>
              <w:t xml:space="preserve"> that meet the criteria for Tier 1 that are counted under the transitional provisions. </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R0210/C0040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Dated subordinated  – tier 2</w:t>
            </w:r>
          </w:p>
        </w:tc>
        <w:tc>
          <w:tcPr>
            <w:tcW w:w="4598" w:type="dxa"/>
            <w:hideMark/>
          </w:tcPr>
          <w:p w:rsidR="000A55AA" w:rsidRPr="00DF07B0" w:rsidRDefault="000A55AA" w:rsidP="000F1290">
            <w:pPr>
              <w:spacing w:after="0"/>
              <w:rPr>
                <w:rFonts w:ascii="Times New Roman" w:hAnsi="Times New Roman" w:cs="Times New Roman"/>
                <w:sz w:val="20"/>
                <w:szCs w:val="20"/>
              </w:rPr>
            </w:pPr>
            <w:r w:rsidRPr="00DF07B0">
              <w:rPr>
                <w:rFonts w:ascii="Times New Roman" w:hAnsi="Times New Roman" w:cs="Times New Roman"/>
                <w:sz w:val="20"/>
                <w:szCs w:val="20"/>
              </w:rPr>
              <w:t>This is the total amount of date</w:t>
            </w:r>
            <w:r w:rsidR="00E947B4" w:rsidRPr="00DF07B0">
              <w:rPr>
                <w:rFonts w:ascii="Times New Roman" w:hAnsi="Times New Roman" w:cs="Times New Roman"/>
                <w:sz w:val="20"/>
                <w:szCs w:val="20"/>
              </w:rPr>
              <w:t>d</w:t>
            </w:r>
            <w:r w:rsidRPr="00DF07B0">
              <w:rPr>
                <w:rFonts w:ascii="Times New Roman" w:hAnsi="Times New Roman" w:cs="Times New Roman"/>
                <w:sz w:val="20"/>
                <w:szCs w:val="20"/>
              </w:rPr>
              <w:t xml:space="preserve"> </w:t>
            </w:r>
            <w:r w:rsidR="000F1290" w:rsidRPr="00DF07B0">
              <w:rPr>
                <w:rFonts w:ascii="Times New Roman" w:hAnsi="Times New Roman" w:cs="Times New Roman"/>
                <w:sz w:val="20"/>
                <w:szCs w:val="20"/>
              </w:rPr>
              <w:t>s</w:t>
            </w:r>
            <w:r w:rsidR="008A74F5" w:rsidRPr="00DF07B0">
              <w:rPr>
                <w:rFonts w:ascii="Times New Roman" w:hAnsi="Times New Roman" w:cs="Times New Roman"/>
                <w:sz w:val="20"/>
                <w:szCs w:val="20"/>
              </w:rPr>
              <w:t>ubordinated mutual member accounts</w:t>
            </w:r>
            <w:r w:rsidRPr="00DF07B0">
              <w:rPr>
                <w:rFonts w:ascii="Times New Roman" w:hAnsi="Times New Roman" w:cs="Times New Roman"/>
                <w:sz w:val="20"/>
                <w:szCs w:val="20"/>
              </w:rPr>
              <w:t xml:space="preserve"> that meet the criteria for Tier 2.</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R0210/C0050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Dated subordinated  – tier 2 of which counted under </w:t>
            </w:r>
            <w:proofErr w:type="spellStart"/>
            <w:r w:rsidR="000A55AA"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amount of date</w:t>
            </w:r>
            <w:r w:rsidR="00E947B4" w:rsidRPr="00DF07B0">
              <w:rPr>
                <w:rFonts w:ascii="Times New Roman" w:hAnsi="Times New Roman" w:cs="Times New Roman"/>
                <w:sz w:val="20"/>
                <w:szCs w:val="20"/>
              </w:rPr>
              <w:t>d</w:t>
            </w:r>
            <w:r w:rsidRPr="00DF07B0">
              <w:rPr>
                <w:rFonts w:ascii="Times New Roman" w:hAnsi="Times New Roman" w:cs="Times New Roman"/>
                <w:sz w:val="20"/>
                <w:szCs w:val="20"/>
              </w:rPr>
              <w:t xml:space="preserv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that meet the criteria for Tier 2 that are counted under the transitional provisions.</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R0210/C0060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Dated subordinated  – tier 3</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amount of date</w:t>
            </w:r>
            <w:r w:rsidR="00E947B4" w:rsidRPr="00DF07B0">
              <w:rPr>
                <w:rFonts w:ascii="Times New Roman" w:hAnsi="Times New Roman" w:cs="Times New Roman"/>
                <w:sz w:val="20"/>
                <w:szCs w:val="20"/>
              </w:rPr>
              <w:t>d</w:t>
            </w:r>
            <w:r w:rsidRPr="00DF07B0">
              <w:rPr>
                <w:rFonts w:ascii="Times New Roman" w:hAnsi="Times New Roman" w:cs="Times New Roman"/>
                <w:sz w:val="20"/>
                <w:szCs w:val="20"/>
              </w:rPr>
              <w:t xml:space="preserv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w:t>
            </w:r>
            <w:proofErr w:type="gramStart"/>
            <w:r w:rsidRPr="00DF07B0">
              <w:rPr>
                <w:rFonts w:ascii="Times New Roman" w:hAnsi="Times New Roman" w:cs="Times New Roman"/>
                <w:sz w:val="20"/>
                <w:szCs w:val="20"/>
              </w:rPr>
              <w:t>accounts  that</w:t>
            </w:r>
            <w:proofErr w:type="gramEnd"/>
            <w:r w:rsidRPr="00DF07B0">
              <w:rPr>
                <w:rFonts w:ascii="Times New Roman" w:hAnsi="Times New Roman" w:cs="Times New Roman"/>
                <w:sz w:val="20"/>
                <w:szCs w:val="20"/>
              </w:rPr>
              <w:t xml:space="preserve"> meet the criteria for Tier 3. </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R0220/C0010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a call option –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a call option.</w:t>
            </w:r>
            <w:r w:rsidRPr="00DF07B0">
              <w:rPr>
                <w:rFonts w:ascii="Times New Roman" w:hAnsi="Times New Roman" w:cs="Times New Roman"/>
                <w:sz w:val="20"/>
                <w:szCs w:val="20"/>
              </w:rPr>
              <w:br/>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R0220/C0020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a call option – tier 1 </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a call option that meet the criteria for Tier 1.</w:t>
            </w:r>
          </w:p>
        </w:tc>
      </w:tr>
      <w:tr w:rsidR="000A55AA" w:rsidRPr="00DF07B0" w:rsidTr="00950116">
        <w:trPr>
          <w:trHeight w:val="990"/>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R0220/C0030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a call option – tier 1 of which counted under </w:t>
            </w:r>
            <w:proofErr w:type="spellStart"/>
            <w:r w:rsidR="000A55AA"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a call option that meet the criteria for Tier 1 that are counted under the transitional provisions. </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R0220/C0040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a call option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a call option that meet the criteria for Tier 2.</w:t>
            </w:r>
          </w:p>
        </w:tc>
      </w:tr>
      <w:tr w:rsidR="000A55AA" w:rsidRPr="00DF07B0" w:rsidTr="00950116">
        <w:trPr>
          <w:trHeight w:val="106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R0220/C0050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a call option – tier 2 of which counted under </w:t>
            </w:r>
            <w:proofErr w:type="spellStart"/>
            <w:r w:rsidR="000A55AA"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a call option that meet the criteria for Tier 2 that are counted under the transitional provisions.</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R0220/C0060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a call option – tier 3</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a call option that meet the criteria for Tier 3.</w:t>
            </w:r>
          </w:p>
        </w:tc>
      </w:tr>
      <w:tr w:rsidR="000A55AA" w:rsidRPr="00DF07B0" w:rsidTr="00950116">
        <w:trPr>
          <w:trHeight w:val="1020"/>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R0230/C0010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no contractual opportunity to redeem –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no contractual opportunity to redeem.</w:t>
            </w:r>
            <w:r w:rsidRPr="00DF07B0">
              <w:rPr>
                <w:rFonts w:ascii="Times New Roman" w:hAnsi="Times New Roman" w:cs="Times New Roman"/>
                <w:sz w:val="20"/>
                <w:szCs w:val="20"/>
              </w:rPr>
              <w:br/>
            </w:r>
          </w:p>
        </w:tc>
      </w:tr>
      <w:tr w:rsidR="000A55AA" w:rsidRPr="00DF07B0" w:rsidTr="00950116">
        <w:trPr>
          <w:trHeight w:val="106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R0230/C0020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no contractual opportunity to redeem – tier 1</w:t>
            </w:r>
          </w:p>
        </w:tc>
        <w:tc>
          <w:tcPr>
            <w:tcW w:w="4598" w:type="dxa"/>
            <w:hideMark/>
          </w:tcPr>
          <w:p w:rsidR="000A55AA" w:rsidRPr="00DF07B0" w:rsidRDefault="000A55AA" w:rsidP="008B5B64">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601B1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no contractual opportunity to redeem that meet the criteria for Tier 1.</w:t>
            </w:r>
          </w:p>
        </w:tc>
      </w:tr>
      <w:tr w:rsidR="000A55AA" w:rsidRPr="00DF07B0" w:rsidTr="00950116">
        <w:trPr>
          <w:trHeight w:val="949"/>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R0230/C0030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no contractual opportunity to redeem – tier 1 of which counted under </w:t>
            </w:r>
            <w:proofErr w:type="spellStart"/>
            <w:r w:rsidR="000A55AA"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no contractual opportunity to redeem that meet the criteria for Tier 1 that are counted under the transitional provisions.</w:t>
            </w:r>
          </w:p>
        </w:tc>
      </w:tr>
      <w:tr w:rsidR="000A55AA" w:rsidRPr="00DF07B0" w:rsidTr="00950116">
        <w:trPr>
          <w:trHeight w:val="949"/>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R0230/C0040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no contractual opportunity to redeem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no contractual opportunity to redeem that meet the criteria for Tier 2.</w:t>
            </w:r>
          </w:p>
        </w:tc>
      </w:tr>
      <w:tr w:rsidR="000A55AA" w:rsidRPr="00DF07B0" w:rsidTr="00950116">
        <w:trPr>
          <w:trHeight w:val="127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R0230/C0050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no contractual opportunity to redeem – tier 2 of which counted under </w:t>
            </w:r>
            <w:proofErr w:type="spellStart"/>
            <w:r w:rsidR="000A55AA"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no contractual opportunity to redeem that meet the criteria for Tier 2 that are counted under the transitional provisions.</w:t>
            </w:r>
          </w:p>
        </w:tc>
      </w:tr>
      <w:tr w:rsidR="000A55AA" w:rsidRPr="00DF07B0" w:rsidTr="00950116">
        <w:trPr>
          <w:trHeight w:val="106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R0230/C0060</w:t>
            </w:r>
          </w:p>
        </w:tc>
        <w:tc>
          <w:tcPr>
            <w:tcW w:w="3026" w:type="dxa"/>
            <w:hideMark/>
          </w:tcPr>
          <w:p w:rsidR="000A55AA" w:rsidRPr="00DF07B0" w:rsidRDefault="008A74F5" w:rsidP="00950116">
            <w:pPr>
              <w:spacing w:after="0"/>
              <w:rPr>
                <w:rFonts w:ascii="Times New Roman" w:hAnsi="Times New Roman" w:cs="Times New Roman"/>
                <w:sz w:val="20"/>
                <w:szCs w:val="20"/>
              </w:rPr>
            </w:pPr>
            <w:r w:rsidRPr="00DF07B0">
              <w:rPr>
                <w:rFonts w:ascii="Times New Roman" w:hAnsi="Times New Roman" w:cs="Times New Roman"/>
                <w:sz w:val="20"/>
                <w:szCs w:val="20"/>
              </w:rPr>
              <w:t>Subordinated mutual member accounts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Undated subordinated with no contractual opportunity to redeem – tier 3</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with no contractual opportunity to redeem that meet the criteria for Tier 3.</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R0300/C0010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w:t>
            </w:r>
            <w:r w:rsidR="008A74F5" w:rsidRPr="00DF07B0">
              <w:rPr>
                <w:rFonts w:ascii="Times New Roman" w:hAnsi="Times New Roman" w:cs="Times New Roman"/>
                <w:sz w:val="20"/>
                <w:szCs w:val="20"/>
              </w:rPr>
              <w:t>Subordinated mutual member accounts</w:t>
            </w:r>
            <w:r w:rsidRPr="00DF07B0">
              <w:rPr>
                <w:rFonts w:ascii="Times New Roman" w:hAnsi="Times New Roman" w:cs="Times New Roman"/>
                <w:sz w:val="20"/>
                <w:szCs w:val="20"/>
              </w:rPr>
              <w:t xml:space="preserve">  </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sz w:val="20"/>
                <w:szCs w:val="20"/>
              </w:rPr>
              <w:br/>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R0300/C0020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w:t>
            </w:r>
            <w:r w:rsidR="008A74F5" w:rsidRPr="00DF07B0">
              <w:rPr>
                <w:rFonts w:ascii="Times New Roman" w:hAnsi="Times New Roman" w:cs="Times New Roman"/>
                <w:sz w:val="20"/>
                <w:szCs w:val="20"/>
              </w:rPr>
              <w:t>Subordinated mutual member accounts</w:t>
            </w:r>
            <w:r w:rsidRPr="00DF07B0">
              <w:rPr>
                <w:rFonts w:ascii="Times New Roman" w:hAnsi="Times New Roman" w:cs="Times New Roman"/>
                <w:sz w:val="20"/>
                <w:szCs w:val="20"/>
              </w:rPr>
              <w:t xml:space="preserve">  – tier 1</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that meet the criteria for Tier 1. </w:t>
            </w:r>
          </w:p>
        </w:tc>
      </w:tr>
      <w:tr w:rsidR="000A55AA" w:rsidRPr="00DF07B0" w:rsidTr="00950116">
        <w:trPr>
          <w:trHeight w:val="949"/>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R0300/C0030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w:t>
            </w:r>
            <w:r w:rsidR="008A74F5" w:rsidRPr="00DF07B0">
              <w:rPr>
                <w:rFonts w:ascii="Times New Roman" w:hAnsi="Times New Roman" w:cs="Times New Roman"/>
                <w:sz w:val="20"/>
                <w:szCs w:val="20"/>
              </w:rPr>
              <w:t>Subordinated mutual member accounts</w:t>
            </w:r>
            <w:r w:rsidRPr="00DF07B0">
              <w:rPr>
                <w:rFonts w:ascii="Times New Roman" w:hAnsi="Times New Roman" w:cs="Times New Roman"/>
                <w:sz w:val="20"/>
                <w:szCs w:val="20"/>
              </w:rPr>
              <w:t xml:space="preserve">  – tier 1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that meet the criteria for Tier 1 that are counted under the transitional provisions.</w:t>
            </w:r>
            <w:r w:rsidRPr="00DF07B0">
              <w:rPr>
                <w:rFonts w:ascii="Times New Roman" w:hAnsi="Times New Roman" w:cs="Times New Roman"/>
                <w:sz w:val="20"/>
                <w:szCs w:val="20"/>
              </w:rPr>
              <w:br/>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R0300/C0040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w:t>
            </w:r>
            <w:r w:rsidR="008A74F5" w:rsidRPr="00DF07B0">
              <w:rPr>
                <w:rFonts w:ascii="Times New Roman" w:hAnsi="Times New Roman" w:cs="Times New Roman"/>
                <w:sz w:val="20"/>
                <w:szCs w:val="20"/>
              </w:rPr>
              <w:t>Subordinated mutual member accounts</w:t>
            </w:r>
            <w:r w:rsidRPr="00DF07B0">
              <w:rPr>
                <w:rFonts w:ascii="Times New Roman" w:hAnsi="Times New Roman" w:cs="Times New Roman"/>
                <w:sz w:val="20"/>
                <w:szCs w:val="20"/>
              </w:rPr>
              <w:t xml:space="preserve">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that meet the criteria for Tier 2.</w:t>
            </w:r>
            <w:r w:rsidRPr="00DF07B0">
              <w:rPr>
                <w:rFonts w:ascii="Times New Roman" w:hAnsi="Times New Roman" w:cs="Times New Roman"/>
                <w:sz w:val="20"/>
                <w:szCs w:val="20"/>
              </w:rPr>
              <w:br/>
            </w:r>
          </w:p>
        </w:tc>
      </w:tr>
      <w:tr w:rsidR="000A55AA" w:rsidRPr="00DF07B0" w:rsidTr="00950116">
        <w:trPr>
          <w:trHeight w:val="88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R0300/C0050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w:t>
            </w:r>
            <w:r w:rsidR="008A74F5" w:rsidRPr="00DF07B0">
              <w:rPr>
                <w:rFonts w:ascii="Times New Roman" w:hAnsi="Times New Roman" w:cs="Times New Roman"/>
                <w:sz w:val="20"/>
                <w:szCs w:val="20"/>
              </w:rPr>
              <w:t>Subordinated mutual member accounts</w:t>
            </w:r>
            <w:r w:rsidRPr="00DF07B0">
              <w:rPr>
                <w:rFonts w:ascii="Times New Roman" w:hAnsi="Times New Roman" w:cs="Times New Roman"/>
                <w:sz w:val="20"/>
                <w:szCs w:val="20"/>
              </w:rPr>
              <w:t xml:space="preserve">  – tier 2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that meet the criteria for Tier 2 that are counted under the transitional provisions.</w:t>
            </w:r>
            <w:r w:rsidRPr="00DF07B0">
              <w:rPr>
                <w:rFonts w:ascii="Times New Roman" w:hAnsi="Times New Roman" w:cs="Times New Roman"/>
                <w:sz w:val="20"/>
                <w:szCs w:val="20"/>
              </w:rPr>
              <w:br/>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R0300/C0060</w:t>
            </w:r>
          </w:p>
        </w:tc>
        <w:tc>
          <w:tcPr>
            <w:tcW w:w="3026"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w:t>
            </w:r>
            <w:r w:rsidR="008A74F5" w:rsidRPr="00DF07B0">
              <w:rPr>
                <w:rFonts w:ascii="Times New Roman" w:hAnsi="Times New Roman" w:cs="Times New Roman"/>
                <w:sz w:val="20"/>
                <w:szCs w:val="20"/>
              </w:rPr>
              <w:t>Subordinated mutual member accounts</w:t>
            </w:r>
            <w:r w:rsidRPr="00DF07B0">
              <w:rPr>
                <w:rFonts w:ascii="Times New Roman" w:hAnsi="Times New Roman" w:cs="Times New Roman"/>
                <w:sz w:val="20"/>
                <w:szCs w:val="20"/>
              </w:rPr>
              <w:t xml:space="preserve">  – tier 3 </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that meet the criteria for Tier 3. </w:t>
            </w:r>
            <w:r w:rsidRPr="00DF07B0">
              <w:rPr>
                <w:rFonts w:ascii="Times New Roman" w:hAnsi="Times New Roman" w:cs="Times New Roman"/>
                <w:sz w:val="20"/>
                <w:szCs w:val="20"/>
              </w:rPr>
              <w:br/>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R0310/C0010</w:t>
            </w:r>
          </w:p>
        </w:tc>
        <w:tc>
          <w:tcPr>
            <w:tcW w:w="3026"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Dated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dated preference shares.</w:t>
            </w:r>
            <w:r w:rsidRPr="00DF07B0">
              <w:rPr>
                <w:rFonts w:ascii="Times New Roman" w:hAnsi="Times New Roman" w:cs="Times New Roman"/>
                <w:sz w:val="20"/>
                <w:szCs w:val="20"/>
              </w:rPr>
              <w:br/>
            </w:r>
          </w:p>
        </w:tc>
      </w:tr>
      <w:tr w:rsidR="000A55AA" w:rsidRPr="00DF07B0" w:rsidTr="00950116">
        <w:trPr>
          <w:trHeight w:val="39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R0310/C0020</w:t>
            </w:r>
          </w:p>
        </w:tc>
        <w:tc>
          <w:tcPr>
            <w:tcW w:w="3026"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Dated preference shares – tier 1</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dated preference shares that meet the criteria for Tier 1. </w:t>
            </w:r>
          </w:p>
        </w:tc>
      </w:tr>
      <w:tr w:rsidR="000A55AA" w:rsidRPr="00DF07B0" w:rsidTr="00950116">
        <w:trPr>
          <w:trHeight w:val="82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R0310/C0030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Dated preference shares – tier 1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dated preference shares that meet the criteria for Tier 1 that are counted under the transitional provisions.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R0310/C0040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Dated preference shares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dated preference shares that meet the criteria for Tier 2.</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R0310/C0050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Dated preference shares – tier 2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dated preference shares that meet the criteria for Tier 2 that are counted under the transitional provisions.</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R0310/C0060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Dated preference shares – tier 3</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dated preference shares that meet the criteria for Tier 3.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R0320/C0010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preference shares with a call option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undated preference shares with a call option.</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R0320/C0020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preference shares with a call option – tier 1 </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preference shares with a call option that meet the criteria for Tier 1. </w:t>
            </w:r>
          </w:p>
        </w:tc>
      </w:tr>
      <w:tr w:rsidR="000A55AA" w:rsidRPr="00DF07B0" w:rsidTr="00950116">
        <w:trPr>
          <w:trHeight w:val="102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R0320/C0030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preference shares with a call option – tier 1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preference shares with a call option that meet the criteria for Tier 1 that are counted under the transitional provisions.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R0320/C0040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preference shares with a call option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undated preference shares with a call option that meet the criteria for Tier 2.</w:t>
            </w:r>
          </w:p>
        </w:tc>
      </w:tr>
      <w:tr w:rsidR="000A55AA" w:rsidRPr="00DF07B0" w:rsidTr="00950116">
        <w:trPr>
          <w:trHeight w:val="93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R0320/C0050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preference shares with a call option – tier 2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preference shares with a call option that meet the criteria for Tier 2 that are counted under the transitional provisions.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R0320/C0060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preference shares with a call option – tier 3</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preference shares with a call option that meet the criteria for Tier 3. </w:t>
            </w:r>
          </w:p>
        </w:tc>
      </w:tr>
      <w:tr w:rsidR="000A55AA" w:rsidRPr="00DF07B0" w:rsidTr="00950116">
        <w:trPr>
          <w:trHeight w:val="949"/>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R0330/C0010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preference shares with no contractual opportunity to redeem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undated preference shares with no contractual opportunity to redeem. </w:t>
            </w:r>
          </w:p>
          <w:p w:rsidR="000A55AA" w:rsidRPr="00DF07B0" w:rsidRDefault="000A55AA" w:rsidP="00950116">
            <w:pPr>
              <w:spacing w:after="0"/>
              <w:rPr>
                <w:rFonts w:ascii="Times New Roman" w:hAnsi="Times New Roman" w:cs="Times New Roman"/>
                <w:sz w:val="20"/>
                <w:szCs w:val="20"/>
              </w:rPr>
            </w:pPr>
          </w:p>
        </w:tc>
      </w:tr>
      <w:tr w:rsidR="000A55AA" w:rsidRPr="00DF07B0" w:rsidTr="00950116">
        <w:trPr>
          <w:trHeight w:val="949"/>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R0330/C0020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preference shares with no contractual opportunity to redeem – tier 1</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preference shares with no contractual opportunity to redeem that meet the criteria for Tier 1. </w:t>
            </w:r>
          </w:p>
        </w:tc>
      </w:tr>
      <w:tr w:rsidR="000A55AA" w:rsidRPr="00DF07B0" w:rsidTr="00950116">
        <w:trPr>
          <w:trHeight w:val="949"/>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R0330/C0030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preference shares with no contractual opportunity to redeem – tier 1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preference shares with no contractual opportunity to redeem that meet the criteria for Tier 1 that are counted under the transitional provisions.  </w:t>
            </w:r>
          </w:p>
        </w:tc>
      </w:tr>
      <w:tr w:rsidR="000A55AA" w:rsidRPr="00DF07B0" w:rsidTr="00950116">
        <w:trPr>
          <w:trHeight w:val="949"/>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R0330/C0040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preference shares with no contractual opportunity to redeem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undated preference shares with no contractual opportunity to redeem that meet the criteria for Tier 2.</w:t>
            </w:r>
          </w:p>
        </w:tc>
      </w:tr>
      <w:tr w:rsidR="000A55AA" w:rsidRPr="00DF07B0" w:rsidTr="00950116">
        <w:trPr>
          <w:trHeight w:val="126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R0330/C0050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preference shares with no contractual opportunity to redeem – tier 2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preference shares with no contractual opportunity to redeem that meet the criteria for Tier 2 that are counted under the transitional provisions. </w:t>
            </w:r>
          </w:p>
        </w:tc>
      </w:tr>
      <w:tr w:rsidR="000A55AA" w:rsidRPr="00DF07B0" w:rsidTr="00950116">
        <w:trPr>
          <w:trHeight w:val="949"/>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R0330/C0060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preference shares with no contractual opportunity to redeem – tier 3</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undated preference shares with no contractual opportunity to redeem that meet the criteria for Tier 3.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R0400/C0010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preference shares </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preference shares.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R0400/C0020</w:t>
            </w:r>
          </w:p>
        </w:tc>
        <w:tc>
          <w:tcPr>
            <w:tcW w:w="3026"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preference shares – tier 1 </w:t>
            </w:r>
          </w:p>
        </w:tc>
        <w:tc>
          <w:tcPr>
            <w:tcW w:w="459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preference shares that meet the criteria for Tier 1. </w:t>
            </w:r>
          </w:p>
        </w:tc>
      </w:tr>
      <w:tr w:rsidR="000A55AA" w:rsidRPr="00DF07B0" w:rsidTr="00950116">
        <w:trPr>
          <w:trHeight w:val="1020"/>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R0400/C0030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preference shares – tier 1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preference shares that meet the criteria for Tier 1 that are counted under the transitional provisions. </w:t>
            </w:r>
            <w:r w:rsidRPr="00DF07B0">
              <w:rPr>
                <w:rFonts w:ascii="Times New Roman" w:hAnsi="Times New Roman" w:cs="Times New Roman"/>
                <w:sz w:val="20"/>
                <w:szCs w:val="20"/>
              </w:rPr>
              <w:br/>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R0400/C0040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preference shares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preference shares that meet the criteria for Tier 2.  </w:t>
            </w:r>
          </w:p>
        </w:tc>
      </w:tr>
      <w:tr w:rsidR="000A55AA" w:rsidRPr="00DF07B0" w:rsidTr="00950116">
        <w:trPr>
          <w:trHeight w:val="106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R0400/C0050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preference shares – tier 2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preference shares that meet the criteria for Tier 2 that are counted under the transitional provisions. </w:t>
            </w:r>
            <w:r w:rsidRPr="00DF07B0">
              <w:rPr>
                <w:rFonts w:ascii="Times New Roman" w:hAnsi="Times New Roman" w:cs="Times New Roman"/>
                <w:sz w:val="20"/>
                <w:szCs w:val="20"/>
              </w:rPr>
              <w:br/>
              <w:t xml:space="preserve"> </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R0400/C0060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preference shares – tier 3</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preference shares that meet the criteria for Tier 3.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R0410/C0010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Dated 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dated subordinated liabilities.</w:t>
            </w:r>
          </w:p>
          <w:p w:rsidR="000A55AA" w:rsidRPr="00DF07B0" w:rsidRDefault="000A55AA" w:rsidP="00950116">
            <w:pPr>
              <w:spacing w:after="0"/>
              <w:rPr>
                <w:rFonts w:ascii="Times New Roman" w:hAnsi="Times New Roman" w:cs="Times New Roman"/>
                <w:sz w:val="20"/>
                <w:szCs w:val="20"/>
              </w:rPr>
            </w:pP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R0410/C0020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Dated subordinated liabilities– tier 1</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amount of dated subordinated liabilities that meet the criteria for Tier 1.</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R0410/C0030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Dated subordinated liabilities – tier 1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amount of dated subordinated liabilities that meet the criteria for Tier 1 that are counted under the transitional provisions.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R0410/C0040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Dated subordinated liabilities–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amount of dated subordinated liabilities that meet the criteria for Tier 2.</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R0410/C0050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Dated subordinated liabilities– tier 2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amount of dated subordinated liabilities that meet the criteria for Tier 2 that are counted under the transitional provisions.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R0410/C0060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Dated subordinated liabilities– tier 3</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amount of dated subordinated liabilities that meet the criteria for Tier 3.</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R0420/C0010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subordinated liabilities with a contractual opportunity to redeem</w:t>
            </w:r>
            <w:r w:rsidRPr="00DF07B0" w:rsidDel="002161F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undated subordinated liabilities that have a contractual opportunity to redeem.</w:t>
            </w:r>
            <w:r w:rsidRPr="00DF07B0">
              <w:rPr>
                <w:rFonts w:ascii="Times New Roman" w:hAnsi="Times New Roman" w:cs="Times New Roman"/>
                <w:sz w:val="20"/>
                <w:szCs w:val="20"/>
              </w:rPr>
              <w:br/>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R0420/C0020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subordinated liabilities with a contractual opportunity to redeem</w:t>
            </w:r>
            <w:r w:rsidRPr="00DF07B0" w:rsidDel="002161F0">
              <w:rPr>
                <w:rFonts w:ascii="Times New Roman" w:hAnsi="Times New Roman" w:cs="Times New Roman"/>
                <w:sz w:val="20"/>
                <w:szCs w:val="20"/>
              </w:rPr>
              <w:t xml:space="preserve"> </w:t>
            </w:r>
            <w:r w:rsidRPr="00DF07B0">
              <w:rPr>
                <w:rFonts w:ascii="Times New Roman" w:hAnsi="Times New Roman" w:cs="Times New Roman"/>
                <w:sz w:val="20"/>
                <w:szCs w:val="20"/>
              </w:rPr>
              <w:t xml:space="preserve">– tier 1 </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amount of undated subordinated liabilities with contractual opportunity to redeem that meet the criteria for Tier 1.</w:t>
            </w:r>
          </w:p>
        </w:tc>
      </w:tr>
      <w:tr w:rsidR="000A55AA" w:rsidRPr="00DF07B0" w:rsidTr="00950116">
        <w:trPr>
          <w:trHeight w:val="10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R0420/C0030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subordinated liabilities with a contractual opportunity to redeem – tier 1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amount of undated subordinated liabilities with a contractual opportunity to redeem that meet the criteria for Tier 1 that are counted under the transitional provisions.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R0420/C0040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subordinated liabilities with a contractual opportunity to redeem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amount of undated subordinated liabilities with a contractual opportunity to redeem that meet the criteria for Tier 2.</w:t>
            </w:r>
          </w:p>
        </w:tc>
      </w:tr>
      <w:tr w:rsidR="000A55AA" w:rsidRPr="00DF07B0" w:rsidTr="00950116">
        <w:trPr>
          <w:trHeight w:val="99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R0420/C0050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subordinated liabilities with a contractual opportunity to redeem – tier 2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amount of undated subordinated liabilities with contractual opportunity to redeem that meet the criteria for Tier 2 that are counted under the transitional provisions.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R0420/C0060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subordinated liabilities with a contractual opportunity to redeem – tier 3</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amount of undated subordinated liabilities with contractual opportunity to redeem</w:t>
            </w:r>
            <w:r w:rsidRPr="00DF07B0" w:rsidDel="002161F0">
              <w:rPr>
                <w:rFonts w:ascii="Times New Roman" w:hAnsi="Times New Roman" w:cs="Times New Roman"/>
                <w:sz w:val="20"/>
                <w:szCs w:val="20"/>
              </w:rPr>
              <w:t xml:space="preserve"> </w:t>
            </w:r>
            <w:r w:rsidRPr="00DF07B0">
              <w:rPr>
                <w:rFonts w:ascii="Times New Roman" w:hAnsi="Times New Roman" w:cs="Times New Roman"/>
                <w:sz w:val="20"/>
                <w:szCs w:val="20"/>
              </w:rPr>
              <w:t>that meet the criteria for Tier 3.</w:t>
            </w:r>
          </w:p>
        </w:tc>
      </w:tr>
      <w:tr w:rsidR="000A55AA" w:rsidRPr="00DF07B0" w:rsidTr="00950116">
        <w:trPr>
          <w:trHeight w:val="108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R0430/C0010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subordinated liabilities with no contractual opportunity to redeem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undated subordinated liabilities with no contractual opportunity to redeem.</w:t>
            </w:r>
            <w:r w:rsidRPr="00DF07B0">
              <w:rPr>
                <w:rFonts w:ascii="Times New Roman" w:hAnsi="Times New Roman" w:cs="Times New Roman"/>
                <w:sz w:val="20"/>
                <w:szCs w:val="20"/>
              </w:rPr>
              <w:br/>
            </w:r>
          </w:p>
        </w:tc>
      </w:tr>
      <w:tr w:rsidR="000A55AA" w:rsidRPr="00DF07B0" w:rsidTr="00950116">
        <w:trPr>
          <w:trHeight w:val="100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R0430/C0020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subordinated liabilities with no contractual opportunity to redeem – tier 1</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amount of undated subordinated liabilities with no contractual opportunity to redeem that meet the criteria for Tier 1.</w:t>
            </w:r>
          </w:p>
        </w:tc>
      </w:tr>
      <w:tr w:rsidR="000A55AA" w:rsidRPr="00DF07B0" w:rsidTr="00950116">
        <w:trPr>
          <w:trHeight w:val="123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R0430/C0030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subordinated liabilities with no contractual opportunity to redeem – tier 1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amount of undated subordinated liabilities with no contractual opportunity to redeem that meet the criteria for Tier 1 that are counted under the transitional provisions.  </w:t>
            </w:r>
          </w:p>
        </w:tc>
      </w:tr>
      <w:tr w:rsidR="000A55AA" w:rsidRPr="00DF07B0" w:rsidTr="00950116">
        <w:trPr>
          <w:trHeight w:val="99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R0430/C0040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subordinated liabilities with no contractual opportunity to redeem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amount of undated subordinated liabilities with no contractual opportunity to redeem that meet the criteria for Tier 2.</w:t>
            </w:r>
          </w:p>
        </w:tc>
      </w:tr>
      <w:tr w:rsidR="000A55AA" w:rsidRPr="00DF07B0" w:rsidTr="00950116">
        <w:trPr>
          <w:trHeight w:val="1399"/>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R0430/C0050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Undated subordinated liabilities with no contractual opportunity to redeem – tier 2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amount of undated subordinated liabilities with no contractual opportunity to redeem that meet the criteria for Tier 2 that are counted under the transitional provisions.  </w:t>
            </w:r>
          </w:p>
        </w:tc>
      </w:tr>
      <w:tr w:rsidR="000A55AA" w:rsidRPr="00DF07B0" w:rsidTr="00950116">
        <w:trPr>
          <w:trHeight w:val="96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R0430/C0060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Undated subordinated liabilities with no contractual opportunity to redeem – tier 3</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amount of undated subordinated liabilities with no contractual opportunity to redeem that meet the criteria for Tier 3. </w:t>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R0500/C0010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subordinated liabilities – total</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subordinated liabilities.</w:t>
            </w:r>
            <w:r w:rsidRPr="00DF07B0">
              <w:rPr>
                <w:rFonts w:ascii="Times New Roman" w:hAnsi="Times New Roman" w:cs="Times New Roman"/>
                <w:sz w:val="20"/>
                <w:szCs w:val="20"/>
              </w:rPr>
              <w:br/>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R0500/C0020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subordinated liabilities – tier 1</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subordinated liabilities that meet the criteria for Tier 1.</w:t>
            </w:r>
          </w:p>
          <w:p w:rsidR="000A55AA" w:rsidRPr="00DF07B0" w:rsidRDefault="000A55AA" w:rsidP="00950116">
            <w:pPr>
              <w:spacing w:after="0"/>
              <w:rPr>
                <w:rFonts w:ascii="Times New Roman" w:hAnsi="Times New Roman" w:cs="Times New Roman"/>
                <w:sz w:val="20"/>
                <w:szCs w:val="20"/>
              </w:rPr>
            </w:pPr>
          </w:p>
        </w:tc>
      </w:tr>
      <w:tr w:rsidR="000A55AA" w:rsidRPr="00DF07B0" w:rsidTr="00950116">
        <w:trPr>
          <w:trHeight w:val="949"/>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R0500/C0030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subordinated liabilities – tier 1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total of subordinated liabilities that meet the criteria for Tier 1 that are counted under the transitional provisions.</w:t>
            </w:r>
            <w:r w:rsidRPr="00DF07B0">
              <w:rPr>
                <w:rFonts w:ascii="Times New Roman" w:hAnsi="Times New Roman" w:cs="Times New Roman"/>
                <w:sz w:val="20"/>
                <w:szCs w:val="20"/>
              </w:rPr>
              <w:br/>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R0500/C0040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subordinated liabilities – tier 2</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amount of subordinated liabilities that meet the criteria for Tier 2.</w:t>
            </w:r>
            <w:r w:rsidRPr="00DF07B0">
              <w:rPr>
                <w:rFonts w:ascii="Times New Roman" w:hAnsi="Times New Roman" w:cs="Times New Roman"/>
                <w:sz w:val="20"/>
                <w:szCs w:val="20"/>
              </w:rPr>
              <w:br/>
            </w:r>
          </w:p>
        </w:tc>
      </w:tr>
      <w:tr w:rsidR="000A55AA" w:rsidRPr="00DF07B0" w:rsidTr="00950116">
        <w:trPr>
          <w:trHeight w:val="1080"/>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R0500/C0050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Total subordinated liabilities – tier 2 of which counted under </w:t>
            </w:r>
            <w:proofErr w:type="spellStart"/>
            <w:r w:rsidRPr="00DF07B0">
              <w:rPr>
                <w:rFonts w:ascii="Times New Roman" w:hAnsi="Times New Roman" w:cs="Times New Roman"/>
                <w:sz w:val="20"/>
                <w:szCs w:val="20"/>
              </w:rPr>
              <w:t>transitionals</w:t>
            </w:r>
            <w:proofErr w:type="spellEnd"/>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amount of subordinated liabilities that meet the criteria for Tier 2 that are counted under the transitional provisions. </w:t>
            </w:r>
            <w:r w:rsidRPr="00DF07B0">
              <w:rPr>
                <w:rFonts w:ascii="Times New Roman" w:hAnsi="Times New Roman" w:cs="Times New Roman"/>
                <w:sz w:val="20"/>
                <w:szCs w:val="20"/>
              </w:rPr>
              <w:br/>
            </w:r>
          </w:p>
        </w:tc>
      </w:tr>
      <w:tr w:rsidR="000A55AA" w:rsidRPr="00DF07B0" w:rsidTr="00950116">
        <w:trPr>
          <w:trHeight w:val="735"/>
        </w:trPr>
        <w:tc>
          <w:tcPr>
            <w:tcW w:w="1618" w:type="dxa"/>
            <w:noWrap/>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R0500/C0060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subordinated liabilities – tier 3</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amount of subordinated liabilities that meet the criteria for Tier 3.</w:t>
            </w:r>
            <w:r w:rsidRPr="00DF07B0">
              <w:rPr>
                <w:rFonts w:ascii="Times New Roman" w:hAnsi="Times New Roman" w:cs="Times New Roman"/>
                <w:sz w:val="20"/>
                <w:szCs w:val="20"/>
              </w:rPr>
              <w:br/>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R0510/C0070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Ancillary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for which an amount was approved – tier 2 initial amounts approved</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the initial amount approved for ancillary own funds for which an amount was approved under Tier 2.</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R0510/C0080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Ancillary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for which an amount was approved – tier 2 current amounts </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current amount for ancillary own funds for which an amount was approved under Tier 2.</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R0510/C0090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Ancillary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for which an amount was approved – tier 3 initial amounts approved</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the initial amount approved for ancillary own funds for which an amount was approved under Tier 3.</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R0510/C0100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Ancillary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for which an amount was approved – tier 3 current amounts </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current amount for ancillary own funds for which an amount was approved under Tier 3.</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R0520/C0080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Ancillary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for which a method was approved – tier 2 current amounts </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current amount for ancillary own funds for which a method was approved under Tier 2.</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R0520/C0100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Ancillary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for which a method was approved – tier 3 current amounts</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current amount for ancillary own funds for which a method was approved under Tier 3.</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R0600/C0110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Excess of assets over liabilities – attribution of valuation differences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Difference in the valuation of assets</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difference in the valuation of assets.</w:t>
            </w:r>
          </w:p>
          <w:p w:rsidR="000A55AA" w:rsidRPr="00DF07B0" w:rsidRDefault="000A55AA" w:rsidP="00950116">
            <w:pPr>
              <w:spacing w:after="0"/>
              <w:rPr>
                <w:rFonts w:ascii="Times New Roman" w:hAnsi="Times New Roman" w:cs="Times New Roman"/>
                <w:sz w:val="20"/>
                <w:szCs w:val="20"/>
              </w:rPr>
            </w:pPr>
          </w:p>
        </w:tc>
      </w:tr>
      <w:tr w:rsidR="000A55AA" w:rsidRPr="00DF07B0" w:rsidTr="00950116">
        <w:trPr>
          <w:trHeight w:val="100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R0610/C0110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Excess of assets over liabilities – attribution of valuation differences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Difference in the valuation of technical provisions</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difference in the valuation of technical provisions.</w:t>
            </w:r>
          </w:p>
          <w:p w:rsidR="000A55AA" w:rsidRPr="00DF07B0" w:rsidRDefault="000A55AA" w:rsidP="00950116">
            <w:pPr>
              <w:spacing w:after="0"/>
              <w:rPr>
                <w:rFonts w:ascii="Times New Roman" w:hAnsi="Times New Roman" w:cs="Times New Roman"/>
                <w:sz w:val="20"/>
                <w:szCs w:val="20"/>
              </w:rPr>
            </w:pP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lastRenderedPageBreak/>
              <w:t>R0620/C0110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Excess of assets over liabilities – attribution of valuation differences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Difference in the valuation of other liabilities</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difference in the valuation of other liabilities.</w:t>
            </w:r>
          </w:p>
          <w:p w:rsidR="000A55AA" w:rsidRPr="00DF07B0" w:rsidRDefault="000A55AA" w:rsidP="00950116">
            <w:pPr>
              <w:spacing w:after="0"/>
              <w:rPr>
                <w:rFonts w:ascii="Times New Roman" w:hAnsi="Times New Roman" w:cs="Times New Roman"/>
                <w:sz w:val="20"/>
                <w:szCs w:val="20"/>
              </w:rPr>
            </w:pP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R0630/C0110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Total of reserves and retained earnings from financial statements</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total reserves and retained earnings taken from the financial statements. </w:t>
            </w: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R0640/C0110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Other, please explain why you need to use this line.</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amount of any other items not already identified. When reporting a value in R0640/C0110, the value in R0640/C0120 shall provide an explanation and details of such items.</w:t>
            </w:r>
          </w:p>
          <w:p w:rsidR="000A55AA" w:rsidRPr="00DF07B0" w:rsidRDefault="000A55AA" w:rsidP="00950116">
            <w:pPr>
              <w:spacing w:after="0"/>
              <w:rPr>
                <w:rFonts w:ascii="Times New Roman" w:hAnsi="Times New Roman" w:cs="Times New Roman"/>
                <w:sz w:val="20"/>
                <w:szCs w:val="20"/>
              </w:rPr>
            </w:pPr>
          </w:p>
        </w:tc>
      </w:tr>
      <w:tr w:rsidR="000A55AA" w:rsidRPr="00DF07B0" w:rsidTr="00950116">
        <w:trPr>
          <w:trHeight w:val="735"/>
        </w:trPr>
        <w:tc>
          <w:tcPr>
            <w:tcW w:w="1618" w:type="dxa"/>
          </w:tcPr>
          <w:p w:rsidR="000A55AA" w:rsidRPr="00DF07B0" w:rsidDel="00A52B96"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R0640/C0120</w:t>
            </w:r>
          </w:p>
        </w:tc>
        <w:tc>
          <w:tcPr>
            <w:tcW w:w="3026" w:type="dxa"/>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Other, please explain why you need to use this line</w:t>
            </w:r>
          </w:p>
        </w:tc>
        <w:tc>
          <w:tcPr>
            <w:tcW w:w="4598" w:type="dxa"/>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This is the explanation of other items reported in R0640/C0110.</w:t>
            </w:r>
          </w:p>
        </w:tc>
      </w:tr>
      <w:tr w:rsidR="000A55AA" w:rsidRPr="00DF07B0" w:rsidTr="00950116">
        <w:trPr>
          <w:trHeight w:val="1020"/>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R0650/C0110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Reserves from financial statements adjusted for Solvency II valuation differences</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total of reserves from the financial statements after adjustment for valuation differences. This item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include values from financial statement such as retained earnings, reserve capital, net profit, profits from previous years, revaluation capital (fund), </w:t>
            </w:r>
            <w:proofErr w:type="gramStart"/>
            <w:r w:rsidRPr="00DF07B0">
              <w:rPr>
                <w:rFonts w:ascii="Times New Roman" w:hAnsi="Times New Roman" w:cs="Times New Roman"/>
                <w:sz w:val="20"/>
                <w:szCs w:val="20"/>
              </w:rPr>
              <w:t>other</w:t>
            </w:r>
            <w:proofErr w:type="gramEnd"/>
            <w:r w:rsidRPr="00DF07B0">
              <w:rPr>
                <w:rFonts w:ascii="Times New Roman" w:hAnsi="Times New Roman" w:cs="Times New Roman"/>
                <w:sz w:val="20"/>
                <w:szCs w:val="20"/>
              </w:rPr>
              <w:t xml:space="preserve"> reserve capital.</w:t>
            </w:r>
          </w:p>
          <w:p w:rsidR="000A55AA" w:rsidRPr="00DF07B0" w:rsidRDefault="000A55AA" w:rsidP="00950116">
            <w:pPr>
              <w:spacing w:after="0"/>
              <w:rPr>
                <w:rFonts w:ascii="Times New Roman" w:hAnsi="Times New Roman" w:cs="Times New Roman"/>
                <w:sz w:val="20"/>
                <w:szCs w:val="20"/>
              </w:rPr>
            </w:pPr>
          </w:p>
        </w:tc>
      </w:tr>
      <w:tr w:rsidR="000A55AA" w:rsidRPr="00DF07B0" w:rsidTr="00950116">
        <w:trPr>
          <w:trHeight w:val="1020"/>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R0660/C0110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Excess of assets over liabilities attributable to basic own fund items (excluding the reconciliation reserve)</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excess of assets over liabilities attributable to basic own funds, excluding reconciliation reserve. </w:t>
            </w:r>
          </w:p>
          <w:p w:rsidR="000A55AA" w:rsidRPr="00DF07B0" w:rsidRDefault="000A55AA" w:rsidP="00950116">
            <w:pPr>
              <w:spacing w:after="0"/>
              <w:rPr>
                <w:rFonts w:ascii="Times New Roman" w:hAnsi="Times New Roman" w:cs="Times New Roman"/>
                <w:sz w:val="20"/>
                <w:szCs w:val="20"/>
              </w:rPr>
            </w:pPr>
          </w:p>
          <w:p w:rsidR="000A55AA" w:rsidRPr="00DF07B0" w:rsidRDefault="000A55AA" w:rsidP="00950116">
            <w:pPr>
              <w:spacing w:after="0"/>
              <w:rPr>
                <w:rFonts w:ascii="Times New Roman" w:hAnsi="Times New Roman" w:cs="Times New Roman"/>
                <w:sz w:val="20"/>
                <w:szCs w:val="20"/>
              </w:rPr>
            </w:pPr>
          </w:p>
        </w:tc>
      </w:tr>
      <w:tr w:rsidR="000A55AA" w:rsidRPr="00DF07B0" w:rsidTr="00950116">
        <w:trPr>
          <w:trHeight w:val="735"/>
        </w:trPr>
        <w:tc>
          <w:tcPr>
            <w:tcW w:w="161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R0700/C0110</w:t>
            </w:r>
          </w:p>
        </w:tc>
        <w:tc>
          <w:tcPr>
            <w:tcW w:w="3026"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Excess of assets over liabilities</w:t>
            </w:r>
          </w:p>
        </w:tc>
        <w:tc>
          <w:tcPr>
            <w:tcW w:w="4598" w:type="dxa"/>
            <w:hideMark/>
          </w:tcPr>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This is the amount of excess of assets over liabilities.  </w:t>
            </w:r>
          </w:p>
          <w:p w:rsidR="000A55AA" w:rsidRPr="00DF07B0" w:rsidRDefault="000A55AA" w:rsidP="00950116">
            <w:pPr>
              <w:spacing w:after="0"/>
              <w:rPr>
                <w:rFonts w:ascii="Times New Roman" w:hAnsi="Times New Roman" w:cs="Times New Roman"/>
                <w:sz w:val="20"/>
                <w:szCs w:val="20"/>
              </w:rPr>
            </w:pPr>
          </w:p>
        </w:tc>
      </w:tr>
    </w:tbl>
    <w:p w:rsidR="000A55AA" w:rsidRPr="00DF07B0" w:rsidRDefault="000A55AA">
      <w:pPr>
        <w:rPr>
          <w:rFonts w:ascii="Times New Roman" w:hAnsi="Times New Roman" w:cs="Times New Roman"/>
          <w:sz w:val="20"/>
          <w:szCs w:val="20"/>
        </w:rPr>
      </w:pPr>
    </w:p>
    <w:p w:rsidR="000A55AA" w:rsidRPr="00DF07B0" w:rsidRDefault="000A55AA" w:rsidP="00950116">
      <w:pPr>
        <w:spacing w:after="0" w:line="240" w:lineRule="auto"/>
        <w:rPr>
          <w:rFonts w:ascii="Times New Roman" w:hAnsi="Times New Roman" w:cs="Times New Roman"/>
          <w:b/>
          <w:sz w:val="20"/>
          <w:szCs w:val="20"/>
        </w:rPr>
      </w:pPr>
      <w:r w:rsidRPr="00DF07B0">
        <w:rPr>
          <w:rFonts w:ascii="Times New Roman" w:hAnsi="Times New Roman" w:cs="Times New Roman"/>
          <w:b/>
          <w:sz w:val="20"/>
          <w:szCs w:val="20"/>
        </w:rPr>
        <w:t xml:space="preserve">S.23.03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Annual movements on own funds </w:t>
      </w:r>
    </w:p>
    <w:p w:rsidR="000A55AA" w:rsidRPr="00DF07B0" w:rsidRDefault="000A55AA" w:rsidP="00950116">
      <w:pPr>
        <w:spacing w:after="0" w:line="240" w:lineRule="auto"/>
        <w:rPr>
          <w:rFonts w:ascii="Times New Roman" w:hAnsi="Times New Roman" w:cs="Times New Roman"/>
          <w:b/>
          <w:sz w:val="20"/>
          <w:szCs w:val="20"/>
        </w:rPr>
      </w:pPr>
    </w:p>
    <w:p w:rsidR="000A55AA" w:rsidRPr="00DF07B0" w:rsidRDefault="000A55AA" w:rsidP="00950116">
      <w:pPr>
        <w:spacing w:after="0" w:line="240" w:lineRule="auto"/>
        <w:rPr>
          <w:rFonts w:ascii="Times New Roman" w:hAnsi="Times New Roman" w:cs="Times New Roman"/>
          <w:b/>
          <w:sz w:val="20"/>
          <w:szCs w:val="20"/>
        </w:rPr>
      </w:pPr>
      <w:r w:rsidRPr="00DF07B0">
        <w:rPr>
          <w:rFonts w:ascii="Times New Roman" w:hAnsi="Times New Roman" w:cs="Times New Roman"/>
          <w:b/>
          <w:sz w:val="20"/>
          <w:szCs w:val="20"/>
        </w:rPr>
        <w:t xml:space="preserve">General comments: </w:t>
      </w:r>
    </w:p>
    <w:p w:rsidR="000A55AA" w:rsidRPr="00DF07B0" w:rsidRDefault="000A55AA" w:rsidP="00950116">
      <w:pPr>
        <w:spacing w:after="0" w:line="240" w:lineRule="auto"/>
        <w:rPr>
          <w:rFonts w:ascii="Times New Roman" w:hAnsi="Times New Roman" w:cs="Times New Roman"/>
          <w:sz w:val="20"/>
          <w:szCs w:val="20"/>
        </w:rPr>
      </w:pPr>
    </w:p>
    <w:p w:rsidR="000A55AA" w:rsidRPr="00DF07B0" w:rsidRDefault="000D2E4C" w:rsidP="00950116">
      <w:pPr>
        <w:rPr>
          <w:rFonts w:ascii="Times New Roman" w:hAnsi="Times New Roman"/>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for individual entities.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60"/>
        <w:gridCol w:w="3402"/>
        <w:gridCol w:w="4394"/>
      </w:tblGrid>
      <w:tr w:rsidR="000A55AA" w:rsidRPr="00DF07B0" w:rsidTr="00950116">
        <w:tc>
          <w:tcPr>
            <w:tcW w:w="1560" w:type="dxa"/>
            <w:tcBorders>
              <w:bottom w:val="single" w:sz="4" w:space="0" w:color="auto"/>
            </w:tcBorders>
          </w:tcPr>
          <w:p w:rsidR="000A55AA" w:rsidRPr="00DF07B0" w:rsidRDefault="000A55AA" w:rsidP="00950116">
            <w:pPr>
              <w:spacing w:after="0" w:line="240" w:lineRule="auto"/>
              <w:jc w:val="center"/>
              <w:rPr>
                <w:rFonts w:ascii="Times New Roman" w:hAnsi="Times New Roman" w:cs="Times New Roman"/>
                <w:b/>
                <w:sz w:val="20"/>
                <w:szCs w:val="20"/>
              </w:rPr>
            </w:pPr>
          </w:p>
        </w:tc>
        <w:tc>
          <w:tcPr>
            <w:tcW w:w="3402" w:type="dxa"/>
            <w:tcBorders>
              <w:bottom w:val="single" w:sz="4" w:space="0" w:color="auto"/>
            </w:tcBorders>
            <w:shd w:val="clear" w:color="auto" w:fill="auto"/>
          </w:tcPr>
          <w:p w:rsidR="000A55AA" w:rsidRPr="00DF07B0" w:rsidRDefault="000A55AA"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4394" w:type="dxa"/>
            <w:tcBorders>
              <w:bottom w:val="single" w:sz="4" w:space="0" w:color="auto"/>
            </w:tcBorders>
            <w:shd w:val="clear" w:color="auto" w:fill="auto"/>
            <w:vAlign w:val="center"/>
          </w:tcPr>
          <w:p w:rsidR="000A55AA" w:rsidRPr="00DF07B0" w:rsidRDefault="000A55AA"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p w:rsidR="000A55AA" w:rsidRPr="00DF07B0" w:rsidRDefault="000A55AA" w:rsidP="00950116">
            <w:pPr>
              <w:spacing w:after="0" w:line="240" w:lineRule="auto"/>
              <w:jc w:val="center"/>
              <w:rPr>
                <w:rFonts w:ascii="Times New Roman" w:hAnsi="Times New Roman" w:cs="Times New Roman"/>
                <w:b/>
                <w:sz w:val="20"/>
                <w:szCs w:val="20"/>
              </w:rPr>
            </w:pPr>
          </w:p>
        </w:tc>
      </w:tr>
      <w:tr w:rsidR="000A55AA" w:rsidRPr="00DF07B0" w:rsidTr="00950116">
        <w:tc>
          <w:tcPr>
            <w:tcW w:w="9356" w:type="dxa"/>
            <w:gridSpan w:val="3"/>
            <w:tcBorders>
              <w:top w:val="single" w:sz="4" w:space="0" w:color="auto"/>
              <w:left w:val="nil"/>
              <w:bottom w:val="single" w:sz="4" w:space="0" w:color="auto"/>
              <w:right w:val="nil"/>
            </w:tcBorders>
          </w:tcPr>
          <w:p w:rsidR="000A55AA" w:rsidRPr="00DF07B0" w:rsidRDefault="000A55AA" w:rsidP="00950116">
            <w:pPr>
              <w:spacing w:before="120" w:after="120" w:line="240" w:lineRule="auto"/>
              <w:rPr>
                <w:rFonts w:ascii="Times New Roman" w:hAnsi="Times New Roman" w:cs="Times New Roman"/>
                <w:sz w:val="20"/>
                <w:szCs w:val="20"/>
              </w:rPr>
            </w:pPr>
            <w:r w:rsidRPr="00DF07B0">
              <w:rPr>
                <w:rFonts w:ascii="Times New Roman" w:hAnsi="Times New Roman" w:cs="Times New Roman"/>
                <w:b/>
                <w:sz w:val="20"/>
                <w:szCs w:val="20"/>
              </w:rPr>
              <w:t xml:space="preserve">Ordinary share capital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movements in the reporting period</w:t>
            </w:r>
          </w:p>
        </w:tc>
      </w:tr>
      <w:tr w:rsidR="000A55AA" w:rsidRPr="00DF07B0" w:rsidTr="00950116">
        <w:tc>
          <w:tcPr>
            <w:tcW w:w="1560" w:type="dxa"/>
            <w:tcBorders>
              <w:top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R0010/C0010</w:t>
            </w:r>
          </w:p>
        </w:tc>
        <w:tc>
          <w:tcPr>
            <w:tcW w:w="3402" w:type="dxa"/>
            <w:tcBorders>
              <w:top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Paid in – balance brought forward</w:t>
            </w:r>
          </w:p>
        </w:tc>
        <w:tc>
          <w:tcPr>
            <w:tcW w:w="4394" w:type="dxa"/>
            <w:tcBorders>
              <w:top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paid in ordinary share capital brought forward from the previous reporting period. </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R0010/C0020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Paid in –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increase in paid in ordinary share capital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R0010/C0030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Paid in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paid in ordinary share capital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R0010/C0060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Paid in – balance carried forward </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balance of paid in ordinary share capital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R0020/C0010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Called up but not yet paid in – balance brought </w:t>
            </w:r>
            <w:r w:rsidRPr="00DF07B0">
              <w:rPr>
                <w:rFonts w:ascii="Times New Roman" w:hAnsi="Times New Roman" w:cs="Times New Roman"/>
                <w:sz w:val="20"/>
                <w:szCs w:val="20"/>
              </w:rPr>
              <w:lastRenderedPageBreak/>
              <w:t>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This is the balance of called up but not yet paid in ordinary share capital brought forward from the </w:t>
            </w:r>
            <w:r w:rsidRPr="00DF07B0">
              <w:rPr>
                <w:rFonts w:ascii="Times New Roman" w:hAnsi="Times New Roman" w:cs="Times New Roman"/>
                <w:sz w:val="20"/>
                <w:szCs w:val="20"/>
              </w:rPr>
              <w:lastRenderedPageBreak/>
              <w:t>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R0020/C0020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Called up but not yet paid in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increase in called up but not yet paid in ordinary share capital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R0020/C0030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Called up but not yet paid in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called up but not yet paid in ordinary share capital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R0020/C0060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Called up but not yet paid in – balance carried forward </w:t>
            </w:r>
          </w:p>
        </w:tc>
        <w:tc>
          <w:tcPr>
            <w:tcW w:w="4394"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balance of called up but not yet paid in ordinary share capital carried forward to the next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R0030/C0010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Own shares held – balance brought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own shares held</w:t>
            </w:r>
            <w:r w:rsidR="002B48D4" w:rsidRPr="00DF07B0">
              <w:rPr>
                <w:rFonts w:ascii="Times New Roman" w:hAnsi="Times New Roman" w:cs="Times New Roman"/>
                <w:sz w:val="20"/>
                <w:szCs w:val="20"/>
              </w:rPr>
              <w:t>,</w:t>
            </w:r>
            <w:r w:rsidRPr="00DF07B0">
              <w:rPr>
                <w:rFonts w:ascii="Times New Roman" w:hAnsi="Times New Roman" w:cs="Times New Roman"/>
                <w:sz w:val="20"/>
                <w:szCs w:val="20"/>
              </w:rPr>
              <w:t xml:space="preserve">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R0030/C0020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Own shares held –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increase in own shares held</w:t>
            </w:r>
            <w:r w:rsidR="002B48D4" w:rsidRPr="00DF07B0">
              <w:rPr>
                <w:rFonts w:ascii="Times New Roman" w:hAnsi="Times New Roman" w:cs="Times New Roman"/>
                <w:sz w:val="20"/>
                <w:szCs w:val="20"/>
              </w:rPr>
              <w:t>,</w:t>
            </w:r>
            <w:r w:rsidRPr="00DF07B0">
              <w:rPr>
                <w:rFonts w:ascii="Times New Roman" w:hAnsi="Times New Roman" w:cs="Times New Roman"/>
                <w:sz w:val="20"/>
                <w:szCs w:val="20"/>
              </w:rPr>
              <w:t xml:space="preserve"> brought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R0030/C0030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Own shares held –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own shares held</w:t>
            </w:r>
            <w:r w:rsidR="002B48D4" w:rsidRPr="00DF07B0">
              <w:rPr>
                <w:rFonts w:ascii="Times New Roman" w:hAnsi="Times New Roman" w:cs="Times New Roman"/>
                <w:sz w:val="20"/>
                <w:szCs w:val="20"/>
              </w:rPr>
              <w:t>,</w:t>
            </w:r>
            <w:r w:rsidRPr="00DF07B0">
              <w:rPr>
                <w:rFonts w:ascii="Times New Roman" w:hAnsi="Times New Roman" w:cs="Times New Roman"/>
                <w:sz w:val="20"/>
                <w:szCs w:val="20"/>
              </w:rPr>
              <w:t xml:space="preserve"> brought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R0030/C0060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Own shares held – balance </w:t>
            </w:r>
            <w:r w:rsidR="003D2920" w:rsidRPr="00DF07B0">
              <w:rPr>
                <w:rFonts w:ascii="Times New Roman" w:hAnsi="Times New Roman" w:cs="Times New Roman"/>
                <w:sz w:val="20"/>
                <w:szCs w:val="20"/>
              </w:rPr>
              <w:t>carried</w:t>
            </w:r>
            <w:r w:rsidRPr="00DF07B0">
              <w:rPr>
                <w:rFonts w:ascii="Times New Roman" w:hAnsi="Times New Roman" w:cs="Times New Roman"/>
                <w:sz w:val="20"/>
                <w:szCs w:val="20"/>
              </w:rPr>
              <w:t xml:space="preserve"> forward </w:t>
            </w:r>
          </w:p>
        </w:tc>
        <w:tc>
          <w:tcPr>
            <w:tcW w:w="4394" w:type="dxa"/>
            <w:shd w:val="clear" w:color="auto" w:fill="auto"/>
          </w:tcPr>
          <w:p w:rsidR="000A55AA" w:rsidRPr="00DF07B0" w:rsidRDefault="000A55AA" w:rsidP="003D2920">
            <w:pPr>
              <w:rPr>
                <w:rFonts w:ascii="Times New Roman" w:hAnsi="Times New Roman" w:cs="Times New Roman"/>
                <w:sz w:val="20"/>
                <w:szCs w:val="20"/>
              </w:rPr>
            </w:pPr>
            <w:r w:rsidRPr="00DF07B0">
              <w:rPr>
                <w:rFonts w:ascii="Times New Roman" w:hAnsi="Times New Roman" w:cs="Times New Roman"/>
                <w:sz w:val="20"/>
                <w:szCs w:val="20"/>
              </w:rPr>
              <w:t>This is the balance of own shares held carried forward to the next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R0100/C0010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ordinary share capital – balance brought forward</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balance of total ordinary share capital brought forward from the previous reporting period. R0100/C0010 includes own shares held.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R0100/C0020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ordinary share capital –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increase in total ordinary share capital over the reporting period.</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R0100/C0030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ordinary share capital – reduction</w:t>
            </w:r>
          </w:p>
        </w:tc>
        <w:tc>
          <w:tcPr>
            <w:tcW w:w="4394" w:type="dxa"/>
            <w:tcBorders>
              <w:bottom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total ordinary share capital over the reporting period.</w:t>
            </w:r>
          </w:p>
          <w:p w:rsidR="000A55AA" w:rsidRPr="00DF07B0" w:rsidRDefault="000A55AA" w:rsidP="00950116">
            <w:pPr>
              <w:rPr>
                <w:rFonts w:ascii="Times New Roman" w:hAnsi="Times New Roman" w:cs="Times New Roman"/>
                <w:sz w:val="20"/>
                <w:szCs w:val="20"/>
              </w:rPr>
            </w:pP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R0100/C0060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ordinary share capital – balance carried forward</w:t>
            </w:r>
          </w:p>
        </w:tc>
        <w:tc>
          <w:tcPr>
            <w:tcW w:w="4394" w:type="dxa"/>
            <w:tcBorders>
              <w:bottom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total ordinary share capital carried forward to the next reporting period.</w:t>
            </w:r>
          </w:p>
          <w:p w:rsidR="000A55AA" w:rsidRPr="00DF07B0" w:rsidRDefault="000A55AA" w:rsidP="00950116">
            <w:pPr>
              <w:rPr>
                <w:rFonts w:ascii="Times New Roman" w:hAnsi="Times New Roman" w:cs="Times New Roman"/>
                <w:sz w:val="20"/>
                <w:szCs w:val="20"/>
              </w:rPr>
            </w:pPr>
          </w:p>
        </w:tc>
      </w:tr>
      <w:tr w:rsidR="000A55AA" w:rsidRPr="00DF07B0" w:rsidTr="00950116">
        <w:tc>
          <w:tcPr>
            <w:tcW w:w="9356"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sz w:val="20"/>
                <w:szCs w:val="20"/>
              </w:rPr>
            </w:pPr>
            <w:r w:rsidRPr="00DF07B0">
              <w:rPr>
                <w:rFonts w:ascii="Times New Roman" w:hAnsi="Times New Roman" w:cs="Times New Roman"/>
                <w:b/>
                <w:sz w:val="20"/>
                <w:szCs w:val="20"/>
              </w:rPr>
              <w:t xml:space="preserve">Share premium account related to ordinary share capital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movements in the reporting period </w:t>
            </w:r>
          </w:p>
        </w:tc>
      </w:tr>
      <w:tr w:rsidR="000A55AA" w:rsidRPr="00DF07B0" w:rsidTr="00950116">
        <w:tc>
          <w:tcPr>
            <w:tcW w:w="1560" w:type="dxa"/>
            <w:tcBorders>
              <w:top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R0110/C0010</w:t>
            </w:r>
          </w:p>
        </w:tc>
        <w:tc>
          <w:tcPr>
            <w:tcW w:w="3402" w:type="dxa"/>
            <w:tcBorders>
              <w:top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the share premium account related to ordinary share capital that is tier 1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R0110/C0020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the share premium account related to ordinary share capital that is tier 1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R0110/C0030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the share premium account related to ordinary share capital that is tier 1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R0110/C0060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 balance carried forward</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balance of the share premium account related to ordinary share capital that is tier 1 carried forward to the next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R0120/C0010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w:t>
            </w:r>
            <w:r w:rsidRPr="00DF07B0">
              <w:rPr>
                <w:rFonts w:ascii="Times New Roman" w:hAnsi="Times New Roman" w:cs="Times New Roman"/>
                <w:sz w:val="20"/>
                <w:szCs w:val="20"/>
              </w:rPr>
              <w:lastRenderedPageBreak/>
              <w:t xml:space="preserve">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balance brought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This is the balance of the share premium account </w:t>
            </w:r>
            <w:r w:rsidRPr="00DF07B0">
              <w:rPr>
                <w:rFonts w:ascii="Times New Roman" w:hAnsi="Times New Roman" w:cs="Times New Roman"/>
                <w:sz w:val="20"/>
                <w:szCs w:val="20"/>
              </w:rPr>
              <w:lastRenderedPageBreak/>
              <w:t>related to ordinary share capital that is tier 2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R0120/C0020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increase in the share premium account related to ordinary share capital that is tier 2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R0120/C0030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the share premium account related to ordinary share capital that is tier 2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R0120/C0060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balance carried forward</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balance of the share premium account related to ordinary share capital that is tier 2 carried forward to the next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R0200/C0010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Total – balance brought forward</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total balance of the share premium account related to ordinary share capital brought forward from the previous reporting period.</w:t>
            </w:r>
          </w:p>
        </w:tc>
      </w:tr>
      <w:tr w:rsidR="000A55AA" w:rsidRPr="00DF07B0" w:rsidTr="00950116">
        <w:trPr>
          <w:trHeight w:val="64"/>
        </w:trPr>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R0200/C0020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Total –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increase in the total share premium account related to ordinary share capital over the reporting period.</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R0200/C0030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Total – reduction</w:t>
            </w:r>
          </w:p>
        </w:tc>
        <w:tc>
          <w:tcPr>
            <w:tcW w:w="4394" w:type="dxa"/>
            <w:tcBorders>
              <w:bottom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reduction in the total share premium account related to ordinary share capital over the reporting period. </w:t>
            </w:r>
          </w:p>
        </w:tc>
      </w:tr>
      <w:tr w:rsidR="000A55AA" w:rsidRPr="00DF07B0" w:rsidTr="00950116">
        <w:tc>
          <w:tcPr>
            <w:tcW w:w="1560"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R0200/C0060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account related to ordinary share capital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Total – balance carried forward </w:t>
            </w:r>
          </w:p>
        </w:tc>
        <w:tc>
          <w:tcPr>
            <w:tcW w:w="4394" w:type="dxa"/>
            <w:tcBorders>
              <w:bottom w:val="single" w:sz="4" w:space="0" w:color="auto"/>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balance of the share premium account related to ordinary share capital carried forward to the next reporting period. </w:t>
            </w:r>
          </w:p>
        </w:tc>
      </w:tr>
      <w:tr w:rsidR="000A55AA" w:rsidRPr="00DF07B0" w:rsidTr="00950116">
        <w:tc>
          <w:tcPr>
            <w:tcW w:w="9356"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sz w:val="20"/>
                <w:szCs w:val="20"/>
              </w:rPr>
            </w:pPr>
            <w:r w:rsidRPr="00DF07B0">
              <w:rPr>
                <w:rFonts w:ascii="Times New Roman" w:hAnsi="Times New Roman" w:cs="Times New Roman"/>
                <w:b/>
                <w:sz w:val="20"/>
                <w:szCs w:val="20"/>
              </w:rPr>
              <w:t xml:space="preserve">Initial funds, members' contributions or the equivalent basic own fund item for mutual and mutual  type undertakings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movements in the reporting period </w:t>
            </w:r>
          </w:p>
        </w:tc>
      </w:tr>
      <w:tr w:rsidR="000A55AA" w:rsidRPr="00DF07B0" w:rsidTr="00950116">
        <w:tc>
          <w:tcPr>
            <w:tcW w:w="1560" w:type="dxa"/>
            <w:tcBorders>
              <w:top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R0210/C0010</w:t>
            </w:r>
          </w:p>
        </w:tc>
        <w:tc>
          <w:tcPr>
            <w:tcW w:w="3402" w:type="dxa"/>
            <w:tcBorders>
              <w:top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Initial funds, members' contributions or the equivalent basic own fund item for mutual and mutual  type undertakings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Paid in – balance brought forward</w:t>
            </w:r>
          </w:p>
        </w:tc>
        <w:tc>
          <w:tcPr>
            <w:tcW w:w="4394" w:type="dxa"/>
            <w:tcBorders>
              <w:top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the paid in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R0210/C0020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Initial funds, members' contributions or the equivalent basic own fund item for mutual and mutual  type undertakings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Paid in –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the paid in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R0210/C0030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Initial funds, members' contributions or the equivalent basic own fund item for mutual and mutual  type undertakings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Paid in –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reduction in the paid in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R0210/C0060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Initial funds, members' contributions or the equivalent basic own fund item for mutual and mutual  type undertakings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Paid in – balance carried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the paid in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carried forward to the next reporting period. </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R0220/C0010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Initial funds, members' contributions or </w:t>
            </w:r>
            <w:r w:rsidRPr="00DF07B0">
              <w:rPr>
                <w:rFonts w:ascii="Times New Roman" w:hAnsi="Times New Roman" w:cs="Times New Roman"/>
                <w:sz w:val="20"/>
                <w:szCs w:val="20"/>
              </w:rPr>
              <w:lastRenderedPageBreak/>
              <w:t xml:space="preserve">the equivalent basic own fund item for mutual and mutual  type undertakings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Called up but not yet paid in – balance brought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This is the balance of the called up but not yet paid </w:t>
            </w:r>
            <w:r w:rsidRPr="00DF07B0">
              <w:rPr>
                <w:rFonts w:ascii="Times New Roman" w:hAnsi="Times New Roman" w:cs="Times New Roman"/>
                <w:sz w:val="20"/>
                <w:szCs w:val="20"/>
              </w:rPr>
              <w:lastRenderedPageBreak/>
              <w:t xml:space="preserve">in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R0220/C0020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Initial funds, members' contributions or the equivalent basic own fund item for mutual and mutual  type undertakings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Called up but not yet paid in –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the called up but not yet paid in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R0220/C0030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Initial funds, members' contributions or the equivalent basic own fund item for mutual and mutual  type undertakings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Called up but not yet paid in –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reduction in the called up but not yet paid in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R0220/C0060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Initial funds, members' contributions or the equivalent basic own fund item for mutual and mutual  type undertakings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Called up but not yet paid in – balance carried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the called up but not yet paid in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carried forward to the next reporting period. </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R0300/C0010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initial funds, members' contributions or the equivalent basic own fund item for mutual and mutual type undertakings – balance brought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the total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brought forward from the previous reporting period.</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R0300/C0020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initial funds, members' contributions or the equivalent basic own fund item for mutual and mutual type undertakings – increase</w:t>
            </w:r>
          </w:p>
        </w:tc>
        <w:tc>
          <w:tcPr>
            <w:tcW w:w="4394" w:type="dxa"/>
            <w:shd w:val="clear" w:color="auto" w:fill="auto"/>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the total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over the reporting period.</w:t>
            </w: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R0300/C0030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initial funds, members' contributions or the equivalent basic own fund item for mutual and mutual type undertakings – reduction</w:t>
            </w:r>
          </w:p>
        </w:tc>
        <w:tc>
          <w:tcPr>
            <w:tcW w:w="4394" w:type="dxa"/>
            <w:tcBorders>
              <w:bottom w:val="single" w:sz="4" w:space="0" w:color="auto"/>
            </w:tcBorders>
            <w:shd w:val="clear" w:color="auto" w:fill="auto"/>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decrease in the total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over the reporting period.</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R0300/C0060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initial funds, members' contributions or the equivalent basic own fund item for mutual and mutual type undertakings  – balance carried forward </w:t>
            </w:r>
          </w:p>
        </w:tc>
        <w:tc>
          <w:tcPr>
            <w:tcW w:w="4394" w:type="dxa"/>
            <w:tcBorders>
              <w:bottom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the total initial funds, members' contributions or the equivalent basic own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fund item for mutual and mutual type undertakings carried forward to the next reporting period. </w:t>
            </w:r>
          </w:p>
        </w:tc>
      </w:tr>
      <w:tr w:rsidR="000A55AA" w:rsidRPr="00DF07B0" w:rsidTr="00950116">
        <w:tc>
          <w:tcPr>
            <w:tcW w:w="9356"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 xml:space="preserve">Subordinated </w:t>
            </w:r>
            <w:r w:rsidR="008B5B64" w:rsidRPr="00DF07B0">
              <w:rPr>
                <w:rFonts w:ascii="Times New Roman" w:hAnsi="Times New Roman" w:cs="Times New Roman"/>
                <w:b/>
                <w:sz w:val="20"/>
                <w:szCs w:val="20"/>
              </w:rPr>
              <w:t>mutual member</w:t>
            </w:r>
            <w:r w:rsidRPr="00DF07B0">
              <w:rPr>
                <w:rFonts w:ascii="Times New Roman" w:hAnsi="Times New Roman" w:cs="Times New Roman"/>
                <w:b/>
                <w:sz w:val="20"/>
                <w:szCs w:val="20"/>
              </w:rPr>
              <w:t xml:space="preserve"> accounts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movements in the reporting period</w:t>
            </w:r>
          </w:p>
        </w:tc>
      </w:tr>
      <w:tr w:rsidR="000A55AA" w:rsidRPr="00DF07B0" w:rsidTr="00950116">
        <w:tc>
          <w:tcPr>
            <w:tcW w:w="1560" w:type="dxa"/>
            <w:tcBorders>
              <w:top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R0310/C0010</w:t>
            </w:r>
          </w:p>
        </w:tc>
        <w:tc>
          <w:tcPr>
            <w:tcW w:w="3402" w:type="dxa"/>
            <w:tcBorders>
              <w:top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w:t>
            </w:r>
            <w:r w:rsidRPr="00DF07B0">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rsidR="000A55AA" w:rsidRPr="00DF07B0" w:rsidRDefault="000A55AA" w:rsidP="000F1290">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1 </w:t>
            </w:r>
            <w:r w:rsidR="000F1290" w:rsidRPr="00DF07B0">
              <w:rPr>
                <w:rFonts w:ascii="Times New Roman" w:hAnsi="Times New Roman" w:cs="Times New Roman"/>
                <w:sz w:val="20"/>
                <w:szCs w:val="20"/>
              </w:rPr>
              <w:t>s</w:t>
            </w:r>
            <w:r w:rsidR="008A74F5" w:rsidRPr="00DF07B0">
              <w:rPr>
                <w:rFonts w:ascii="Times New Roman" w:hAnsi="Times New Roman" w:cs="Times New Roman"/>
                <w:sz w:val="20"/>
                <w:szCs w:val="20"/>
              </w:rPr>
              <w:t>ubordinated mutual member accounts</w:t>
            </w:r>
            <w:r w:rsidRPr="00DF07B0">
              <w:rPr>
                <w:rFonts w:ascii="Times New Roman" w:hAnsi="Times New Roman" w:cs="Times New Roman"/>
                <w:sz w:val="20"/>
                <w:szCs w:val="20"/>
              </w:rPr>
              <w:t xml:space="preserve">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R0310/C0070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Tier 1 – issued</w:t>
            </w:r>
          </w:p>
        </w:tc>
        <w:tc>
          <w:tcPr>
            <w:tcW w:w="4394" w:type="dxa"/>
            <w:shd w:val="clear" w:color="auto" w:fill="auto"/>
          </w:tcPr>
          <w:p w:rsidR="000A55AA" w:rsidRPr="00DF07B0" w:rsidRDefault="000A55AA" w:rsidP="000F1290">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1 </w:t>
            </w:r>
            <w:r w:rsidR="000F1290" w:rsidRPr="00DF07B0">
              <w:rPr>
                <w:rFonts w:ascii="Times New Roman" w:hAnsi="Times New Roman" w:cs="Times New Roman"/>
                <w:sz w:val="20"/>
                <w:szCs w:val="20"/>
              </w:rPr>
              <w:t>s</w:t>
            </w:r>
            <w:r w:rsidR="008A74F5" w:rsidRPr="00DF07B0">
              <w:rPr>
                <w:rFonts w:ascii="Times New Roman" w:hAnsi="Times New Roman" w:cs="Times New Roman"/>
                <w:sz w:val="20"/>
                <w:szCs w:val="20"/>
              </w:rPr>
              <w:t>ubordinated mutual member accounts</w:t>
            </w:r>
            <w:r w:rsidRPr="00DF07B0">
              <w:rPr>
                <w:rFonts w:ascii="Times New Roman" w:hAnsi="Times New Roman" w:cs="Times New Roman"/>
                <w:sz w:val="20"/>
                <w:szCs w:val="20"/>
              </w:rPr>
              <w:t xml:space="preserve"> issued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R0310/C0080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Tier 1 – redeemed</w:t>
            </w:r>
          </w:p>
        </w:tc>
        <w:tc>
          <w:tcPr>
            <w:tcW w:w="4394" w:type="dxa"/>
            <w:shd w:val="clear" w:color="auto" w:fill="auto"/>
          </w:tcPr>
          <w:p w:rsidR="000A55AA" w:rsidRPr="00DF07B0" w:rsidRDefault="000A55AA" w:rsidP="000F1290">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1 </w:t>
            </w:r>
            <w:r w:rsidR="000F1290" w:rsidRPr="00DF07B0">
              <w:rPr>
                <w:rFonts w:ascii="Times New Roman" w:hAnsi="Times New Roman" w:cs="Times New Roman"/>
                <w:sz w:val="20"/>
                <w:szCs w:val="20"/>
              </w:rPr>
              <w:t>s</w:t>
            </w:r>
            <w:r w:rsidR="008A74F5" w:rsidRPr="00DF07B0">
              <w:rPr>
                <w:rFonts w:ascii="Times New Roman" w:hAnsi="Times New Roman" w:cs="Times New Roman"/>
                <w:sz w:val="20"/>
                <w:szCs w:val="20"/>
              </w:rPr>
              <w:t>ubordinated mutual member accounts</w:t>
            </w:r>
            <w:r w:rsidRPr="00DF07B0">
              <w:rPr>
                <w:rFonts w:ascii="Times New Roman" w:hAnsi="Times New Roman" w:cs="Times New Roman"/>
                <w:sz w:val="20"/>
                <w:szCs w:val="20"/>
              </w:rPr>
              <w:t xml:space="preserve"> redeemed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R0310/C0090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Tier 1 – movements in valuation</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reflecting movement in valuation tier 1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R0310/C0100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Tier 1 – regulatory action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reflecting an increase/decrease in tier 1 subordinated </w:t>
            </w:r>
            <w:r w:rsidR="00601B1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w:t>
            </w:r>
            <w:r w:rsidR="00601B14" w:rsidRPr="00DF07B0">
              <w:rPr>
                <w:rFonts w:ascii="Times New Roman" w:hAnsi="Times New Roman" w:cs="Times New Roman"/>
                <w:sz w:val="20"/>
                <w:szCs w:val="20"/>
              </w:rPr>
              <w:t xml:space="preserve">accounts </w:t>
            </w:r>
            <w:r w:rsidRPr="00DF07B0">
              <w:rPr>
                <w:rFonts w:ascii="Times New Roman" w:hAnsi="Times New Roman" w:cs="Times New Roman"/>
                <w:sz w:val="20"/>
                <w:szCs w:val="20"/>
              </w:rPr>
              <w:t xml:space="preserve">due to regulatory action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R0310/C0060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xml:space="preserve">Tier 1 – balance carried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1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carried forward to the next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R0320/C0010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Tier 2 – balance brought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2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R0320/C0070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Tier 2 – issued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2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issued over the reporting period. </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R0320/C0080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Tier 2 – redeemed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2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redeemed over the reporting period.</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R0320/C0090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xml:space="preserve">Tier 2 – movements in valuation </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reflecting movement in valuation tier 2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R0320/C0100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Tier 2 – regulatory action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reflecting an increase/decrease in tier 2 subordinated </w:t>
            </w:r>
            <w:r w:rsidR="00601B1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w:t>
            </w:r>
            <w:r w:rsidR="00601B14" w:rsidRPr="00DF07B0">
              <w:rPr>
                <w:rFonts w:ascii="Times New Roman" w:hAnsi="Times New Roman" w:cs="Times New Roman"/>
                <w:sz w:val="20"/>
                <w:szCs w:val="20"/>
              </w:rPr>
              <w:t xml:space="preserve">accounts </w:t>
            </w:r>
            <w:r w:rsidRPr="00DF07B0">
              <w:rPr>
                <w:rFonts w:ascii="Times New Roman" w:hAnsi="Times New Roman" w:cs="Times New Roman"/>
                <w:sz w:val="20"/>
                <w:szCs w:val="20"/>
              </w:rPr>
              <w:t xml:space="preserve">due to regulatory action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R0320/C0060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xml:space="preserve">Tier 2 – balance carried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2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carried forward to the next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R0330/C0010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xml:space="preserve">Tier 3 – balance brought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3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R0330/C0070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Tier 3 – issued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3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issued over the reporting period. </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R0330/C0080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Tier 3 – redeemed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3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redeemed over the reporting period.</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R0330/C0090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xml:space="preserve">Tier 3 – movements in valuation </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reflecting movement in valuation tier 3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R0330/C0100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xml:space="preserve">Tier 3 – regulatory action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reflecting an increase/decrease in tier 3 subordinated </w:t>
            </w:r>
            <w:r w:rsidR="00601B1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w:t>
            </w:r>
            <w:r w:rsidR="00601B14" w:rsidRPr="00DF07B0">
              <w:rPr>
                <w:rFonts w:ascii="Times New Roman" w:hAnsi="Times New Roman" w:cs="Times New Roman"/>
                <w:sz w:val="20"/>
                <w:szCs w:val="20"/>
              </w:rPr>
              <w:t xml:space="preserve">accounts </w:t>
            </w:r>
            <w:r w:rsidRPr="00DF07B0">
              <w:rPr>
                <w:rFonts w:ascii="Times New Roman" w:hAnsi="Times New Roman" w:cs="Times New Roman"/>
                <w:sz w:val="20"/>
                <w:szCs w:val="20"/>
              </w:rPr>
              <w:t xml:space="preserve">due to regulatory action over the reporting period. </w:t>
            </w:r>
          </w:p>
        </w:tc>
      </w:tr>
      <w:tr w:rsidR="000A55AA" w:rsidRPr="00DF07B0" w:rsidTr="00950116">
        <w:trPr>
          <w:trHeight w:val="883"/>
        </w:trPr>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R0330/C0060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xml:space="preserve">Tier 3 – balance carried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3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carried forward to the next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R0400/C0010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balance brought forward</w:t>
            </w:r>
          </w:p>
        </w:tc>
        <w:tc>
          <w:tcPr>
            <w:tcW w:w="4394" w:type="dxa"/>
            <w:shd w:val="clear" w:color="auto" w:fill="auto"/>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total balance of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R0400/C0070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xml:space="preserve"> issued</w:t>
            </w:r>
          </w:p>
        </w:tc>
        <w:tc>
          <w:tcPr>
            <w:tcW w:w="4394" w:type="dxa"/>
            <w:shd w:val="clear" w:color="auto" w:fill="auto"/>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total amount of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issued over the reporting period. </w:t>
            </w: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R0400/C0080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xml:space="preserve"> redeemed</w:t>
            </w:r>
          </w:p>
        </w:tc>
        <w:tc>
          <w:tcPr>
            <w:tcW w:w="4394" w:type="dxa"/>
            <w:tcBorders>
              <w:bottom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total amount of subordinated mutual member accounts redeemed over the reporting period.</w:t>
            </w:r>
            <w:r w:rsidRPr="00DF07B0" w:rsidDel="00973938">
              <w:rPr>
                <w:rFonts w:ascii="Times New Roman" w:hAnsi="Times New Roman" w:cs="Times New Roman"/>
                <w:sz w:val="20"/>
                <w:szCs w:val="20"/>
              </w:rPr>
              <w:t xml:space="preserve"> </w:t>
            </w:r>
          </w:p>
        </w:tc>
      </w:tr>
      <w:tr w:rsidR="000A55AA" w:rsidRPr="00DF07B0" w:rsidTr="00950116">
        <w:tc>
          <w:tcPr>
            <w:tcW w:w="1560" w:type="dxa"/>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R0400/C0090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movements in valuation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reflecting the total movement in valuation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over the reporting period. </w:t>
            </w:r>
          </w:p>
        </w:tc>
      </w:tr>
      <w:tr w:rsidR="000A55AA" w:rsidRPr="00DF07B0" w:rsidTr="00950116">
        <w:tc>
          <w:tcPr>
            <w:tcW w:w="1560" w:type="dxa"/>
            <w:tcBorders>
              <w:top w:val="single" w:sz="4" w:space="0" w:color="auto"/>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R0400/C0100</w:t>
            </w:r>
          </w:p>
        </w:tc>
        <w:tc>
          <w:tcPr>
            <w:tcW w:w="3402" w:type="dxa"/>
            <w:tcBorders>
              <w:top w:val="single" w:sz="4" w:space="0" w:color="auto"/>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xml:space="preserve"> regulatory action</w:t>
            </w:r>
          </w:p>
        </w:tc>
        <w:tc>
          <w:tcPr>
            <w:tcW w:w="4394" w:type="dxa"/>
            <w:tcBorders>
              <w:top w:val="single" w:sz="4" w:space="0" w:color="auto"/>
              <w:bottom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reflecting the total increase/decrease in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due to regulatory action over the reporting period.</w:t>
            </w:r>
          </w:p>
        </w:tc>
      </w:tr>
      <w:tr w:rsidR="000A55AA" w:rsidRPr="00DF07B0" w:rsidTr="00950116">
        <w:tc>
          <w:tcPr>
            <w:tcW w:w="1560" w:type="dxa"/>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R0400/C0060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b/>
                <w:sz w:val="20"/>
                <w:szCs w:val="20"/>
              </w:rPr>
              <w:t xml:space="preserve"> </w:t>
            </w:r>
            <w:r w:rsidR="0072092D" w:rsidRPr="00DF07B0">
              <w:rPr>
                <w:rFonts w:ascii="Times New Roman" w:hAnsi="Times New Roman" w:cs="Times New Roman"/>
                <w:b/>
                <w:sz w:val="20"/>
                <w:szCs w:val="20"/>
              </w:rPr>
              <w:t>–</w:t>
            </w:r>
            <w:r w:rsidRPr="00DF07B0">
              <w:rPr>
                <w:rFonts w:ascii="Times New Roman" w:hAnsi="Times New Roman" w:cs="Times New Roman"/>
                <w:sz w:val="20"/>
                <w:szCs w:val="20"/>
              </w:rPr>
              <w:t xml:space="preserve"> balance carried forward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total balance of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carried forward to the next reporting period.</w:t>
            </w:r>
          </w:p>
        </w:tc>
      </w:tr>
      <w:tr w:rsidR="000A55AA" w:rsidRPr="00DF07B0" w:rsidTr="00950116">
        <w:tc>
          <w:tcPr>
            <w:tcW w:w="1560" w:type="dxa"/>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Surplus funds</w:t>
            </w:r>
          </w:p>
        </w:tc>
        <w:tc>
          <w:tcPr>
            <w:tcW w:w="7796" w:type="dxa"/>
            <w:gridSpan w:val="2"/>
            <w:tcBorders>
              <w:top w:val="single" w:sz="4" w:space="0" w:color="auto"/>
              <w:left w:val="nil"/>
              <w:bottom w:val="single" w:sz="4" w:space="0" w:color="auto"/>
              <w:right w:val="nil"/>
            </w:tcBorders>
            <w:shd w:val="clear" w:color="auto" w:fill="auto"/>
          </w:tcPr>
          <w:p w:rsidR="000A55AA" w:rsidRPr="00DF07B0" w:rsidRDefault="000A55AA" w:rsidP="00950116">
            <w:pPr>
              <w:spacing w:before="120" w:after="120" w:line="240" w:lineRule="auto"/>
              <w:rPr>
                <w:rFonts w:ascii="Times New Roman" w:hAnsi="Times New Roman" w:cs="Times New Roman"/>
                <w:sz w:val="20"/>
                <w:szCs w:val="20"/>
              </w:rPr>
            </w:pPr>
          </w:p>
        </w:tc>
      </w:tr>
      <w:tr w:rsidR="000A55AA" w:rsidRPr="00DF07B0" w:rsidTr="00950116">
        <w:tc>
          <w:tcPr>
            <w:tcW w:w="1560" w:type="dxa"/>
            <w:tcBorders>
              <w:top w:val="single" w:sz="4" w:space="0" w:color="auto"/>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R0500/C0010</w:t>
            </w:r>
          </w:p>
        </w:tc>
        <w:tc>
          <w:tcPr>
            <w:tcW w:w="3402" w:type="dxa"/>
            <w:tcBorders>
              <w:top w:val="single" w:sz="4" w:space="0" w:color="auto"/>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Surplus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Balance brought forward </w:t>
            </w:r>
          </w:p>
        </w:tc>
        <w:tc>
          <w:tcPr>
            <w:tcW w:w="4394" w:type="dxa"/>
            <w:tcBorders>
              <w:top w:val="single" w:sz="4" w:space="0" w:color="auto"/>
              <w:bottom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surplus funds brought forward from the previous reporting period.</w:t>
            </w: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R0500/C0060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Surplus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Balance carried forward </w:t>
            </w:r>
          </w:p>
        </w:tc>
        <w:tc>
          <w:tcPr>
            <w:tcW w:w="4394" w:type="dxa"/>
            <w:tcBorders>
              <w:bottom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surplus funds carried forward to the next reporting period. </w:t>
            </w:r>
          </w:p>
        </w:tc>
      </w:tr>
      <w:tr w:rsidR="000A55AA" w:rsidRPr="00DF07B0" w:rsidTr="00950116">
        <w:tc>
          <w:tcPr>
            <w:tcW w:w="9356" w:type="dxa"/>
            <w:gridSpan w:val="3"/>
            <w:tcBorders>
              <w:top w:val="single" w:sz="4" w:space="0" w:color="auto"/>
              <w:left w:val="nil"/>
              <w:bottom w:val="single" w:sz="4" w:space="0" w:color="auto"/>
              <w:right w:val="nil"/>
            </w:tcBorders>
          </w:tcPr>
          <w:p w:rsidR="000A55AA" w:rsidRPr="00DF07B0" w:rsidRDefault="000A55AA" w:rsidP="00950116">
            <w:pPr>
              <w:spacing w:before="120" w:after="120" w:line="240" w:lineRule="auto"/>
              <w:rPr>
                <w:rFonts w:ascii="Times New Roman" w:hAnsi="Times New Roman" w:cs="Times New Roman"/>
                <w:sz w:val="20"/>
                <w:szCs w:val="20"/>
              </w:rPr>
            </w:pPr>
            <w:r w:rsidRPr="00DF07B0">
              <w:rPr>
                <w:rFonts w:ascii="Times New Roman" w:hAnsi="Times New Roman" w:cs="Times New Roman"/>
                <w:b/>
                <w:sz w:val="20"/>
                <w:szCs w:val="20"/>
              </w:rPr>
              <w:t xml:space="preserve">Preference shares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movements in the reporting period </w:t>
            </w:r>
          </w:p>
        </w:tc>
      </w:tr>
      <w:tr w:rsidR="000A55AA" w:rsidRPr="00DF07B0" w:rsidTr="00950116">
        <w:tc>
          <w:tcPr>
            <w:tcW w:w="1560" w:type="dxa"/>
            <w:tcBorders>
              <w:top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R0510/C0010</w:t>
            </w:r>
          </w:p>
        </w:tc>
        <w:tc>
          <w:tcPr>
            <w:tcW w:w="3402" w:type="dxa"/>
            <w:tcBorders>
              <w:top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 balance brought forward </w:t>
            </w:r>
          </w:p>
        </w:tc>
        <w:tc>
          <w:tcPr>
            <w:tcW w:w="4394" w:type="dxa"/>
            <w:tcBorders>
              <w:top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Tier 1 preference shares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R0510/C0020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Tier 1 preference shares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R0510/C0030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Tier 1 preference shares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R0510/C0060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 balance carried forward </w:t>
            </w:r>
          </w:p>
        </w:tc>
        <w:tc>
          <w:tcPr>
            <w:tcW w:w="4394"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balance of Tier 1 preference shares carried forward to the next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R0520/C0010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 balance brought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Tier 2 preference shares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R0520/C0020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 increase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Tier 2 preference shares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R0520/C0030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Tier 2 preference shares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R0520/C0060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 balance carried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Tier 2 preference shares carried forward to the next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R0530/C0010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 – balance brought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Tier 3 preference shares brought forward from the previous reporting period.</w:t>
            </w:r>
          </w:p>
        </w:tc>
      </w:tr>
      <w:tr w:rsidR="000A55AA" w:rsidRPr="00DF07B0" w:rsidTr="00950116">
        <w:trPr>
          <w:trHeight w:val="559"/>
        </w:trPr>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R0530/C0020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Tier 3 preference shares over the reporting period. </w:t>
            </w:r>
          </w:p>
        </w:tc>
      </w:tr>
      <w:tr w:rsidR="000A55AA" w:rsidRPr="00DF07B0" w:rsidTr="00950116">
        <w:trPr>
          <w:trHeight w:val="553"/>
        </w:trPr>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R0530/C0030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3 – reduction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Tier 3 preference shares over the reporting period.</w:t>
            </w:r>
          </w:p>
        </w:tc>
      </w:tr>
      <w:tr w:rsidR="000A55AA" w:rsidRPr="00DF07B0" w:rsidTr="00950116">
        <w:trPr>
          <w:trHeight w:val="561"/>
        </w:trPr>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R0530/C0060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3 – balance carried forward </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balance of Tier 3 preference shares carried forward to the next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R0600/C0010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preference shares – balance brought forward</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balance of total preference shares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R0600/C0020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preference shares – increase </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total preference shares over the reporting period. </w:t>
            </w: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R0600/C0030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preference shares – reduction </w:t>
            </w:r>
          </w:p>
        </w:tc>
        <w:tc>
          <w:tcPr>
            <w:tcW w:w="4394" w:type="dxa"/>
            <w:tcBorders>
              <w:bottom w:val="single" w:sz="4" w:space="0" w:color="auto"/>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reduction in total preference shares over the reporting period. </w:t>
            </w: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R0600/C0060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preference shares – balance carried forward </w:t>
            </w:r>
          </w:p>
        </w:tc>
        <w:tc>
          <w:tcPr>
            <w:tcW w:w="4394" w:type="dxa"/>
            <w:tcBorders>
              <w:bottom w:val="single" w:sz="4" w:space="0" w:color="auto"/>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balance of total preference shares carried forward to the next reporting period.</w:t>
            </w:r>
          </w:p>
        </w:tc>
      </w:tr>
      <w:tr w:rsidR="000A55AA" w:rsidRPr="00DF07B0" w:rsidTr="00950116">
        <w:tc>
          <w:tcPr>
            <w:tcW w:w="9356"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sz w:val="20"/>
                <w:szCs w:val="20"/>
              </w:rPr>
            </w:pPr>
            <w:r w:rsidRPr="00DF07B0">
              <w:rPr>
                <w:rFonts w:ascii="Times New Roman" w:hAnsi="Times New Roman" w:cs="Times New Roman"/>
                <w:b/>
                <w:sz w:val="20"/>
                <w:szCs w:val="20"/>
              </w:rPr>
              <w:t>Share premium relating to preference shares</w:t>
            </w:r>
          </w:p>
        </w:tc>
      </w:tr>
      <w:tr w:rsidR="000A55AA" w:rsidRPr="00DF07B0" w:rsidTr="00950116">
        <w:tc>
          <w:tcPr>
            <w:tcW w:w="1560" w:type="dxa"/>
            <w:tcBorders>
              <w:top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R0610/C0010</w:t>
            </w:r>
          </w:p>
        </w:tc>
        <w:tc>
          <w:tcPr>
            <w:tcW w:w="3402" w:type="dxa"/>
            <w:tcBorders>
              <w:top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 balance brought forward </w:t>
            </w:r>
          </w:p>
        </w:tc>
        <w:tc>
          <w:tcPr>
            <w:tcW w:w="4394" w:type="dxa"/>
            <w:tcBorders>
              <w:top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the share premium account relating to preference shares that is tier 1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R0610/C0020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the share premium account relating to preference shares that is tier 1 over the reporting period. </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R0610/C0030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the share premium account relating to preference shares that is tier 1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R0610/C0060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 balance carried forward </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balance of the share premium account relating to preference </w:t>
            </w:r>
            <w:proofErr w:type="gramStart"/>
            <w:r w:rsidRPr="00DF07B0">
              <w:rPr>
                <w:rFonts w:ascii="Times New Roman" w:hAnsi="Times New Roman" w:cs="Times New Roman"/>
                <w:sz w:val="20"/>
                <w:szCs w:val="20"/>
              </w:rPr>
              <w:t>shares that is</w:t>
            </w:r>
            <w:proofErr w:type="gramEnd"/>
            <w:r w:rsidRPr="00DF07B0">
              <w:rPr>
                <w:rFonts w:ascii="Times New Roman" w:hAnsi="Times New Roman" w:cs="Times New Roman"/>
                <w:sz w:val="20"/>
                <w:szCs w:val="20"/>
              </w:rPr>
              <w:t xml:space="preserve"> tier 1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R0620/C0010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 balance brought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the share premium account relating to preference shares that is tier 2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R0620/C0020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the share premium account relating to preference shares that is tier 2 over the reporting period. </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R0620/C0030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the share premium account relating to preference shares that is tier 2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R0620/C0060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 balance carried forward </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balance of the share premium account relating to preference </w:t>
            </w:r>
            <w:proofErr w:type="gramStart"/>
            <w:r w:rsidRPr="00DF07B0">
              <w:rPr>
                <w:rFonts w:ascii="Times New Roman" w:hAnsi="Times New Roman" w:cs="Times New Roman"/>
                <w:sz w:val="20"/>
                <w:szCs w:val="20"/>
              </w:rPr>
              <w:t>shares that is</w:t>
            </w:r>
            <w:proofErr w:type="gramEnd"/>
            <w:r w:rsidRPr="00DF07B0">
              <w:rPr>
                <w:rFonts w:ascii="Times New Roman" w:hAnsi="Times New Roman" w:cs="Times New Roman"/>
                <w:sz w:val="20"/>
                <w:szCs w:val="20"/>
              </w:rPr>
              <w:t xml:space="preserve"> tier 2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R0630/C0010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3 – balance brought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the share premium account relating to preference shares that is tier 3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R0630/C0020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increase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the share premium account relating to preference shares that is tier 3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R0630/C0030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 – reduction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reduction in the share premium account relating to preference shares that is tier 3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R0630/C0060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3 – balance carried forward </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balance of the share premium account relating to preference </w:t>
            </w:r>
            <w:proofErr w:type="gramStart"/>
            <w:r w:rsidRPr="00DF07B0">
              <w:rPr>
                <w:rFonts w:ascii="Times New Roman" w:hAnsi="Times New Roman" w:cs="Times New Roman"/>
                <w:sz w:val="20"/>
                <w:szCs w:val="20"/>
              </w:rPr>
              <w:t>shares that is</w:t>
            </w:r>
            <w:proofErr w:type="gramEnd"/>
            <w:r w:rsidRPr="00DF07B0">
              <w:rPr>
                <w:rFonts w:ascii="Times New Roman" w:hAnsi="Times New Roman" w:cs="Times New Roman"/>
                <w:sz w:val="20"/>
                <w:szCs w:val="20"/>
              </w:rPr>
              <w:t xml:space="preserve"> tier 3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R0700/C0010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w:t>
            </w:r>
            <w:r w:rsidRPr="00DF07B0">
              <w:rPr>
                <w:rFonts w:ascii="Times New Roman" w:hAnsi="Times New Roman" w:cs="Times New Roman"/>
                <w:sz w:val="20"/>
                <w:szCs w:val="20"/>
              </w:rPr>
              <w:lastRenderedPageBreak/>
              <w:t xml:space="preserve">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Total – balance brought forward</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This is the balance of the total share premium </w:t>
            </w:r>
            <w:r w:rsidRPr="00DF07B0">
              <w:rPr>
                <w:rFonts w:ascii="Times New Roman" w:hAnsi="Times New Roman" w:cs="Times New Roman"/>
                <w:sz w:val="20"/>
                <w:szCs w:val="20"/>
              </w:rPr>
              <w:lastRenderedPageBreak/>
              <w:t xml:space="preserve">account relating to preference shares that is brought forward from the previous reporting period. </w:t>
            </w:r>
          </w:p>
        </w:tc>
      </w:tr>
      <w:tr w:rsidR="000A55AA" w:rsidRPr="00DF07B0" w:rsidTr="00950116">
        <w:tc>
          <w:tcPr>
            <w:tcW w:w="1560"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R0700/C0020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Total – increase</w:t>
            </w:r>
          </w:p>
        </w:tc>
        <w:tc>
          <w:tcPr>
            <w:tcW w:w="4394"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This is the increase in the total share premium account relating to preference shares over the reporting period. </w:t>
            </w:r>
          </w:p>
        </w:tc>
      </w:tr>
      <w:tr w:rsidR="000A55AA" w:rsidRPr="00DF07B0" w:rsidTr="00950116">
        <w:tc>
          <w:tcPr>
            <w:tcW w:w="1560"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R0700/C0030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Total – reduction </w:t>
            </w:r>
          </w:p>
        </w:tc>
        <w:tc>
          <w:tcPr>
            <w:tcW w:w="4394"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This is the reduction in the total share premium account relating to preference shares over the reporting period. </w:t>
            </w:r>
          </w:p>
        </w:tc>
      </w:tr>
      <w:tr w:rsidR="000A55AA" w:rsidRPr="00DF07B0" w:rsidTr="00950116">
        <w:tc>
          <w:tcPr>
            <w:tcW w:w="1560"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R0700/C0060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Share premium relating to 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Total – balance carried forward </w:t>
            </w:r>
          </w:p>
        </w:tc>
        <w:tc>
          <w:tcPr>
            <w:tcW w:w="4394"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is the balance of the total share premium account relating to preference shares that is carried forward to the next reporting period.</w:t>
            </w:r>
          </w:p>
        </w:tc>
      </w:tr>
      <w:tr w:rsidR="000A55AA" w:rsidRPr="00DF07B0" w:rsidTr="00950116">
        <w:tc>
          <w:tcPr>
            <w:tcW w:w="9356"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sz w:val="20"/>
                <w:szCs w:val="20"/>
              </w:rPr>
            </w:pPr>
            <w:r w:rsidRPr="00DF07B0">
              <w:rPr>
                <w:rFonts w:ascii="Times New Roman" w:hAnsi="Times New Roman" w:cs="Times New Roman"/>
                <w:b/>
                <w:sz w:val="20"/>
                <w:szCs w:val="20"/>
              </w:rPr>
              <w:t xml:space="preserve">Subordinated liabilities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movements in the reporting period</w:t>
            </w:r>
          </w:p>
        </w:tc>
      </w:tr>
      <w:tr w:rsidR="000A55AA" w:rsidRPr="00DF07B0" w:rsidTr="00950116">
        <w:tc>
          <w:tcPr>
            <w:tcW w:w="1560" w:type="dxa"/>
            <w:tcBorders>
              <w:top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R0710/C0010</w:t>
            </w:r>
          </w:p>
        </w:tc>
        <w:tc>
          <w:tcPr>
            <w:tcW w:w="3402" w:type="dxa"/>
            <w:tcBorders>
              <w:top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1 subordinated liabilities brought forward from the previous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R0710/C0070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issued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1 subordinated liabilities issued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R0710/C0080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redeemed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amount of Tier 1 subordinated liabilities redeemed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R0710/C0090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 movements in valuation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an amount reflecting the movements in valuation of Tier 1 subordinated liabilities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R0710/C0100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 regulatory action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an amount reflecting change to Tier 1 subordinated liabilities due to regulatory action.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R0710/C0060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 balance carried forward </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1 subordinated liabilities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R0720/C0010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 balance brought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2 subordinated liabilities brought forward from the previous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R0720/C0070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 issued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2 subordinated liabilities issued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R0720/C0080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redeemed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amount of Tier 2 subordinated liabilities redeemed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R0720/C0090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movements in valuation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an amount reflecting the movements in valuation of Tier 2 subordinated liabilities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R0720/C0100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regulatory action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an amount reflecting change to Tier 2 subordinated liabilities due to regulatory action.</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R0720/C0060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  balance carried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2 subordinated liabilities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R0730/C0010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balance brought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Tier 3 subordinated liabilities brought forward from the previous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R0730/C0070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 – issued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3 subordinated liabilities issued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R0730/C0080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 – redeemed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amount of Tier 3 subordinated liabilities redeemed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R0730/C0090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 – movements in valuation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an amount reflecting the movements in valuation of Tier 3 subordinated liabilities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R0730/C0100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 – regulatory action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an amount reflecting change to Tier 3 subordinated liabilities due to regulatory action.</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R0730/C0060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3 – balance carried forward </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3 subordinated liabilities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R0800/C0010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subordinated liabilities – balance brought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balance of total subordinated liabilities brought forward from the previous reporting period.</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R0800/C0070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subordinated liabilities –  issued</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total subordinated liabilities issued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R0800/C0080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subordinated liabilities – redeemed</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total subordinated liabilities redeemed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R0800/C0090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subordinated liabilities – movements in valuation</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an amount reflecting the movements in valuation of total subordinated liabilities over the reporting period. </w:t>
            </w: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R0800/C0100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subordinated liabilities – regulatory action</w:t>
            </w:r>
          </w:p>
        </w:tc>
        <w:tc>
          <w:tcPr>
            <w:tcW w:w="4394" w:type="dxa"/>
            <w:tcBorders>
              <w:bottom w:val="single" w:sz="4" w:space="0" w:color="auto"/>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an amount reflecting change to total subordinated liabilities due to regulatory action.</w:t>
            </w: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R0800/C0060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subordinated liabilities – balance carried forward</w:t>
            </w:r>
          </w:p>
        </w:tc>
        <w:tc>
          <w:tcPr>
            <w:tcW w:w="4394" w:type="dxa"/>
            <w:tcBorders>
              <w:bottom w:val="single" w:sz="4" w:space="0" w:color="auto"/>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balance of total subordinated liabilities carried forward to the next reporting period. </w:t>
            </w:r>
          </w:p>
        </w:tc>
      </w:tr>
      <w:tr w:rsidR="000A55AA" w:rsidRPr="00DF07B0" w:rsidTr="00950116">
        <w:tc>
          <w:tcPr>
            <w:tcW w:w="9356" w:type="dxa"/>
            <w:gridSpan w:val="3"/>
            <w:tcBorders>
              <w:top w:val="single" w:sz="4" w:space="0" w:color="auto"/>
              <w:left w:val="nil"/>
              <w:bottom w:val="single" w:sz="4" w:space="0" w:color="auto"/>
              <w:right w:val="nil"/>
            </w:tcBorders>
          </w:tcPr>
          <w:p w:rsidR="000A55AA" w:rsidRPr="00DF07B0" w:rsidRDefault="000A55AA" w:rsidP="00950116">
            <w:pPr>
              <w:spacing w:before="120" w:after="120" w:line="240" w:lineRule="auto"/>
              <w:rPr>
                <w:rFonts w:ascii="Times New Roman" w:hAnsi="Times New Roman" w:cs="Times New Roman"/>
                <w:sz w:val="20"/>
                <w:szCs w:val="20"/>
              </w:rPr>
            </w:pPr>
            <w:r w:rsidRPr="00DF07B0">
              <w:rPr>
                <w:rFonts w:ascii="Times New Roman" w:hAnsi="Times New Roman" w:cs="Times New Roman"/>
                <w:b/>
                <w:sz w:val="20"/>
                <w:szCs w:val="20"/>
              </w:rPr>
              <w:t xml:space="preserve">An amount equal to the value of deferred tax assets </w:t>
            </w:r>
          </w:p>
        </w:tc>
      </w:tr>
      <w:tr w:rsidR="000A55AA" w:rsidRPr="00DF07B0" w:rsidTr="00950116">
        <w:tc>
          <w:tcPr>
            <w:tcW w:w="1560" w:type="dxa"/>
            <w:tcBorders>
              <w:top w:val="single" w:sz="4" w:space="0" w:color="auto"/>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R0900/C0010</w:t>
            </w:r>
          </w:p>
        </w:tc>
        <w:tc>
          <w:tcPr>
            <w:tcW w:w="3402" w:type="dxa"/>
            <w:tcBorders>
              <w:top w:val="single" w:sz="4" w:space="0" w:color="auto"/>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 amount equal to the value of net deferred tax assets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Balance brought forward </w:t>
            </w:r>
          </w:p>
        </w:tc>
        <w:tc>
          <w:tcPr>
            <w:tcW w:w="4394" w:type="dxa"/>
            <w:tcBorders>
              <w:top w:val="single" w:sz="4" w:space="0" w:color="auto"/>
              <w:bottom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an amount equal to the value of deferred tax assets brought forward from the previous reporting period. </w:t>
            </w: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R0900/C0060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 amount equal to the value of net deferred tax assets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Balance carried forward </w:t>
            </w:r>
          </w:p>
        </w:tc>
        <w:tc>
          <w:tcPr>
            <w:tcW w:w="4394" w:type="dxa"/>
            <w:tcBorders>
              <w:bottom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an amount equal to the value of deferred tax assets carried forward to the next reporting period. </w:t>
            </w:r>
          </w:p>
        </w:tc>
      </w:tr>
      <w:tr w:rsidR="000A55AA" w:rsidRPr="00DF07B0" w:rsidTr="00950116">
        <w:tc>
          <w:tcPr>
            <w:tcW w:w="9356"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sz w:val="20"/>
                <w:szCs w:val="20"/>
              </w:rPr>
            </w:pPr>
            <w:r w:rsidRPr="00DF07B0">
              <w:rPr>
                <w:rFonts w:ascii="Times New Roman" w:hAnsi="Times New Roman" w:cs="Times New Roman"/>
                <w:b/>
                <w:sz w:val="20"/>
                <w:szCs w:val="20"/>
              </w:rPr>
              <w:t xml:space="preserve">Other items approved by supervisory authority as basic own funds not specified above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movements in the reporting period  </w:t>
            </w:r>
          </w:p>
        </w:tc>
      </w:tr>
      <w:tr w:rsidR="000A55AA" w:rsidRPr="00DF07B0" w:rsidTr="00950116">
        <w:tc>
          <w:tcPr>
            <w:tcW w:w="1560" w:type="dxa"/>
            <w:tcBorders>
              <w:top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R1000/C0010</w:t>
            </w:r>
          </w:p>
        </w:tc>
        <w:tc>
          <w:tcPr>
            <w:tcW w:w="3402" w:type="dxa"/>
            <w:tcBorders>
              <w:top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unrestricted  items – balance brought forward</w:t>
            </w:r>
          </w:p>
        </w:tc>
        <w:tc>
          <w:tcPr>
            <w:tcW w:w="4394" w:type="dxa"/>
            <w:tcBorders>
              <w:top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other items approved by supervisory authority as basic own funds not specified above that are Tier 1 to be treated as unrestricted  items brought forward from the previous reporting period. </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R1000/C0070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to be treated as </w:t>
            </w:r>
            <w:r w:rsidRPr="00DF07B0">
              <w:rPr>
                <w:rFonts w:ascii="Times New Roman" w:hAnsi="Times New Roman" w:cs="Times New Roman"/>
                <w:sz w:val="20"/>
                <w:szCs w:val="20"/>
              </w:rPr>
              <w:lastRenderedPageBreak/>
              <w:t xml:space="preserve">unrestricted  items – issued </w:t>
            </w:r>
          </w:p>
        </w:tc>
        <w:tc>
          <w:tcPr>
            <w:tcW w:w="4394" w:type="dxa"/>
            <w:shd w:val="clear" w:color="auto" w:fill="auto"/>
          </w:tcPr>
          <w:p w:rsidR="000A55AA" w:rsidRPr="00DF07B0" w:rsidRDefault="000A55AA">
            <w:pPr>
              <w:spacing w:after="0" w:line="240" w:lineRule="auto"/>
              <w:rPr>
                <w:rFonts w:ascii="Times New Roman" w:hAnsi="Times New Roman" w:cs="Times New Roman"/>
                <w:b/>
                <w:sz w:val="20"/>
                <w:szCs w:val="20"/>
              </w:rPr>
            </w:pPr>
            <w:r w:rsidRPr="00DF07B0">
              <w:rPr>
                <w:rFonts w:ascii="Times New Roman" w:hAnsi="Times New Roman" w:cs="Times New Roman"/>
                <w:sz w:val="20"/>
                <w:szCs w:val="20"/>
              </w:rPr>
              <w:lastRenderedPageBreak/>
              <w:t xml:space="preserve">This is the amount of other items approved by supervisory authority as basic own funds not specified above that are Tier 1 to be treated as </w:t>
            </w:r>
            <w:r w:rsidRPr="00DF07B0">
              <w:rPr>
                <w:rFonts w:ascii="Times New Roman" w:hAnsi="Times New Roman" w:cs="Times New Roman"/>
                <w:sz w:val="20"/>
                <w:szCs w:val="20"/>
              </w:rPr>
              <w:lastRenderedPageBreak/>
              <w:t>unrestricted  items issued over the reporting period.</w:t>
            </w:r>
            <w:r w:rsidRPr="00DF07B0">
              <w:rPr>
                <w:rFonts w:ascii="Times New Roman" w:hAnsi="Times New Roman" w:cs="Times New Roman"/>
                <w:b/>
                <w:sz w:val="20"/>
                <w:szCs w:val="20"/>
              </w:rPr>
              <w:t xml:space="preserve"> </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R1000/C0080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to be treated as unrestricted  items – redeemed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amount of other items approved by supervisory authority as basic own funds not specified above that are Tier 1 to be treated as unrestricted  items redeemed over the reporting period</w:t>
            </w:r>
          </w:p>
        </w:tc>
      </w:tr>
      <w:tr w:rsidR="000A55AA" w:rsidRPr="00DF07B0" w:rsidTr="00950116">
        <w:tc>
          <w:tcPr>
            <w:tcW w:w="1560"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R1000/C0090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 to be treated as unrestricted  items – movements in valuation</w:t>
            </w:r>
          </w:p>
        </w:tc>
        <w:tc>
          <w:tcPr>
            <w:tcW w:w="4394" w:type="dxa"/>
            <w:shd w:val="clear" w:color="auto" w:fill="auto"/>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an amount reflecting movements in valuation of other items approved by supervisory authority as basic own funds not specified above that are Tier 1 to be treated as unrestricted items.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R1000/C0060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to be treated as unrestricted  items – balance carried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other items approved by supervisory authority as basic own funds not specified above that are Tier 1 to be treated as unrestricted  items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R1010/C0010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to be treated as restricted  items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balance brought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other items approved by supervisory authority as basic own funds not specified above that are Tier 1 to be treated as restricted items brought forward from the previous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R1010/C0070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to be treated as restricted items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issued</w:t>
            </w:r>
          </w:p>
        </w:tc>
        <w:tc>
          <w:tcPr>
            <w:tcW w:w="4394" w:type="dxa"/>
            <w:shd w:val="clear" w:color="auto" w:fill="auto"/>
          </w:tcPr>
          <w:p w:rsidR="000A55AA" w:rsidRPr="00DF07B0" w:rsidRDefault="000A55AA">
            <w:pPr>
              <w:spacing w:after="0" w:line="240" w:lineRule="auto"/>
              <w:rPr>
                <w:rFonts w:ascii="Times New Roman" w:hAnsi="Times New Roman" w:cs="Times New Roman"/>
                <w:b/>
                <w:sz w:val="20"/>
                <w:szCs w:val="20"/>
              </w:rPr>
            </w:pPr>
            <w:r w:rsidRPr="00DF07B0">
              <w:rPr>
                <w:rFonts w:ascii="Times New Roman" w:hAnsi="Times New Roman" w:cs="Times New Roman"/>
                <w:sz w:val="20"/>
                <w:szCs w:val="20"/>
              </w:rPr>
              <w:t>This is the amount of other items approved by supervisory authority as basic own funds not specified above that are Tier 1 to be treated as restricted items issued over the reporting period.</w:t>
            </w:r>
            <w:r w:rsidRPr="00DF07B0">
              <w:rPr>
                <w:rFonts w:ascii="Times New Roman" w:hAnsi="Times New Roman" w:cs="Times New Roman"/>
                <w:b/>
                <w:sz w:val="20"/>
                <w:szCs w:val="20"/>
              </w:rPr>
              <w:t xml:space="preserve"> </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R1010/C0080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to be treated as restricted items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redeemed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amount of other items approved by supervisory authority as basic own funds not specified above that are Tier 1 to be treated as restricted items redeemed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R1010/C0090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to be treated as restricted items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movements in valuation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an amount reflecting movements in valuation of other items approved by supervisory authority as basic own funds not specified above that are Tier 1 to be treated as restricted items.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R1010/C0060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1 to be treated as restricted items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balance carried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other items approved by supervisory authority as basic own funds not specified above that are Tier 1 to be treated as restricted items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R1020/C0010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balance brought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other items approved by supervisory authority as basic own funds not specified above that are Tier 2 brought forward from the previous reporting period. </w:t>
            </w:r>
          </w:p>
        </w:tc>
      </w:tr>
      <w:tr w:rsidR="000A55AA" w:rsidRPr="00DF07B0" w:rsidTr="00950116">
        <w:trPr>
          <w:trHeight w:val="916"/>
        </w:trPr>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R1020/C0070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 issued </w:t>
            </w:r>
          </w:p>
        </w:tc>
        <w:tc>
          <w:tcPr>
            <w:tcW w:w="4394" w:type="dxa"/>
            <w:shd w:val="clear" w:color="auto" w:fill="auto"/>
          </w:tcPr>
          <w:p w:rsidR="000A55AA" w:rsidRPr="00DF07B0" w:rsidRDefault="000A55AA">
            <w:pPr>
              <w:spacing w:after="0" w:line="240" w:lineRule="auto"/>
              <w:rPr>
                <w:rFonts w:ascii="Times New Roman" w:hAnsi="Times New Roman" w:cs="Times New Roman"/>
                <w:b/>
                <w:sz w:val="20"/>
                <w:szCs w:val="20"/>
              </w:rPr>
            </w:pPr>
            <w:r w:rsidRPr="00DF07B0">
              <w:rPr>
                <w:rFonts w:ascii="Times New Roman" w:hAnsi="Times New Roman" w:cs="Times New Roman"/>
                <w:sz w:val="20"/>
                <w:szCs w:val="20"/>
              </w:rPr>
              <w:t>This is the amount of other items approved by supervisory authority as basic own funds not specified above that are Tier 2 issued over the reporting period.</w:t>
            </w:r>
            <w:r w:rsidRPr="00DF07B0">
              <w:rPr>
                <w:rFonts w:ascii="Times New Roman" w:hAnsi="Times New Roman" w:cs="Times New Roman"/>
                <w:b/>
                <w:sz w:val="20"/>
                <w:szCs w:val="20"/>
              </w:rPr>
              <w:t xml:space="preserve"> </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R1020/C0080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redeemed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amount of other items approved by supervisory authority as basic own funds not specified above that are Tier 2 redeemed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R1020/C0090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movements in valuation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an amount reflecting movements in valuation of other items approved by supervisory authority as basic own funds not specified above that are Tier 2.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R1020/C0060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balance carried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other items approved by supervisory authority as basic own funds not specified above that are Tier 2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R1030/C0010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 – balance brought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other items approved by supervisory authority as basic own funds not specified above that are Tier 3 brought forward from the previous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R1030/C0070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3 – issued </w:t>
            </w:r>
          </w:p>
        </w:tc>
        <w:tc>
          <w:tcPr>
            <w:tcW w:w="4394" w:type="dxa"/>
            <w:shd w:val="clear" w:color="auto" w:fill="auto"/>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amount of other items approved by supervisory authority as basic own funds not specified above that are Tier 3 issued over the reporting period.</w:t>
            </w:r>
            <w:r w:rsidRPr="00DF07B0">
              <w:rPr>
                <w:rFonts w:ascii="Times New Roman" w:hAnsi="Times New Roman" w:cs="Times New Roman"/>
                <w:b/>
                <w:sz w:val="20"/>
                <w:szCs w:val="20"/>
              </w:rPr>
              <w:t xml:space="preserve"> </w:t>
            </w:r>
          </w:p>
        </w:tc>
      </w:tr>
      <w:tr w:rsidR="000A55AA" w:rsidRPr="00DF07B0" w:rsidTr="00950116">
        <w:trPr>
          <w:trHeight w:val="1156"/>
        </w:trPr>
        <w:tc>
          <w:tcPr>
            <w:tcW w:w="1560"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R1030/C0080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 – redeemed</w:t>
            </w:r>
          </w:p>
        </w:tc>
        <w:tc>
          <w:tcPr>
            <w:tcW w:w="4394" w:type="dxa"/>
            <w:shd w:val="clear" w:color="auto" w:fill="auto"/>
          </w:tcPr>
          <w:p w:rsidR="000A55AA" w:rsidRPr="00DF07B0" w:rsidRDefault="000A55AA" w:rsidP="00A261B3">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This is the amount of other items approved by supervisory authority as basic own funds not specified above that are Tier 3 redeemed over the reporting period.</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R1030/C0090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 – movements in valuation</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an amount reflecting movements in valuation of other items approved by supervisory authority as basic own funds not specified above that are Tier 3.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R1030/C0060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balance carried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other items approved by supervisory authority as basic own funds not specified above that are Tier 3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R1100/C0010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of other items approved by supervisory authority as basic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not specified above – balance brought forward</w:t>
            </w:r>
          </w:p>
        </w:tc>
        <w:tc>
          <w:tcPr>
            <w:tcW w:w="4394" w:type="dxa"/>
            <w:shd w:val="clear" w:color="auto" w:fill="auto"/>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total other items approved by supervisory authority as basic own funds not specified above brought forward from the previous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R1100/C0070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of other items approved by supervisory authority as basic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not specified above – issued</w:t>
            </w:r>
          </w:p>
        </w:tc>
        <w:tc>
          <w:tcPr>
            <w:tcW w:w="4394" w:type="dxa"/>
            <w:shd w:val="clear" w:color="auto" w:fill="auto"/>
          </w:tcPr>
          <w:p w:rsidR="000A55AA" w:rsidRPr="00DF07B0" w:rsidRDefault="000A55AA">
            <w:pPr>
              <w:spacing w:after="0" w:line="240" w:lineRule="auto"/>
              <w:rPr>
                <w:rFonts w:ascii="Times New Roman" w:hAnsi="Times New Roman" w:cs="Times New Roman"/>
                <w:b/>
                <w:sz w:val="20"/>
                <w:szCs w:val="20"/>
              </w:rPr>
            </w:pPr>
            <w:r w:rsidRPr="00DF07B0">
              <w:rPr>
                <w:rFonts w:ascii="Times New Roman" w:hAnsi="Times New Roman" w:cs="Times New Roman"/>
                <w:sz w:val="20"/>
                <w:szCs w:val="20"/>
              </w:rPr>
              <w:t>This is the amount of total other items approved by supervisory authority as basic own funds not specified above issued over the reporting period.</w:t>
            </w:r>
          </w:p>
          <w:p w:rsidR="000A55AA" w:rsidRPr="00DF07B0" w:rsidRDefault="000A55AA">
            <w:pPr>
              <w:spacing w:after="0" w:line="240" w:lineRule="auto"/>
              <w:rPr>
                <w:rFonts w:ascii="Times New Roman" w:hAnsi="Times New Roman" w:cs="Times New Roman"/>
                <w:sz w:val="20"/>
                <w:szCs w:val="20"/>
              </w:rPr>
            </w:pP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R1100/C0080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of other items approved by supervisory authority as basic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not specified above –</w:t>
            </w:r>
            <w:r w:rsidRPr="00DF07B0">
              <w:rPr>
                <w:rFonts w:ascii="Times New Roman" w:hAnsi="Times New Roman" w:cs="Times New Roman"/>
                <w:sz w:val="20"/>
                <w:szCs w:val="20"/>
              </w:rPr>
              <w:lastRenderedPageBreak/>
              <w:t>redeemed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This is the amount of total other items approved by supervisory authority as basic own funds not specified above that are redeemed over the reporting period.</w:t>
            </w: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R1100/C0090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of other items approved by supervisory authority as basic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not specified above – movements in valuation </w:t>
            </w:r>
          </w:p>
        </w:tc>
        <w:tc>
          <w:tcPr>
            <w:tcW w:w="4394" w:type="dxa"/>
            <w:tcBorders>
              <w:bottom w:val="single" w:sz="4" w:space="0" w:color="auto"/>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an amount reflecting movements in valuation of total other items approved by supervisory authority as basic own funds not specified above. </w:t>
            </w:r>
          </w:p>
        </w:tc>
      </w:tr>
      <w:tr w:rsidR="000A55AA" w:rsidRPr="00DF07B0" w:rsidTr="00950116">
        <w:tc>
          <w:tcPr>
            <w:tcW w:w="1560" w:type="dxa"/>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R1100/C0060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of other items approved by supervisory authority as basic </w:t>
            </w:r>
            <w:r w:rsidR="003C09CC" w:rsidRPr="00DF07B0">
              <w:rPr>
                <w:rFonts w:ascii="Times New Roman" w:hAnsi="Times New Roman" w:cs="Times New Roman"/>
                <w:sz w:val="20"/>
                <w:szCs w:val="20"/>
              </w:rPr>
              <w:t>own fund items</w:t>
            </w:r>
            <w:r w:rsidRPr="00DF07B0">
              <w:rPr>
                <w:rFonts w:ascii="Times New Roman" w:hAnsi="Times New Roman" w:cs="Times New Roman"/>
                <w:sz w:val="20"/>
                <w:szCs w:val="20"/>
              </w:rPr>
              <w:t xml:space="preserve"> not specified above – balance carried forward</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total other items approved by supervisory authority as basic own funds not specified above carried forward to the next reporting period. </w:t>
            </w:r>
          </w:p>
        </w:tc>
      </w:tr>
      <w:tr w:rsidR="000A55AA" w:rsidRPr="00DF07B0" w:rsidTr="00950116">
        <w:tc>
          <w:tcPr>
            <w:tcW w:w="9356"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sz w:val="20"/>
                <w:szCs w:val="20"/>
              </w:rPr>
            </w:pPr>
            <w:r w:rsidRPr="00DF07B0">
              <w:rPr>
                <w:rFonts w:ascii="Times New Roman" w:hAnsi="Times New Roman" w:cs="Times New Roman"/>
                <w:b/>
                <w:sz w:val="20"/>
                <w:szCs w:val="20"/>
              </w:rPr>
              <w:t xml:space="preserve">Ancillary own funds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movements in the reporting period</w:t>
            </w:r>
          </w:p>
        </w:tc>
      </w:tr>
      <w:tr w:rsidR="000A55AA" w:rsidRPr="00DF07B0" w:rsidTr="00950116">
        <w:tc>
          <w:tcPr>
            <w:tcW w:w="1560" w:type="dxa"/>
            <w:tcBorders>
              <w:top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R1110/C0010</w:t>
            </w:r>
          </w:p>
        </w:tc>
        <w:tc>
          <w:tcPr>
            <w:tcW w:w="3402" w:type="dxa"/>
            <w:tcBorders>
              <w:top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balance brought forward</w:t>
            </w:r>
          </w:p>
        </w:tc>
        <w:tc>
          <w:tcPr>
            <w:tcW w:w="4394" w:type="dxa"/>
            <w:tcBorders>
              <w:top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2 ancillary own funds brought forward from the previous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R1110/C0110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new amount made available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new amount of Tier 2 ancillary own funds to be made available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R1110/C0120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 – reduction to amount available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reduction to the amount available Tier 2 ancillary own funds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R1110/C0130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 called up to basic own fund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2 ancillary own funds that are called up to a basic own fund item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R1110/C0060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2 – balance carried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2 ancillary own funds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R1120/C0010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 – balance brought forward</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3 ancillary own funds brought forward from the previous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R1120/C0110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new amount made available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new amount of Tier 3 ancillary own funds to be made available over the reporting period. </w:t>
            </w:r>
          </w:p>
        </w:tc>
      </w:tr>
      <w:tr w:rsidR="000A55AA" w:rsidRPr="00DF07B0" w:rsidTr="00950116">
        <w:trPr>
          <w:trHeight w:val="703"/>
        </w:trPr>
        <w:tc>
          <w:tcPr>
            <w:tcW w:w="1560"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R1120/C0120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 – reduction to amount available</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reduction to the amount available Tier 3 ancillary own funds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R1120/C0130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3 – called up to basic own fund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amount of Tier 3 ancillary own funds that are called up to a basic own fund item over the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R1120/C0060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Tier 3– balance carried forward </w:t>
            </w:r>
          </w:p>
        </w:tc>
        <w:tc>
          <w:tcPr>
            <w:tcW w:w="4394" w:type="dxa"/>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balance of Tier 3 ancillary own funds carried forward to the next reporting period. </w:t>
            </w:r>
          </w:p>
        </w:tc>
      </w:tr>
      <w:tr w:rsidR="000A55AA" w:rsidRPr="00DF07B0" w:rsidTr="00950116">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R1200/C0010</w:t>
            </w:r>
          </w:p>
        </w:tc>
        <w:tc>
          <w:tcPr>
            <w:tcW w:w="3402" w:type="dxa"/>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ancillary own funds – balance brought forward</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balance of total ancillary own funds brought forward from the previous reporting period.</w:t>
            </w:r>
          </w:p>
        </w:tc>
      </w:tr>
      <w:tr w:rsidR="000A55AA" w:rsidRPr="00DF07B0" w:rsidTr="00950116">
        <w:trPr>
          <w:trHeight w:val="872"/>
        </w:trPr>
        <w:tc>
          <w:tcPr>
            <w:tcW w:w="1560" w:type="dxa"/>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R1200/C0110</w:t>
            </w:r>
          </w:p>
        </w:tc>
        <w:tc>
          <w:tcPr>
            <w:tcW w:w="3402" w:type="dxa"/>
            <w:shd w:val="clear" w:color="auto" w:fill="auto"/>
          </w:tcPr>
          <w:p w:rsidR="000A55AA" w:rsidRPr="00DF07B0" w:rsidRDefault="00312902">
            <w:pPr>
              <w:rPr>
                <w:rFonts w:ascii="Times New Roman" w:hAnsi="Times New Roman" w:cs="Times New Roman"/>
                <w:sz w:val="20"/>
                <w:szCs w:val="20"/>
              </w:rPr>
            </w:pPr>
            <w:r w:rsidRPr="00DF07B0">
              <w:rPr>
                <w:rFonts w:ascii="Times New Roman" w:hAnsi="Times New Roman" w:cs="Times New Roman"/>
                <w:sz w:val="20"/>
                <w:szCs w:val="20"/>
              </w:rPr>
              <w:t>Total ancillary own funds</w:t>
            </w:r>
            <w:r w:rsidR="000A55AA" w:rsidRPr="00DF07B0">
              <w:rPr>
                <w:rFonts w:ascii="Times New Roman" w:hAnsi="Times New Roman" w:cs="Times New Roman"/>
                <w:sz w:val="20"/>
                <w:szCs w:val="20"/>
              </w:rPr>
              <w:t xml:space="preserve"> </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new amount made available </w:t>
            </w:r>
          </w:p>
        </w:tc>
        <w:tc>
          <w:tcPr>
            <w:tcW w:w="4394" w:type="dxa"/>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new amount of Tier 2 ancillary own funds to be made available over the reporting period.</w:t>
            </w:r>
          </w:p>
        </w:tc>
      </w:tr>
      <w:tr w:rsidR="000A55AA" w:rsidRPr="00DF07B0" w:rsidTr="00950116">
        <w:tc>
          <w:tcPr>
            <w:tcW w:w="1560" w:type="dxa"/>
            <w:tcBorders>
              <w:bottom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R1200/C0120</w:t>
            </w:r>
          </w:p>
        </w:tc>
        <w:tc>
          <w:tcPr>
            <w:tcW w:w="3402" w:type="dxa"/>
            <w:tcBorders>
              <w:bottom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ancillary own funds – reduction to amount available</w:t>
            </w:r>
          </w:p>
        </w:tc>
        <w:tc>
          <w:tcPr>
            <w:tcW w:w="4394" w:type="dxa"/>
            <w:tcBorders>
              <w:bottom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 xml:space="preserve">This is the reduction to the amount available total ancillary own funds over the reporting period. </w:t>
            </w:r>
          </w:p>
        </w:tc>
      </w:tr>
      <w:tr w:rsidR="000A55AA" w:rsidRPr="00DF07B0" w:rsidTr="00950116">
        <w:tc>
          <w:tcPr>
            <w:tcW w:w="1560" w:type="dxa"/>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t>R1200/C0130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ancillary own funds – called up </w:t>
            </w:r>
            <w:r w:rsidRPr="00DF07B0">
              <w:rPr>
                <w:rFonts w:ascii="Times New Roman" w:hAnsi="Times New Roman" w:cs="Times New Roman"/>
                <w:sz w:val="20"/>
                <w:szCs w:val="20"/>
              </w:rPr>
              <w:lastRenderedPageBreak/>
              <w:t xml:space="preserve">to basic own fund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This is the amount of total ancillary own funds that are called up to a basic own fund item over the </w:t>
            </w:r>
            <w:r w:rsidRPr="00DF07B0">
              <w:rPr>
                <w:rFonts w:ascii="Times New Roman" w:hAnsi="Times New Roman" w:cs="Times New Roman"/>
                <w:sz w:val="20"/>
                <w:szCs w:val="20"/>
              </w:rPr>
              <w:lastRenderedPageBreak/>
              <w:t xml:space="preserve">reporting period. </w:t>
            </w:r>
          </w:p>
        </w:tc>
      </w:tr>
      <w:tr w:rsidR="000A55AA" w:rsidRPr="00DF07B0" w:rsidTr="00950116">
        <w:tc>
          <w:tcPr>
            <w:tcW w:w="1560" w:type="dxa"/>
            <w:tcBorders>
              <w:top w:val="single" w:sz="4" w:space="0" w:color="auto"/>
            </w:tcBorders>
          </w:tcPr>
          <w:p w:rsidR="000A55AA" w:rsidRPr="00DF07B0" w:rsidRDefault="000A55AA" w:rsidP="00950116">
            <w:pPr>
              <w:spacing w:after="0" w:line="240" w:lineRule="auto"/>
              <w:rPr>
                <w:rFonts w:ascii="Times New Roman" w:hAnsi="Times New Roman" w:cs="Times New Roman"/>
                <w:sz w:val="20"/>
                <w:szCs w:val="20"/>
              </w:rPr>
            </w:pPr>
            <w:r w:rsidRPr="00DF07B0">
              <w:rPr>
                <w:rFonts w:ascii="Times New Roman" w:hAnsi="Times New Roman" w:cs="Times New Roman"/>
                <w:sz w:val="20"/>
                <w:szCs w:val="20"/>
              </w:rPr>
              <w:lastRenderedPageBreak/>
              <w:t>R1200/C0060</w:t>
            </w:r>
          </w:p>
        </w:tc>
        <w:tc>
          <w:tcPr>
            <w:tcW w:w="3402" w:type="dxa"/>
            <w:tcBorders>
              <w:top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Total ancillary own funds  – balance carried forward </w:t>
            </w:r>
          </w:p>
        </w:tc>
        <w:tc>
          <w:tcPr>
            <w:tcW w:w="4394" w:type="dxa"/>
            <w:tcBorders>
              <w:top w:val="single" w:sz="4" w:space="0" w:color="auto"/>
            </w:tcBorders>
            <w:shd w:val="clear" w:color="auto" w:fill="auto"/>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This is the balance of total ancillary own funds carried forward to the next reporting period. </w:t>
            </w:r>
          </w:p>
        </w:tc>
      </w:tr>
    </w:tbl>
    <w:p w:rsidR="000A55AA" w:rsidRPr="00DF07B0" w:rsidRDefault="000A55AA">
      <w:pPr>
        <w:rPr>
          <w:rFonts w:ascii="Times New Roman" w:hAnsi="Times New Roman" w:cs="Times New Roman"/>
          <w:sz w:val="20"/>
          <w:szCs w:val="20"/>
        </w:rPr>
      </w:pPr>
    </w:p>
    <w:p w:rsidR="000A55AA" w:rsidRPr="00DF07B0" w:rsidRDefault="000A55AA" w:rsidP="00950116">
      <w:pPr>
        <w:rPr>
          <w:rFonts w:ascii="Times New Roman" w:hAnsi="Times New Roman" w:cs="Times New Roman"/>
          <w:b/>
          <w:bCs/>
          <w:sz w:val="20"/>
          <w:szCs w:val="20"/>
        </w:rPr>
      </w:pPr>
      <w:r w:rsidRPr="00DF07B0">
        <w:rPr>
          <w:rFonts w:ascii="Times New Roman" w:hAnsi="Times New Roman" w:cs="Times New Roman"/>
          <w:b/>
          <w:bCs/>
          <w:sz w:val="20"/>
          <w:szCs w:val="20"/>
        </w:rPr>
        <w:t xml:space="preserve">S.23.04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w:t>
      </w:r>
      <w:r w:rsidRPr="00DF07B0">
        <w:rPr>
          <w:rFonts w:ascii="Times New Roman" w:hAnsi="Times New Roman" w:cs="Times New Roman"/>
          <w:b/>
          <w:sz w:val="20"/>
          <w:szCs w:val="20"/>
        </w:rPr>
        <w:t>List of items on own funds</w:t>
      </w:r>
    </w:p>
    <w:p w:rsidR="000A55AA" w:rsidRPr="00DF07B0" w:rsidRDefault="000A55AA" w:rsidP="00950116">
      <w:pPr>
        <w:rPr>
          <w:rFonts w:ascii="Times New Roman" w:hAnsi="Times New Roman" w:cs="Times New Roman"/>
          <w:b/>
          <w:sz w:val="20"/>
          <w:szCs w:val="20"/>
        </w:rPr>
      </w:pPr>
      <w:r w:rsidRPr="00DF07B0">
        <w:rPr>
          <w:rFonts w:ascii="Times New Roman" w:hAnsi="Times New Roman" w:cs="Times New Roman"/>
          <w:b/>
          <w:sz w:val="20"/>
          <w:szCs w:val="20"/>
        </w:rPr>
        <w:t xml:space="preserve">General comments: </w:t>
      </w:r>
    </w:p>
    <w:p w:rsidR="000A55AA" w:rsidRPr="00DF07B0" w:rsidRDefault="000D2E4C"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for individual entities.</w:t>
      </w:r>
    </w:p>
    <w:tbl>
      <w:tblPr>
        <w:tblStyle w:val="TableGrid"/>
        <w:tblW w:w="9039" w:type="dxa"/>
        <w:tblLayout w:type="fixed"/>
        <w:tblLook w:val="04A0" w:firstRow="1" w:lastRow="0" w:firstColumn="1" w:lastColumn="0" w:noHBand="0" w:noVBand="1"/>
      </w:tblPr>
      <w:tblGrid>
        <w:gridCol w:w="1668"/>
        <w:gridCol w:w="2835"/>
        <w:gridCol w:w="4536"/>
      </w:tblGrid>
      <w:tr w:rsidR="000A55AA" w:rsidRPr="00DF07B0" w:rsidTr="00950116">
        <w:tc>
          <w:tcPr>
            <w:tcW w:w="1668" w:type="dxa"/>
          </w:tcPr>
          <w:p w:rsidR="000A55AA" w:rsidRPr="00DF07B0" w:rsidRDefault="000A55AA" w:rsidP="00950116">
            <w:pPr>
              <w:jc w:val="center"/>
              <w:rPr>
                <w:rFonts w:ascii="Times New Roman" w:hAnsi="Times New Roman" w:cs="Times New Roman"/>
                <w:sz w:val="20"/>
                <w:szCs w:val="20"/>
              </w:rPr>
            </w:pPr>
          </w:p>
        </w:tc>
        <w:tc>
          <w:tcPr>
            <w:tcW w:w="2835" w:type="dxa"/>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4536" w:type="dxa"/>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p w:rsidR="000A55AA" w:rsidRPr="00DF07B0" w:rsidRDefault="000A55AA" w:rsidP="00950116">
            <w:pPr>
              <w:jc w:val="center"/>
              <w:rPr>
                <w:rFonts w:ascii="Times New Roman" w:hAnsi="Times New Roman" w:cs="Times New Roman"/>
                <w:b/>
                <w:bCs/>
                <w:sz w:val="20"/>
                <w:szCs w:val="20"/>
              </w:rPr>
            </w:pP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C0010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Description of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sidDel="00CC1EA6">
              <w:rPr>
                <w:rFonts w:ascii="Times New Roman" w:hAnsi="Times New Roman" w:cs="Times New Roman"/>
                <w:sz w:val="20"/>
                <w:szCs w:val="20"/>
              </w:rPr>
              <w:t xml:space="preserve"> </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shall list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for an individual undertaking.</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C0020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Amount (in reporting currency)</w:t>
            </w:r>
          </w:p>
        </w:tc>
        <w:tc>
          <w:tcPr>
            <w:tcW w:w="4536"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individual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C0030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 Tier</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shall indicate the tier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1</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1 – unrestricted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1 – restricted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2</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3</w:t>
            </w:r>
          </w:p>
          <w:p w:rsidR="000A55AA" w:rsidRPr="00DF07B0" w:rsidRDefault="000A55AA" w:rsidP="00950116">
            <w:pPr>
              <w:rPr>
                <w:rFonts w:ascii="Times New Roman" w:hAnsi="Times New Roman" w:cs="Times New Roman"/>
                <w:sz w:val="20"/>
                <w:szCs w:val="20"/>
              </w:rPr>
            </w:pP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C0040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Currency Code </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the ISO 4217 alphabetic code of the currency. This is the original currency.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C0070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Counted under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shall indicate whether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t>
            </w:r>
            <w:r w:rsidR="0082485F" w:rsidRPr="00DF07B0">
              <w:rPr>
                <w:rFonts w:ascii="Times New Roman" w:hAnsi="Times New Roman" w:cs="Times New Roman"/>
                <w:sz w:val="20"/>
                <w:szCs w:val="20"/>
              </w:rPr>
              <w:t>are</w:t>
            </w:r>
            <w:r w:rsidRPr="00DF07B0">
              <w:rPr>
                <w:rFonts w:ascii="Times New Roman" w:hAnsi="Times New Roman" w:cs="Times New Roman"/>
                <w:sz w:val="20"/>
                <w:szCs w:val="20"/>
              </w:rPr>
              <w:t xml:space="preserve"> counted under the transitional provisions.</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1</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Counted under </w:t>
            </w:r>
            <w:proofErr w:type="spellStart"/>
            <w:r w:rsidRPr="00DF07B0">
              <w:rPr>
                <w:rFonts w:ascii="Times New Roman" w:hAnsi="Times New Roman" w:cs="Times New Roman"/>
                <w:sz w:val="20"/>
                <w:szCs w:val="20"/>
              </w:rPr>
              <w:t>transitionals</w:t>
            </w:r>
            <w:proofErr w:type="spellEnd"/>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2</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counted under </w:t>
            </w:r>
            <w:proofErr w:type="spellStart"/>
            <w:r w:rsidRPr="00DF07B0">
              <w:rPr>
                <w:rFonts w:ascii="Times New Roman" w:hAnsi="Times New Roman" w:cs="Times New Roman"/>
                <w:sz w:val="20"/>
                <w:szCs w:val="20"/>
              </w:rPr>
              <w:t>transitionals</w:t>
            </w:r>
            <w:proofErr w:type="spellEnd"/>
          </w:p>
          <w:p w:rsidR="000A55AA" w:rsidRPr="00DF07B0" w:rsidRDefault="000A55AA" w:rsidP="00950116">
            <w:pPr>
              <w:rPr>
                <w:rFonts w:ascii="Times New Roman" w:hAnsi="Times New Roman" w:cs="Times New Roman"/>
                <w:sz w:val="20"/>
                <w:szCs w:val="20"/>
              </w:rPr>
            </w:pP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C0080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Counterparty (if specific)</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shall list the counterparty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C0090</w:t>
            </w:r>
          </w:p>
        </w:tc>
        <w:tc>
          <w:tcPr>
            <w:tcW w:w="2835"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Issue date</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issue date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This shall be in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C0100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Maturity date</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maturity date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This shall be in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C0110</w:t>
            </w:r>
          </w:p>
        </w:tc>
        <w:tc>
          <w:tcPr>
            <w:tcW w:w="2835"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First call date</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first call date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This shall be in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C0120</w:t>
            </w:r>
          </w:p>
        </w:tc>
        <w:tc>
          <w:tcPr>
            <w:tcW w:w="2835"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Details of further call dates</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These are the further call dates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w:t>
            </w:r>
            <w:r w:rsidRPr="00DF07B0">
              <w:rPr>
                <w:rFonts w:ascii="Times New Roman" w:hAnsi="Times New Roman" w:cs="Times New Roman"/>
                <w:sz w:val="20"/>
                <w:szCs w:val="20"/>
              </w:rPr>
              <w:tab/>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C0130</w:t>
            </w:r>
          </w:p>
        </w:tc>
        <w:tc>
          <w:tcPr>
            <w:tcW w:w="2835"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w:t>
            </w:r>
            <w:r w:rsidRPr="00DF07B0">
              <w:rPr>
                <w:rFonts w:ascii="Times New Roman" w:hAnsi="Times New Roman" w:cs="Times New Roman"/>
                <w:sz w:val="20"/>
                <w:szCs w:val="20"/>
              </w:rPr>
              <w:lastRenderedPageBreak/>
              <w:t xml:space="preserve">accounts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Details of incentives to redeem</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These are the incentives to redeem the subordinated </w:t>
            </w:r>
            <w:r w:rsidR="008B5B64" w:rsidRPr="00DF07B0">
              <w:rPr>
                <w:rFonts w:ascii="Times New Roman" w:hAnsi="Times New Roman" w:cs="Times New Roman"/>
                <w:sz w:val="20"/>
                <w:szCs w:val="20"/>
              </w:rPr>
              <w:lastRenderedPageBreak/>
              <w:t>mutual member</w:t>
            </w:r>
            <w:r w:rsidRPr="00DF07B0">
              <w:rPr>
                <w:rFonts w:ascii="Times New Roman" w:hAnsi="Times New Roman" w:cs="Times New Roman"/>
                <w:sz w:val="20"/>
                <w:szCs w:val="20"/>
              </w:rPr>
              <w:t xml:space="preserve"> accounts.</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C0140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 Notice period</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notice of the 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accounts. The date shall be entered here, using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C0160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w:t>
            </w:r>
            <w:r w:rsidR="008B5B64" w:rsidRPr="00DF07B0">
              <w:rPr>
                <w:rFonts w:ascii="Times New Roman" w:hAnsi="Times New Roman" w:cs="Times New Roman"/>
                <w:sz w:val="20"/>
                <w:szCs w:val="20"/>
              </w:rPr>
              <w:t>mutual member</w:t>
            </w:r>
            <w:r w:rsidRPr="00DF07B0">
              <w:rPr>
                <w:rFonts w:ascii="Times New Roman" w:hAnsi="Times New Roman" w:cs="Times New Roman"/>
                <w:sz w:val="20"/>
                <w:szCs w:val="20"/>
              </w:rPr>
              <w:t xml:space="preserve"> account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Buy back during the year</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Explanation if the item has been bought back during the year.</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C0190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Description of preference shares</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shall list individual preference shares</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C0200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Amount</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the preference share</w:t>
            </w:r>
            <w:r w:rsidR="0082485F" w:rsidRPr="00DF07B0">
              <w:rPr>
                <w:rFonts w:ascii="Times New Roman" w:hAnsi="Times New Roman" w:cs="Times New Roman"/>
                <w:sz w:val="20"/>
                <w:szCs w:val="20"/>
              </w:rPr>
              <w:t>s</w:t>
            </w:r>
            <w:r w:rsidRPr="00DF07B0">
              <w:rPr>
                <w:rFonts w:ascii="Times New Roman" w:hAnsi="Times New Roman" w:cs="Times New Roman"/>
                <w:sz w:val="20"/>
                <w:szCs w:val="20"/>
              </w:rPr>
              <w:t xml:space="preserve">.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C0210</w:t>
            </w:r>
          </w:p>
        </w:tc>
        <w:tc>
          <w:tcPr>
            <w:tcW w:w="2835"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Counted under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shall indicate whether the preference share</w:t>
            </w:r>
            <w:r w:rsidR="009F41F3" w:rsidRPr="00DF07B0">
              <w:rPr>
                <w:rFonts w:ascii="Times New Roman" w:hAnsi="Times New Roman" w:cs="Times New Roman"/>
                <w:sz w:val="20"/>
                <w:szCs w:val="20"/>
              </w:rPr>
              <w:t>s</w:t>
            </w:r>
            <w:r w:rsidRPr="00DF07B0">
              <w:rPr>
                <w:rFonts w:ascii="Times New Roman" w:hAnsi="Times New Roman" w:cs="Times New Roman"/>
                <w:sz w:val="20"/>
                <w:szCs w:val="20"/>
              </w:rPr>
              <w:t xml:space="preserve"> </w:t>
            </w:r>
            <w:r w:rsidR="009F41F3" w:rsidRPr="00DF07B0">
              <w:rPr>
                <w:rFonts w:ascii="Times New Roman" w:hAnsi="Times New Roman" w:cs="Times New Roman"/>
                <w:sz w:val="20"/>
                <w:szCs w:val="20"/>
              </w:rPr>
              <w:t>are</w:t>
            </w:r>
            <w:r w:rsidRPr="00DF07B0">
              <w:rPr>
                <w:rFonts w:ascii="Times New Roman" w:hAnsi="Times New Roman" w:cs="Times New Roman"/>
                <w:sz w:val="20"/>
                <w:szCs w:val="20"/>
              </w:rPr>
              <w:t xml:space="preserve"> counted under the transitional provisions.  </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1</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Counted under </w:t>
            </w:r>
            <w:proofErr w:type="spellStart"/>
            <w:r w:rsidRPr="00DF07B0">
              <w:rPr>
                <w:rFonts w:ascii="Times New Roman" w:hAnsi="Times New Roman" w:cs="Times New Roman"/>
                <w:sz w:val="20"/>
                <w:szCs w:val="20"/>
              </w:rPr>
              <w:t>transitionals</w:t>
            </w:r>
            <w:proofErr w:type="spellEnd"/>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2</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counted under </w:t>
            </w:r>
            <w:proofErr w:type="spellStart"/>
            <w:r w:rsidRPr="00DF07B0">
              <w:rPr>
                <w:rFonts w:ascii="Times New Roman" w:hAnsi="Times New Roman" w:cs="Times New Roman"/>
                <w:sz w:val="20"/>
                <w:szCs w:val="20"/>
              </w:rPr>
              <w:t>transitionals</w:t>
            </w:r>
            <w:proofErr w:type="spellEnd"/>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C0220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Counterparty (if specific)</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shall list the holder of the preference shares if limited to a single party. If the shares are broadly issued, no data is required.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C0230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Issue date</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issue date of the preference share. This shall be in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C0240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First call date</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first call date of the preference share. This shall be in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C0250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Details of further call dates</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These are the further call dates of the preference share</w:t>
            </w:r>
            <w:r w:rsidR="0082485F" w:rsidRPr="00DF07B0">
              <w:rPr>
                <w:rFonts w:ascii="Times New Roman" w:hAnsi="Times New Roman" w:cs="Times New Roman"/>
                <w:sz w:val="20"/>
                <w:szCs w:val="20"/>
              </w:rPr>
              <w:t>s</w:t>
            </w:r>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C0260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Preference shares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Details of incentives to redeem </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These are the incentives to redeem the preference share.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C0270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Description of subordinated liabilities </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shall list the individual subordinated liabilities for an individual undertaking.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C0280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Amount </w:t>
            </w:r>
          </w:p>
          <w:p w:rsidR="000A55AA" w:rsidRPr="00DF07B0" w:rsidRDefault="000A55AA" w:rsidP="00950116">
            <w:pPr>
              <w:rPr>
                <w:rFonts w:ascii="Times New Roman" w:hAnsi="Times New Roman" w:cs="Times New Roman"/>
                <w:sz w:val="20"/>
                <w:szCs w:val="20"/>
              </w:rPr>
            </w:pP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individual subordinated liabilities.</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C0290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w:t>
            </w:r>
          </w:p>
          <w:p w:rsidR="000A55AA" w:rsidRPr="00DF07B0" w:rsidRDefault="000A55AA" w:rsidP="00950116">
            <w:pPr>
              <w:rPr>
                <w:rFonts w:ascii="Times New Roman" w:hAnsi="Times New Roman" w:cs="Times New Roman"/>
                <w:sz w:val="20"/>
                <w:szCs w:val="20"/>
              </w:rPr>
            </w:pP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shall indicate the tier of the subordinated liabilities.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C0300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Currency Code </w:t>
            </w:r>
          </w:p>
          <w:p w:rsidR="000A55AA" w:rsidRPr="00DF07B0" w:rsidRDefault="000A55AA" w:rsidP="00950116">
            <w:pPr>
              <w:rPr>
                <w:rFonts w:ascii="Times New Roman" w:hAnsi="Times New Roman" w:cs="Times New Roman"/>
                <w:sz w:val="20"/>
                <w:szCs w:val="20"/>
              </w:rPr>
            </w:pP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C0320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Subordinated liabilities – Lender (if specific)</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shall list the lender of the subordinated liabilities if specific. If not specific this item shall not be reported.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C0330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Counted under </w:t>
            </w:r>
            <w:proofErr w:type="spellStart"/>
            <w:r w:rsidRPr="00DF07B0">
              <w:rPr>
                <w:rFonts w:ascii="Times New Roman" w:hAnsi="Times New Roman" w:cs="Times New Roman"/>
                <w:sz w:val="20"/>
                <w:szCs w:val="20"/>
              </w:rPr>
              <w:t>transitionals</w:t>
            </w:r>
            <w:proofErr w:type="spellEnd"/>
            <w:r w:rsidRPr="00DF07B0">
              <w:rPr>
                <w:rFonts w:ascii="Times New Roman" w:hAnsi="Times New Roman" w:cs="Times New Roman"/>
                <w:sz w:val="20"/>
                <w:szCs w:val="20"/>
              </w:rPr>
              <w:t>?</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shall indicate whether the subordinated liability is counted under the transitional provisions.</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1</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Counted under </w:t>
            </w:r>
            <w:proofErr w:type="spellStart"/>
            <w:r w:rsidRPr="00DF07B0">
              <w:rPr>
                <w:rFonts w:ascii="Times New Roman" w:hAnsi="Times New Roman" w:cs="Times New Roman"/>
                <w:sz w:val="20"/>
                <w:szCs w:val="20"/>
              </w:rPr>
              <w:t>transitionals</w:t>
            </w:r>
            <w:proofErr w:type="spellEnd"/>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2</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counted under </w:t>
            </w:r>
            <w:proofErr w:type="spellStart"/>
            <w:r w:rsidRPr="00DF07B0">
              <w:rPr>
                <w:rFonts w:ascii="Times New Roman" w:hAnsi="Times New Roman" w:cs="Times New Roman"/>
                <w:sz w:val="20"/>
                <w:szCs w:val="20"/>
              </w:rPr>
              <w:t>transitionals</w:t>
            </w:r>
            <w:proofErr w:type="spellEnd"/>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C0350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Issue date</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issue date of the subordinated liabilities. This shall be in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C0360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Maturity date</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maturity date of the subordinated liabilities. This shall be in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C0370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First call date</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first call date of the subordinated liabilities. This shall be in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C0380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Further call dates</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These are the further call dates of the subordinated liabilities.</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C0390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Details of incentives to redeem</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These are the details about the incentives to redeem the subordinated liabilities.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C0400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Notice period</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notice of the subordinated liabilities. The date shall be entered here, using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C0450</w:t>
            </w:r>
          </w:p>
        </w:tc>
        <w:tc>
          <w:tcPr>
            <w:tcW w:w="2835" w:type="dxa"/>
          </w:tcPr>
          <w:p w:rsidR="000A55AA" w:rsidRPr="00DF07B0" w:rsidRDefault="000A55AA" w:rsidP="00950116">
            <w:pPr>
              <w:rPr>
                <w:rFonts w:ascii="Times New Roman" w:hAnsi="Times New Roman" w:cs="Times New Roman"/>
                <w:b/>
                <w:sz w:val="20"/>
                <w:szCs w:val="20"/>
              </w:rPr>
            </w:pPr>
            <w:r w:rsidRPr="00DF07B0">
              <w:rPr>
                <w:rFonts w:ascii="Times New Roman" w:hAnsi="Times New Roman" w:cs="Times New Roman"/>
                <w:sz w:val="20"/>
                <w:szCs w:val="20"/>
              </w:rPr>
              <w:t xml:space="preserve">Other items approved by supervisory authority as basic own funds not specified above  </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shall list the other individual items approved by the supervisory authority for an individual undertaking.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C0460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Amount</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other individual items approved by the supervisory authority.</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C0470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Currency code</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C0480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1</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other individual items approved by the supervisory authority that meet the criteria for Tier 1. </w:t>
            </w:r>
          </w:p>
          <w:p w:rsidR="000A55AA" w:rsidRPr="00DF07B0" w:rsidRDefault="000A55AA" w:rsidP="00950116">
            <w:pPr>
              <w:rPr>
                <w:rFonts w:ascii="Times New Roman" w:hAnsi="Times New Roman" w:cs="Times New Roman"/>
                <w:sz w:val="20"/>
                <w:szCs w:val="20"/>
              </w:rPr>
            </w:pP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C0490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2</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other individual items approved by the supervisory authority that meet the criteria for Tier 2.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C0500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Tier 3</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amount of other individual items approved by the supervisory authority that meet the criteria for Tier 3.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C0510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Other items approved by supervisory authority as basic own funds not specified above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Date of authorisation</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date of authorisation of other individual items approved by the supervisory authority. It shall be in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Change w:id="1539"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C0570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Own funds</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from the financial statements that shall not be represented by the reconciliation reserve and do not meet the criteria to be classified as Solvency II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Description</w:t>
            </w:r>
          </w:p>
        </w:tc>
        <w:tc>
          <w:tcPr>
            <w:tcW w:w="4536" w:type="dxa"/>
          </w:tcPr>
          <w:p w:rsidR="000A55AA" w:rsidRPr="00DF07B0" w:rsidRDefault="000A55AA" w:rsidP="00950116">
            <w:pPr>
              <w:rPr>
                <w:rFonts w:ascii="Times New Roman" w:hAnsi="Times New Roman" w:cs="Times New Roman"/>
                <w:sz w:val="20"/>
                <w:szCs w:val="20"/>
                <w:rPrChange w:id="1540"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This cell shall contain a description of the own fund item from the financial statements that shall not be represented by the reconciliation reserve and do not meet the criteria to be classified as Solvency II own funds.</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C0580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Own funds from the financial statements that shall not be represented by the reconciliation reserve and do not meet the criteria to be classified as Solvency II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 amount</w:t>
            </w:r>
          </w:p>
        </w:tc>
        <w:tc>
          <w:tcPr>
            <w:tcW w:w="4536" w:type="dxa"/>
          </w:tcPr>
          <w:p w:rsidR="000A55AA" w:rsidRPr="00DF07B0" w:rsidRDefault="000A55AA" w:rsidP="00950116">
            <w:pPr>
              <w:rPr>
                <w:rFonts w:ascii="Times New Roman" w:hAnsi="Times New Roman" w:cs="Times New Roman"/>
                <w:sz w:val="20"/>
                <w:szCs w:val="20"/>
                <w:rPrChange w:id="1541" w:author="Author">
                  <w:rPr>
                    <w:rFonts w:ascii="Times New Roman" w:hAnsi="Times New Roman" w:cs="Times New Roman"/>
                    <w:sz w:val="20"/>
                    <w:szCs w:val="20"/>
                    <w:highlight w:val="yellow"/>
                  </w:rPr>
                </w:rPrChange>
              </w:rPr>
            </w:pPr>
            <w:r w:rsidRPr="00DF07B0">
              <w:rPr>
                <w:rFonts w:ascii="Times New Roman" w:hAnsi="Times New Roman" w:cs="Times New Roman"/>
                <w:sz w:val="20"/>
                <w:szCs w:val="20"/>
              </w:rPr>
              <w:t xml:space="preserve">This is the total amount of the own fun item from the financial statements that shall not be represented by the reconciliation reserve and do not meet the criteria to be classified as Solvency II own funds.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C0590</w:t>
            </w:r>
          </w:p>
        </w:tc>
        <w:tc>
          <w:tcPr>
            <w:tcW w:w="2835"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bCs/>
                <w:sz w:val="20"/>
                <w:szCs w:val="20"/>
              </w:rPr>
              <w:t xml:space="preserve">Ancillary own funds </w:t>
            </w:r>
            <w:r w:rsidR="0072092D" w:rsidRPr="00DF07B0">
              <w:rPr>
                <w:rFonts w:ascii="Times New Roman" w:hAnsi="Times New Roman" w:cs="Times New Roman"/>
                <w:bCs/>
                <w:sz w:val="20"/>
                <w:szCs w:val="20"/>
              </w:rPr>
              <w:t>–</w:t>
            </w:r>
            <w:r w:rsidRPr="00DF07B0">
              <w:rPr>
                <w:rFonts w:ascii="Times New Roman" w:hAnsi="Times New Roman" w:cs="Times New Roman"/>
                <w:bCs/>
                <w:sz w:val="20"/>
                <w:szCs w:val="20"/>
              </w:rPr>
              <w:t>Description</w:t>
            </w:r>
          </w:p>
        </w:tc>
        <w:tc>
          <w:tcPr>
            <w:tcW w:w="4536"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This is details of each ancillary own fund for an individual undertaking.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C0600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Amount</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for each ancillary own fund.</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C0610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Ancillary own funds – Counterpart</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counterpart of each ancillary own fund.</w:t>
            </w:r>
          </w:p>
        </w:tc>
      </w:tr>
      <w:tr w:rsidR="000A55AA" w:rsidRPr="00DF07B0" w:rsidTr="00950116">
        <w:tc>
          <w:tcPr>
            <w:tcW w:w="1668"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C0620</w:t>
            </w:r>
          </w:p>
        </w:tc>
        <w:tc>
          <w:tcPr>
            <w:tcW w:w="2835"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Ancillary own funds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Issue date</w:t>
            </w:r>
          </w:p>
        </w:tc>
        <w:tc>
          <w:tcPr>
            <w:tcW w:w="4536"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issue date of each ancillary own fund. This shall be in ISO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1668"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C0630</w:t>
            </w:r>
          </w:p>
        </w:tc>
        <w:tc>
          <w:tcPr>
            <w:tcW w:w="2835"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Ancillary own fund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Date of authorisation</w:t>
            </w:r>
          </w:p>
        </w:tc>
        <w:tc>
          <w:tcPr>
            <w:tcW w:w="4536"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date of authorisation of each ancillary own fund. This shall be in 1SO 8601 format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w:t>
            </w:r>
          </w:p>
        </w:tc>
      </w:tr>
      <w:tr w:rsidR="000A55AA" w:rsidRPr="00DF07B0" w:rsidTr="00950116">
        <w:tc>
          <w:tcPr>
            <w:tcW w:w="9039"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sz w:val="20"/>
                <w:szCs w:val="20"/>
              </w:rPr>
            </w:pPr>
            <w:r w:rsidRPr="00DF07B0">
              <w:rPr>
                <w:rFonts w:ascii="Times New Roman" w:hAnsi="Times New Roman" w:cs="Times New Roman"/>
                <w:b/>
                <w:sz w:val="20"/>
                <w:szCs w:val="20"/>
              </w:rPr>
              <w:t>Adjustment for ring fenced funds and matching adjustment portfolios</w:t>
            </w:r>
          </w:p>
        </w:tc>
      </w:tr>
      <w:tr w:rsidR="000A55AA" w:rsidRPr="00DF07B0" w:rsidTr="00950116">
        <w:tc>
          <w:tcPr>
            <w:tcW w:w="1668" w:type="dxa"/>
            <w:tcBorders>
              <w:top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C0660/R0020</w:t>
            </w:r>
          </w:p>
        </w:tc>
        <w:tc>
          <w:tcPr>
            <w:tcW w:w="2835" w:type="dxa"/>
            <w:tcBorders>
              <w:top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matching </w:t>
            </w:r>
            <w:r w:rsidRPr="00DF07B0">
              <w:rPr>
                <w:rFonts w:ascii="Times New Roman" w:hAnsi="Times New Roman" w:cs="Times New Roman"/>
                <w:sz w:val="20"/>
                <w:szCs w:val="20"/>
              </w:rPr>
              <w:lastRenderedPageBreak/>
              <w:t xml:space="preserve">adjustment portfolio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Number</w:t>
            </w:r>
          </w:p>
        </w:tc>
        <w:tc>
          <w:tcPr>
            <w:tcW w:w="4536" w:type="dxa"/>
            <w:tcBorders>
              <w:top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eastAsia="Times New Roman" w:hAnsi="Times New Roman" w:cs="Times New Roman"/>
                <w:sz w:val="20"/>
                <w:szCs w:val="20"/>
                <w:lang w:eastAsia="es-ES"/>
              </w:rPr>
              <w:lastRenderedPageBreak/>
              <w:t xml:space="preserve">Identification number for a ring fenced fund or </w:t>
            </w:r>
            <w:r w:rsidRPr="00DF07B0">
              <w:rPr>
                <w:rFonts w:ascii="Times New Roman" w:eastAsia="Times New Roman" w:hAnsi="Times New Roman" w:cs="Times New Roman"/>
                <w:sz w:val="20"/>
                <w:szCs w:val="20"/>
                <w:lang w:eastAsia="es-ES"/>
              </w:rPr>
              <w:lastRenderedPageBreak/>
              <w:t xml:space="preserve">matching adjustment portfolio. This number is attributed by the undertaking and must be consistent over time and with the fund/portfolio number reported in other templates.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C0670/R0020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matching adjustment portfolio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Notional SCR </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notional SCR of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fund/each matching adjustment portfolio.</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C0680/R0020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matching adjustment portfolio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Notional SCR (negative results set to zero)</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This is the notional SCR. When the value is negative zero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C0690/R0020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matching adjustment portfolio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Excess of assets over liabilities</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amount of excess of assets over liabilities of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fund/matching adjustment portfolio. This value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reflect any deduction of future transfers attributable to shareholders.</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C0700/R0020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matching adjustment portfolio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Future transfers attributable to shareholders</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Value of future transfers attributable to shareholders” of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fund/matching adjustment portfolio according to art 80 (2) of Delegated Regulation (EU) 2015/35. </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C0710/R0010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Ring fenced funds/matching adjustment portfolio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Adjustment for restricted own fund items in respect of matching adjustment portfolios and ring fenced funds</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total deduction for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funds and matching adjustment portfolios.</w:t>
            </w:r>
          </w:p>
        </w:tc>
      </w:tr>
      <w:tr w:rsidR="000A55AA" w:rsidRPr="00DF07B0" w:rsidTr="00950116">
        <w:tc>
          <w:tcPr>
            <w:tcW w:w="1668"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C0710/R0020</w:t>
            </w:r>
          </w:p>
        </w:tc>
        <w:tc>
          <w:tcPr>
            <w:tcW w:w="283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Ring fenced funds/matching adjustment portfolio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Adjustment for restricted own fund items in respect of matching adjustment portfolios and ring fenced funds</w:t>
            </w:r>
          </w:p>
        </w:tc>
        <w:tc>
          <w:tcPr>
            <w:tcW w:w="4536"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is the deduction for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fund/matching adjustment portfolio.</w:t>
            </w:r>
          </w:p>
        </w:tc>
      </w:tr>
    </w:tbl>
    <w:p w:rsidR="000A55AA" w:rsidRPr="00DF07B0" w:rsidRDefault="000A55AA">
      <w:pPr>
        <w:rPr>
          <w:rFonts w:ascii="Times New Roman" w:hAnsi="Times New Roman" w:cs="Times New Roman"/>
          <w:sz w:val="20"/>
          <w:szCs w:val="20"/>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2693"/>
        <w:gridCol w:w="4678"/>
      </w:tblGrid>
      <w:tr w:rsidR="000A55AA" w:rsidRPr="00DF07B0" w:rsidTr="00950116">
        <w:tc>
          <w:tcPr>
            <w:tcW w:w="9322" w:type="dxa"/>
            <w:gridSpan w:val="3"/>
            <w:tcBorders>
              <w:top w:val="nil"/>
              <w:left w:val="nil"/>
              <w:bottom w:val="nil"/>
              <w:right w:val="nil"/>
            </w:tcBorders>
          </w:tcPr>
          <w:p w:rsidR="000A55AA" w:rsidRPr="00DF07B0" w:rsidRDefault="000A55AA" w:rsidP="00950116">
            <w:pPr>
              <w:spacing w:after="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t xml:space="preserve">S.24.01 – Participations held </w:t>
            </w:r>
          </w:p>
          <w:p w:rsidR="000A55AA" w:rsidRPr="00DF07B0" w:rsidRDefault="000A55AA" w:rsidP="00950116">
            <w:pPr>
              <w:spacing w:after="0" w:line="240" w:lineRule="auto"/>
              <w:jc w:val="both"/>
              <w:rPr>
                <w:rFonts w:ascii="Times New Roman" w:hAnsi="Times New Roman" w:cs="Times New Roman"/>
                <w:sz w:val="20"/>
                <w:szCs w:val="20"/>
              </w:rPr>
            </w:pPr>
          </w:p>
          <w:p w:rsidR="000A55AA" w:rsidRPr="00DF07B0" w:rsidRDefault="000A55AA" w:rsidP="00950116">
            <w:pPr>
              <w:spacing w:after="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0A55AA" w:rsidRPr="00DF07B0" w:rsidRDefault="000A55AA" w:rsidP="00950116">
            <w:pPr>
              <w:autoSpaceDE w:val="0"/>
              <w:autoSpaceDN w:val="0"/>
              <w:adjustRightInd w:val="0"/>
              <w:spacing w:after="0" w:line="240" w:lineRule="auto"/>
              <w:jc w:val="both"/>
              <w:rPr>
                <w:rFonts w:ascii="Times New Roman" w:hAnsi="Times New Roman" w:cs="Times New Roman"/>
                <w:sz w:val="20"/>
                <w:szCs w:val="20"/>
              </w:rPr>
            </w:pPr>
          </w:p>
          <w:p w:rsidR="000A55AA" w:rsidRPr="00DF07B0" w:rsidRDefault="000D2E4C" w:rsidP="001062B8">
            <w:pPr>
              <w:spacing w:after="0" w:line="240" w:lineRule="auto"/>
              <w:jc w:val="both"/>
              <w:rPr>
                <w:rFonts w:ascii="Times New Roman" w:hAnsi="Times New Roman" w:cs="Times New Roman"/>
                <w:sz w:val="20"/>
                <w:szCs w:val="20"/>
              </w:rPr>
            </w:pPr>
            <w:r w:rsidRPr="00DF07B0">
              <w:rPr>
                <w:rFonts w:ascii="Times New Roman" w:hAnsi="Times New Roman" w:cs="Times New Roman"/>
                <w:bCs/>
                <w:sz w:val="20"/>
                <w:szCs w:val="20"/>
                <w:lang w:val="en-US"/>
              </w:rPr>
              <w:t xml:space="preserve">This </w:t>
            </w:r>
            <w:r w:rsidR="001062B8" w:rsidRPr="00DF07B0">
              <w:rPr>
                <w:rFonts w:ascii="Times New Roman" w:hAnsi="Times New Roman"/>
                <w:bCs/>
                <w:sz w:val="20"/>
                <w:szCs w:val="20"/>
                <w:lang w:val="en-US"/>
              </w:rPr>
              <w:t>section</w:t>
            </w:r>
            <w:r w:rsidR="000A55AA" w:rsidRPr="00DF07B0">
              <w:rPr>
                <w:rFonts w:ascii="Times New Roman" w:hAnsi="Times New Roman" w:cs="Times New Roman"/>
                <w:bCs/>
                <w:sz w:val="20"/>
                <w:szCs w:val="20"/>
                <w:lang w:val="en-US"/>
              </w:rPr>
              <w:t xml:space="preserve"> relates to annual submission of information for individual entities.</w:t>
            </w:r>
          </w:p>
        </w:tc>
      </w:tr>
      <w:tr w:rsidR="000A55AA" w:rsidRPr="00DF07B0" w:rsidTr="00950116">
        <w:tc>
          <w:tcPr>
            <w:tcW w:w="9322" w:type="dxa"/>
            <w:gridSpan w:val="3"/>
            <w:tcBorders>
              <w:top w:val="nil"/>
              <w:left w:val="nil"/>
              <w:bottom w:val="single" w:sz="4" w:space="0" w:color="auto"/>
              <w:right w:val="nil"/>
            </w:tcBorders>
          </w:tcPr>
          <w:p w:rsidR="000A55AA" w:rsidRPr="00DF07B0" w:rsidRDefault="000A55AA" w:rsidP="00950116">
            <w:pPr>
              <w:spacing w:after="0" w:line="240" w:lineRule="auto"/>
              <w:jc w:val="both"/>
              <w:rPr>
                <w:rFonts w:ascii="Times New Roman" w:hAnsi="Times New Roman" w:cs="Times New Roman"/>
                <w:b/>
                <w:sz w:val="20"/>
                <w:szCs w:val="20"/>
              </w:rPr>
            </w:pPr>
          </w:p>
        </w:tc>
      </w:tr>
      <w:tr w:rsidR="000A55AA" w:rsidRPr="00DF07B0" w:rsidTr="00950116">
        <w:tc>
          <w:tcPr>
            <w:tcW w:w="1951" w:type="dxa"/>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ITEM</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hAnsi="Times New Roman" w:cs="Times New Roman"/>
                <w:b/>
                <w:sz w:val="20"/>
                <w:szCs w:val="20"/>
              </w:rPr>
            </w:pPr>
            <w:r w:rsidRPr="00DF07B0">
              <w:rPr>
                <w:rFonts w:ascii="Times New Roman" w:hAnsi="Times New Roman" w:cs="Times New Roman"/>
                <w:b/>
                <w:sz w:val="20"/>
                <w:szCs w:val="20"/>
              </w:rPr>
              <w:t>INSTRUCTIONS</w:t>
            </w:r>
          </w:p>
        </w:tc>
      </w:tr>
      <w:tr w:rsidR="000A55AA" w:rsidRPr="00DF07B0" w:rsidTr="00950116">
        <w:tc>
          <w:tcPr>
            <w:tcW w:w="9322" w:type="dxa"/>
            <w:gridSpan w:val="3"/>
            <w:tcBorders>
              <w:top w:val="single" w:sz="4" w:space="0" w:color="auto"/>
              <w:left w:val="nil"/>
              <w:bottom w:val="nil"/>
              <w:right w:val="nil"/>
            </w:tcBorders>
          </w:tcPr>
          <w:p w:rsidR="000A55AA" w:rsidRPr="00DF07B0" w:rsidRDefault="000A55AA" w:rsidP="00950116">
            <w:pPr>
              <w:spacing w:before="120" w:after="12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t xml:space="preserve">Table 1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Participations in related undertakings that are financial and credit institutions which individually exceed 10% of items included in (a) (</w:t>
            </w:r>
            <w:proofErr w:type="spellStart"/>
            <w:r w:rsidRPr="00DF07B0">
              <w:rPr>
                <w:rFonts w:ascii="Times New Roman" w:hAnsi="Times New Roman" w:cs="Times New Roman"/>
                <w:b/>
                <w:sz w:val="20"/>
                <w:szCs w:val="20"/>
              </w:rPr>
              <w:t>i</w:t>
            </w:r>
            <w:proofErr w:type="spellEnd"/>
            <w:r w:rsidRPr="00DF07B0">
              <w:rPr>
                <w:rFonts w:ascii="Times New Roman" w:hAnsi="Times New Roman" w:cs="Times New Roman"/>
                <w:b/>
                <w:sz w:val="20"/>
                <w:szCs w:val="20"/>
              </w:rPr>
              <w:t>), (ii), (iv) and (vi) of Article 69, not including consolidated strategic participations for the purpose of deductions under Article 68 (1) of the Delegated Regulation (EU) 2015/35</w:t>
            </w:r>
            <w:r w:rsidRPr="00DF07B0" w:rsidDel="00EF5A0C">
              <w:rPr>
                <w:rFonts w:ascii="Times New Roman" w:hAnsi="Times New Roman" w:cs="Times New Roman"/>
                <w:b/>
                <w:sz w:val="20"/>
                <w:szCs w:val="20"/>
              </w:rPr>
              <w:t xml:space="preserve"> </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C0010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name of the related undertaking in which the participation is held. These are participations in financial and credit institutions which individually exceed 10% of items included in (a) (</w:t>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 (ii), iv) and (vi), of Article 69 of Delegated Regulation (EU) 2015/35. This does not include consolidated strategic participations.</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color w:val="FF0000"/>
                <w:sz w:val="20"/>
                <w:szCs w:val="20"/>
              </w:rPr>
            </w:pPr>
            <w:r w:rsidRPr="00DF07B0">
              <w:rPr>
                <w:rFonts w:ascii="Times New Roman" w:hAnsi="Times New Roman" w:cs="Times New Roman"/>
                <w:sz w:val="20"/>
                <w:szCs w:val="20"/>
              </w:rPr>
              <w:t>C0020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lang w:val="en-US"/>
              </w:rPr>
              <w:t>Asset ID Code</w:t>
            </w:r>
          </w:p>
        </w:tc>
        <w:tc>
          <w:tcPr>
            <w:tcW w:w="4678"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Asset ID code using the following priority: </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ISO 6166 code of ISIN when available</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w:t>
            </w:r>
            <w:proofErr w:type="spellStart"/>
            <w:r w:rsidRPr="00DF07B0">
              <w:rPr>
                <w:rFonts w:ascii="Times New Roman" w:hAnsi="Times New Roman" w:cs="Times New Roman"/>
                <w:sz w:val="20"/>
                <w:szCs w:val="20"/>
                <w:lang w:val="en-US"/>
              </w:rPr>
              <w:t>recognised</w:t>
            </w:r>
            <w:proofErr w:type="spellEnd"/>
            <w:r w:rsidRPr="00DF07B0">
              <w:rPr>
                <w:rFonts w:ascii="Times New Roman" w:hAnsi="Times New Roman" w:cs="Times New Roman"/>
                <w:sz w:val="20"/>
                <w:szCs w:val="20"/>
                <w:lang w:val="en-US"/>
              </w:rPr>
              <w:t xml:space="preserve"> codes (e.g.: CUSIP, Bloomberg Ticker, Reuters RIC)</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Code attributed by the undertaking, when the options above are not available. </w:t>
            </w:r>
            <w:r w:rsidRPr="00DF07B0">
              <w:rPr>
                <w:rFonts w:ascii="Times New Roman" w:hAnsi="Times New Roman" w:cs="Times New Roman"/>
                <w:sz w:val="20"/>
                <w:szCs w:val="20"/>
              </w:rPr>
              <w:t xml:space="preserve">This code must be unique and </w:t>
            </w:r>
            <w:r w:rsidRPr="00DF07B0">
              <w:rPr>
                <w:rFonts w:ascii="Times New Roman" w:hAnsi="Times New Roman" w:cs="Times New Roman"/>
                <w:sz w:val="20"/>
                <w:szCs w:val="20"/>
              </w:rPr>
              <w:lastRenderedPageBreak/>
              <w:t>kept consistent over time.</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lang w:val="en-US"/>
              </w:rPr>
              <w:t>code+EUR</w:t>
            </w:r>
            <w:proofErr w:type="spellEnd"/>
            <w:r w:rsidRPr="00DF07B0">
              <w:rPr>
                <w:rFonts w:ascii="Times New Roman" w:hAnsi="Times New Roman" w:cs="Times New Roman"/>
                <w:sz w:val="20"/>
                <w:szCs w:val="20"/>
                <w:lang w:val="en-US"/>
              </w:rPr>
              <w:t>”</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C0030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0A55AA" w:rsidRPr="00DF07B0" w:rsidRDefault="000A55AA" w:rsidP="00950116">
            <w:pPr>
              <w:spacing w:after="0"/>
              <w:jc w:val="both"/>
              <w:rPr>
                <w:rFonts w:ascii="Times New Roman" w:hAnsi="Times New Roman"/>
                <w:sz w:val="20"/>
                <w:lang w:val="fr-BE"/>
              </w:rPr>
            </w:pPr>
            <w:r w:rsidRPr="00DF07B0">
              <w:rPr>
                <w:rFonts w:ascii="Times New Roman" w:hAnsi="Times New Roman"/>
                <w:sz w:val="20"/>
                <w:lang w:val="fr-BE"/>
              </w:rPr>
              <w:t xml:space="preserve">7 </w:t>
            </w:r>
            <w:r w:rsidR="0072092D" w:rsidRPr="00DF07B0">
              <w:rPr>
                <w:rFonts w:ascii="Times New Roman" w:hAnsi="Times New Roman"/>
                <w:sz w:val="20"/>
                <w:lang w:val="fr-BE"/>
              </w:rPr>
              <w:t>–</w:t>
            </w:r>
            <w:r w:rsidRPr="00DF07B0">
              <w:rPr>
                <w:rFonts w:ascii="Times New Roman" w:hAnsi="Times New Roman"/>
                <w:sz w:val="20"/>
                <w:lang w:val="fr-BE"/>
              </w:rPr>
              <w:t xml:space="preserve"> Reuters RIC (Reuters instrument code)</w:t>
            </w:r>
          </w:p>
          <w:p w:rsidR="000A55AA" w:rsidRPr="00DF07B0" w:rsidRDefault="000A55AA" w:rsidP="00950116">
            <w:pPr>
              <w:spacing w:after="0"/>
              <w:rPr>
                <w:rFonts w:ascii="Times New Roman" w:hAnsi="Times New Roman"/>
                <w:sz w:val="20"/>
                <w:lang w:val="fr-BE"/>
              </w:rPr>
            </w:pPr>
            <w:r w:rsidRPr="00DF07B0">
              <w:rPr>
                <w:rFonts w:ascii="Times New Roman" w:hAnsi="Times New Roman"/>
                <w:sz w:val="20"/>
                <w:lang w:val="fr-BE"/>
              </w:rPr>
              <w:t>8 – FIGI (Financial Instrument Global Identifier)</w:t>
            </w:r>
          </w:p>
          <w:p w:rsidR="000A55AA" w:rsidRPr="00DF07B0" w:rsidRDefault="000A55AA"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9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code by members of the Association of National Numbering Agencies</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p w:rsidR="000A55AA" w:rsidRPr="00DF07B0" w:rsidRDefault="000A55AA" w:rsidP="002575E4">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When the same Asset ID Code needs to be reported for one asset that is issued in 2 or more different currencies and the code in </w:t>
            </w:r>
            <w:r w:rsidR="002575E4" w:rsidRPr="00DF07B0">
              <w:rPr>
                <w:rFonts w:ascii="Times New Roman" w:hAnsi="Times New Roman" w:cs="Times New Roman"/>
                <w:sz w:val="20"/>
                <w:szCs w:val="20"/>
                <w:lang w:val="en-US"/>
              </w:rPr>
              <w:t xml:space="preserve">C0040 </w:t>
            </w:r>
            <w:r w:rsidRPr="00DF07B0">
              <w:rPr>
                <w:rFonts w:ascii="Times New Roman" w:hAnsi="Times New Roman" w:cs="Times New Roman"/>
                <w:sz w:val="20"/>
                <w:szCs w:val="20"/>
                <w:lang w:val="en-US"/>
              </w:rPr>
              <w:t>is defined by Asset ID code and the ISO 4217 alphabetic code of the currency, the Asset ID Code Type shall refer to option 9</w:t>
            </w:r>
            <w:r w:rsidR="002575E4"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 xml:space="preserve"> and the option of the original Asset ID Code, as in the following example for which the code reported was ISIN code</w:t>
            </w:r>
            <w:r w:rsidR="002575E4"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w:t>
            </w:r>
            <w:r w:rsidR="002575E4"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currency: “9</w:t>
            </w:r>
            <w:r w:rsidR="002575E4"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/1”.</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C0040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full total value for all tiers held in each participation</w:t>
            </w:r>
            <w:r w:rsidRPr="00DF07B0">
              <w:rPr>
                <w:rFonts w:ascii="Times New Roman" w:hAnsi="Times New Roman" w:cs="Times New Roman"/>
                <w:b/>
                <w:sz w:val="20"/>
                <w:szCs w:val="20"/>
                <w:u w:val="single" w:color="FF0000"/>
              </w:rPr>
              <w:t xml:space="preserve"> </w:t>
            </w:r>
            <w:r w:rsidRPr="00DF07B0">
              <w:rPr>
                <w:rFonts w:ascii="Times New Roman" w:hAnsi="Times New Roman" w:cs="Times New Roman"/>
                <w:sz w:val="20"/>
                <w:szCs w:val="20"/>
              </w:rPr>
              <w:t>in financial and credit institutions which individually exceed 10% of items included in (a) (</w:t>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 (ii), iv) and (vi) of Article 69. This does not include consolidated strategic participations.</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C0050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Common Equity Tier 1</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full value of Common Equity Tier 1 held in each participation in financial and credit institutions which individually exceed 10% of items included in (a) (</w:t>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 xml:space="preserve">), (ii), iv) and (vi), of Article 69). This does not include consolidated strategic participations. Common Equity Tier 1 has the meaning as defined in the relevant sector rules. </w:t>
            </w:r>
          </w:p>
        </w:tc>
      </w:tr>
      <w:tr w:rsidR="000A55AA" w:rsidRPr="00DF07B0" w:rsidTr="00950116">
        <w:tc>
          <w:tcPr>
            <w:tcW w:w="1951" w:type="dxa"/>
            <w:tcBorders>
              <w:bottom w:val="single" w:sz="4" w:space="0" w:color="auto"/>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C0060</w:t>
            </w:r>
          </w:p>
        </w:tc>
        <w:tc>
          <w:tcPr>
            <w:tcW w:w="2693" w:type="dxa"/>
            <w:tcBorders>
              <w:left w:val="single" w:sz="2" w:space="0" w:color="000000"/>
              <w:bottom w:val="single" w:sz="4" w:space="0" w:color="auto"/>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Additional Tier 1</w:t>
            </w:r>
          </w:p>
        </w:tc>
        <w:tc>
          <w:tcPr>
            <w:tcW w:w="4678" w:type="dxa"/>
            <w:tcBorders>
              <w:left w:val="single" w:sz="2" w:space="0" w:color="000000"/>
              <w:bottom w:val="single" w:sz="4" w:space="0" w:color="auto"/>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full value of Additional Tier 1 held in each participation in financial and credit institutions which individually exceed 10% of items included in (a) (</w:t>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 xml:space="preserve">), (ii), iv) and (vi), of Article 69). This does not include consolidated strategic participations. Additional Tier 1 has the meaning as defined in the relevant sector rules. </w:t>
            </w:r>
          </w:p>
          <w:p w:rsidR="000A55AA" w:rsidRPr="00DF07B0" w:rsidRDefault="000A55AA" w:rsidP="00950116">
            <w:pPr>
              <w:spacing w:after="0" w:line="240" w:lineRule="auto"/>
              <w:jc w:val="both"/>
              <w:rPr>
                <w:rFonts w:ascii="Times New Roman" w:hAnsi="Times New Roman" w:cs="Times New Roman"/>
                <w:sz w:val="20"/>
                <w:szCs w:val="20"/>
              </w:rPr>
            </w:pPr>
          </w:p>
        </w:tc>
      </w:tr>
      <w:tr w:rsidR="000A55AA" w:rsidRPr="00DF07B0" w:rsidTr="00950116">
        <w:tc>
          <w:tcPr>
            <w:tcW w:w="1951" w:type="dxa"/>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C0070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Tier 2</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full value of Tier 2 held in each participation in financial and credit institutions which individually exceed 10% of items included in (a) (</w:t>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 xml:space="preserve">), </w:t>
            </w:r>
            <w:r w:rsidRPr="00DF07B0">
              <w:rPr>
                <w:rFonts w:ascii="Times New Roman" w:hAnsi="Times New Roman" w:cs="Times New Roman"/>
                <w:sz w:val="20"/>
                <w:szCs w:val="20"/>
              </w:rPr>
              <w:lastRenderedPageBreak/>
              <w:t xml:space="preserve">(ii), iv) and (vi), of Article 69). This does not include consolidated strategic participations. Tier 2 has the meaning as defined in the relevant sector rules. </w:t>
            </w:r>
          </w:p>
          <w:p w:rsidR="000A55AA" w:rsidRPr="00DF07B0" w:rsidRDefault="000A55AA" w:rsidP="00950116">
            <w:pPr>
              <w:spacing w:after="0" w:line="240" w:lineRule="auto"/>
              <w:jc w:val="both"/>
              <w:rPr>
                <w:rFonts w:ascii="Times New Roman" w:hAnsi="Times New Roman" w:cs="Times New Roman"/>
                <w:sz w:val="20"/>
                <w:szCs w:val="20"/>
              </w:rPr>
            </w:pPr>
          </w:p>
        </w:tc>
      </w:tr>
      <w:tr w:rsidR="000A55AA" w:rsidRPr="00DF07B0" w:rsidTr="00950116">
        <w:tc>
          <w:tcPr>
            <w:tcW w:w="9322" w:type="dxa"/>
            <w:gridSpan w:val="3"/>
            <w:tcBorders>
              <w:top w:val="single" w:sz="4" w:space="0" w:color="auto"/>
              <w:left w:val="nil"/>
              <w:bottom w:val="nil"/>
              <w:right w:val="nil"/>
            </w:tcBorders>
          </w:tcPr>
          <w:p w:rsidR="000A55AA" w:rsidRPr="00DF07B0" w:rsidRDefault="000A55AA" w:rsidP="00950116">
            <w:pPr>
              <w:spacing w:before="120" w:after="12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lastRenderedPageBreak/>
              <w:t xml:space="preserve">Table 2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Participations in related undertakings that are financial and credit institutions which when aggregated exceed 10% of items included in (a) (</w:t>
            </w:r>
            <w:proofErr w:type="spellStart"/>
            <w:r w:rsidRPr="00DF07B0">
              <w:rPr>
                <w:rFonts w:ascii="Times New Roman" w:hAnsi="Times New Roman" w:cs="Times New Roman"/>
                <w:b/>
                <w:sz w:val="20"/>
                <w:szCs w:val="20"/>
              </w:rPr>
              <w:t>i</w:t>
            </w:r>
            <w:proofErr w:type="spellEnd"/>
            <w:r w:rsidRPr="00DF07B0">
              <w:rPr>
                <w:rFonts w:ascii="Times New Roman" w:hAnsi="Times New Roman" w:cs="Times New Roman"/>
                <w:b/>
                <w:sz w:val="20"/>
                <w:szCs w:val="20"/>
              </w:rPr>
              <w:t>), (ii), (v) and (vi) of Article 69, not including consolidated strategic participations for the purpose of deductions under Article 68 (2) of the Delegated Regulation (EU) 2015/35</w:t>
            </w:r>
            <w:r w:rsidRPr="00DF07B0" w:rsidDel="00EF5A0C">
              <w:rPr>
                <w:rFonts w:ascii="Times New Roman" w:hAnsi="Times New Roman" w:cs="Times New Roman"/>
                <w:b/>
                <w:sz w:val="20"/>
                <w:szCs w:val="20"/>
              </w:rPr>
              <w:t xml:space="preserve"> </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C0080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name of the related undertaking in which the participation is held.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These are participations in financial and credit institutions which when aggregated exceed 10% of items included in (a) (</w:t>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 (ii), (iv) and (vi) of Article 69 of Delegated Regulation (EU) 2015/35, not including consolidated strategic participations.</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C0090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Asset ID code using the following priority: </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ISO 6166 code of ISIN when available</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w:t>
            </w:r>
            <w:proofErr w:type="spellStart"/>
            <w:r w:rsidRPr="00DF07B0">
              <w:rPr>
                <w:rFonts w:ascii="Times New Roman" w:hAnsi="Times New Roman" w:cs="Times New Roman"/>
                <w:sz w:val="20"/>
                <w:szCs w:val="20"/>
                <w:lang w:val="en-US"/>
              </w:rPr>
              <w:t>recognised</w:t>
            </w:r>
            <w:proofErr w:type="spellEnd"/>
            <w:r w:rsidRPr="00DF07B0">
              <w:rPr>
                <w:rFonts w:ascii="Times New Roman" w:hAnsi="Times New Roman" w:cs="Times New Roman"/>
                <w:sz w:val="20"/>
                <w:szCs w:val="20"/>
                <w:lang w:val="en-US"/>
              </w:rPr>
              <w:t xml:space="preserve"> codes (e.g.: CUSIP, Bloomberg Ticker, Reuters RIC)</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Code attributed by the undertaking, when the options above are not available. </w:t>
            </w:r>
            <w:r w:rsidRPr="00DF07B0">
              <w:rPr>
                <w:rFonts w:ascii="Times New Roman" w:hAnsi="Times New Roman" w:cs="Times New Roman"/>
                <w:sz w:val="20"/>
                <w:szCs w:val="20"/>
              </w:rPr>
              <w:t>This code must be unique and kept consistent over time.</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lang w:val="en-US"/>
              </w:rPr>
              <w:t>code+EUR</w:t>
            </w:r>
            <w:proofErr w:type="spellEnd"/>
            <w:r w:rsidRPr="00DF07B0">
              <w:rPr>
                <w:rFonts w:ascii="Times New Roman" w:hAnsi="Times New Roman" w:cs="Times New Roman"/>
                <w:sz w:val="20"/>
                <w:szCs w:val="20"/>
                <w:lang w:val="en-US"/>
              </w:rPr>
              <w:t>”</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C0100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0A55AA" w:rsidRPr="00DF07B0" w:rsidRDefault="000A55AA" w:rsidP="00950116">
            <w:pPr>
              <w:spacing w:after="0"/>
              <w:jc w:val="both"/>
              <w:rPr>
                <w:rFonts w:ascii="Times New Roman" w:hAnsi="Times New Roman"/>
                <w:sz w:val="20"/>
                <w:lang w:val="fr-BE"/>
              </w:rPr>
            </w:pPr>
            <w:r w:rsidRPr="00DF07B0">
              <w:rPr>
                <w:rFonts w:ascii="Times New Roman" w:hAnsi="Times New Roman"/>
                <w:sz w:val="20"/>
                <w:lang w:val="fr-BE"/>
              </w:rPr>
              <w:t xml:space="preserve">7 </w:t>
            </w:r>
            <w:r w:rsidR="0072092D" w:rsidRPr="00DF07B0">
              <w:rPr>
                <w:rFonts w:ascii="Times New Roman" w:hAnsi="Times New Roman"/>
                <w:sz w:val="20"/>
                <w:lang w:val="fr-BE"/>
              </w:rPr>
              <w:t>–</w:t>
            </w:r>
            <w:r w:rsidRPr="00DF07B0">
              <w:rPr>
                <w:rFonts w:ascii="Times New Roman" w:hAnsi="Times New Roman"/>
                <w:sz w:val="20"/>
                <w:lang w:val="fr-BE"/>
              </w:rPr>
              <w:t xml:space="preserve"> Reuters RIC (Reuters instrument code)</w:t>
            </w:r>
          </w:p>
          <w:p w:rsidR="000A55AA" w:rsidRPr="00DF07B0" w:rsidRDefault="000A55AA" w:rsidP="00950116">
            <w:pPr>
              <w:spacing w:after="0"/>
              <w:rPr>
                <w:rFonts w:ascii="Times New Roman" w:hAnsi="Times New Roman"/>
                <w:sz w:val="20"/>
                <w:lang w:val="fr-BE"/>
              </w:rPr>
            </w:pPr>
            <w:r w:rsidRPr="00DF07B0">
              <w:rPr>
                <w:rFonts w:ascii="Times New Roman" w:hAnsi="Times New Roman"/>
                <w:sz w:val="20"/>
                <w:lang w:val="fr-BE"/>
              </w:rPr>
              <w:t>8 – FIGI (Financial Instrument Global Identifier)</w:t>
            </w:r>
          </w:p>
          <w:p w:rsidR="000A55AA" w:rsidRPr="00DF07B0" w:rsidRDefault="000A55AA"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9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code by members of the Association of National Numbering Agencies</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p w:rsidR="000A55AA" w:rsidRPr="00DF07B0" w:rsidRDefault="000A55AA" w:rsidP="002575E4">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When the same Asset ID Code needs to be reported for one asset that is issued in 2 or more different currencies and the code in </w:t>
            </w:r>
            <w:r w:rsidR="002575E4" w:rsidRPr="00DF07B0">
              <w:rPr>
                <w:rFonts w:ascii="Times New Roman" w:hAnsi="Times New Roman" w:cs="Times New Roman"/>
                <w:sz w:val="20"/>
                <w:szCs w:val="20"/>
                <w:lang w:val="en-US"/>
              </w:rPr>
              <w:t xml:space="preserve">C0040 </w:t>
            </w:r>
            <w:r w:rsidRPr="00DF07B0">
              <w:rPr>
                <w:rFonts w:ascii="Times New Roman" w:hAnsi="Times New Roman" w:cs="Times New Roman"/>
                <w:sz w:val="20"/>
                <w:szCs w:val="20"/>
                <w:lang w:val="en-US"/>
              </w:rPr>
              <w:t>is defined by Asset ID code and the ISO 4217 alphabetic code of the currency, the Asset ID Code Type shall refer to option 9</w:t>
            </w:r>
            <w:r w:rsidR="002575E4"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 xml:space="preserve"> and the option of the original Asset ID Code, as in the following example for which the code reported was </w:t>
            </w:r>
            <w:r w:rsidRPr="00DF07B0">
              <w:rPr>
                <w:rFonts w:ascii="Times New Roman" w:hAnsi="Times New Roman" w:cs="Times New Roman"/>
                <w:sz w:val="20"/>
                <w:szCs w:val="20"/>
                <w:lang w:val="en-US"/>
              </w:rPr>
              <w:lastRenderedPageBreak/>
              <w:t>ISIN code</w:t>
            </w:r>
            <w:r w:rsidR="002575E4"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w:t>
            </w:r>
            <w:r w:rsidR="002575E4"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currency: “9</w:t>
            </w:r>
            <w:r w:rsidR="002575E4"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/1”.</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C0110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held in the participation (not yet the amount to be deducted).</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These are participations in financial and credit institutions which when aggregated exceed 10% of items included in (a) (</w:t>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w:t>
            </w:r>
            <w:proofErr w:type="gramStart"/>
            <w:r w:rsidRPr="00DF07B0">
              <w:rPr>
                <w:rFonts w:ascii="Times New Roman" w:hAnsi="Times New Roman" w:cs="Times New Roman"/>
                <w:sz w:val="20"/>
                <w:szCs w:val="20"/>
              </w:rPr>
              <w:t>,(</w:t>
            </w:r>
            <w:proofErr w:type="gramEnd"/>
            <w:r w:rsidRPr="00DF07B0">
              <w:rPr>
                <w:rFonts w:ascii="Times New Roman" w:hAnsi="Times New Roman" w:cs="Times New Roman"/>
                <w:sz w:val="20"/>
                <w:szCs w:val="20"/>
              </w:rPr>
              <w:t>ii),(iv) and (vi) of Article 69 of Delegated Regulation (EU) 2015/35, not including consolidated strategic participations.</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C0120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Common Equity Tier 1</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value of Common Equity Tier 1 held in the participation (not only the part to be deducted).</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Common Equity Tier 1 has the meaning as defined in the relevant sector rules.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These are participations in financial and credit institutions which when aggregated exceed 10% of items included in (a) (</w:t>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 (ii), (iv) and (vi) of Article 69 of Delegated Regulation (EU) 2015/35, not including consolidated strategic participations.</w:t>
            </w:r>
          </w:p>
        </w:tc>
      </w:tr>
      <w:tr w:rsidR="000A55AA" w:rsidRPr="00DF07B0" w:rsidTr="00950116">
        <w:tc>
          <w:tcPr>
            <w:tcW w:w="1951" w:type="dxa"/>
            <w:tcBorders>
              <w:bottom w:val="single" w:sz="4" w:space="0" w:color="auto"/>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C0130</w:t>
            </w:r>
          </w:p>
        </w:tc>
        <w:tc>
          <w:tcPr>
            <w:tcW w:w="2693" w:type="dxa"/>
            <w:tcBorders>
              <w:left w:val="single" w:sz="2" w:space="0" w:color="000000"/>
              <w:bottom w:val="single" w:sz="4" w:space="0" w:color="auto"/>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Additional Tier 1</w:t>
            </w:r>
          </w:p>
        </w:tc>
        <w:tc>
          <w:tcPr>
            <w:tcW w:w="4678" w:type="dxa"/>
            <w:tcBorders>
              <w:left w:val="single" w:sz="2" w:space="0" w:color="000000"/>
              <w:bottom w:val="single" w:sz="4" w:space="0" w:color="auto"/>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value of Additional Tier 1 held in the participation (not only the part to be deducted)</w:t>
            </w:r>
            <w:proofErr w:type="gramStart"/>
            <w:r w:rsidRPr="00DF07B0">
              <w:rPr>
                <w:rFonts w:ascii="Times New Roman" w:hAnsi="Times New Roman" w:cs="Times New Roman"/>
                <w:sz w:val="20"/>
                <w:szCs w:val="20"/>
              </w:rPr>
              <w:t>..</w:t>
            </w:r>
            <w:proofErr w:type="gramEnd"/>
            <w:r w:rsidRPr="00DF07B0">
              <w:rPr>
                <w:rFonts w:ascii="Times New Roman" w:hAnsi="Times New Roman" w:cs="Times New Roman"/>
                <w:sz w:val="20"/>
                <w:szCs w:val="20"/>
              </w:rPr>
              <w:t xml:space="preserve">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Additional Tier 1 has the meaning as defined in the relevant sector rules.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These are participations in financial and credit institutions which when aggregated exceed 10% of items included in (a) (</w:t>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 (ii), (iv) and (vi) of Article 69 of Delegated Regulation (EU) 2015/35, not including consolidated strategic participations.</w:t>
            </w:r>
          </w:p>
        </w:tc>
      </w:tr>
      <w:tr w:rsidR="000A55AA" w:rsidRPr="00DF07B0" w:rsidTr="00950116">
        <w:tc>
          <w:tcPr>
            <w:tcW w:w="1951" w:type="dxa"/>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C0140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Tier 2</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Tier 2 held in the participation.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Tier 2 has the meaning as defined in relevant sector rules (not only the part to be deducted).</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These are participations in financial and credit institutions which when aggregated exceed 10% of items included in (a) (</w:t>
            </w:r>
            <w:proofErr w:type="spellStart"/>
            <w:r w:rsidRPr="00DF07B0">
              <w:rPr>
                <w:rFonts w:ascii="Times New Roman" w:hAnsi="Times New Roman" w:cs="Times New Roman"/>
                <w:sz w:val="20"/>
                <w:szCs w:val="20"/>
              </w:rPr>
              <w:t>i</w:t>
            </w:r>
            <w:proofErr w:type="spellEnd"/>
            <w:r w:rsidRPr="00DF07B0">
              <w:rPr>
                <w:rFonts w:ascii="Times New Roman" w:hAnsi="Times New Roman" w:cs="Times New Roman"/>
                <w:sz w:val="20"/>
                <w:szCs w:val="20"/>
              </w:rPr>
              <w:t>), (ii), (iv) and (vi) of Article 69 of Delegated Regulation (EU) 2015/35, not including consolidated strategic participations</w:t>
            </w:r>
          </w:p>
        </w:tc>
      </w:tr>
      <w:tr w:rsidR="000A55AA" w:rsidRPr="00DF07B0" w:rsidTr="00950116">
        <w:tc>
          <w:tcPr>
            <w:tcW w:w="9322" w:type="dxa"/>
            <w:gridSpan w:val="3"/>
            <w:tcBorders>
              <w:right w:val="single" w:sz="2" w:space="0" w:color="000000"/>
            </w:tcBorders>
          </w:tcPr>
          <w:p w:rsidR="000A55AA" w:rsidRPr="00DF07B0" w:rsidRDefault="000A55AA" w:rsidP="00950116">
            <w:pPr>
              <w:spacing w:before="120" w:after="12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t>Total participations in related undertakings that are financial and credit institutions (for which there is an OF deduction)</w:t>
            </w:r>
          </w:p>
        </w:tc>
      </w:tr>
      <w:tr w:rsidR="000A55AA" w:rsidRPr="00DF07B0" w:rsidTr="00950116">
        <w:trPr>
          <w:trHeight w:val="809"/>
        </w:trPr>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C0150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financial and credit institutions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Total</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participations in financial and credit institutions. (for which there is an OF deduction)</w:t>
            </w:r>
          </w:p>
        </w:tc>
      </w:tr>
      <w:tr w:rsidR="000A55AA" w:rsidRPr="00DF07B0" w:rsidTr="00950116">
        <w:trPr>
          <w:trHeight w:val="1079"/>
        </w:trPr>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C0160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participations in financial and credit institutions – Common Equity Tier 1</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Common Equity Tier 1 held in financial and credit institutions. (for which there is an OF deduction)</w:t>
            </w:r>
          </w:p>
        </w:tc>
      </w:tr>
      <w:tr w:rsidR="000A55AA" w:rsidRPr="00DF07B0" w:rsidTr="00950116">
        <w:trPr>
          <w:trHeight w:val="1082"/>
        </w:trPr>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C0170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participations in financial and credit institutions – Additional Tier 1</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Additional Tier 1 held in financial and credit institutions. (for which there is an OF deduction)</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C0180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participations in financial and credit institutions</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Tier 2</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Tier 2 held in financial and credit institutions. (for which there is an OF deduction)</w:t>
            </w:r>
          </w:p>
          <w:p w:rsidR="000A55AA" w:rsidRPr="00DF07B0" w:rsidRDefault="000A55AA" w:rsidP="00950116">
            <w:pPr>
              <w:spacing w:after="0" w:line="240" w:lineRule="auto"/>
              <w:jc w:val="both"/>
              <w:rPr>
                <w:rFonts w:ascii="Times New Roman" w:hAnsi="Times New Roman" w:cs="Times New Roman"/>
                <w:sz w:val="20"/>
                <w:szCs w:val="20"/>
              </w:rPr>
            </w:pPr>
          </w:p>
        </w:tc>
      </w:tr>
      <w:tr w:rsidR="000A55AA" w:rsidRPr="00DF07B0" w:rsidTr="00950116">
        <w:tc>
          <w:tcPr>
            <w:tcW w:w="9322" w:type="dxa"/>
            <w:gridSpan w:val="3"/>
            <w:tcBorders>
              <w:top w:val="single" w:sz="4" w:space="0" w:color="auto"/>
              <w:left w:val="nil"/>
              <w:bottom w:val="single" w:sz="4" w:space="0" w:color="auto"/>
              <w:right w:val="nil"/>
            </w:tcBorders>
          </w:tcPr>
          <w:p w:rsidR="000A55AA" w:rsidRPr="00DF07B0" w:rsidRDefault="000A55AA" w:rsidP="00950116">
            <w:pPr>
              <w:spacing w:before="120" w:after="120"/>
              <w:jc w:val="both"/>
              <w:rPr>
                <w:rFonts w:ascii="Times New Roman" w:hAnsi="Times New Roman" w:cs="Times New Roman"/>
                <w:sz w:val="20"/>
                <w:szCs w:val="20"/>
              </w:rPr>
            </w:pPr>
            <w:r w:rsidRPr="00DF07B0">
              <w:rPr>
                <w:rFonts w:ascii="Times New Roman" w:hAnsi="Times New Roman" w:cs="Times New Roman"/>
                <w:b/>
                <w:sz w:val="20"/>
                <w:szCs w:val="20"/>
              </w:rPr>
              <w:t>Own funds deductions</w:t>
            </w:r>
          </w:p>
        </w:tc>
      </w:tr>
      <w:tr w:rsidR="000A55AA" w:rsidRPr="00DF07B0" w:rsidTr="00950116">
        <w:tc>
          <w:tcPr>
            <w:tcW w:w="1951" w:type="dxa"/>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R0010/C0190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Article 68 (1) deduction – </w:t>
            </w:r>
            <w:r w:rsidRPr="00DF07B0">
              <w:rPr>
                <w:rFonts w:ascii="Times New Roman" w:hAnsi="Times New Roman" w:cs="Times New Roman"/>
                <w:sz w:val="20"/>
                <w:szCs w:val="20"/>
              </w:rPr>
              <w:lastRenderedPageBreak/>
              <w:t xml:space="preserve">total </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This is the total value of the Article 68 (1) deduction, </w:t>
            </w:r>
            <w:r w:rsidRPr="00DF07B0">
              <w:rPr>
                <w:rFonts w:ascii="Times New Roman" w:hAnsi="Times New Roman" w:cs="Times New Roman"/>
                <w:sz w:val="20"/>
                <w:szCs w:val="20"/>
              </w:rPr>
              <w:lastRenderedPageBreak/>
              <w:t xml:space="preserve">specified in Delegated Regulation (EU) 2015/35. </w:t>
            </w:r>
          </w:p>
        </w:tc>
      </w:tr>
      <w:tr w:rsidR="000A55AA" w:rsidRPr="00DF07B0" w:rsidTr="00950116">
        <w:tc>
          <w:tcPr>
            <w:tcW w:w="1951" w:type="dxa"/>
            <w:tcBorders>
              <w:top w:val="single" w:sz="4" w:space="0" w:color="auto"/>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R0010/C0200</w:t>
            </w:r>
          </w:p>
        </w:tc>
        <w:tc>
          <w:tcPr>
            <w:tcW w:w="2693" w:type="dxa"/>
            <w:tcBorders>
              <w:top w:val="single" w:sz="4" w:space="0" w:color="auto"/>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Article 68 (1) deduction – tier 1 unrestricted </w:t>
            </w:r>
          </w:p>
        </w:tc>
        <w:tc>
          <w:tcPr>
            <w:tcW w:w="4678" w:type="dxa"/>
            <w:tcBorders>
              <w:top w:val="single" w:sz="4" w:space="0" w:color="auto"/>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value of the Article 68(1) deduction which is deducted from tier 1 unrestricted items in accordance with Article 68 (5) of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R0010/C0210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Article 68 (1) deduction – tier 1 restricted</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the Article 68(1) deduction which is deducted from tier 1 restricted items in accordance with Article 68 (5) of  Delegated Regulation (EU) 2015/35. </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R0010/C0220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Article 68 (1) deduction – Tier 2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value of the Article 68(1) deduction which is deducted from tier 2 items in accordance with Article 68 (5) of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R0020/C0190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Article 68(2) deduction – total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total value of the Article 68 (2) deduction of Delegated Regulation (EU) 2015/35. </w:t>
            </w:r>
          </w:p>
          <w:p w:rsidR="000A55AA" w:rsidRPr="00DF07B0" w:rsidRDefault="000A55AA" w:rsidP="00950116">
            <w:pPr>
              <w:spacing w:after="0" w:line="240" w:lineRule="auto"/>
              <w:jc w:val="both"/>
              <w:rPr>
                <w:rFonts w:ascii="Times New Roman" w:hAnsi="Times New Roman" w:cs="Times New Roman"/>
                <w:sz w:val="20"/>
                <w:szCs w:val="20"/>
              </w:rPr>
            </w:pP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R0020/C0200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Article 68 (2) deduction – tier 1 unrestricted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value of the Article 68(2) deduction which is deducted from tier 1 unrestricted items in accordance with Article 68 (5) of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R0020/C0210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Article 68 (2) deduction – tier 1 restricted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value of the Article 68 (2) deduction which is deducted from tier 1 restricted items in accordance with Article 68 (5) of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R0020/C0220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Article 68 (2) deduction – tier 2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value of the Article 68(2) deduction which is deducted from tier 2 items in accordance with Article 68 (5) of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R0030/C0190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deductions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The overall total of all deductions for participations under Article 68 (1) and Article 68 (2) of Delegated Regulation (EU) 2015/35. </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R0030/C0200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deductions – tier 1 unrestricted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The overall total of all deductions for participations for tier 1 unrestricted under Article 68 (1) and Article 68 (2) of Delegated Regulation (EU) 2015/35. </w:t>
            </w:r>
          </w:p>
          <w:p w:rsidR="000A55AA" w:rsidRPr="00DF07B0" w:rsidRDefault="000A55AA" w:rsidP="00950116">
            <w:pPr>
              <w:spacing w:after="0" w:line="240" w:lineRule="auto"/>
              <w:jc w:val="both"/>
              <w:rPr>
                <w:rFonts w:ascii="Times New Roman" w:hAnsi="Times New Roman" w:cs="Times New Roman"/>
                <w:sz w:val="20"/>
                <w:szCs w:val="20"/>
              </w:rPr>
            </w:pP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R0030/C0210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deductions – tier 1 restricted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The overall total of all deductions for participations for tier 1 restricted under Article 68 (1) and Article 68 (2) of Delegated Regulation (EU) 2015/35. </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R0030/C0220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deductions – tier 2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The overall total of all deductions for participations for tier 2 under Article 68 (1) and Article 68 (2) of Delegated Regulation (EU) 2015/35.</w:t>
            </w:r>
          </w:p>
        </w:tc>
      </w:tr>
      <w:tr w:rsidR="000A55AA" w:rsidRPr="00DF07B0" w:rsidTr="00950116">
        <w:tc>
          <w:tcPr>
            <w:tcW w:w="9322" w:type="dxa"/>
            <w:gridSpan w:val="3"/>
            <w:tcBorders>
              <w:top w:val="single" w:sz="4" w:space="0" w:color="auto"/>
              <w:left w:val="nil"/>
              <w:bottom w:val="nil"/>
              <w:right w:val="nil"/>
            </w:tcBorders>
          </w:tcPr>
          <w:p w:rsidR="000A55AA" w:rsidRPr="00DF07B0" w:rsidRDefault="000A55AA" w:rsidP="00950116">
            <w:pPr>
              <w:spacing w:before="120" w:after="12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t xml:space="preserve">Table 3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Participations in related undertakings that are financial and credit institutions which are considered strategic as defined in Article 171 of the Delegated Regulation (EU) 2015/35 and which are included in the calculation of the group solvency on the basis of method 1 (no OF deduction according to art 68(3)). </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C0230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name of the related undertaking in which the participation is held. These are participations in financial and credit institutions which are considered strategic as defined in Article 171 of the Delegated Regulation (EU) 2015/35) and which are included in the calculation of the group solvency on the basis of method 1.</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C0240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Asset ID code using the following priority: </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ISO 6166 code of ISIN when available</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w:t>
            </w:r>
            <w:proofErr w:type="spellStart"/>
            <w:r w:rsidRPr="00DF07B0">
              <w:rPr>
                <w:rFonts w:ascii="Times New Roman" w:hAnsi="Times New Roman" w:cs="Times New Roman"/>
                <w:sz w:val="20"/>
                <w:szCs w:val="20"/>
                <w:lang w:val="en-US"/>
              </w:rPr>
              <w:t>recognised</w:t>
            </w:r>
            <w:proofErr w:type="spellEnd"/>
            <w:r w:rsidRPr="00DF07B0">
              <w:rPr>
                <w:rFonts w:ascii="Times New Roman" w:hAnsi="Times New Roman" w:cs="Times New Roman"/>
                <w:sz w:val="20"/>
                <w:szCs w:val="20"/>
                <w:lang w:val="en-US"/>
              </w:rPr>
              <w:t xml:space="preserve"> codes (e.g.: CUSIP, Bloomberg Ticker, Reuters RIC)</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Code attributed by the undertaking, when the options above are not available. </w:t>
            </w:r>
            <w:r w:rsidRPr="00DF07B0">
              <w:rPr>
                <w:rFonts w:ascii="Times New Roman" w:hAnsi="Times New Roman" w:cs="Times New Roman"/>
                <w:sz w:val="20"/>
                <w:szCs w:val="20"/>
              </w:rPr>
              <w:t xml:space="preserve">This code must be unique and </w:t>
            </w:r>
            <w:r w:rsidRPr="00DF07B0">
              <w:rPr>
                <w:rFonts w:ascii="Times New Roman" w:hAnsi="Times New Roman" w:cs="Times New Roman"/>
                <w:sz w:val="20"/>
                <w:szCs w:val="20"/>
              </w:rPr>
              <w:lastRenderedPageBreak/>
              <w:t>kept consistent over time.</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lang w:val="en-US"/>
              </w:rPr>
              <w:t>code+EUR</w:t>
            </w:r>
            <w:proofErr w:type="spellEnd"/>
            <w:r w:rsidRPr="00DF07B0">
              <w:rPr>
                <w:rFonts w:ascii="Times New Roman" w:hAnsi="Times New Roman" w:cs="Times New Roman"/>
                <w:sz w:val="20"/>
                <w:szCs w:val="20"/>
                <w:lang w:val="en-US"/>
              </w:rPr>
              <w:t>”</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C0250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0A55AA" w:rsidRPr="00DF07B0" w:rsidRDefault="000A55AA" w:rsidP="00950116">
            <w:pPr>
              <w:spacing w:after="0"/>
              <w:jc w:val="both"/>
              <w:rPr>
                <w:rFonts w:ascii="Times New Roman" w:hAnsi="Times New Roman"/>
                <w:sz w:val="20"/>
                <w:lang w:val="fr-BE"/>
              </w:rPr>
            </w:pPr>
            <w:r w:rsidRPr="00DF07B0">
              <w:rPr>
                <w:rFonts w:ascii="Times New Roman" w:hAnsi="Times New Roman"/>
                <w:sz w:val="20"/>
                <w:lang w:val="fr-BE"/>
              </w:rPr>
              <w:t xml:space="preserve">7 </w:t>
            </w:r>
            <w:r w:rsidR="0072092D" w:rsidRPr="00DF07B0">
              <w:rPr>
                <w:rFonts w:ascii="Times New Roman" w:hAnsi="Times New Roman"/>
                <w:sz w:val="20"/>
                <w:lang w:val="fr-BE"/>
              </w:rPr>
              <w:t>–</w:t>
            </w:r>
            <w:r w:rsidRPr="00DF07B0">
              <w:rPr>
                <w:rFonts w:ascii="Times New Roman" w:hAnsi="Times New Roman"/>
                <w:sz w:val="20"/>
                <w:lang w:val="fr-BE"/>
              </w:rPr>
              <w:t xml:space="preserve"> Reuters RIC (Reuters instrument code)</w:t>
            </w:r>
          </w:p>
          <w:p w:rsidR="000A55AA" w:rsidRPr="00DF07B0" w:rsidRDefault="000A55AA" w:rsidP="00950116">
            <w:pPr>
              <w:spacing w:after="0"/>
              <w:rPr>
                <w:rFonts w:ascii="Times New Roman" w:hAnsi="Times New Roman"/>
                <w:sz w:val="20"/>
                <w:lang w:val="fr-BE"/>
              </w:rPr>
            </w:pPr>
            <w:r w:rsidRPr="00DF07B0">
              <w:rPr>
                <w:rFonts w:ascii="Times New Roman" w:hAnsi="Times New Roman"/>
                <w:sz w:val="20"/>
                <w:lang w:val="fr-BE"/>
              </w:rPr>
              <w:t>8 – FIGI (Financial Instrument Global Identifier)</w:t>
            </w:r>
          </w:p>
          <w:p w:rsidR="000A55AA" w:rsidRPr="00DF07B0" w:rsidRDefault="000A55AA"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9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code by members of the Association of National Numbering Agencies</w:t>
            </w:r>
          </w:p>
          <w:p w:rsidR="000A55AA" w:rsidRPr="00DF07B0" w:rsidRDefault="000A55AA"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99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Code attributed by the undertaking</w:t>
            </w:r>
          </w:p>
          <w:p w:rsidR="000A55AA" w:rsidRPr="00DF07B0" w:rsidRDefault="000A55AA" w:rsidP="00C9280C">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When the same Asset ID Code needs to be reported for one asset that is issued in 2 or more different currencies and the code in </w:t>
            </w:r>
            <w:r w:rsidR="00C9280C" w:rsidRPr="00DF07B0">
              <w:rPr>
                <w:rFonts w:ascii="Times New Roman" w:hAnsi="Times New Roman" w:cs="Times New Roman"/>
                <w:sz w:val="20"/>
                <w:szCs w:val="20"/>
                <w:lang w:val="en-US"/>
              </w:rPr>
              <w:t xml:space="preserve">C0040 </w:t>
            </w:r>
            <w:r w:rsidRPr="00DF07B0">
              <w:rPr>
                <w:rFonts w:ascii="Times New Roman" w:hAnsi="Times New Roman" w:cs="Times New Roman"/>
                <w:sz w:val="20"/>
                <w:szCs w:val="20"/>
                <w:lang w:val="en-US"/>
              </w:rPr>
              <w:t>is defined by Asset ID code and the ISO 4217 alphabetic code of the currency, the Asset ID Code Type shall refer to option 9</w:t>
            </w:r>
            <w:r w:rsidR="00C9280C"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 xml:space="preserve"> and the option of the original Asset ID Code, as in the following example for which the code reported was ISIN code</w:t>
            </w:r>
            <w:r w:rsidR="00C9280C"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w:t>
            </w:r>
            <w:r w:rsidR="00C9280C"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currency: “9</w:t>
            </w:r>
            <w:r w:rsidR="00C9280C"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/1”.</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C0260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for all tiers held in each participation in financial and credit institutions which are considered strategic as defined in Article 171 of the Delegated Regulation (EU) 2015/35) and which are included in the calculation of the group solvency on the basis of method 1.</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C0270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1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value of type 1 equity held in each participation in financial and credit institutions which are considered strategic as defined in Article 171 of the Delegated Regulation (EU) 2015/35)</w:t>
            </w:r>
            <w:r w:rsidRPr="00DF07B0">
              <w:rPr>
                <w:rFonts w:ascii="Times New Roman" w:eastAsia="Times New Roman" w:hAnsi="Times New Roman" w:cs="Times New Roman"/>
                <w:sz w:val="20"/>
                <w:szCs w:val="20"/>
                <w:lang w:eastAsia="es-ES"/>
              </w:rPr>
              <w:t xml:space="preserve"> </w:t>
            </w:r>
            <w:r w:rsidRPr="00DF07B0">
              <w:rPr>
                <w:rFonts w:ascii="Times New Roman" w:hAnsi="Times New Roman" w:cs="Times New Roman"/>
                <w:sz w:val="20"/>
                <w:szCs w:val="20"/>
              </w:rPr>
              <w:t>and which are included in the calculation of the group solvency on the basis of method 1.</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Type 1 equity has the meaning as defined in Article 168 (2) of the Delegated Regulation (EU) 2015/35). </w:t>
            </w:r>
          </w:p>
        </w:tc>
      </w:tr>
      <w:tr w:rsidR="000A55AA" w:rsidRPr="00DF07B0" w:rsidTr="00950116">
        <w:tc>
          <w:tcPr>
            <w:tcW w:w="1951" w:type="dxa"/>
            <w:tcBorders>
              <w:bottom w:val="single" w:sz="4" w:space="0" w:color="auto"/>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C0280</w:t>
            </w:r>
          </w:p>
        </w:tc>
        <w:tc>
          <w:tcPr>
            <w:tcW w:w="2693" w:type="dxa"/>
            <w:tcBorders>
              <w:left w:val="single" w:sz="2" w:space="0" w:color="000000"/>
              <w:bottom w:val="single" w:sz="4" w:space="0" w:color="auto"/>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2 Equity</w:t>
            </w:r>
          </w:p>
        </w:tc>
        <w:tc>
          <w:tcPr>
            <w:tcW w:w="4678" w:type="dxa"/>
            <w:tcBorders>
              <w:left w:val="single" w:sz="2" w:space="0" w:color="000000"/>
              <w:bottom w:val="single" w:sz="4" w:space="0" w:color="auto"/>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type 2 equity held </w:t>
            </w:r>
            <w:proofErr w:type="gramStart"/>
            <w:r w:rsidRPr="00DF07B0">
              <w:rPr>
                <w:rFonts w:ascii="Times New Roman" w:hAnsi="Times New Roman" w:cs="Times New Roman"/>
                <w:sz w:val="20"/>
                <w:szCs w:val="20"/>
              </w:rPr>
              <w:t>in each participation</w:t>
            </w:r>
            <w:proofErr w:type="gramEnd"/>
            <w:r w:rsidRPr="00DF07B0">
              <w:rPr>
                <w:rFonts w:ascii="Times New Roman" w:hAnsi="Times New Roman" w:cs="Times New Roman"/>
                <w:sz w:val="20"/>
                <w:szCs w:val="20"/>
              </w:rPr>
              <w:t xml:space="preserve">. </w:t>
            </w:r>
            <w:proofErr w:type="gramStart"/>
            <w:r w:rsidRPr="00DF07B0">
              <w:rPr>
                <w:rFonts w:ascii="Times New Roman" w:hAnsi="Times New Roman" w:cs="Times New Roman"/>
                <w:sz w:val="20"/>
                <w:szCs w:val="20"/>
              </w:rPr>
              <w:t>in</w:t>
            </w:r>
            <w:proofErr w:type="gramEnd"/>
            <w:r w:rsidRPr="00DF07B0">
              <w:rPr>
                <w:rFonts w:ascii="Times New Roman" w:hAnsi="Times New Roman" w:cs="Times New Roman"/>
                <w:sz w:val="20"/>
                <w:szCs w:val="20"/>
              </w:rPr>
              <w:t xml:space="preserve"> financial and credit institutions which are considered strategic as defined in Article 171 of the Delegated Regulation (EU) 2015/35) and which are included in the calculation of the group solvency on the basis of method 1.</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Type 2 equity has the meaning as defined in Article 168(3) of the Delegated Regulation (EU) 2015/35).</w:t>
            </w:r>
          </w:p>
        </w:tc>
      </w:tr>
      <w:tr w:rsidR="000A55AA" w:rsidRPr="00DF07B0" w:rsidTr="00950116">
        <w:tc>
          <w:tcPr>
            <w:tcW w:w="1951" w:type="dxa"/>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C0290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Subordinated liabilities</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subordinated liabilities held in each participations in financial and credit institutions which are considered strategic as defined in Article 171 of the Delegated Regulation (EU) 2015/35) and which are included in the calculation of the group solvency on the basis of method 1. </w:t>
            </w:r>
          </w:p>
        </w:tc>
      </w:tr>
      <w:tr w:rsidR="000A55AA" w:rsidRPr="00DF07B0" w:rsidTr="00950116">
        <w:tc>
          <w:tcPr>
            <w:tcW w:w="9322" w:type="dxa"/>
            <w:gridSpan w:val="3"/>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before="120" w:after="12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t xml:space="preserve">Table 4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Participations in related undertakings that are financial and credit institutions which are strategic (as defined in Article 171 of the Delegated Regulation (EU) 2015/35), not included in the calculation of the group solvency on the basis of method 1 and which are not deducted according to art 68(1) and 68 (2) (It </w:t>
            </w:r>
            <w:r w:rsidR="00CD22EA" w:rsidRPr="00DF07B0">
              <w:rPr>
                <w:rFonts w:ascii="Times New Roman" w:hAnsi="Times New Roman" w:cs="Times New Roman"/>
                <w:b/>
                <w:sz w:val="20"/>
                <w:szCs w:val="20"/>
              </w:rPr>
              <w:t>shall</w:t>
            </w:r>
            <w:r w:rsidRPr="00DF07B0">
              <w:rPr>
                <w:rFonts w:ascii="Times New Roman" w:hAnsi="Times New Roman" w:cs="Times New Roman"/>
                <w:b/>
                <w:sz w:val="20"/>
                <w:szCs w:val="20"/>
              </w:rPr>
              <w:t xml:space="preserve"> include the remaining part (the part of participation which was not deducted) following the partial deduction according to Article 68 (2) of the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C0300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name of the related undertaking that is financial or credit institution in which the participation is held. The participations in this related undertakings is strategic (as defined in Article 171 of the Delegated Regulation (EU) 2015/35)), not included in the calculation of the group solvency on the basis of method 1 and not deducted according to art 68(1) and art 68(2).</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C0310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Asset ID code using the following priority: </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ISO 6166 code of ISIN when available</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w:t>
            </w:r>
            <w:proofErr w:type="spellStart"/>
            <w:r w:rsidRPr="00DF07B0">
              <w:rPr>
                <w:rFonts w:ascii="Times New Roman" w:hAnsi="Times New Roman" w:cs="Times New Roman"/>
                <w:sz w:val="20"/>
                <w:szCs w:val="20"/>
                <w:lang w:val="en-US"/>
              </w:rPr>
              <w:t>recognised</w:t>
            </w:r>
            <w:proofErr w:type="spellEnd"/>
            <w:r w:rsidRPr="00DF07B0">
              <w:rPr>
                <w:rFonts w:ascii="Times New Roman" w:hAnsi="Times New Roman" w:cs="Times New Roman"/>
                <w:sz w:val="20"/>
                <w:szCs w:val="20"/>
                <w:lang w:val="en-US"/>
              </w:rPr>
              <w:t xml:space="preserve"> codes (e.g.: CUSIP, Bloomberg Ticker, Reuters RIC)</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Code attributed by the undertaking, when the options above are not available. </w:t>
            </w:r>
            <w:r w:rsidRPr="00DF07B0">
              <w:rPr>
                <w:rFonts w:ascii="Times New Roman" w:hAnsi="Times New Roman" w:cs="Times New Roman"/>
                <w:sz w:val="20"/>
                <w:szCs w:val="20"/>
              </w:rPr>
              <w:t>This code must be unique and kept consistent over time.</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lang w:val="en-US"/>
              </w:rPr>
              <w:t>code+EUR</w:t>
            </w:r>
            <w:proofErr w:type="spellEnd"/>
            <w:r w:rsidRPr="00DF07B0">
              <w:rPr>
                <w:rFonts w:ascii="Times New Roman" w:hAnsi="Times New Roman" w:cs="Times New Roman"/>
                <w:sz w:val="20"/>
                <w:szCs w:val="20"/>
                <w:lang w:val="en-US"/>
              </w:rPr>
              <w:t>”</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C0320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0A55AA" w:rsidRPr="00DF07B0" w:rsidRDefault="000A55AA" w:rsidP="00950116">
            <w:pPr>
              <w:spacing w:after="0"/>
              <w:jc w:val="both"/>
              <w:rPr>
                <w:rFonts w:ascii="Times New Roman" w:hAnsi="Times New Roman"/>
                <w:sz w:val="20"/>
                <w:lang w:val="fr-BE"/>
              </w:rPr>
            </w:pPr>
            <w:r w:rsidRPr="00DF07B0">
              <w:rPr>
                <w:rFonts w:ascii="Times New Roman" w:hAnsi="Times New Roman"/>
                <w:sz w:val="20"/>
                <w:lang w:val="fr-BE"/>
              </w:rPr>
              <w:t xml:space="preserve">7 </w:t>
            </w:r>
            <w:r w:rsidR="0072092D" w:rsidRPr="00DF07B0">
              <w:rPr>
                <w:rFonts w:ascii="Times New Roman" w:hAnsi="Times New Roman"/>
                <w:sz w:val="20"/>
                <w:lang w:val="fr-BE"/>
              </w:rPr>
              <w:t>–</w:t>
            </w:r>
            <w:r w:rsidRPr="00DF07B0">
              <w:rPr>
                <w:rFonts w:ascii="Times New Roman" w:hAnsi="Times New Roman"/>
                <w:sz w:val="20"/>
                <w:lang w:val="fr-BE"/>
              </w:rPr>
              <w:t xml:space="preserve"> Reuters RIC (Reuters instrument code)</w:t>
            </w:r>
          </w:p>
          <w:p w:rsidR="000A55AA" w:rsidRPr="00DF07B0" w:rsidRDefault="000A55AA" w:rsidP="00950116">
            <w:pPr>
              <w:spacing w:after="0"/>
              <w:rPr>
                <w:rFonts w:ascii="Times New Roman" w:hAnsi="Times New Roman"/>
                <w:sz w:val="20"/>
                <w:lang w:val="fr-BE"/>
              </w:rPr>
            </w:pPr>
            <w:r w:rsidRPr="00DF07B0">
              <w:rPr>
                <w:rFonts w:ascii="Times New Roman" w:hAnsi="Times New Roman"/>
                <w:sz w:val="20"/>
                <w:lang w:val="fr-BE"/>
              </w:rPr>
              <w:t>8 – FIGI (Financial Instrument Global Identifier)</w:t>
            </w:r>
          </w:p>
          <w:p w:rsidR="000A55AA" w:rsidRPr="00DF07B0" w:rsidRDefault="000A55AA"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9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code by members of the Association of National Numbering Agencies</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p w:rsidR="000A55AA" w:rsidRPr="00DF07B0" w:rsidRDefault="000A55AA" w:rsidP="00C9280C">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When the same Asset ID Code needs to be reported for one asset that is issued in 2 or more different currencies and the code in </w:t>
            </w:r>
            <w:r w:rsidR="00C9280C" w:rsidRPr="00DF07B0">
              <w:rPr>
                <w:rFonts w:ascii="Times New Roman" w:hAnsi="Times New Roman" w:cs="Times New Roman"/>
                <w:sz w:val="20"/>
                <w:szCs w:val="20"/>
                <w:lang w:val="en-US"/>
              </w:rPr>
              <w:t xml:space="preserve">C0040 </w:t>
            </w:r>
            <w:r w:rsidRPr="00DF07B0">
              <w:rPr>
                <w:rFonts w:ascii="Times New Roman" w:hAnsi="Times New Roman" w:cs="Times New Roman"/>
                <w:sz w:val="20"/>
                <w:szCs w:val="20"/>
                <w:lang w:val="en-US"/>
              </w:rPr>
              <w:t xml:space="preserve">is defined by Asset ID code and </w:t>
            </w:r>
            <w:r w:rsidRPr="00DF07B0">
              <w:rPr>
                <w:rFonts w:ascii="Times New Roman" w:hAnsi="Times New Roman" w:cs="Times New Roman"/>
                <w:sz w:val="20"/>
                <w:szCs w:val="20"/>
                <w:lang w:val="en-US"/>
              </w:rPr>
              <w:lastRenderedPageBreak/>
              <w:t>the ISO 4217 alphabetic code of the currency, the Asset ID Code Type shall refer to option 9</w:t>
            </w:r>
            <w:r w:rsidR="00C9280C"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 xml:space="preserve"> and the option of the original Asset ID Code, as in the following example for which the code reported was ISIN code</w:t>
            </w:r>
            <w:r w:rsidR="00C9280C"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w:t>
            </w:r>
            <w:r w:rsidR="00C9280C"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lang w:val="en-US"/>
              </w:rPr>
              <w:t>currency: “9</w:t>
            </w:r>
            <w:r w:rsidR="00C9280C"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/1”.</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C0330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total value for all tiers of each participation in related undertakings that are financial and credit institutions which are strategic, not included in the calculation of the group solvency on the basis of method 1 and which are not deducted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68(1) and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68(2) of Delegated Regulation (EU) 2015/35, meaning the sum of:.</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1) the value of strategic participations in financial and credit institutions which are not deducted according to both Article 68(1) and 68(2) of Delegated Regulation (EU) 2015/35, because</w:t>
            </w:r>
            <w:r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rPr>
              <w:t xml:space="preserve">the sum of participations in financial and credit institutions is less than 10%,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proofErr w:type="gramStart"/>
            <w:r w:rsidRPr="00DF07B0">
              <w:rPr>
                <w:rFonts w:ascii="Times New Roman" w:hAnsi="Times New Roman" w:cs="Times New Roman"/>
                <w:sz w:val="20"/>
                <w:szCs w:val="20"/>
              </w:rPr>
              <w:t>the</w:t>
            </w:r>
            <w:proofErr w:type="gramEnd"/>
            <w:r w:rsidRPr="00DF07B0">
              <w:rPr>
                <w:rFonts w:ascii="Times New Roman" w:hAnsi="Times New Roman" w:cs="Times New Roman"/>
                <w:sz w:val="20"/>
                <w:szCs w:val="20"/>
              </w:rPr>
              <w:t xml:space="preserve"> remainder of the strategic participations which are deducted following the Article 68(2) of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C0340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1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each participation in related undertakings that are financial and credit institutions which are strategic, not included in the calculation of the group solvency on the basis of method 1, not deducted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w:t>
            </w:r>
            <w:r w:rsidR="00DB7C64" w:rsidRPr="00DF07B0">
              <w:rPr>
                <w:rFonts w:ascii="Times New Roman" w:hAnsi="Times New Roman" w:cs="Times New Roman"/>
                <w:sz w:val="20"/>
                <w:szCs w:val="20"/>
              </w:rPr>
              <w:t>icle</w:t>
            </w:r>
            <w:r w:rsidRPr="00DF07B0">
              <w:rPr>
                <w:rFonts w:ascii="Times New Roman" w:hAnsi="Times New Roman" w:cs="Times New Roman"/>
                <w:sz w:val="20"/>
                <w:szCs w:val="20"/>
              </w:rPr>
              <w:t xml:space="preserve"> 68(1) and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68(2) of Delegated Regulation (EU) 2015/35and held in Type 1 equities, meaning the sum of:.</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1) the value of strategic participations in financial and credit institutions which are not deducted according to both Article 68(1) and 68(2) of Delegated Regulation (EU) 2015/35, because</w:t>
            </w:r>
            <w:r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rPr>
              <w:t xml:space="preserve">the sum of participations in financial and credit institutions is less than 10%,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proofErr w:type="gramStart"/>
            <w:r w:rsidRPr="00DF07B0">
              <w:rPr>
                <w:rFonts w:ascii="Times New Roman" w:hAnsi="Times New Roman" w:cs="Times New Roman"/>
                <w:sz w:val="20"/>
                <w:szCs w:val="20"/>
              </w:rPr>
              <w:t>the</w:t>
            </w:r>
            <w:proofErr w:type="gramEnd"/>
            <w:r w:rsidRPr="00DF07B0">
              <w:rPr>
                <w:rFonts w:ascii="Times New Roman" w:hAnsi="Times New Roman" w:cs="Times New Roman"/>
                <w:sz w:val="20"/>
                <w:szCs w:val="20"/>
              </w:rPr>
              <w:t xml:space="preserve"> remainder of the strategic participations which are deducted following the Article 68(2) of Delegated Regulation (EU) 2015/35.</w:t>
            </w:r>
          </w:p>
          <w:p w:rsidR="000A55AA" w:rsidRPr="00DF07B0" w:rsidRDefault="000A55AA" w:rsidP="00950116">
            <w:pPr>
              <w:spacing w:after="0" w:line="240" w:lineRule="auto"/>
              <w:jc w:val="both"/>
              <w:rPr>
                <w:rFonts w:ascii="Times New Roman" w:hAnsi="Times New Roman" w:cs="Times New Roman"/>
                <w:sz w:val="20"/>
                <w:szCs w:val="20"/>
              </w:rPr>
            </w:pP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Type 1 equity has the meaning as defined in Article 168 (2) of the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C0350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2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each participation in related undertakings that are financial and credit institutions which are strategic, not included in the calculation of the group solvency on the basis of method 1, not deducted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w:t>
            </w:r>
            <w:r w:rsidR="00DB7C64" w:rsidRPr="00DF07B0">
              <w:rPr>
                <w:rFonts w:ascii="Times New Roman" w:hAnsi="Times New Roman" w:cs="Times New Roman"/>
                <w:sz w:val="20"/>
                <w:szCs w:val="20"/>
              </w:rPr>
              <w:t>icle</w:t>
            </w:r>
            <w:r w:rsidRPr="00DF07B0">
              <w:rPr>
                <w:rFonts w:ascii="Times New Roman" w:hAnsi="Times New Roman" w:cs="Times New Roman"/>
                <w:sz w:val="20"/>
                <w:szCs w:val="20"/>
              </w:rPr>
              <w:t xml:space="preserve"> 68(1) and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68(2) of Delegated Regulation (EU) 2015/35 and held in Type 2 equities, meaning the sum of:.</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1) the value of strategic participations in financial and credit institutions which are not deducted according to both Article 68(1) and 68(2) of Delegated Regulation (EU) 2015/35, because</w:t>
            </w:r>
            <w:r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rPr>
              <w:t xml:space="preserve">the sum of participations in financial and credit institutions is less than 10%,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proofErr w:type="gramStart"/>
            <w:r w:rsidRPr="00DF07B0">
              <w:rPr>
                <w:rFonts w:ascii="Times New Roman" w:hAnsi="Times New Roman" w:cs="Times New Roman"/>
                <w:sz w:val="20"/>
                <w:szCs w:val="20"/>
              </w:rPr>
              <w:t>the</w:t>
            </w:r>
            <w:proofErr w:type="gramEnd"/>
            <w:r w:rsidRPr="00DF07B0">
              <w:rPr>
                <w:rFonts w:ascii="Times New Roman" w:hAnsi="Times New Roman" w:cs="Times New Roman"/>
                <w:sz w:val="20"/>
                <w:szCs w:val="20"/>
              </w:rPr>
              <w:t xml:space="preserve"> remainder of the strategic participations which are deducted following the Article 68(2) of Delegated Regulation (EU) 2015/35.</w:t>
            </w:r>
          </w:p>
          <w:p w:rsidR="000A55AA" w:rsidRPr="00DF07B0" w:rsidRDefault="000A55AA" w:rsidP="00950116">
            <w:pPr>
              <w:spacing w:after="0" w:line="240" w:lineRule="auto"/>
              <w:jc w:val="both"/>
              <w:rPr>
                <w:rFonts w:ascii="Times New Roman" w:hAnsi="Times New Roman" w:cs="Times New Roman"/>
                <w:sz w:val="20"/>
                <w:szCs w:val="20"/>
              </w:rPr>
            </w:pP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Type 2 equity has the meaning as defined in Article 168 (3) of the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C0360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Subordinated liabilities</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each participation in related undertakings that are financial and credit institutions which are strategic, not included in the calculation of the group solvency on the basis of method 1, not </w:t>
            </w:r>
            <w:r w:rsidRPr="00DF07B0">
              <w:rPr>
                <w:rFonts w:ascii="Times New Roman" w:hAnsi="Times New Roman" w:cs="Times New Roman"/>
                <w:sz w:val="20"/>
                <w:szCs w:val="20"/>
              </w:rPr>
              <w:lastRenderedPageBreak/>
              <w:t xml:space="preserve">deducted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w:t>
            </w:r>
            <w:r w:rsidR="00DB7C64" w:rsidRPr="00DF07B0">
              <w:rPr>
                <w:rFonts w:ascii="Times New Roman" w:hAnsi="Times New Roman" w:cs="Times New Roman"/>
                <w:sz w:val="20"/>
                <w:szCs w:val="20"/>
              </w:rPr>
              <w:t>icle</w:t>
            </w:r>
            <w:r w:rsidRPr="00DF07B0">
              <w:rPr>
                <w:rFonts w:ascii="Times New Roman" w:hAnsi="Times New Roman" w:cs="Times New Roman"/>
                <w:sz w:val="20"/>
                <w:szCs w:val="20"/>
              </w:rPr>
              <w:t xml:space="preserve"> 68(1) and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68(2) of Delegated Regulation (EU) 2015/35 and held in subordinated liabilities, meaning the sum of:.</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1) the value of strategic participations in financial and credit institutions which are not deducted according to both Article 68(1) and 68(2) of Delegated Regulation (EU) 2015/35, because</w:t>
            </w:r>
            <w:r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rPr>
              <w:t xml:space="preserve">the sum of participations in financial and credit institutions is less than 10%,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proofErr w:type="gramStart"/>
            <w:r w:rsidRPr="00DF07B0">
              <w:rPr>
                <w:rFonts w:ascii="Times New Roman" w:hAnsi="Times New Roman" w:cs="Times New Roman"/>
                <w:sz w:val="20"/>
                <w:szCs w:val="20"/>
              </w:rPr>
              <w:t>the</w:t>
            </w:r>
            <w:proofErr w:type="gramEnd"/>
            <w:r w:rsidRPr="00DF07B0">
              <w:rPr>
                <w:rFonts w:ascii="Times New Roman" w:hAnsi="Times New Roman" w:cs="Times New Roman"/>
                <w:sz w:val="20"/>
                <w:szCs w:val="20"/>
              </w:rPr>
              <w:t xml:space="preserve"> remainder of the strategic participations which are deducted following the Article 68(2) of Delegated Regulation (EU) 2015/35.</w:t>
            </w:r>
          </w:p>
        </w:tc>
      </w:tr>
      <w:tr w:rsidR="000A55AA" w:rsidRPr="00DF07B0" w:rsidTr="00950116">
        <w:tc>
          <w:tcPr>
            <w:tcW w:w="9322" w:type="dxa"/>
            <w:gridSpan w:val="3"/>
            <w:tcBorders>
              <w:right w:val="single" w:sz="2" w:space="0" w:color="000000"/>
            </w:tcBorders>
          </w:tcPr>
          <w:p w:rsidR="000A55AA" w:rsidRPr="00DF07B0" w:rsidRDefault="000A55AA" w:rsidP="00950116">
            <w:pPr>
              <w:spacing w:before="120" w:after="12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lastRenderedPageBreak/>
              <w:t xml:space="preserve">Table 5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Participations in related undertakings that are financial and credit institutions which are not strategic and which are not deducted according to art 68(1) and 68(2) of Delegated Regulation (EU) 2015/35</w:t>
            </w:r>
          </w:p>
          <w:p w:rsidR="000A55AA" w:rsidRPr="00DF07B0" w:rsidRDefault="000A55AA" w:rsidP="00950116">
            <w:pPr>
              <w:spacing w:before="120" w:after="12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t xml:space="preserve">(It </w:t>
            </w:r>
            <w:r w:rsidR="00CD22EA" w:rsidRPr="00DF07B0">
              <w:rPr>
                <w:rFonts w:ascii="Times New Roman" w:hAnsi="Times New Roman" w:cs="Times New Roman"/>
                <w:b/>
                <w:sz w:val="20"/>
                <w:szCs w:val="20"/>
              </w:rPr>
              <w:t>shall</w:t>
            </w:r>
            <w:r w:rsidRPr="00DF07B0">
              <w:rPr>
                <w:rFonts w:ascii="Times New Roman" w:hAnsi="Times New Roman" w:cs="Times New Roman"/>
                <w:b/>
                <w:sz w:val="20"/>
                <w:szCs w:val="20"/>
              </w:rPr>
              <w:t xml:space="preserve"> include the remaining part following the partial deduction according to Article 68 (2) of the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C0370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name of the related undertaking that are financial and credit institutions in which the participation is held. These are participations in related undertakings which are not strategic and not deducted according to art 68(1) and 68 (2) of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C0380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Asset ID code using the following priority: </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ISO 6166 code of ISIN when available</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w:t>
            </w:r>
            <w:proofErr w:type="spellStart"/>
            <w:r w:rsidRPr="00DF07B0">
              <w:rPr>
                <w:rFonts w:ascii="Times New Roman" w:hAnsi="Times New Roman" w:cs="Times New Roman"/>
                <w:sz w:val="20"/>
                <w:szCs w:val="20"/>
                <w:lang w:val="en-US"/>
              </w:rPr>
              <w:t>recognised</w:t>
            </w:r>
            <w:proofErr w:type="spellEnd"/>
            <w:r w:rsidRPr="00DF07B0">
              <w:rPr>
                <w:rFonts w:ascii="Times New Roman" w:hAnsi="Times New Roman" w:cs="Times New Roman"/>
                <w:sz w:val="20"/>
                <w:szCs w:val="20"/>
                <w:lang w:val="en-US"/>
              </w:rPr>
              <w:t xml:space="preserve"> codes (e.g.: CUSIP, Bloomberg Ticker, Reuters RIC)</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Code attributed by the undertaking, when the options above are not available. </w:t>
            </w:r>
            <w:r w:rsidRPr="00DF07B0">
              <w:rPr>
                <w:rFonts w:ascii="Times New Roman" w:hAnsi="Times New Roman" w:cs="Times New Roman"/>
                <w:sz w:val="20"/>
                <w:szCs w:val="20"/>
              </w:rPr>
              <w:t>This code must be unique and kept consistent over time.</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lang w:val="en-US"/>
              </w:rPr>
              <w:t>code+EUR</w:t>
            </w:r>
            <w:proofErr w:type="spellEnd"/>
            <w:r w:rsidRPr="00DF07B0">
              <w:rPr>
                <w:rFonts w:ascii="Times New Roman" w:hAnsi="Times New Roman" w:cs="Times New Roman"/>
                <w:sz w:val="20"/>
                <w:szCs w:val="20"/>
                <w:lang w:val="en-US"/>
              </w:rPr>
              <w:t>”</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C0390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0A55AA" w:rsidRPr="00DF07B0" w:rsidRDefault="000A55AA" w:rsidP="00950116">
            <w:pPr>
              <w:spacing w:after="0"/>
              <w:jc w:val="both"/>
              <w:rPr>
                <w:rFonts w:ascii="Times New Roman" w:hAnsi="Times New Roman"/>
                <w:sz w:val="20"/>
                <w:lang w:val="fr-BE"/>
              </w:rPr>
            </w:pPr>
            <w:r w:rsidRPr="00DF07B0">
              <w:rPr>
                <w:rFonts w:ascii="Times New Roman" w:hAnsi="Times New Roman"/>
                <w:sz w:val="20"/>
                <w:lang w:val="fr-BE"/>
              </w:rPr>
              <w:t xml:space="preserve">7 </w:t>
            </w:r>
            <w:r w:rsidR="0072092D" w:rsidRPr="00DF07B0">
              <w:rPr>
                <w:rFonts w:ascii="Times New Roman" w:hAnsi="Times New Roman"/>
                <w:sz w:val="20"/>
                <w:lang w:val="fr-BE"/>
              </w:rPr>
              <w:t>–</w:t>
            </w:r>
            <w:r w:rsidRPr="00DF07B0">
              <w:rPr>
                <w:rFonts w:ascii="Times New Roman" w:hAnsi="Times New Roman"/>
                <w:sz w:val="20"/>
                <w:lang w:val="fr-BE"/>
              </w:rPr>
              <w:t xml:space="preserve"> Reuters RIC (Reuters instrument code)</w:t>
            </w:r>
          </w:p>
          <w:p w:rsidR="000A55AA" w:rsidRPr="00DF07B0" w:rsidRDefault="000A55AA" w:rsidP="00950116">
            <w:pPr>
              <w:spacing w:after="0"/>
              <w:rPr>
                <w:rFonts w:ascii="Times New Roman" w:hAnsi="Times New Roman"/>
                <w:sz w:val="20"/>
                <w:lang w:val="fr-BE"/>
              </w:rPr>
            </w:pPr>
            <w:r w:rsidRPr="00DF07B0">
              <w:rPr>
                <w:rFonts w:ascii="Times New Roman" w:hAnsi="Times New Roman"/>
                <w:sz w:val="20"/>
                <w:lang w:val="fr-BE"/>
              </w:rPr>
              <w:t>8 – FIGI (Financial Instrument Global Identifier)</w:t>
            </w:r>
          </w:p>
          <w:p w:rsidR="000A55AA" w:rsidRPr="00DF07B0" w:rsidRDefault="000A55AA"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rPr>
              <w:t>9</w:t>
            </w:r>
            <w:r w:rsidRPr="00DF07B0">
              <w:rPr>
                <w:rFonts w:ascii="Times New Roman" w:hAnsi="Times New Roman" w:cs="Times New Roman"/>
                <w:sz w:val="20"/>
                <w:szCs w:val="20"/>
                <w:lang w:val="en-US"/>
              </w:rP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code by members of the Association of National Numbering Agencies</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p w:rsidR="000A55AA" w:rsidRPr="00DF07B0" w:rsidRDefault="000A55AA" w:rsidP="00E51C17">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 xml:space="preserve">When the same Asset ID Code needs to be reported for one asset that is issued in 2 or more different currencies and the code in </w:t>
            </w:r>
            <w:r w:rsidR="00E51C17" w:rsidRPr="00DF07B0">
              <w:rPr>
                <w:rFonts w:ascii="Times New Roman" w:hAnsi="Times New Roman" w:cs="Times New Roman"/>
                <w:sz w:val="20"/>
                <w:szCs w:val="20"/>
              </w:rPr>
              <w:t xml:space="preserve">C0040 </w:t>
            </w:r>
            <w:r w:rsidRPr="00DF07B0">
              <w:rPr>
                <w:rFonts w:ascii="Times New Roman" w:hAnsi="Times New Roman" w:cs="Times New Roman"/>
                <w:sz w:val="20"/>
                <w:szCs w:val="20"/>
              </w:rPr>
              <w:t>is defined by Asset ID code and the ISO 4217 alphabetic code of the currency, the Asset ID Code Type shall refer to option 9</w:t>
            </w:r>
            <w:r w:rsidR="00E51C17" w:rsidRPr="00DF07B0">
              <w:rPr>
                <w:rFonts w:ascii="Times New Roman" w:hAnsi="Times New Roman" w:cs="Times New Roman"/>
                <w:sz w:val="20"/>
                <w:szCs w:val="20"/>
              </w:rPr>
              <w:t>9</w:t>
            </w:r>
            <w:r w:rsidRPr="00DF07B0">
              <w:rPr>
                <w:rFonts w:ascii="Times New Roman" w:hAnsi="Times New Roman" w:cs="Times New Roman"/>
                <w:sz w:val="20"/>
                <w:szCs w:val="20"/>
              </w:rPr>
              <w:t xml:space="preserve"> and the option of the original Asset ID Code, as in the following example for which the code reported was ISIN </w:t>
            </w:r>
            <w:proofErr w:type="spellStart"/>
            <w:r w:rsidRPr="00DF07B0">
              <w:rPr>
                <w:rFonts w:ascii="Times New Roman" w:hAnsi="Times New Roman" w:cs="Times New Roman"/>
                <w:sz w:val="20"/>
                <w:szCs w:val="20"/>
              </w:rPr>
              <w:t>code+currency</w:t>
            </w:r>
            <w:proofErr w:type="spellEnd"/>
            <w:r w:rsidRPr="00DF07B0">
              <w:rPr>
                <w:rFonts w:ascii="Times New Roman" w:hAnsi="Times New Roman" w:cs="Times New Roman"/>
                <w:sz w:val="20"/>
                <w:szCs w:val="20"/>
              </w:rPr>
              <w:t>: “9</w:t>
            </w:r>
            <w:r w:rsidR="00E51C17" w:rsidRPr="00DF07B0">
              <w:rPr>
                <w:rFonts w:ascii="Times New Roman" w:hAnsi="Times New Roman" w:cs="Times New Roman"/>
                <w:sz w:val="20"/>
                <w:szCs w:val="20"/>
              </w:rPr>
              <w:t>9</w:t>
            </w:r>
            <w:r w:rsidRPr="00DF07B0">
              <w:rPr>
                <w:rFonts w:ascii="Times New Roman" w:hAnsi="Times New Roman" w:cs="Times New Roman"/>
                <w:sz w:val="20"/>
                <w:szCs w:val="20"/>
              </w:rPr>
              <w:t>/1”.</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C0400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for all tiers of each participation in related undertakings that are financial and credit institutions, which are not strategic and which are not deducted according to art 68(1) and 68 (2) of Delegated Regulation (EU) 2015/35 meaning the sum of:.</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1) the value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in financial and credit institutions which are not deducted according to both Articles 68(1) and 68(2) of Delegated Regulation (EU) 2015/35, because</w:t>
            </w:r>
            <w:r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rPr>
              <w:t xml:space="preserve">the sum of participations in financial and credit institutions is less than 10%,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proofErr w:type="gramStart"/>
            <w:r w:rsidRPr="00DF07B0">
              <w:rPr>
                <w:rFonts w:ascii="Times New Roman" w:hAnsi="Times New Roman" w:cs="Times New Roman"/>
                <w:sz w:val="20"/>
                <w:szCs w:val="20"/>
              </w:rPr>
              <w:t>the</w:t>
            </w:r>
            <w:proofErr w:type="gramEnd"/>
            <w:r w:rsidRPr="00DF07B0">
              <w:rPr>
                <w:rFonts w:ascii="Times New Roman" w:hAnsi="Times New Roman" w:cs="Times New Roman"/>
                <w:sz w:val="20"/>
                <w:szCs w:val="20"/>
              </w:rPr>
              <w:t xml:space="preserve"> remainder of the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which are deducted following the Article 68(2) of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C0410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1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value of each participation in related undertakings that are financial and credit institutions which are not strategic, not deducted according to art 68(1) and art 68(2) of Delegated Regulation (EU) 2015/35 and held in Type 1 equities, meaning the sum of:.</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1) the value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in financial and credit institutions which are not deducted according to both Articles 68(1) and 68(2) of Delegated Regulation (EU) 2015/35, because</w:t>
            </w:r>
            <w:r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rPr>
              <w:t xml:space="preserve">the sum of participations in financial and credit institutions is less than 10%,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proofErr w:type="gramStart"/>
            <w:r w:rsidRPr="00DF07B0">
              <w:rPr>
                <w:rFonts w:ascii="Times New Roman" w:hAnsi="Times New Roman" w:cs="Times New Roman"/>
                <w:sz w:val="20"/>
                <w:szCs w:val="20"/>
              </w:rPr>
              <w:t>the</w:t>
            </w:r>
            <w:proofErr w:type="gramEnd"/>
            <w:r w:rsidRPr="00DF07B0">
              <w:rPr>
                <w:rFonts w:ascii="Times New Roman" w:hAnsi="Times New Roman" w:cs="Times New Roman"/>
                <w:sz w:val="20"/>
                <w:szCs w:val="20"/>
              </w:rPr>
              <w:t xml:space="preserve"> remainder of the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which are deducted following the Article 68(2) of Delegated Regulation (EU) 2015/35.</w:t>
            </w:r>
          </w:p>
          <w:p w:rsidR="000A55AA" w:rsidRPr="00DF07B0" w:rsidRDefault="000A55AA" w:rsidP="00950116">
            <w:pPr>
              <w:spacing w:after="0" w:line="240" w:lineRule="auto"/>
              <w:jc w:val="both"/>
              <w:rPr>
                <w:rFonts w:ascii="Times New Roman" w:hAnsi="Times New Roman" w:cs="Times New Roman"/>
                <w:sz w:val="20"/>
                <w:szCs w:val="20"/>
              </w:rPr>
            </w:pP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Type 1 equity has the meaning as defined in Article 168 (2) of the Delegated Regulation (EU) 2015/35. </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C0420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2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value of each participation in related undertakings that are financial and credit institutions, which are not strategic, not deducted according to art 68(1) and art 68(2) of Delegated Regulation (EU) 2015/35 and held in Type 2 equities, meaning the sum of:.</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1) the value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in financial and credit institutions which are not deducted according to both Article 68(1) and 68(2) of Delegated Regulation (EU) 2015/35, because</w:t>
            </w:r>
            <w:r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rPr>
              <w:t xml:space="preserve">the sum of participations in financial and credit institutions is less than 10%,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proofErr w:type="gramStart"/>
            <w:r w:rsidRPr="00DF07B0">
              <w:rPr>
                <w:rFonts w:ascii="Times New Roman" w:hAnsi="Times New Roman" w:cs="Times New Roman"/>
                <w:sz w:val="20"/>
                <w:szCs w:val="20"/>
              </w:rPr>
              <w:t>the</w:t>
            </w:r>
            <w:proofErr w:type="gramEnd"/>
            <w:r w:rsidRPr="00DF07B0">
              <w:rPr>
                <w:rFonts w:ascii="Times New Roman" w:hAnsi="Times New Roman" w:cs="Times New Roman"/>
                <w:sz w:val="20"/>
                <w:szCs w:val="20"/>
              </w:rPr>
              <w:t xml:space="preserve"> remainder of the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which are deducted following the Article 68(2) of Delegated Regulation (EU) 2015/35.</w:t>
            </w:r>
          </w:p>
          <w:p w:rsidR="000A55AA" w:rsidRPr="00DF07B0" w:rsidRDefault="000A55AA" w:rsidP="00950116">
            <w:pPr>
              <w:spacing w:after="0" w:line="240" w:lineRule="auto"/>
              <w:jc w:val="both"/>
              <w:rPr>
                <w:rFonts w:ascii="Times New Roman" w:hAnsi="Times New Roman" w:cs="Times New Roman"/>
                <w:sz w:val="20"/>
                <w:szCs w:val="20"/>
              </w:rPr>
            </w:pP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Type 2 equity has the meaning as defined in Article 168 (3) of the Delegated Regulation (EU) 2015/35.</w:t>
            </w:r>
          </w:p>
        </w:tc>
      </w:tr>
      <w:tr w:rsidR="000A55AA" w:rsidRPr="00DF07B0" w:rsidTr="00950116">
        <w:tc>
          <w:tcPr>
            <w:tcW w:w="1951" w:type="dxa"/>
            <w:tcBorders>
              <w:bottom w:val="single" w:sz="2" w:space="0" w:color="000000"/>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C0430</w:t>
            </w:r>
          </w:p>
        </w:tc>
        <w:tc>
          <w:tcPr>
            <w:tcW w:w="2693" w:type="dxa"/>
            <w:tcBorders>
              <w:left w:val="single" w:sz="2" w:space="0" w:color="000000"/>
              <w:bottom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Subordinated liabilities</w:t>
            </w:r>
          </w:p>
        </w:tc>
        <w:tc>
          <w:tcPr>
            <w:tcW w:w="4678" w:type="dxa"/>
            <w:tcBorders>
              <w:left w:val="single" w:sz="2" w:space="0" w:color="000000"/>
              <w:bottom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each participation in related undertakings that are financial and credit institutions, </w:t>
            </w:r>
            <w:r w:rsidRPr="00DF07B0">
              <w:rPr>
                <w:rFonts w:ascii="Times New Roman" w:hAnsi="Times New Roman" w:cs="Times New Roman"/>
                <w:sz w:val="20"/>
                <w:szCs w:val="20"/>
              </w:rPr>
              <w:lastRenderedPageBreak/>
              <w:t>which are not strategic, not deducted according to art 68(1) and art 68(2) of Delegated Regulation (EU) 2015/35 and held in subordinated liabilities, meaning the sum of:.</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1) the value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in financial and credit institutions which are not deducted according to both Article 68(1) and 68(2) of Delegated Regulation (EU) 2015/35, because</w:t>
            </w:r>
            <w:r w:rsidRPr="00DF07B0">
              <w:rPr>
                <w:rFonts w:ascii="Times New Roman" w:hAnsi="Times New Roman" w:cs="Times New Roman"/>
                <w:sz w:val="20"/>
                <w:szCs w:val="20"/>
                <w:lang w:val="en-US"/>
              </w:rPr>
              <w:t xml:space="preserve"> </w:t>
            </w:r>
            <w:r w:rsidRPr="00DF07B0">
              <w:rPr>
                <w:rFonts w:ascii="Times New Roman" w:hAnsi="Times New Roman" w:cs="Times New Roman"/>
                <w:sz w:val="20"/>
                <w:szCs w:val="20"/>
              </w:rPr>
              <w:t xml:space="preserve">the sum of participations in financial and credit institutions is less than 10%,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proofErr w:type="gramStart"/>
            <w:r w:rsidRPr="00DF07B0">
              <w:rPr>
                <w:rFonts w:ascii="Times New Roman" w:hAnsi="Times New Roman" w:cs="Times New Roman"/>
                <w:sz w:val="20"/>
                <w:szCs w:val="20"/>
              </w:rPr>
              <w:t>the</w:t>
            </w:r>
            <w:proofErr w:type="gramEnd"/>
            <w:r w:rsidRPr="00DF07B0">
              <w:rPr>
                <w:rFonts w:ascii="Times New Roman" w:hAnsi="Times New Roman" w:cs="Times New Roman"/>
                <w:sz w:val="20"/>
                <w:szCs w:val="20"/>
              </w:rPr>
              <w:t xml:space="preserve"> remainder of the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which are deducted following the Article 68(2) of Delegated Regulation (EU) 2015/35.</w:t>
            </w:r>
          </w:p>
        </w:tc>
      </w:tr>
      <w:tr w:rsidR="000A55AA" w:rsidRPr="00DF07B0" w:rsidTr="00950116">
        <w:tc>
          <w:tcPr>
            <w:tcW w:w="9322" w:type="dxa"/>
            <w:gridSpan w:val="3"/>
            <w:tcBorders>
              <w:top w:val="single" w:sz="4" w:space="0" w:color="auto"/>
              <w:left w:val="nil"/>
              <w:bottom w:val="nil"/>
              <w:right w:val="nil"/>
            </w:tcBorders>
          </w:tcPr>
          <w:p w:rsidR="000A55AA" w:rsidRPr="00DF07B0" w:rsidRDefault="000A55AA" w:rsidP="00950116">
            <w:pPr>
              <w:spacing w:before="120" w:after="120" w:line="240" w:lineRule="auto"/>
              <w:jc w:val="both"/>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lastRenderedPageBreak/>
              <w:t xml:space="preserve">Table 6 </w:t>
            </w:r>
            <w:r w:rsidR="0072092D" w:rsidRPr="00DF07B0">
              <w:rPr>
                <w:rFonts w:ascii="Times New Roman" w:eastAsia="Times New Roman" w:hAnsi="Times New Roman" w:cs="Times New Roman"/>
                <w:b/>
                <w:sz w:val="20"/>
                <w:szCs w:val="20"/>
                <w:lang w:eastAsia="en-GB"/>
              </w:rPr>
              <w:t>–</w:t>
            </w:r>
            <w:r w:rsidRPr="00DF07B0">
              <w:rPr>
                <w:rFonts w:ascii="Times New Roman" w:eastAsia="Times New Roman" w:hAnsi="Times New Roman" w:cs="Times New Roman"/>
                <w:b/>
                <w:sz w:val="20"/>
                <w:szCs w:val="20"/>
                <w:lang w:eastAsia="en-GB"/>
              </w:rPr>
              <w:t xml:space="preserve"> Other strategic participations not in financial and credit institution</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C0440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name of the related undertaking in which the participation is held.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These are participations which are not in financial and credit institutions and which are considered strategic.</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C0450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lang w:val="en-US"/>
              </w:rPr>
              <w:t xml:space="preserve">Asset ID code using the following priority: </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ISO 6166 code of ISIN when available</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w:t>
            </w:r>
            <w:proofErr w:type="spellStart"/>
            <w:r w:rsidRPr="00DF07B0">
              <w:rPr>
                <w:rFonts w:ascii="Times New Roman" w:hAnsi="Times New Roman" w:cs="Times New Roman"/>
                <w:sz w:val="20"/>
                <w:szCs w:val="20"/>
                <w:lang w:val="en-US"/>
              </w:rPr>
              <w:t>recognised</w:t>
            </w:r>
            <w:proofErr w:type="spellEnd"/>
            <w:r w:rsidRPr="00DF07B0">
              <w:rPr>
                <w:rFonts w:ascii="Times New Roman" w:hAnsi="Times New Roman" w:cs="Times New Roman"/>
                <w:sz w:val="20"/>
                <w:szCs w:val="20"/>
                <w:lang w:val="en-US"/>
              </w:rPr>
              <w:t xml:space="preserve"> codes (e.g.: CUSIP, Bloomberg Ticker, Reuters RIC)</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Code attributed by the undertaking, when the options above are not available. </w:t>
            </w:r>
            <w:r w:rsidRPr="00DF07B0">
              <w:rPr>
                <w:rFonts w:ascii="Times New Roman" w:hAnsi="Times New Roman" w:cs="Times New Roman"/>
                <w:sz w:val="20"/>
                <w:szCs w:val="20"/>
              </w:rPr>
              <w:t>This code must be unique and kept consistent over time.</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lang w:val="en-US"/>
              </w:rPr>
              <w:t>code+EUR</w:t>
            </w:r>
            <w:proofErr w:type="spellEnd"/>
            <w:r w:rsidRPr="00DF07B0">
              <w:rPr>
                <w:rFonts w:ascii="Times New Roman" w:hAnsi="Times New Roman" w:cs="Times New Roman"/>
                <w:sz w:val="20"/>
                <w:szCs w:val="20"/>
                <w:lang w:val="en-US"/>
              </w:rPr>
              <w:t>”</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C0460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0A55AA" w:rsidRPr="00DF07B0" w:rsidRDefault="000A55AA" w:rsidP="00950116">
            <w:pPr>
              <w:spacing w:after="0"/>
              <w:jc w:val="both"/>
              <w:rPr>
                <w:rFonts w:ascii="Times New Roman" w:hAnsi="Times New Roman"/>
                <w:sz w:val="20"/>
                <w:lang w:val="fr-BE"/>
              </w:rPr>
            </w:pPr>
            <w:r w:rsidRPr="00DF07B0">
              <w:rPr>
                <w:rFonts w:ascii="Times New Roman" w:hAnsi="Times New Roman"/>
                <w:sz w:val="20"/>
                <w:lang w:val="fr-BE"/>
              </w:rPr>
              <w:t xml:space="preserve">7 </w:t>
            </w:r>
            <w:r w:rsidR="0072092D" w:rsidRPr="00DF07B0">
              <w:rPr>
                <w:rFonts w:ascii="Times New Roman" w:hAnsi="Times New Roman"/>
                <w:sz w:val="20"/>
                <w:lang w:val="fr-BE"/>
              </w:rPr>
              <w:t>–</w:t>
            </w:r>
            <w:r w:rsidRPr="00DF07B0">
              <w:rPr>
                <w:rFonts w:ascii="Times New Roman" w:hAnsi="Times New Roman"/>
                <w:sz w:val="20"/>
                <w:lang w:val="fr-BE"/>
              </w:rPr>
              <w:t xml:space="preserve"> Reuters RIC (Reuters instrument code)</w:t>
            </w:r>
          </w:p>
          <w:p w:rsidR="000A55AA" w:rsidRPr="00DF07B0" w:rsidRDefault="000A55AA" w:rsidP="00950116">
            <w:pPr>
              <w:spacing w:after="0"/>
              <w:rPr>
                <w:rFonts w:ascii="Times New Roman" w:hAnsi="Times New Roman"/>
                <w:sz w:val="20"/>
                <w:lang w:val="fr-BE"/>
              </w:rPr>
            </w:pPr>
            <w:r w:rsidRPr="00DF07B0">
              <w:rPr>
                <w:rFonts w:ascii="Times New Roman" w:hAnsi="Times New Roman"/>
                <w:sz w:val="20"/>
                <w:lang w:val="fr-BE"/>
              </w:rPr>
              <w:t>8 – FIGI (Financial Instrument Global Identifier)</w:t>
            </w:r>
          </w:p>
          <w:p w:rsidR="000A55AA" w:rsidRPr="00DF07B0" w:rsidRDefault="000A55AA"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9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code by members of the Association of National Numbering Agencies</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p w:rsidR="000A55AA" w:rsidRPr="00DF07B0" w:rsidRDefault="000A55AA" w:rsidP="00E51C17">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When the same Asset ID Code needs to be reported for one asset that is issued in 2 or more different currencies and the code in </w:t>
            </w:r>
            <w:r w:rsidR="00E51C17" w:rsidRPr="00DF07B0">
              <w:rPr>
                <w:rFonts w:ascii="Times New Roman" w:hAnsi="Times New Roman" w:cs="Times New Roman"/>
                <w:sz w:val="20"/>
                <w:szCs w:val="20"/>
                <w:lang w:val="en-US"/>
              </w:rPr>
              <w:t xml:space="preserve">C0040 </w:t>
            </w:r>
            <w:r w:rsidRPr="00DF07B0">
              <w:rPr>
                <w:rFonts w:ascii="Times New Roman" w:hAnsi="Times New Roman" w:cs="Times New Roman"/>
                <w:sz w:val="20"/>
                <w:szCs w:val="20"/>
                <w:lang w:val="en-US"/>
              </w:rPr>
              <w:t xml:space="preserve">is defined by Asset ID code and the ISO 4217 alphabetic code of the currency, the </w:t>
            </w:r>
            <w:r w:rsidRPr="00DF07B0">
              <w:rPr>
                <w:rFonts w:ascii="Times New Roman" w:hAnsi="Times New Roman" w:cs="Times New Roman"/>
                <w:sz w:val="20"/>
                <w:szCs w:val="20"/>
                <w:lang w:val="en-US"/>
              </w:rPr>
              <w:lastRenderedPageBreak/>
              <w:t>Asset ID Code Type shall refer to option 9</w:t>
            </w:r>
            <w:r w:rsidR="00E51C17"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 xml:space="preserve"> and the option of the original Asset ID Code, as in the following example for which the code reported was ISIN </w:t>
            </w:r>
            <w:proofErr w:type="spellStart"/>
            <w:r w:rsidRPr="00DF07B0">
              <w:rPr>
                <w:rFonts w:ascii="Times New Roman" w:hAnsi="Times New Roman" w:cs="Times New Roman"/>
                <w:sz w:val="20"/>
                <w:szCs w:val="20"/>
                <w:lang w:val="en-US"/>
              </w:rPr>
              <w:t>code+currency</w:t>
            </w:r>
            <w:proofErr w:type="spellEnd"/>
            <w:r w:rsidRPr="00DF07B0">
              <w:rPr>
                <w:rFonts w:ascii="Times New Roman" w:hAnsi="Times New Roman" w:cs="Times New Roman"/>
                <w:sz w:val="20"/>
                <w:szCs w:val="20"/>
                <w:lang w:val="en-US"/>
              </w:rPr>
              <w:t>: “9</w:t>
            </w:r>
            <w:r w:rsidR="00E51C17"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/1”.</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C0470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total value held for all tiers </w:t>
            </w:r>
            <w:proofErr w:type="gramStart"/>
            <w:r w:rsidRPr="00DF07B0">
              <w:rPr>
                <w:rFonts w:ascii="Times New Roman" w:hAnsi="Times New Roman" w:cs="Times New Roman"/>
                <w:sz w:val="20"/>
                <w:szCs w:val="20"/>
              </w:rPr>
              <w:t>in each participation</w:t>
            </w:r>
            <w:proofErr w:type="gramEnd"/>
            <w:r w:rsidRPr="00DF07B0">
              <w:rPr>
                <w:rFonts w:ascii="Times New Roman" w:hAnsi="Times New Roman" w:cs="Times New Roman"/>
                <w:sz w:val="20"/>
                <w:szCs w:val="20"/>
              </w:rPr>
              <w:t xml:space="preserve"> that are not financial and credit institutions and that are considered strategic.</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C0480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1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type 1 equity held </w:t>
            </w:r>
            <w:proofErr w:type="gramStart"/>
            <w:r w:rsidRPr="00DF07B0">
              <w:rPr>
                <w:rFonts w:ascii="Times New Roman" w:hAnsi="Times New Roman" w:cs="Times New Roman"/>
                <w:sz w:val="20"/>
                <w:szCs w:val="20"/>
              </w:rPr>
              <w:t>in each participation</w:t>
            </w:r>
            <w:proofErr w:type="gramEnd"/>
            <w:r w:rsidRPr="00DF07B0">
              <w:rPr>
                <w:rFonts w:ascii="Times New Roman" w:hAnsi="Times New Roman" w:cs="Times New Roman"/>
                <w:sz w:val="20"/>
                <w:szCs w:val="20"/>
              </w:rPr>
              <w:t xml:space="preserve"> that are not financial and credit institutions and that are considered strategic.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Type 1 equity has the meaning as defined in Article 168 (2) of the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C0490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2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type 2 equity held </w:t>
            </w:r>
            <w:proofErr w:type="gramStart"/>
            <w:r w:rsidRPr="00DF07B0">
              <w:rPr>
                <w:rFonts w:ascii="Times New Roman" w:hAnsi="Times New Roman" w:cs="Times New Roman"/>
                <w:sz w:val="20"/>
                <w:szCs w:val="20"/>
              </w:rPr>
              <w:t>in each participation</w:t>
            </w:r>
            <w:proofErr w:type="gramEnd"/>
            <w:r w:rsidRPr="00DF07B0">
              <w:rPr>
                <w:rFonts w:ascii="Times New Roman" w:hAnsi="Times New Roman" w:cs="Times New Roman"/>
                <w:sz w:val="20"/>
                <w:szCs w:val="20"/>
              </w:rPr>
              <w:t xml:space="preserve"> that are not financial and credit institutions and that are considered strategic.</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Type 2 equity has the meaning as defined in Article 168 (3) of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C0500</w:t>
            </w:r>
          </w:p>
        </w:tc>
        <w:tc>
          <w:tcPr>
            <w:tcW w:w="2693"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Subordinated liabilities</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subordinated liabilities held in each participation </w:t>
            </w:r>
            <w:proofErr w:type="gramStart"/>
            <w:r w:rsidRPr="00DF07B0">
              <w:rPr>
                <w:rFonts w:ascii="Times New Roman" w:hAnsi="Times New Roman" w:cs="Times New Roman"/>
                <w:sz w:val="20"/>
                <w:szCs w:val="20"/>
              </w:rPr>
              <w:t>that are</w:t>
            </w:r>
            <w:proofErr w:type="gramEnd"/>
            <w:r w:rsidRPr="00DF07B0">
              <w:rPr>
                <w:rFonts w:ascii="Times New Roman" w:hAnsi="Times New Roman" w:cs="Times New Roman"/>
                <w:sz w:val="20"/>
                <w:szCs w:val="20"/>
              </w:rPr>
              <w:t xml:space="preserve"> not financial and credit institutions and that are considered strategic. </w:t>
            </w:r>
          </w:p>
        </w:tc>
      </w:tr>
      <w:tr w:rsidR="000A55AA" w:rsidRPr="00DF07B0" w:rsidTr="00950116">
        <w:tc>
          <w:tcPr>
            <w:tcW w:w="9322" w:type="dxa"/>
            <w:gridSpan w:val="3"/>
            <w:tcBorders>
              <w:right w:val="single" w:sz="2" w:space="0" w:color="000000"/>
            </w:tcBorders>
          </w:tcPr>
          <w:p w:rsidR="000A55AA" w:rsidRPr="00DF07B0" w:rsidRDefault="000A55AA" w:rsidP="00950116">
            <w:pPr>
              <w:spacing w:before="120" w:after="12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t xml:space="preserve">Table 7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Other non</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strategic participations not in financial and credit institution</w:t>
            </w:r>
          </w:p>
        </w:tc>
      </w:tr>
      <w:tr w:rsidR="000A55AA" w:rsidRPr="00DF07B0" w:rsidTr="00950116">
        <w:tc>
          <w:tcPr>
            <w:tcW w:w="1951" w:type="dxa"/>
            <w:tcBorders>
              <w:right w:val="single" w:sz="2" w:space="0" w:color="000000"/>
            </w:tcBorders>
          </w:tcPr>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C0510</w:t>
            </w:r>
          </w:p>
        </w:tc>
        <w:tc>
          <w:tcPr>
            <w:tcW w:w="2693" w:type="dxa"/>
            <w:tcBorders>
              <w:left w:val="single" w:sz="2" w:space="0" w:color="000000"/>
              <w:right w:val="single" w:sz="2" w:space="0" w:color="000000"/>
            </w:tcBorders>
            <w:shd w:val="clear" w:color="auto" w:fill="auto"/>
          </w:tcPr>
          <w:p w:rsidR="000A55AA" w:rsidRPr="00DF07B0" w:rsidDel="00F4486E"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name of the related undertaking in which the participation is held. </w:t>
            </w:r>
          </w:p>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These are participations which are not in financial and credit institutions and which are not considered strategic.</w:t>
            </w:r>
          </w:p>
        </w:tc>
      </w:tr>
      <w:tr w:rsidR="000A55AA" w:rsidRPr="00DF07B0" w:rsidTr="00950116">
        <w:tc>
          <w:tcPr>
            <w:tcW w:w="1951" w:type="dxa"/>
            <w:tcBorders>
              <w:right w:val="single" w:sz="2" w:space="0" w:color="000000"/>
            </w:tcBorders>
          </w:tcPr>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C0520</w:t>
            </w:r>
          </w:p>
        </w:tc>
        <w:tc>
          <w:tcPr>
            <w:tcW w:w="2693" w:type="dxa"/>
            <w:tcBorders>
              <w:left w:val="single" w:sz="2" w:space="0" w:color="000000"/>
              <w:right w:val="single" w:sz="2" w:space="0" w:color="000000"/>
            </w:tcBorders>
            <w:shd w:val="clear" w:color="auto" w:fill="auto"/>
          </w:tcPr>
          <w:p w:rsidR="000A55AA" w:rsidRPr="00DF07B0" w:rsidDel="00F4486E"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Asset ID code using the following priority: </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ISO 6166 code of ISIN when available</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w:t>
            </w:r>
            <w:proofErr w:type="spellStart"/>
            <w:r w:rsidRPr="00DF07B0">
              <w:rPr>
                <w:rFonts w:ascii="Times New Roman" w:hAnsi="Times New Roman" w:cs="Times New Roman"/>
                <w:sz w:val="20"/>
                <w:szCs w:val="20"/>
                <w:lang w:val="en-US"/>
              </w:rPr>
              <w:t>recognised</w:t>
            </w:r>
            <w:proofErr w:type="spellEnd"/>
            <w:r w:rsidRPr="00DF07B0">
              <w:rPr>
                <w:rFonts w:ascii="Times New Roman" w:hAnsi="Times New Roman" w:cs="Times New Roman"/>
                <w:sz w:val="20"/>
                <w:szCs w:val="20"/>
                <w:lang w:val="en-US"/>
              </w:rPr>
              <w:t xml:space="preserve"> codes (e.g.: CUSIP, Bloomberg Ticker, Reuters RIC)</w:t>
            </w:r>
            <w:r w:rsidRPr="00DF07B0">
              <w:rPr>
                <w:rFonts w:ascii="Times New Roman" w:hAnsi="Times New Roman" w:cs="Times New Roman"/>
                <w:sz w:val="20"/>
                <w:szCs w:val="20"/>
                <w:lang w:val="en-US"/>
              </w:rPr>
              <w:br/>
              <w:t xml:space="preserve">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Code attributed by the undertaking, when the options above are not available. This code must be unique and kept consistent over time.</w:t>
            </w:r>
          </w:p>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DF07B0">
              <w:rPr>
                <w:rFonts w:ascii="Times New Roman" w:hAnsi="Times New Roman" w:cs="Times New Roman"/>
                <w:sz w:val="20"/>
                <w:szCs w:val="20"/>
                <w:lang w:val="en-US"/>
              </w:rPr>
              <w:t>code+EUR</w:t>
            </w:r>
            <w:proofErr w:type="spellEnd"/>
            <w:r w:rsidRPr="00DF07B0">
              <w:rPr>
                <w:rFonts w:ascii="Times New Roman" w:hAnsi="Times New Roman" w:cs="Times New Roman"/>
                <w:sz w:val="20"/>
                <w:szCs w:val="20"/>
                <w:lang w:val="en-US"/>
              </w:rPr>
              <w:t>”</w:t>
            </w:r>
          </w:p>
        </w:tc>
      </w:tr>
      <w:tr w:rsidR="000A55AA" w:rsidRPr="00DF07B0" w:rsidTr="00950116">
        <w:tc>
          <w:tcPr>
            <w:tcW w:w="1951" w:type="dxa"/>
            <w:tcBorders>
              <w:right w:val="single" w:sz="2" w:space="0" w:color="000000"/>
            </w:tcBorders>
          </w:tcPr>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C0530</w:t>
            </w:r>
          </w:p>
        </w:tc>
        <w:tc>
          <w:tcPr>
            <w:tcW w:w="2693" w:type="dxa"/>
            <w:tcBorders>
              <w:left w:val="single" w:sz="2" w:space="0" w:color="000000"/>
              <w:right w:val="single" w:sz="2" w:space="0" w:color="000000"/>
            </w:tcBorders>
            <w:shd w:val="clear" w:color="auto" w:fill="auto"/>
          </w:tcPr>
          <w:p w:rsidR="000A55AA" w:rsidRPr="00DF07B0" w:rsidDel="00F4486E"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DF07B0" w:rsidRDefault="000A55AA"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Type of ID Code used for the “Asset ID Code” item. One of the options in the following closed list shall be used:</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1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ISO 6166 for ISIN code</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2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CUSIP (The Committee on Uniform Securities Identification Procedures number assigned by the CUSIP Service Bureau for U.S. and Canadian companies)</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3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SEDOL (Stock Exchange Daily Official List for the London Stock Exchange)</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4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WKN (</w:t>
            </w:r>
            <w:proofErr w:type="spellStart"/>
            <w:r w:rsidRPr="00DF07B0">
              <w:rPr>
                <w:rFonts w:ascii="Times New Roman" w:hAnsi="Times New Roman" w:cs="Times New Roman"/>
                <w:sz w:val="20"/>
                <w:szCs w:val="20"/>
                <w:lang w:val="en-US"/>
              </w:rPr>
              <w:t>Wertpapier</w:t>
            </w:r>
            <w:proofErr w:type="spellEnd"/>
            <w:r w:rsidRPr="00DF07B0">
              <w:rPr>
                <w:rFonts w:ascii="Times New Roman" w:hAnsi="Times New Roman" w:cs="Times New Roman"/>
                <w:sz w:val="20"/>
                <w:szCs w:val="20"/>
                <w:lang w:val="en-US"/>
              </w:rPr>
              <w:t xml:space="preserve"> </w:t>
            </w:r>
            <w:proofErr w:type="spellStart"/>
            <w:r w:rsidRPr="00DF07B0">
              <w:rPr>
                <w:rFonts w:ascii="Times New Roman" w:hAnsi="Times New Roman" w:cs="Times New Roman"/>
                <w:sz w:val="20"/>
                <w:szCs w:val="20"/>
                <w:lang w:val="en-US"/>
              </w:rPr>
              <w:t>Kenn</w:t>
            </w:r>
            <w:proofErr w:type="spellEnd"/>
            <w:r w:rsidR="0072092D" w:rsidRPr="00DF07B0">
              <w:rPr>
                <w:rFonts w:ascii="Times New Roman" w:hAnsi="Times New Roman" w:cs="Times New Roman"/>
                <w:sz w:val="20"/>
                <w:szCs w:val="20"/>
                <w:lang w:val="en-US"/>
              </w:rPr>
              <w:t>–</w:t>
            </w:r>
            <w:proofErr w:type="spellStart"/>
            <w:r w:rsidRPr="00DF07B0">
              <w:rPr>
                <w:rFonts w:ascii="Times New Roman" w:hAnsi="Times New Roman" w:cs="Times New Roman"/>
                <w:sz w:val="20"/>
                <w:szCs w:val="20"/>
                <w:lang w:val="en-US"/>
              </w:rPr>
              <w:t>Nummer</w:t>
            </w:r>
            <w:proofErr w:type="spellEnd"/>
            <w:r w:rsidRPr="00DF07B0">
              <w:rPr>
                <w:rFonts w:ascii="Times New Roman" w:hAnsi="Times New Roman" w:cs="Times New Roman"/>
                <w:sz w:val="20"/>
                <w:szCs w:val="20"/>
                <w:lang w:val="en-US"/>
              </w:rPr>
              <w:t>, the alphanumeric German identification number)</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5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Bloomberg Ticker (Bloomberg letters code that identify a company's securities)</w:t>
            </w:r>
          </w:p>
          <w:p w:rsidR="000A55AA" w:rsidRPr="00DF07B0" w:rsidRDefault="000A55AA" w:rsidP="00950116">
            <w:pPr>
              <w:spacing w:after="0" w:line="240" w:lineRule="auto"/>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6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BBGID (The Bloomberg Global ID)</w:t>
            </w:r>
          </w:p>
          <w:p w:rsidR="000A55AA" w:rsidRPr="00DF07B0" w:rsidRDefault="000A55AA" w:rsidP="00950116">
            <w:pPr>
              <w:spacing w:after="0"/>
              <w:jc w:val="both"/>
              <w:rPr>
                <w:rFonts w:ascii="Times New Roman" w:hAnsi="Times New Roman"/>
                <w:sz w:val="20"/>
                <w:lang w:val="fr-BE"/>
              </w:rPr>
            </w:pPr>
            <w:r w:rsidRPr="00DF07B0">
              <w:rPr>
                <w:rFonts w:ascii="Times New Roman" w:hAnsi="Times New Roman"/>
                <w:sz w:val="20"/>
                <w:lang w:val="fr-BE"/>
              </w:rPr>
              <w:t xml:space="preserve">7 </w:t>
            </w:r>
            <w:r w:rsidR="0072092D" w:rsidRPr="00DF07B0">
              <w:rPr>
                <w:rFonts w:ascii="Times New Roman" w:hAnsi="Times New Roman"/>
                <w:sz w:val="20"/>
                <w:lang w:val="fr-BE"/>
              </w:rPr>
              <w:t>–</w:t>
            </w:r>
            <w:r w:rsidRPr="00DF07B0">
              <w:rPr>
                <w:rFonts w:ascii="Times New Roman" w:hAnsi="Times New Roman"/>
                <w:sz w:val="20"/>
                <w:lang w:val="fr-BE"/>
              </w:rPr>
              <w:t xml:space="preserve"> Reuters RIC (Reuters instrument code)</w:t>
            </w:r>
          </w:p>
          <w:p w:rsidR="000A55AA" w:rsidRPr="00DF07B0" w:rsidRDefault="000A55AA" w:rsidP="00950116">
            <w:pPr>
              <w:spacing w:after="0"/>
              <w:rPr>
                <w:rFonts w:ascii="Times New Roman" w:hAnsi="Times New Roman"/>
                <w:sz w:val="20"/>
                <w:lang w:val="fr-BE"/>
              </w:rPr>
            </w:pPr>
            <w:r w:rsidRPr="00DF07B0">
              <w:rPr>
                <w:rFonts w:ascii="Times New Roman" w:hAnsi="Times New Roman"/>
                <w:sz w:val="20"/>
                <w:lang w:val="fr-BE"/>
              </w:rPr>
              <w:t>8 – FIGI (Financial Instrument Global Identifier)</w:t>
            </w:r>
          </w:p>
          <w:p w:rsidR="000A55AA" w:rsidRPr="00DF07B0" w:rsidRDefault="000A55AA"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lang w:val="en-US"/>
              </w:rPr>
              <w:lastRenderedPageBreak/>
              <w:t xml:space="preserve">9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Other code by members of the Association of National Numbering Agencies</w:t>
            </w:r>
          </w:p>
          <w:p w:rsidR="000A55AA" w:rsidRPr="00DF07B0" w:rsidRDefault="000A55AA"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99 </w:t>
            </w:r>
            <w:r w:rsidR="0072092D" w:rsidRPr="00DF07B0">
              <w:rPr>
                <w:rFonts w:ascii="Times New Roman" w:hAnsi="Times New Roman" w:cs="Times New Roman"/>
                <w:sz w:val="20"/>
                <w:szCs w:val="20"/>
                <w:lang w:val="en-US"/>
              </w:rPr>
              <w:t>–</w:t>
            </w:r>
            <w:r w:rsidRPr="00DF07B0">
              <w:rPr>
                <w:rFonts w:ascii="Times New Roman" w:hAnsi="Times New Roman" w:cs="Times New Roman"/>
                <w:sz w:val="20"/>
                <w:szCs w:val="20"/>
                <w:lang w:val="en-US"/>
              </w:rPr>
              <w:t xml:space="preserve"> Code attributed by the undertaking</w:t>
            </w:r>
          </w:p>
          <w:p w:rsidR="000A55AA" w:rsidRPr="00DF07B0" w:rsidDel="00F4486E" w:rsidRDefault="000A55AA" w:rsidP="00E51C17">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lang w:val="en-US"/>
              </w:rPr>
              <w:t xml:space="preserve">When the same Asset ID Code needs to be reported for one asset that is issued in 2 or more different currencies and the code in </w:t>
            </w:r>
            <w:r w:rsidR="00E51C17" w:rsidRPr="00DF07B0">
              <w:rPr>
                <w:rFonts w:ascii="Times New Roman" w:hAnsi="Times New Roman" w:cs="Times New Roman"/>
                <w:sz w:val="20"/>
                <w:szCs w:val="20"/>
                <w:lang w:val="en-US"/>
              </w:rPr>
              <w:t xml:space="preserve">C0040 </w:t>
            </w:r>
            <w:r w:rsidRPr="00DF07B0">
              <w:rPr>
                <w:rFonts w:ascii="Times New Roman" w:hAnsi="Times New Roman" w:cs="Times New Roman"/>
                <w:sz w:val="20"/>
                <w:szCs w:val="20"/>
                <w:lang w:val="en-US"/>
              </w:rPr>
              <w:t>is defined by Asset ID code and the ISO 4217 alphabetic code of the currency, the Asset ID Code Type shall refer to option 9</w:t>
            </w:r>
            <w:r w:rsidR="00E51C17"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 xml:space="preserve"> and the option of the original Asset ID Code, as in the following example for which the code reported was ISIN </w:t>
            </w:r>
            <w:proofErr w:type="spellStart"/>
            <w:r w:rsidRPr="00DF07B0">
              <w:rPr>
                <w:rFonts w:ascii="Times New Roman" w:hAnsi="Times New Roman" w:cs="Times New Roman"/>
                <w:sz w:val="20"/>
                <w:szCs w:val="20"/>
                <w:lang w:val="en-US"/>
              </w:rPr>
              <w:t>code+currency</w:t>
            </w:r>
            <w:proofErr w:type="spellEnd"/>
            <w:r w:rsidRPr="00DF07B0">
              <w:rPr>
                <w:rFonts w:ascii="Times New Roman" w:hAnsi="Times New Roman" w:cs="Times New Roman"/>
                <w:sz w:val="20"/>
                <w:szCs w:val="20"/>
                <w:lang w:val="en-US"/>
              </w:rPr>
              <w:t>: “9</w:t>
            </w:r>
            <w:r w:rsidR="00E51C17" w:rsidRPr="00DF07B0">
              <w:rPr>
                <w:rFonts w:ascii="Times New Roman" w:hAnsi="Times New Roman" w:cs="Times New Roman"/>
                <w:sz w:val="20"/>
                <w:szCs w:val="20"/>
                <w:lang w:val="en-US"/>
              </w:rPr>
              <w:t>9</w:t>
            </w:r>
            <w:r w:rsidRPr="00DF07B0">
              <w:rPr>
                <w:rFonts w:ascii="Times New Roman" w:hAnsi="Times New Roman" w:cs="Times New Roman"/>
                <w:sz w:val="20"/>
                <w:szCs w:val="20"/>
                <w:lang w:val="en-US"/>
              </w:rPr>
              <w:t>/1”.</w:t>
            </w:r>
          </w:p>
        </w:tc>
      </w:tr>
      <w:tr w:rsidR="000A55AA" w:rsidRPr="00DF07B0" w:rsidTr="00950116">
        <w:tc>
          <w:tcPr>
            <w:tcW w:w="1951" w:type="dxa"/>
            <w:tcBorders>
              <w:right w:val="single" w:sz="2" w:space="0" w:color="000000"/>
            </w:tcBorders>
          </w:tcPr>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C0540</w:t>
            </w:r>
          </w:p>
        </w:tc>
        <w:tc>
          <w:tcPr>
            <w:tcW w:w="2693" w:type="dxa"/>
            <w:tcBorders>
              <w:left w:val="single" w:sz="2" w:space="0" w:color="000000"/>
              <w:right w:val="single" w:sz="2" w:space="0" w:color="000000"/>
            </w:tcBorders>
            <w:shd w:val="clear" w:color="auto" w:fill="auto"/>
          </w:tcPr>
          <w:p w:rsidR="000A55AA" w:rsidRPr="00DF07B0" w:rsidDel="00F4486E"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total value held for all tiers </w:t>
            </w:r>
            <w:proofErr w:type="gramStart"/>
            <w:r w:rsidRPr="00DF07B0">
              <w:rPr>
                <w:rFonts w:ascii="Times New Roman" w:hAnsi="Times New Roman" w:cs="Times New Roman"/>
                <w:sz w:val="20"/>
                <w:szCs w:val="20"/>
              </w:rPr>
              <w:t>in each participation</w:t>
            </w:r>
            <w:proofErr w:type="gramEnd"/>
            <w:r w:rsidRPr="00DF07B0">
              <w:rPr>
                <w:rFonts w:ascii="Times New Roman" w:hAnsi="Times New Roman" w:cs="Times New Roman"/>
                <w:sz w:val="20"/>
                <w:szCs w:val="20"/>
              </w:rPr>
              <w:t xml:space="preserve"> that are not financial and credit institutions and that are not considered strategic.</w:t>
            </w:r>
          </w:p>
        </w:tc>
      </w:tr>
      <w:tr w:rsidR="000A55AA" w:rsidRPr="00DF07B0" w:rsidTr="00950116">
        <w:tc>
          <w:tcPr>
            <w:tcW w:w="1951" w:type="dxa"/>
            <w:tcBorders>
              <w:right w:val="single" w:sz="2" w:space="0" w:color="000000"/>
            </w:tcBorders>
          </w:tcPr>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C0550</w:t>
            </w:r>
          </w:p>
        </w:tc>
        <w:tc>
          <w:tcPr>
            <w:tcW w:w="2693" w:type="dxa"/>
            <w:tcBorders>
              <w:left w:val="single" w:sz="2" w:space="0" w:color="000000"/>
              <w:right w:val="single" w:sz="2" w:space="0" w:color="000000"/>
            </w:tcBorders>
            <w:shd w:val="clear" w:color="auto" w:fill="auto"/>
          </w:tcPr>
          <w:p w:rsidR="000A55AA" w:rsidRPr="00DF07B0" w:rsidDel="00F4486E"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1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type 1 equity held </w:t>
            </w:r>
            <w:proofErr w:type="gramStart"/>
            <w:r w:rsidRPr="00DF07B0">
              <w:rPr>
                <w:rFonts w:ascii="Times New Roman" w:hAnsi="Times New Roman" w:cs="Times New Roman"/>
                <w:sz w:val="20"/>
                <w:szCs w:val="20"/>
              </w:rPr>
              <w:t>in each participation</w:t>
            </w:r>
            <w:proofErr w:type="gramEnd"/>
            <w:r w:rsidRPr="00DF07B0">
              <w:rPr>
                <w:rFonts w:ascii="Times New Roman" w:hAnsi="Times New Roman" w:cs="Times New Roman"/>
                <w:sz w:val="20"/>
                <w:szCs w:val="20"/>
              </w:rPr>
              <w:t xml:space="preserve"> that are not financial and credit institutions and that are not considered strategic. </w:t>
            </w:r>
          </w:p>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Type 1 equity has the meaning as defined in Article 168 (2) of the Delegated Regulation (EU) 2015/35.</w:t>
            </w:r>
          </w:p>
        </w:tc>
      </w:tr>
      <w:tr w:rsidR="000A55AA" w:rsidRPr="00DF07B0" w:rsidTr="00950116">
        <w:tc>
          <w:tcPr>
            <w:tcW w:w="1951" w:type="dxa"/>
            <w:tcBorders>
              <w:right w:val="single" w:sz="2" w:space="0" w:color="000000"/>
            </w:tcBorders>
          </w:tcPr>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C0560</w:t>
            </w:r>
          </w:p>
        </w:tc>
        <w:tc>
          <w:tcPr>
            <w:tcW w:w="2693" w:type="dxa"/>
            <w:tcBorders>
              <w:left w:val="single" w:sz="2" w:space="0" w:color="000000"/>
              <w:right w:val="single" w:sz="2" w:space="0" w:color="000000"/>
            </w:tcBorders>
            <w:shd w:val="clear" w:color="auto" w:fill="auto"/>
          </w:tcPr>
          <w:p w:rsidR="000A55AA" w:rsidRPr="00DF07B0" w:rsidDel="00F4486E"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Type 2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type 2 equity held </w:t>
            </w:r>
            <w:proofErr w:type="gramStart"/>
            <w:r w:rsidRPr="00DF07B0">
              <w:rPr>
                <w:rFonts w:ascii="Times New Roman" w:hAnsi="Times New Roman" w:cs="Times New Roman"/>
                <w:sz w:val="20"/>
                <w:szCs w:val="20"/>
              </w:rPr>
              <w:t>in each participation</w:t>
            </w:r>
            <w:proofErr w:type="gramEnd"/>
            <w:r w:rsidRPr="00DF07B0">
              <w:rPr>
                <w:rFonts w:ascii="Times New Roman" w:hAnsi="Times New Roman" w:cs="Times New Roman"/>
                <w:sz w:val="20"/>
                <w:szCs w:val="20"/>
              </w:rPr>
              <w:t xml:space="preserve"> that are not financial and credit institutions and that are not considered strategic.</w:t>
            </w:r>
          </w:p>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Type 2 equity has the meaning as defined in Article 168 (3) of Delegated Regulation (EU) 2015/35.</w:t>
            </w:r>
          </w:p>
        </w:tc>
      </w:tr>
      <w:tr w:rsidR="000A55AA" w:rsidRPr="00DF07B0" w:rsidTr="00950116">
        <w:tc>
          <w:tcPr>
            <w:tcW w:w="1951" w:type="dxa"/>
            <w:tcBorders>
              <w:right w:val="single" w:sz="2" w:space="0" w:color="000000"/>
            </w:tcBorders>
          </w:tcPr>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C0570</w:t>
            </w:r>
          </w:p>
        </w:tc>
        <w:tc>
          <w:tcPr>
            <w:tcW w:w="2693" w:type="dxa"/>
            <w:tcBorders>
              <w:left w:val="single" w:sz="2" w:space="0" w:color="000000"/>
              <w:right w:val="single" w:sz="2" w:space="0" w:color="000000"/>
            </w:tcBorders>
            <w:shd w:val="clear" w:color="auto" w:fill="auto"/>
          </w:tcPr>
          <w:p w:rsidR="000A55AA" w:rsidRPr="00DF07B0" w:rsidDel="00F4486E"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Subordinated liabilities</w:t>
            </w:r>
          </w:p>
        </w:tc>
        <w:tc>
          <w:tcPr>
            <w:tcW w:w="4678" w:type="dxa"/>
            <w:tcBorders>
              <w:left w:val="single" w:sz="2" w:space="0" w:color="000000"/>
              <w:right w:val="single" w:sz="2" w:space="0" w:color="000000"/>
            </w:tcBorders>
            <w:shd w:val="clear" w:color="auto" w:fill="auto"/>
          </w:tcPr>
          <w:p w:rsidR="000A55AA" w:rsidRPr="00DF07B0" w:rsidDel="00F4486E"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This is the value of subordinated liabilities held in each </w:t>
            </w:r>
            <w:proofErr w:type="gramStart"/>
            <w:r w:rsidRPr="00DF07B0">
              <w:rPr>
                <w:rFonts w:ascii="Times New Roman" w:hAnsi="Times New Roman" w:cs="Times New Roman"/>
                <w:sz w:val="20"/>
                <w:szCs w:val="20"/>
              </w:rPr>
              <w:t>participations</w:t>
            </w:r>
            <w:proofErr w:type="gramEnd"/>
            <w:r w:rsidRPr="00DF07B0">
              <w:rPr>
                <w:rFonts w:ascii="Times New Roman" w:hAnsi="Times New Roman" w:cs="Times New Roman"/>
                <w:sz w:val="20"/>
                <w:szCs w:val="20"/>
              </w:rPr>
              <w:t xml:space="preserve"> that are not financial and credit institutions and that are not considered strategic. </w:t>
            </w:r>
          </w:p>
        </w:tc>
      </w:tr>
      <w:tr w:rsidR="000A55AA" w:rsidRPr="00DF07B0" w:rsidTr="00950116">
        <w:tc>
          <w:tcPr>
            <w:tcW w:w="9322" w:type="dxa"/>
            <w:gridSpan w:val="3"/>
            <w:tcBorders>
              <w:right w:val="single" w:sz="2" w:space="0" w:color="000000"/>
            </w:tcBorders>
          </w:tcPr>
          <w:p w:rsidR="000A55AA" w:rsidRPr="00DF07B0" w:rsidRDefault="000A55AA" w:rsidP="00950116">
            <w:pPr>
              <w:spacing w:before="120" w:after="12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t>Total for SCR calculation</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R0040/C0580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Total participations in related undertakings that are financial and credit institutions –Total</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This is the total value of participations in undertakings which are financial and credit institutions.</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R0040/C0590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Total participations in related undertakings that are financial and credit institutions – Type 1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color w:val="000000"/>
                <w:sz w:val="20"/>
                <w:szCs w:val="20"/>
              </w:rPr>
            </w:pPr>
            <w:r w:rsidRPr="00DF07B0">
              <w:rPr>
                <w:rFonts w:ascii="Times New Roman" w:hAnsi="Times New Roman" w:cs="Times New Roman"/>
                <w:color w:val="000000"/>
                <w:sz w:val="20"/>
                <w:szCs w:val="20"/>
              </w:rPr>
              <w:t>This is the total value of Type 1 Equity of participations in undertakings which are financial and credit institutions.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Type 1 equity has the meaning as defined in Article 168 (2) of the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R0040/C0600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Total participations in related undertakings that are financial and credit institutions – Type 2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color w:val="000000"/>
                <w:sz w:val="20"/>
                <w:szCs w:val="20"/>
              </w:rPr>
            </w:pPr>
            <w:r w:rsidRPr="00DF07B0">
              <w:rPr>
                <w:rFonts w:ascii="Times New Roman" w:hAnsi="Times New Roman" w:cs="Times New Roman"/>
                <w:color w:val="000000"/>
                <w:sz w:val="20"/>
                <w:szCs w:val="20"/>
              </w:rPr>
              <w:t>This is the total value of Type 2 Equity of participations in undertakings which are financial and credit institutions.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 xml:space="preserve">Type 2 equity has the meaning as defined in Article 168 (3) of </w:t>
            </w:r>
            <w:r w:rsidRPr="00DF07B0">
              <w:rPr>
                <w:rFonts w:ascii="Times New Roman" w:hAnsi="Times New Roman" w:cs="Times New Roman"/>
                <w:sz w:val="20"/>
                <w:szCs w:val="20"/>
              </w:rPr>
              <w:t>Delegated Regulation (EU) 2015/35</w:t>
            </w:r>
            <w:r w:rsidRPr="00DF07B0">
              <w:rPr>
                <w:rFonts w:ascii="Times New Roman" w:hAnsi="Times New Roman" w:cs="Times New Roman"/>
                <w:color w:val="000000"/>
                <w:sz w:val="20"/>
                <w:szCs w:val="20"/>
              </w:rPr>
              <w:t>.</w:t>
            </w:r>
          </w:p>
        </w:tc>
      </w:tr>
      <w:tr w:rsidR="000A55AA" w:rsidRPr="00DF07B0" w:rsidTr="00950116">
        <w:trPr>
          <w:trHeight w:val="1164"/>
        </w:trPr>
        <w:tc>
          <w:tcPr>
            <w:tcW w:w="1951" w:type="dxa"/>
            <w:tcBorders>
              <w:top w:val="single" w:sz="4" w:space="0" w:color="000000"/>
              <w:left w:val="single" w:sz="4" w:space="0" w:color="000000"/>
              <w:bottom w:val="single" w:sz="4" w:space="0" w:color="000000"/>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R0040/C0610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Total participations in related undertakings that are financial and credit institutions – Subordinated liabilities</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This is the total value of Subordinated liabilities of participations in undertakings which are financial and credit institutions.</w:t>
            </w:r>
          </w:p>
        </w:tc>
      </w:tr>
      <w:tr w:rsidR="000A55AA" w:rsidRPr="00DF07B0" w:rsidTr="00950116">
        <w:tc>
          <w:tcPr>
            <w:tcW w:w="1951" w:type="dxa"/>
            <w:tcBorders>
              <w:top w:val="single" w:sz="4" w:space="0" w:color="000000"/>
              <w:left w:val="single" w:sz="4" w:space="0" w:color="000000"/>
              <w:bottom w:val="single" w:sz="4" w:space="0" w:color="000000"/>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R0050/C0580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Total participations in related undertakings that are financial and credit institutions, of which strategic (method 1 or less than 10% not method –Total</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This is the total value of strategic participations in undertakings (method 1 or less than 10% not method 1) which are financial and credit institutions.</w:t>
            </w:r>
          </w:p>
        </w:tc>
      </w:tr>
      <w:tr w:rsidR="000A55AA" w:rsidRPr="00DF07B0" w:rsidTr="00950116">
        <w:tc>
          <w:tcPr>
            <w:tcW w:w="1951" w:type="dxa"/>
            <w:tcBorders>
              <w:top w:val="single" w:sz="4" w:space="0" w:color="000000"/>
              <w:left w:val="single" w:sz="4" w:space="0" w:color="000000"/>
              <w:bottom w:val="single" w:sz="4" w:space="0" w:color="000000"/>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R0050/C0590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 xml:space="preserve">Total participations in related </w:t>
            </w:r>
            <w:r w:rsidRPr="00DF07B0">
              <w:rPr>
                <w:rFonts w:ascii="Times New Roman" w:hAnsi="Times New Roman" w:cs="Times New Roman"/>
                <w:color w:val="000000"/>
                <w:sz w:val="20"/>
                <w:szCs w:val="20"/>
              </w:rPr>
              <w:lastRenderedPageBreak/>
              <w:t>undertakings that are financial and credit institutions, of which strategic (method 1 or less than 10% not method 1) – Type 1 Equity</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lastRenderedPageBreak/>
              <w:t xml:space="preserve">This is the total value of Type 1 Equity of strategic </w:t>
            </w:r>
            <w:r w:rsidRPr="00DF07B0">
              <w:rPr>
                <w:rFonts w:ascii="Times New Roman" w:hAnsi="Times New Roman" w:cs="Times New Roman"/>
                <w:color w:val="000000"/>
                <w:sz w:val="20"/>
                <w:szCs w:val="20"/>
              </w:rPr>
              <w:lastRenderedPageBreak/>
              <w:t>participations in undertakings (method 1 or less than 10% not method 1) which are financial and credit institutions.</w:t>
            </w:r>
            <w:r w:rsidRPr="00DF07B0">
              <w:rPr>
                <w:rFonts w:ascii="Times New Roman" w:hAnsi="Times New Roman" w:cs="Times New Roman"/>
                <w:color w:val="000000"/>
                <w:sz w:val="20"/>
                <w:szCs w:val="20"/>
              </w:rPr>
              <w:br/>
              <w:t>Type 1 equity has the meaning as defined in Article 168 (2) of the Delegated Regulation (EU) 2015/35.</w:t>
            </w:r>
          </w:p>
        </w:tc>
      </w:tr>
      <w:tr w:rsidR="000A55AA" w:rsidRPr="00DF07B0" w:rsidTr="00950116">
        <w:tc>
          <w:tcPr>
            <w:tcW w:w="1951" w:type="dxa"/>
            <w:tcBorders>
              <w:top w:val="single" w:sz="4" w:space="0" w:color="000000"/>
              <w:left w:val="single" w:sz="4" w:space="0" w:color="000000"/>
              <w:bottom w:val="single" w:sz="4" w:space="0" w:color="000000"/>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lastRenderedPageBreak/>
              <w:t>R0050/C0600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Total participations in related undertakings that are financial and credit institutions, of which strategic (method 1 or less than 10% not method 1) – Type 2 Equity</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This is the total value of Type 2 Equity of strategic participations in undertakings (method 1 or less than 10% not method 1) which are financial and credit institutions.</w:t>
            </w:r>
            <w:r w:rsidRPr="00DF07B0">
              <w:rPr>
                <w:rFonts w:ascii="Times New Roman" w:hAnsi="Times New Roman" w:cs="Times New Roman"/>
                <w:color w:val="000000"/>
                <w:sz w:val="20"/>
                <w:szCs w:val="20"/>
              </w:rPr>
              <w:br/>
              <w:t xml:space="preserve">Type 2 equity has the meaning as defined in Article 168 (3) of </w:t>
            </w:r>
            <w:r w:rsidRPr="00DF07B0">
              <w:rPr>
                <w:rFonts w:ascii="Times New Roman" w:hAnsi="Times New Roman" w:cs="Times New Roman"/>
                <w:sz w:val="20"/>
                <w:szCs w:val="20"/>
              </w:rPr>
              <w:t>Delegated Regulation (EU) 2015/35</w:t>
            </w:r>
            <w:r w:rsidRPr="00DF07B0">
              <w:rPr>
                <w:rFonts w:ascii="Times New Roman" w:hAnsi="Times New Roman" w:cs="Times New Roman"/>
                <w:color w:val="000000"/>
                <w:sz w:val="20"/>
                <w:szCs w:val="20"/>
              </w:rPr>
              <w:t>.</w:t>
            </w:r>
          </w:p>
        </w:tc>
      </w:tr>
      <w:tr w:rsidR="000A55AA" w:rsidRPr="00DF07B0" w:rsidTr="00950116">
        <w:tc>
          <w:tcPr>
            <w:tcW w:w="1951" w:type="dxa"/>
            <w:tcBorders>
              <w:top w:val="single" w:sz="4" w:space="0" w:color="000000"/>
              <w:left w:val="single" w:sz="4" w:space="0" w:color="000000"/>
              <w:bottom w:val="single" w:sz="4" w:space="0" w:color="000000"/>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R0050/C0610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Total participations in related undertakings that are financial and credit institutions, of which strategic (method 1 or less than 10% not method 1) – Subordinated liabilities</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This is the total value of Subordinated liabilities of strategic participations in undertakings (method 1 or less than 10% not method 1) which are financial and credit institutions.</w:t>
            </w:r>
          </w:p>
        </w:tc>
      </w:tr>
      <w:tr w:rsidR="000A55AA" w:rsidRPr="00DF07B0" w:rsidTr="00950116">
        <w:tc>
          <w:tcPr>
            <w:tcW w:w="1951" w:type="dxa"/>
            <w:tcBorders>
              <w:top w:val="single" w:sz="4" w:space="0" w:color="000000"/>
              <w:left w:val="single" w:sz="4" w:space="0" w:color="000000"/>
              <w:bottom w:val="single" w:sz="4" w:space="0" w:color="000000"/>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R0060/C0580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Total participations in related undertakings that are financial and credit institutions of which non</w:t>
            </w:r>
            <w:r w:rsidR="0072092D" w:rsidRPr="00DF07B0">
              <w:rPr>
                <w:rFonts w:ascii="Times New Roman" w:hAnsi="Times New Roman" w:cs="Times New Roman"/>
                <w:color w:val="000000"/>
                <w:sz w:val="20"/>
                <w:szCs w:val="20"/>
              </w:rPr>
              <w:t>–</w:t>
            </w:r>
            <w:r w:rsidRPr="00DF07B0">
              <w:rPr>
                <w:rFonts w:ascii="Times New Roman" w:hAnsi="Times New Roman" w:cs="Times New Roman"/>
                <w:color w:val="000000"/>
                <w:sz w:val="20"/>
                <w:szCs w:val="20"/>
              </w:rPr>
              <w:t>strategic (less than 10%) –Total</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This is the total value of not strategic participations in undertakings (less than 10%) which are financial and credit institutions.</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R0060/C0590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Total participations in related undertakings that are financial and credit institutions of which non</w:t>
            </w:r>
            <w:r w:rsidR="0072092D" w:rsidRPr="00DF07B0">
              <w:rPr>
                <w:rFonts w:ascii="Times New Roman" w:hAnsi="Times New Roman" w:cs="Times New Roman"/>
                <w:color w:val="000000"/>
                <w:sz w:val="20"/>
                <w:szCs w:val="20"/>
              </w:rPr>
              <w:t>–</w:t>
            </w:r>
            <w:r w:rsidRPr="00DF07B0">
              <w:rPr>
                <w:rFonts w:ascii="Times New Roman" w:hAnsi="Times New Roman" w:cs="Times New Roman"/>
                <w:color w:val="000000"/>
                <w:sz w:val="20"/>
                <w:szCs w:val="20"/>
              </w:rPr>
              <w:t>strategic (less than 10%) – Type 1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 xml:space="preserve">This is the total value of Type 1 Equity of not strategic participations in undertakings (less than 10% </w:t>
            </w:r>
            <w:r w:rsidR="0072092D" w:rsidRPr="00DF07B0">
              <w:rPr>
                <w:rFonts w:ascii="Times New Roman" w:hAnsi="Times New Roman" w:cs="Times New Roman"/>
                <w:color w:val="000000"/>
                <w:sz w:val="20"/>
                <w:szCs w:val="20"/>
              </w:rPr>
              <w:t>–</w:t>
            </w:r>
            <w:r w:rsidRPr="00DF07B0">
              <w:rPr>
                <w:rFonts w:ascii="Times New Roman" w:hAnsi="Times New Roman" w:cs="Times New Roman"/>
                <w:color w:val="000000"/>
                <w:sz w:val="20"/>
                <w:szCs w:val="20"/>
              </w:rPr>
              <w:t xml:space="preserve"> C0500) which are financial and credit institutions.</w:t>
            </w:r>
            <w:r w:rsidRPr="00DF07B0">
              <w:rPr>
                <w:rFonts w:ascii="Times New Roman" w:hAnsi="Times New Roman" w:cs="Times New Roman"/>
                <w:color w:val="000000"/>
                <w:sz w:val="20"/>
                <w:szCs w:val="20"/>
              </w:rPr>
              <w:br/>
              <w:t>Type 1 equity has the meaning as defined in Article 168 (2) of the Delegated Regulation (EU) 2015/35.</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R0060/C0600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Total participations in related undertakings that are financial and credit institutions of which non</w:t>
            </w:r>
            <w:r w:rsidR="0072092D" w:rsidRPr="00DF07B0">
              <w:rPr>
                <w:rFonts w:ascii="Times New Roman" w:hAnsi="Times New Roman" w:cs="Times New Roman"/>
                <w:color w:val="000000"/>
                <w:sz w:val="20"/>
                <w:szCs w:val="20"/>
              </w:rPr>
              <w:t>–</w:t>
            </w:r>
            <w:r w:rsidRPr="00DF07B0">
              <w:rPr>
                <w:rFonts w:ascii="Times New Roman" w:hAnsi="Times New Roman" w:cs="Times New Roman"/>
                <w:color w:val="000000"/>
                <w:sz w:val="20"/>
                <w:szCs w:val="20"/>
              </w:rPr>
              <w:t>strategic (less than 10%) – Type 2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color w:val="000000"/>
                <w:sz w:val="20"/>
                <w:szCs w:val="20"/>
              </w:rPr>
            </w:pPr>
            <w:r w:rsidRPr="00DF07B0">
              <w:rPr>
                <w:rFonts w:ascii="Times New Roman" w:hAnsi="Times New Roman" w:cs="Times New Roman"/>
                <w:color w:val="000000"/>
                <w:sz w:val="20"/>
                <w:szCs w:val="20"/>
              </w:rPr>
              <w:t>This is the total value of Type 2 Equity of not strategic participations in undertakings (less than 10%) which are financial and credit institutions.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 xml:space="preserve">Type 2 equity has the meaning as defined in Article 168 (3) of </w:t>
            </w:r>
            <w:r w:rsidRPr="00DF07B0">
              <w:rPr>
                <w:rFonts w:ascii="Times New Roman" w:hAnsi="Times New Roman" w:cs="Times New Roman"/>
                <w:sz w:val="20"/>
                <w:szCs w:val="20"/>
              </w:rPr>
              <w:t>Delegated Regulation (EU) 2015/35</w:t>
            </w:r>
            <w:r w:rsidRPr="00DF07B0">
              <w:rPr>
                <w:rFonts w:ascii="Times New Roman" w:hAnsi="Times New Roman" w:cs="Times New Roman"/>
                <w:color w:val="000000"/>
                <w:sz w:val="20"/>
                <w:szCs w:val="20"/>
              </w:rPr>
              <w:t>.</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R0060/C0610</w:t>
            </w: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color w:val="000000"/>
                <w:sz w:val="20"/>
                <w:szCs w:val="20"/>
              </w:rPr>
              <w:t>Total participations in related undertakings that are financial and credit institutions of which non</w:t>
            </w:r>
            <w:r w:rsidR="0072092D" w:rsidRPr="00DF07B0">
              <w:rPr>
                <w:rFonts w:ascii="Times New Roman" w:hAnsi="Times New Roman" w:cs="Times New Roman"/>
                <w:color w:val="000000"/>
                <w:sz w:val="20"/>
                <w:szCs w:val="20"/>
              </w:rPr>
              <w:t>–</w:t>
            </w:r>
            <w:r w:rsidRPr="00DF07B0">
              <w:rPr>
                <w:rFonts w:ascii="Times New Roman" w:hAnsi="Times New Roman" w:cs="Times New Roman"/>
                <w:color w:val="000000"/>
                <w:sz w:val="20"/>
                <w:szCs w:val="20"/>
              </w:rPr>
              <w:t>strategic (less than 10%) – Subordinated liabilities</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color w:val="000000"/>
                <w:sz w:val="20"/>
                <w:szCs w:val="20"/>
              </w:rPr>
              <w:t>This is the total value of Subordinated liabilities of not strategic participations in undertakings (less than 10%) which are financial and credit institutions.</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R0070/C0580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related undertakings that are not financial and credit institutions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participations in undertakings which are not financial and credit institutions. This is the sum of C0470 and C0540.</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R0070/C0590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related undertakings that are not financial and credit </w:t>
            </w:r>
            <w:r w:rsidRPr="00DF07B0">
              <w:rPr>
                <w:rFonts w:ascii="Times New Roman" w:hAnsi="Times New Roman" w:cs="Times New Roman"/>
                <w:sz w:val="20"/>
                <w:szCs w:val="20"/>
              </w:rPr>
              <w:lastRenderedPageBreak/>
              <w:t>institutions – Type 1 Equity</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This is the total value of Type 1 Equities held in participations in undertakings which are not financial and credit institutions. </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Type 1 equity has the meaning as defined in Article 168 (2) of Delegated Regulation (EU) 2015/35. This is </w:t>
            </w:r>
            <w:r w:rsidRPr="00DF07B0">
              <w:rPr>
                <w:rFonts w:ascii="Times New Roman" w:hAnsi="Times New Roman" w:cs="Times New Roman"/>
                <w:sz w:val="20"/>
                <w:szCs w:val="20"/>
              </w:rPr>
              <w:lastRenderedPageBreak/>
              <w:t>the sum of C0480 and C550.</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R0070/C0600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related undertakings that are not financial and credit institutions – Type 2 Equity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Type 2 Equities held in participations in undertakings which are not financial and credit institutions.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 Type 2 equity has the meaning as defined in Article 168 (3) of Delegated Regulation (EU) 2015/35.</w:t>
            </w:r>
            <w:r w:rsidRPr="00DF07B0" w:rsidDel="000D5610">
              <w:rPr>
                <w:rFonts w:ascii="Times New Roman" w:hAnsi="Times New Roman" w:cs="Times New Roman"/>
                <w:sz w:val="20"/>
                <w:szCs w:val="20"/>
              </w:rPr>
              <w:t xml:space="preserve"> </w:t>
            </w:r>
            <w:r w:rsidRPr="00DF07B0">
              <w:rPr>
                <w:rFonts w:ascii="Times New Roman" w:hAnsi="Times New Roman" w:cs="Times New Roman"/>
                <w:sz w:val="20"/>
                <w:szCs w:val="20"/>
              </w:rPr>
              <w:t>This is the sum of C0490 and C0560)</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R0070/C0610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related undertakings that are not financial and credit institutions – Subordinated liabilities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subordinated liabilities held in participations in undertakings which are not financial and credit institutions. This is the sum of C0500 and C0570.</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R0080/C0580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Total participations in related undertakings that are not financial and credit institutions – Total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of which strategic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strategic participations in undertakings which are not financial and credit institutions. This is the sum of C0470.</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R0080/C0590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related undertakings that are not financial and credit institutions – Type 1 Equity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of which strategic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Type 1 Equities held in strategic participations in undertakings which are not financial and credit institutions.</w:t>
            </w: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Type 1 equity has the meaning as defined in Article 168 (2) of Delegated Regulation (EU) 2015/35.</w:t>
            </w:r>
            <w:r w:rsidRPr="00DF07B0" w:rsidDel="00F9763E">
              <w:rPr>
                <w:rFonts w:ascii="Times New Roman" w:hAnsi="Times New Roman" w:cs="Times New Roman"/>
                <w:sz w:val="20"/>
                <w:szCs w:val="20"/>
              </w:rPr>
              <w:t xml:space="preserve"> </w:t>
            </w:r>
            <w:r w:rsidRPr="00DF07B0">
              <w:rPr>
                <w:rFonts w:ascii="Times New Roman" w:hAnsi="Times New Roman" w:cs="Times New Roman"/>
                <w:sz w:val="20"/>
                <w:szCs w:val="20"/>
              </w:rPr>
              <w:t>This is the sum of C0480.</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R0080/C0600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related undertakings that are not financial and credit institutions – Type 2 Equity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of which strategic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Type 2 Equities held in strategic participations in undertakings which are not financial and credit institutions. This is the sum of C0490).</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R0080/C0610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related undertakings that are not financial and credit institutions – 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of which strategic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subordinated liabilities held in strategic participations in undertakings which are not financial and credit institutions. This is the sum of C0500.</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R0090/C0580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related undertakings that are not financial and credit institutions – total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of which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strategic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in undertakings which are not financial and credit institutions. This is the sum of C0540.</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R0090/C0590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related undertakings that are not financial and credit institutions – Type 1 Equity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of which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Type 1 Equities held in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in undertakings which are not financial and credit institutions. Type 1 equity has the meaning as defined in Article 168 (2) of Delegated Regulation (EU) 2015/35.</w:t>
            </w:r>
            <w:r w:rsidRPr="00DF07B0" w:rsidDel="00F9763E">
              <w:rPr>
                <w:rFonts w:ascii="Times New Roman" w:hAnsi="Times New Roman" w:cs="Times New Roman"/>
                <w:sz w:val="20"/>
                <w:szCs w:val="20"/>
              </w:rPr>
              <w:t xml:space="preserve"> </w:t>
            </w:r>
            <w:r w:rsidRPr="00DF07B0">
              <w:rPr>
                <w:rFonts w:ascii="Times New Roman" w:hAnsi="Times New Roman" w:cs="Times New Roman"/>
                <w:sz w:val="20"/>
                <w:szCs w:val="20"/>
              </w:rPr>
              <w:t>This is the sum of C0550.</w:t>
            </w:r>
          </w:p>
        </w:tc>
      </w:tr>
      <w:tr w:rsidR="000A55AA" w:rsidRPr="00DF07B0" w:rsidTr="00950116">
        <w:tc>
          <w:tcPr>
            <w:tcW w:w="1951" w:type="dxa"/>
            <w:tcBorders>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R0090/C0600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related undertakings that are not financial and credit institutions – Type 2 Equity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Pr="00DF07B0">
              <w:rPr>
                <w:rFonts w:ascii="Times New Roman" w:hAnsi="Times New Roman" w:cs="Times New Roman"/>
                <w:sz w:val="20"/>
                <w:szCs w:val="20"/>
              </w:rPr>
              <w:lastRenderedPageBreak/>
              <w:t>of which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strategic </w:t>
            </w:r>
          </w:p>
        </w:tc>
        <w:tc>
          <w:tcPr>
            <w:tcW w:w="4678" w:type="dxa"/>
            <w:tcBorders>
              <w:left w:val="single" w:sz="2" w:space="0" w:color="000000"/>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This is the total value of Type 2 Equities held in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in undertakings which are not financial and credit institutions. This is the sum of C0560.</w:t>
            </w:r>
          </w:p>
        </w:tc>
      </w:tr>
      <w:tr w:rsidR="000A55AA" w:rsidRPr="00DF07B0" w:rsidTr="00950116">
        <w:tc>
          <w:tcPr>
            <w:tcW w:w="1951" w:type="dxa"/>
            <w:tcBorders>
              <w:bottom w:val="single" w:sz="4" w:space="0" w:color="auto"/>
              <w:right w:val="single" w:sz="2" w:space="0" w:color="000000"/>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R0090/C0610</w:t>
            </w:r>
          </w:p>
          <w:p w:rsidR="000A55AA" w:rsidRPr="00DF07B0"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bottom w:val="single" w:sz="4" w:space="0" w:color="auto"/>
              <w:right w:val="single" w:sz="2"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Total participations in related undertakings that are not financial and credit institutions – Subordinated liabilities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of which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strategic </w:t>
            </w:r>
          </w:p>
        </w:tc>
        <w:tc>
          <w:tcPr>
            <w:tcW w:w="4678" w:type="dxa"/>
            <w:tcBorders>
              <w:left w:val="single" w:sz="2" w:space="0" w:color="000000"/>
              <w:bottom w:val="single" w:sz="4" w:space="0" w:color="auto"/>
              <w:right w:val="single" w:sz="2" w:space="0" w:color="000000"/>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subordinated liabilities held in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strategic participations in undertakings which are not financial and credit institutions. This is the sum of C0570.</w:t>
            </w:r>
          </w:p>
        </w:tc>
      </w:tr>
      <w:tr w:rsidR="000A55AA" w:rsidRPr="00DF07B0" w:rsidTr="00950116">
        <w:tc>
          <w:tcPr>
            <w:tcW w:w="9322" w:type="dxa"/>
            <w:gridSpan w:val="3"/>
            <w:tcBorders>
              <w:bottom w:val="single" w:sz="4" w:space="0" w:color="auto"/>
              <w:right w:val="single" w:sz="2" w:space="0" w:color="000000"/>
            </w:tcBorders>
          </w:tcPr>
          <w:p w:rsidR="000A55AA" w:rsidRPr="00DF07B0" w:rsidRDefault="000A55AA" w:rsidP="00950116">
            <w:pPr>
              <w:spacing w:before="120" w:after="120" w:line="240" w:lineRule="auto"/>
              <w:jc w:val="both"/>
              <w:rPr>
                <w:rFonts w:ascii="Times New Roman" w:hAnsi="Times New Roman" w:cs="Times New Roman"/>
                <w:b/>
                <w:sz w:val="20"/>
                <w:szCs w:val="20"/>
              </w:rPr>
            </w:pPr>
            <w:r w:rsidRPr="00DF07B0">
              <w:rPr>
                <w:rFonts w:ascii="Times New Roman" w:hAnsi="Times New Roman" w:cs="Times New Roman"/>
                <w:b/>
                <w:sz w:val="20"/>
                <w:szCs w:val="20"/>
              </w:rPr>
              <w:t>Total</w:t>
            </w:r>
          </w:p>
        </w:tc>
      </w:tr>
      <w:tr w:rsidR="000A55AA" w:rsidRPr="00DF07B0" w:rsidTr="00950116">
        <w:tc>
          <w:tcPr>
            <w:tcW w:w="1951" w:type="dxa"/>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C0620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Total of all participations</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This is the total value of all participations.</w:t>
            </w:r>
          </w:p>
        </w:tc>
      </w:tr>
    </w:tbl>
    <w:p w:rsidR="000A55AA" w:rsidRPr="00DF07B0" w:rsidRDefault="000A55AA" w:rsidP="00950116">
      <w:pPr>
        <w:jc w:val="both"/>
        <w:rPr>
          <w:rFonts w:ascii="Times New Roman" w:hAnsi="Times New Roman" w:cs="Times New Roman"/>
          <w:sz w:val="20"/>
          <w:szCs w:val="20"/>
        </w:rPr>
      </w:pPr>
    </w:p>
    <w:p w:rsidR="000A55AA" w:rsidRPr="00DF07B0" w:rsidRDefault="000A55AA" w:rsidP="00950116">
      <w:pPr>
        <w:rPr>
          <w:rFonts w:ascii="Times New Roman" w:hAnsi="Times New Roman" w:cs="Times New Roman"/>
          <w:b/>
          <w:sz w:val="20"/>
          <w:szCs w:val="20"/>
        </w:rPr>
      </w:pPr>
      <w:r w:rsidRPr="00DF07B0">
        <w:rPr>
          <w:rFonts w:ascii="Times New Roman" w:hAnsi="Times New Roman" w:cs="Times New Roman"/>
          <w:b/>
          <w:bCs/>
          <w:sz w:val="20"/>
          <w:szCs w:val="20"/>
        </w:rPr>
        <w:t xml:space="preserve">S.25.01 – </w:t>
      </w:r>
      <w:r w:rsidRPr="00DF07B0">
        <w:rPr>
          <w:rFonts w:ascii="Times New Roman" w:hAnsi="Times New Roman" w:cs="Times New Roman"/>
          <w:b/>
          <w:sz w:val="20"/>
          <w:szCs w:val="20"/>
        </w:rPr>
        <w:t xml:space="preserve">Solvency Capital Requirement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for undertakings on Standard Formula</w:t>
      </w:r>
    </w:p>
    <w:p w:rsidR="000A55AA" w:rsidRPr="00DF07B0" w:rsidRDefault="000A55AA" w:rsidP="00950116">
      <w:pPr>
        <w:rPr>
          <w:rFonts w:ascii="Times New Roman" w:hAnsi="Times New Roman" w:cs="Times New Roman"/>
          <w:b/>
          <w:bCs/>
          <w:sz w:val="20"/>
          <w:szCs w:val="20"/>
        </w:rPr>
      </w:pPr>
      <w:r w:rsidRPr="00DF07B0">
        <w:rPr>
          <w:rFonts w:ascii="Times New Roman" w:hAnsi="Times New Roman" w:cs="Times New Roman"/>
          <w:b/>
          <w:bCs/>
          <w:sz w:val="20"/>
          <w:szCs w:val="20"/>
        </w:rPr>
        <w:t>General comments:</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opening and annual submission of information for individual entities, ring fenced</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funds, matching adjustment portfolios and remaining part.</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Template SR.25.01 has to be filled in for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(RFF), each matching adjustment portfolio (MAP) and for the remaining part. However, where a RFF/MAP includes a MAP/RFF embedded, the fund </w:t>
      </w:r>
      <w:r w:rsidR="00CD22EA" w:rsidRPr="00DF07B0">
        <w:rPr>
          <w:rFonts w:ascii="Times New Roman" w:hAnsi="Times New Roman" w:cs="Times New Roman"/>
          <w:sz w:val="20"/>
          <w:szCs w:val="20"/>
        </w:rPr>
        <w:t>sh</w:t>
      </w:r>
      <w:r w:rsidR="000570D1" w:rsidRPr="00DF07B0">
        <w:rPr>
          <w:rFonts w:ascii="Times New Roman" w:hAnsi="Times New Roman" w:cs="Times New Roman"/>
          <w:sz w:val="20"/>
          <w:szCs w:val="20"/>
        </w:rPr>
        <w:t>ou</w:t>
      </w:r>
      <w:r w:rsidR="00CD22EA" w:rsidRPr="00DF07B0">
        <w:rPr>
          <w:rFonts w:ascii="Times New Roman" w:hAnsi="Times New Roman" w:cs="Times New Roman"/>
          <w:sz w:val="20"/>
          <w:szCs w:val="20"/>
        </w:rPr>
        <w:t>l</w:t>
      </w:r>
      <w:r w:rsidR="000570D1" w:rsidRPr="00DF07B0">
        <w:rPr>
          <w:rFonts w:ascii="Times New Roman" w:hAnsi="Times New Roman" w:cs="Times New Roman"/>
          <w:sz w:val="20"/>
          <w:szCs w:val="20"/>
        </w:rPr>
        <w:t>d</w:t>
      </w:r>
      <w:r w:rsidRPr="00DF07B0">
        <w:rPr>
          <w:rFonts w:ascii="Times New Roman" w:hAnsi="Times New Roman" w:cs="Times New Roman"/>
          <w:sz w:val="20"/>
          <w:szCs w:val="20"/>
        </w:rPr>
        <w:t xml:space="preserve"> be treated as different funds. 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for all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funds of a material RFF/MAP as identified in the second table of template S.01.03.</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Where the entity has MAP or RFF (except those under the scope of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304 of Directive 2009/138/EC) when reporting at the level of the whole undertaking, the </w:t>
      </w:r>
      <w:r w:rsidR="004E2CD5" w:rsidRPr="00DF07B0">
        <w:rPr>
          <w:rFonts w:ascii="Times New Roman" w:hAnsi="Times New Roman" w:cs="Times New Roman"/>
          <w:sz w:val="20"/>
          <w:szCs w:val="20"/>
        </w:rPr>
        <w:t>notional Solvency C</w:t>
      </w:r>
      <w:r w:rsidR="00213DFA" w:rsidRPr="00DF07B0">
        <w:rPr>
          <w:rFonts w:ascii="Times New Roman" w:hAnsi="Times New Roman" w:cs="Times New Roman"/>
          <w:sz w:val="20"/>
          <w:szCs w:val="20"/>
        </w:rPr>
        <w:t xml:space="preserve">apital </w:t>
      </w:r>
      <w:r w:rsidR="004E2CD5" w:rsidRPr="00DF07B0">
        <w:rPr>
          <w:rFonts w:ascii="Times New Roman" w:hAnsi="Times New Roman" w:cs="Times New Roman"/>
          <w:sz w:val="20"/>
          <w:szCs w:val="20"/>
        </w:rPr>
        <w:t>R</w:t>
      </w:r>
      <w:r w:rsidR="00213DFA" w:rsidRPr="00DF07B0">
        <w:rPr>
          <w:rFonts w:ascii="Times New Roman" w:hAnsi="Times New Roman" w:cs="Times New Roman"/>
          <w:sz w:val="20"/>
          <w:szCs w:val="20"/>
        </w:rPr>
        <w:t xml:space="preserve">equirement </w:t>
      </w:r>
      <w:r w:rsidR="004E2CD5" w:rsidRPr="00DF07B0">
        <w:rPr>
          <w:rFonts w:ascii="Times New Roman" w:hAnsi="Times New Roman" w:cs="Times New Roman"/>
          <w:sz w:val="20"/>
          <w:szCs w:val="20"/>
        </w:rPr>
        <w:t>("</w:t>
      </w:r>
      <w:r w:rsidRPr="00DF07B0">
        <w:rPr>
          <w:rFonts w:ascii="Times New Roman" w:hAnsi="Times New Roman" w:cs="Times New Roman"/>
          <w:sz w:val="20"/>
          <w:szCs w:val="20"/>
        </w:rPr>
        <w:t>nSCR</w:t>
      </w:r>
      <w:r w:rsidR="004E2CD5" w:rsidRPr="00DF07B0">
        <w:rPr>
          <w:rFonts w:ascii="Times New Roman" w:hAnsi="Times New Roman" w:cs="Times New Roman"/>
          <w:sz w:val="20"/>
          <w:szCs w:val="20"/>
        </w:rPr>
        <w:t>")</w:t>
      </w:r>
      <w:r w:rsidRPr="00DF07B0">
        <w:rPr>
          <w:rFonts w:ascii="Times New Roman" w:hAnsi="Times New Roman" w:cs="Times New Roman"/>
          <w:sz w:val="20"/>
          <w:szCs w:val="20"/>
        </w:rPr>
        <w:t xml:space="preserve"> at risk module level and the loss</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absorbing capacity (LAC) of technical provisions and deferred taxes to be reported shall be calculated as follows:</w:t>
      </w:r>
    </w:p>
    <w:p w:rsidR="000A55AA" w:rsidRPr="00DF07B0" w:rsidRDefault="000A55AA" w:rsidP="00803166">
      <w:pPr>
        <w:pStyle w:val="ListParagraph"/>
        <w:numPr>
          <w:ilvl w:val="0"/>
          <w:numId w:val="32"/>
        </w:numPr>
        <w:spacing w:after="160" w:line="259" w:lineRule="auto"/>
        <w:rPr>
          <w:sz w:val="20"/>
          <w:lang w:val="en-GB"/>
        </w:rPr>
      </w:pPr>
      <w:r w:rsidRPr="00DF07B0">
        <w:rPr>
          <w:sz w:val="20"/>
          <w:lang w:val="en-GB"/>
        </w:rPr>
        <w:t>Where the undertaking applies the full adjustment due to the aggregation of the nSCR of the RFF/MAP at entity level the nSCR is calculated as if no loss of diversification exists and the LAC shall be calculated as the sum of the LAC across all RFF/MAP and remaining part;</w:t>
      </w:r>
    </w:p>
    <w:p w:rsidR="000A55AA" w:rsidRPr="00DF07B0" w:rsidRDefault="000A55AA" w:rsidP="00803166">
      <w:pPr>
        <w:pStyle w:val="ListParagraph"/>
        <w:numPr>
          <w:ilvl w:val="0"/>
          <w:numId w:val="32"/>
        </w:numPr>
        <w:spacing w:after="160" w:line="259" w:lineRule="auto"/>
        <w:rPr>
          <w:sz w:val="20"/>
          <w:lang w:val="en-GB"/>
        </w:rPr>
      </w:pPr>
      <w:r w:rsidRPr="00DF07B0">
        <w:rPr>
          <w:sz w:val="20"/>
          <w:lang w:val="en-GB"/>
        </w:rPr>
        <w:t>Where the undertaking applies the Simplification at risk sub</w:t>
      </w:r>
      <w:r w:rsidR="0072092D" w:rsidRPr="00DF07B0">
        <w:rPr>
          <w:sz w:val="20"/>
          <w:lang w:val="en-GB"/>
        </w:rPr>
        <w:t>–</w:t>
      </w:r>
      <w:r w:rsidRPr="00DF07B0">
        <w:rPr>
          <w:sz w:val="20"/>
          <w:lang w:val="en-GB"/>
        </w:rPr>
        <w:t>module level to aggregate the nSCR of the RFF/MAP at entity level the nSCR is calculated considering a direct summation at sub</w:t>
      </w:r>
      <w:r w:rsidR="0072092D" w:rsidRPr="00DF07B0">
        <w:rPr>
          <w:sz w:val="20"/>
          <w:lang w:val="en-GB"/>
        </w:rPr>
        <w:t>–</w:t>
      </w:r>
      <w:r w:rsidRPr="00DF07B0">
        <w:rPr>
          <w:sz w:val="20"/>
          <w:lang w:val="en-GB"/>
        </w:rPr>
        <w:t>module level method and the LAC shall be calculated as the sum of the LAC across all RFF/MAP and remaining part,</w:t>
      </w:r>
    </w:p>
    <w:p w:rsidR="000A55AA" w:rsidRPr="00DF07B0" w:rsidRDefault="000A55AA" w:rsidP="00803166">
      <w:pPr>
        <w:pStyle w:val="ListParagraph"/>
        <w:numPr>
          <w:ilvl w:val="0"/>
          <w:numId w:val="32"/>
        </w:numPr>
        <w:spacing w:after="160" w:line="259" w:lineRule="auto"/>
        <w:rPr>
          <w:sz w:val="20"/>
          <w:lang w:val="en-GB"/>
        </w:rPr>
      </w:pPr>
      <w:r w:rsidRPr="00DF07B0">
        <w:rPr>
          <w:sz w:val="20"/>
          <w:lang w:val="en-GB"/>
        </w:rPr>
        <w:t>Where the undertaking applies the simplification at risk module level to aggregate the nSCR of the RFF/MAP at entity level the nSCR is calculated considering a direct summation at module level method and the LAC shall be calculated as the sum of the LAC across all RFF/MAP and remaining part.</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The adjustment due to the aggregation of the nSCR of the RFF/MAP at entity level</w:t>
      </w:r>
      <w:r w:rsidRPr="00DF07B0" w:rsidDel="009A060D">
        <w:rPr>
          <w:rFonts w:ascii="Times New Roman" w:hAnsi="Times New Roman" w:cs="Times New Roman"/>
          <w:sz w:val="20"/>
          <w:szCs w:val="20"/>
        </w:rPr>
        <w:t xml:space="preserve"> </w:t>
      </w:r>
      <w:r w:rsidRPr="00DF07B0">
        <w:rPr>
          <w:rFonts w:ascii="Times New Roman" w:hAnsi="Times New Roman" w:cs="Times New Roman"/>
          <w:sz w:val="20"/>
          <w:szCs w:val="20"/>
        </w:rPr>
        <w:t>shall be allocated (C0050) to the relevant risk modules (i.e. market risk, counterparty default risk, life underwriting risk, health underwriting risk and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underwriting risk). The amount to be allocated to each relevant risk module shall be calculated as follows:</w:t>
      </w:r>
    </w:p>
    <w:p w:rsidR="000A55AA" w:rsidRPr="00DF07B0" w:rsidRDefault="000A55AA" w:rsidP="00803166">
      <w:pPr>
        <w:pStyle w:val="ListParagraph"/>
        <w:numPr>
          <w:ilvl w:val="0"/>
          <w:numId w:val="32"/>
        </w:numPr>
        <w:spacing w:after="160" w:line="259" w:lineRule="auto"/>
        <w:jc w:val="left"/>
        <w:rPr>
          <w:sz w:val="20"/>
          <w:lang w:val="en-GB"/>
        </w:rPr>
      </w:pPr>
      <w:r w:rsidRPr="00DF07B0">
        <w:rPr>
          <w:sz w:val="20"/>
          <w:lang w:val="en-GB"/>
        </w:rPr>
        <w:t xml:space="preserve">Calculation of “q factor” = </w:t>
      </w:r>
      <m:oMath>
        <m:f>
          <m:fPr>
            <m:ctrlPr>
              <w:rPr>
                <w:rFonts w:ascii="Cambria Math" w:hAnsi="Cambria Math"/>
                <w:i/>
                <w:sz w:val="20"/>
                <w:lang w:val="en-GB"/>
              </w:rPr>
            </m:ctrlPr>
          </m:fPr>
          <m:num>
            <m:r>
              <w:rPr>
                <w:rFonts w:ascii="Cambria Math" w:hAnsi="Cambria Math"/>
                <w:sz w:val="20"/>
                <w:lang w:val="en-GB"/>
              </w:rPr>
              <m:t>adjustment</m:t>
            </m:r>
          </m:num>
          <m:den>
            <m:r>
              <w:rPr>
                <w:rFonts w:ascii="Cambria Math" w:hAnsi="Cambria Math"/>
                <w:sz w:val="20"/>
                <w:lang w:val="en-GB"/>
              </w:rPr>
              <m:t>BSC</m:t>
            </m:r>
            <m:sSup>
              <m:sSupPr>
                <m:ctrlPr>
                  <w:rPr>
                    <w:rFonts w:ascii="Cambria Math" w:hAnsi="Cambria Math"/>
                    <w:i/>
                    <w:sz w:val="20"/>
                    <w:lang w:val="en-GB"/>
                  </w:rPr>
                </m:ctrlPr>
              </m:sSupPr>
              <m:e>
                <m:r>
                  <w:rPr>
                    <w:rFonts w:ascii="Cambria Math" w:hAnsi="Cambria Math"/>
                    <w:sz w:val="20"/>
                    <w:lang w:val="en-GB"/>
                  </w:rPr>
                  <m:t>R</m:t>
                </m:r>
              </m:e>
              <m:sup>
                <m:r>
                  <w:rPr>
                    <w:rFonts w:ascii="Cambria Math" w:hAnsi="Cambria Math"/>
                    <w:sz w:val="20"/>
                    <w:lang w:val="en-GB"/>
                  </w:rPr>
                  <m:t>'</m:t>
                </m:r>
              </m:sup>
            </m:sSup>
            <m:r>
              <w:rPr>
                <w:rFonts w:ascii="Cambria Math" w:hAnsi="Cambria Math"/>
                <w:sz w:val="20"/>
                <w:lang w:val="en-GB"/>
              </w:rPr>
              <m:t xml:space="preserve"> -</m:t>
            </m:r>
            <m:sSub>
              <m:sSubPr>
                <m:ctrlPr>
                  <w:rPr>
                    <w:rFonts w:ascii="Cambria Math" w:hAnsi="Cambria Math"/>
                    <w:i/>
                    <w:sz w:val="20"/>
                    <w:lang w:val="en-GB"/>
                  </w:rPr>
                </m:ctrlPr>
              </m:sSubPr>
              <m:e>
                <m:r>
                  <w:rPr>
                    <w:rFonts w:ascii="Cambria Math" w:hAnsi="Cambria Math"/>
                    <w:sz w:val="20"/>
                    <w:lang w:val="en-GB"/>
                  </w:rPr>
                  <m:t xml:space="preserve"> nSCR</m:t>
                </m:r>
              </m:e>
              <m:sub>
                <m:r>
                  <w:rPr>
                    <w:rFonts w:ascii="Cambria Math" w:hAnsi="Cambria Math"/>
                    <w:sz w:val="20"/>
                    <w:lang w:val="en-GB"/>
                  </w:rPr>
                  <m:t>int</m:t>
                </m:r>
              </m:sub>
            </m:sSub>
          </m:den>
        </m:f>
      </m:oMath>
      <w:r w:rsidRPr="00DF07B0">
        <w:rPr>
          <w:sz w:val="20"/>
          <w:lang w:val="en-GB"/>
        </w:rPr>
        <w:t xml:space="preserve"> , where</w:t>
      </w:r>
    </w:p>
    <w:p w:rsidR="000A55AA" w:rsidRPr="00DF07B0" w:rsidRDefault="000A55AA" w:rsidP="00803166">
      <w:pPr>
        <w:pStyle w:val="ListParagraph"/>
        <w:numPr>
          <w:ilvl w:val="1"/>
          <w:numId w:val="32"/>
        </w:numPr>
        <w:spacing w:after="160" w:line="259" w:lineRule="auto"/>
        <w:jc w:val="left"/>
        <w:rPr>
          <w:sz w:val="20"/>
          <w:lang w:val="en-GB"/>
        </w:rPr>
      </w:pPr>
      <m:oMath>
        <m:r>
          <w:rPr>
            <w:rFonts w:ascii="Cambria Math" w:hAnsi="Cambria Math"/>
            <w:sz w:val="20"/>
            <w:lang w:val="en-GB"/>
          </w:rPr>
          <m:t>adjustment</m:t>
        </m:r>
      </m:oMath>
      <w:r w:rsidRPr="00DF07B0">
        <w:rPr>
          <w:rFonts w:eastAsiaTheme="minorEastAsia"/>
          <w:sz w:val="20"/>
          <w:lang w:val="en-GB"/>
        </w:rPr>
        <w:t xml:space="preserve"> = Adjustment calculated according to one of the three methods referred above</w:t>
      </w:r>
    </w:p>
    <w:p w:rsidR="000A55AA" w:rsidRPr="00DF07B0" w:rsidRDefault="000A55AA" w:rsidP="00803166">
      <w:pPr>
        <w:pStyle w:val="ListParagraph"/>
        <w:numPr>
          <w:ilvl w:val="1"/>
          <w:numId w:val="32"/>
        </w:numPr>
        <w:spacing w:after="160" w:line="259" w:lineRule="auto"/>
        <w:jc w:val="left"/>
        <w:rPr>
          <w:sz w:val="20"/>
          <w:lang w:val="en-GB"/>
        </w:rPr>
      </w:pPr>
      <m:oMath>
        <m:r>
          <w:rPr>
            <w:rFonts w:ascii="Cambria Math" w:hAnsi="Cambria Math"/>
            <w:sz w:val="20"/>
            <w:lang w:val="en-GB"/>
          </w:rPr>
          <m:t>BSCR'</m:t>
        </m:r>
      </m:oMath>
      <w:r w:rsidRPr="00DF07B0">
        <w:rPr>
          <w:rFonts w:eastAsiaTheme="minorEastAsia"/>
          <w:sz w:val="20"/>
          <w:lang w:val="en-GB"/>
        </w:rPr>
        <w:t xml:space="preserve"> = Basic solvency capital requirement calculated according to the information reported in this template (</w:t>
      </w:r>
      <w:r w:rsidR="001E041D" w:rsidRPr="00DF07B0">
        <w:rPr>
          <w:rFonts w:eastAsiaTheme="minorEastAsia"/>
          <w:sz w:val="20"/>
          <w:lang w:val="en-GB"/>
        </w:rPr>
        <w:t>C0040</w:t>
      </w:r>
      <w:r w:rsidRPr="00DF07B0">
        <w:rPr>
          <w:rFonts w:eastAsiaTheme="minorEastAsia"/>
          <w:sz w:val="20"/>
          <w:lang w:val="en-GB"/>
        </w:rPr>
        <w:t>/R0100)</w:t>
      </w:r>
    </w:p>
    <w:p w:rsidR="000A55AA" w:rsidRPr="00DF07B0" w:rsidRDefault="00724407" w:rsidP="00803166">
      <w:pPr>
        <w:pStyle w:val="ListParagraph"/>
        <w:numPr>
          <w:ilvl w:val="1"/>
          <w:numId w:val="32"/>
        </w:numPr>
        <w:spacing w:after="160" w:line="259" w:lineRule="auto"/>
        <w:jc w:val="left"/>
        <w:rPr>
          <w:sz w:val="20"/>
          <w:lang w:val="en-GB"/>
        </w:rPr>
      </w:pPr>
      <m:oMath>
        <m:sSub>
          <m:sSubPr>
            <m:ctrlPr>
              <w:rPr>
                <w:rFonts w:ascii="Cambria Math" w:hAnsi="Cambria Math"/>
                <w:i/>
                <w:sz w:val="20"/>
                <w:lang w:val="en-GB"/>
              </w:rPr>
            </m:ctrlPr>
          </m:sSubPr>
          <m:e>
            <m:r>
              <w:rPr>
                <w:rFonts w:ascii="Cambria Math" w:hAnsi="Cambria Math"/>
                <w:sz w:val="20"/>
                <w:lang w:val="en-GB"/>
              </w:rPr>
              <m:t xml:space="preserve"> nSCR</m:t>
            </m:r>
          </m:e>
          <m:sub>
            <m:r>
              <w:rPr>
                <w:rFonts w:ascii="Cambria Math" w:hAnsi="Cambria Math"/>
                <w:sz w:val="20"/>
                <w:lang w:val="en-GB"/>
              </w:rPr>
              <m:t>int</m:t>
            </m:r>
          </m:sub>
        </m:sSub>
      </m:oMath>
      <w:r w:rsidR="000A55AA" w:rsidRPr="00DF07B0">
        <w:rPr>
          <w:rFonts w:eastAsiaTheme="minorEastAsia"/>
          <w:sz w:val="20"/>
          <w:lang w:val="en-GB"/>
        </w:rPr>
        <w:t xml:space="preserve"> = nSCR for intangible assets risk according to the information reported in this template (</w:t>
      </w:r>
      <w:r w:rsidR="001E041D" w:rsidRPr="00DF07B0">
        <w:rPr>
          <w:rFonts w:eastAsiaTheme="minorEastAsia"/>
          <w:sz w:val="20"/>
          <w:lang w:val="en-GB"/>
        </w:rPr>
        <w:t>C0040</w:t>
      </w:r>
      <w:r w:rsidR="000A55AA" w:rsidRPr="00DF07B0">
        <w:rPr>
          <w:rFonts w:eastAsiaTheme="minorEastAsia"/>
          <w:sz w:val="20"/>
          <w:lang w:val="en-GB"/>
        </w:rPr>
        <w:t>/R0070)</w:t>
      </w:r>
    </w:p>
    <w:p w:rsidR="000A55AA" w:rsidRPr="00DF07B0" w:rsidRDefault="000A55AA" w:rsidP="00803166">
      <w:pPr>
        <w:pStyle w:val="ListParagraph"/>
        <w:numPr>
          <w:ilvl w:val="0"/>
          <w:numId w:val="32"/>
        </w:numPr>
        <w:spacing w:after="160" w:line="259" w:lineRule="auto"/>
        <w:jc w:val="left"/>
        <w:rPr>
          <w:sz w:val="20"/>
          <w:lang w:val="en-GB"/>
        </w:rPr>
      </w:pPr>
      <w:r w:rsidRPr="00DF07B0">
        <w:rPr>
          <w:sz w:val="20"/>
          <w:lang w:val="en-GB"/>
        </w:rPr>
        <w:lastRenderedPageBreak/>
        <w:t>Multiplication of this “q factor” by the nSCR of each relevant risk module (i.e. market risk, counterparty default risk, life underwriting risk, health underwriting risk and non</w:t>
      </w:r>
      <w:r w:rsidR="0072092D" w:rsidRPr="00DF07B0">
        <w:rPr>
          <w:sz w:val="20"/>
          <w:lang w:val="en-GB"/>
        </w:rPr>
        <w:t>–</w:t>
      </w:r>
      <w:r w:rsidRPr="00DF07B0">
        <w:rPr>
          <w:sz w:val="20"/>
          <w:lang w:val="en-GB"/>
        </w:rPr>
        <w:t>life underwriting risk)</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8"/>
        <w:gridCol w:w="2145"/>
        <w:gridCol w:w="4959"/>
      </w:tblGrid>
      <w:tr w:rsidR="000A55AA" w:rsidRPr="00DF07B0" w:rsidTr="00950116">
        <w:trPr>
          <w:trHeight w:val="141"/>
        </w:trPr>
        <w:tc>
          <w:tcPr>
            <w:tcW w:w="1538" w:type="dxa"/>
            <w:shd w:val="clear" w:color="000000" w:fill="FFFFFF"/>
          </w:tcPr>
          <w:p w:rsidR="000A55AA" w:rsidRPr="00DF07B0" w:rsidRDefault="000A55AA" w:rsidP="00950116">
            <w:pPr>
              <w:spacing w:after="0" w:line="240" w:lineRule="auto"/>
              <w:jc w:val="center"/>
              <w:rPr>
                <w:rFonts w:ascii="Times New Roman" w:eastAsia="Times New Roman" w:hAnsi="Times New Roman" w:cs="Times New Roman"/>
                <w:b/>
                <w:sz w:val="20"/>
                <w:szCs w:val="20"/>
                <w:lang w:eastAsia="es-ES"/>
              </w:rPr>
            </w:pPr>
          </w:p>
        </w:tc>
        <w:tc>
          <w:tcPr>
            <w:tcW w:w="2145" w:type="dxa"/>
            <w:shd w:val="clear" w:color="000000" w:fill="FFFFFF"/>
          </w:tcPr>
          <w:p w:rsidR="000A55AA" w:rsidRPr="00DF07B0" w:rsidRDefault="000A55AA" w:rsidP="00950116">
            <w:pPr>
              <w:spacing w:after="0" w:line="240" w:lineRule="auto"/>
              <w:jc w:val="center"/>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ITEM</w:t>
            </w:r>
          </w:p>
        </w:tc>
        <w:tc>
          <w:tcPr>
            <w:tcW w:w="4959" w:type="dxa"/>
            <w:shd w:val="clear" w:color="000000" w:fill="FFFFFF"/>
          </w:tcPr>
          <w:p w:rsidR="000A55AA" w:rsidRPr="00DF07B0" w:rsidRDefault="000A55AA" w:rsidP="00950116">
            <w:pPr>
              <w:spacing w:after="0" w:line="240" w:lineRule="auto"/>
              <w:jc w:val="center"/>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INSTRUCTIONS</w:t>
            </w:r>
          </w:p>
        </w:tc>
      </w:tr>
      <w:tr w:rsidR="000A55AA" w:rsidRPr="00DF07B0" w:rsidTr="00950116">
        <w:trPr>
          <w:trHeight w:val="141"/>
        </w:trPr>
        <w:tc>
          <w:tcPr>
            <w:tcW w:w="1538" w:type="dxa"/>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Change w:id="1542" w:author="Author">
                  <w:rPr>
                    <w:rFonts w:ascii="Times New Roman" w:eastAsia="Times New Roman" w:hAnsi="Times New Roman" w:cs="Times New Roman"/>
                    <w:sz w:val="20"/>
                    <w:szCs w:val="20"/>
                    <w:highlight w:val="green"/>
                    <w:lang w:eastAsia="es-ES"/>
                  </w:rPr>
                </w:rPrChange>
              </w:rPr>
            </w:pPr>
            <w:r w:rsidRPr="00DF07B0">
              <w:rPr>
                <w:rFonts w:ascii="Times New Roman" w:eastAsia="Times New Roman" w:hAnsi="Times New Roman" w:cs="Times New Roman"/>
                <w:sz w:val="20"/>
                <w:szCs w:val="20"/>
                <w:lang w:eastAsia="es-ES"/>
              </w:rPr>
              <w:t>Z0010</w:t>
            </w:r>
          </w:p>
        </w:tc>
        <w:tc>
          <w:tcPr>
            <w:tcW w:w="2145" w:type="dxa"/>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Change w:id="1543" w:author="Author">
                  <w:rPr>
                    <w:rFonts w:ascii="Times New Roman" w:eastAsia="Times New Roman" w:hAnsi="Times New Roman" w:cs="Times New Roman"/>
                    <w:sz w:val="20"/>
                    <w:szCs w:val="20"/>
                    <w:highlight w:val="green"/>
                    <w:lang w:eastAsia="es-ES"/>
                  </w:rPr>
                </w:rPrChange>
              </w:rPr>
            </w:pPr>
            <w:r w:rsidRPr="00DF07B0">
              <w:rPr>
                <w:rFonts w:ascii="Times New Roman" w:eastAsia="Times New Roman" w:hAnsi="Times New Roman" w:cs="Times New Roman"/>
                <w:sz w:val="20"/>
                <w:szCs w:val="20"/>
                <w:lang w:eastAsia="es-ES"/>
              </w:rPr>
              <w:t>Article 112</w:t>
            </w:r>
          </w:p>
        </w:tc>
        <w:tc>
          <w:tcPr>
            <w:tcW w:w="4959" w:type="dxa"/>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Identifies whether the reported figures have been requested under Article 112(7) of </w:t>
            </w:r>
            <w:r w:rsidRPr="00DF07B0">
              <w:rPr>
                <w:rFonts w:ascii="Times New Roman" w:hAnsi="Times New Roman" w:cs="Times New Roman"/>
                <w:sz w:val="20"/>
                <w:szCs w:val="20"/>
              </w:rPr>
              <w:t>Directive 2009/138/EC</w:t>
            </w:r>
            <w:r w:rsidRPr="00DF07B0">
              <w:rPr>
                <w:rFonts w:ascii="Times New Roman" w:eastAsia="Times New Roman" w:hAnsi="Times New Roman" w:cs="Times New Roman"/>
                <w:sz w:val="20"/>
                <w:szCs w:val="20"/>
                <w:lang w:eastAsia="es-ES"/>
              </w:rPr>
              <w:t>, to provide an estimate of the SCR using standard formula.</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One of the options in the following closed list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1 – Article 112(7) reporting</w:t>
            </w:r>
          </w:p>
          <w:p w:rsidR="000A55AA" w:rsidRPr="00DF07B0" w:rsidRDefault="000A55AA" w:rsidP="00950116">
            <w:pPr>
              <w:spacing w:after="0" w:line="240" w:lineRule="auto"/>
              <w:rPr>
                <w:rFonts w:ascii="Times New Roman" w:eastAsia="Times New Roman" w:hAnsi="Times New Roman" w:cs="Times New Roman"/>
                <w:sz w:val="20"/>
                <w:szCs w:val="20"/>
                <w:lang w:eastAsia="es-ES"/>
                <w:rPrChange w:id="1544" w:author="Author">
                  <w:rPr>
                    <w:rFonts w:ascii="Times New Roman" w:eastAsia="Times New Roman" w:hAnsi="Times New Roman" w:cs="Times New Roman"/>
                    <w:sz w:val="20"/>
                    <w:szCs w:val="20"/>
                    <w:highlight w:val="green"/>
                    <w:lang w:eastAsia="es-ES"/>
                  </w:rPr>
                </w:rPrChange>
              </w:rPr>
            </w:pPr>
            <w:r w:rsidRPr="00DF07B0">
              <w:rPr>
                <w:rFonts w:ascii="Times New Roman" w:eastAsia="Times New Roman" w:hAnsi="Times New Roman" w:cs="Times New Roman"/>
                <w:sz w:val="20"/>
                <w:szCs w:val="20"/>
                <w:lang w:eastAsia="es-ES"/>
              </w:rPr>
              <w:t>2 – Regular reporting</w:t>
            </w:r>
          </w:p>
        </w:tc>
      </w:tr>
      <w:tr w:rsidR="000A55AA" w:rsidRPr="00DF07B0" w:rsidTr="00950116">
        <w:trPr>
          <w:trHeight w:val="1620"/>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Z0020</w:t>
            </w:r>
          </w:p>
        </w:tc>
        <w:tc>
          <w:tcPr>
            <w:tcW w:w="2145" w:type="dxa"/>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fenced fund, matching adjustment portfolio or remaining part</w:t>
            </w:r>
          </w:p>
        </w:tc>
        <w:tc>
          <w:tcPr>
            <w:tcW w:w="4959" w:type="dxa"/>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t>2 – Remaining part</w:t>
            </w:r>
          </w:p>
        </w:tc>
      </w:tr>
      <w:tr w:rsidR="000A55AA" w:rsidRPr="00DF07B0" w:rsidTr="00950116">
        <w:trPr>
          <w:trHeight w:val="1530"/>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Z0030</w:t>
            </w:r>
          </w:p>
        </w:tc>
        <w:tc>
          <w:tcPr>
            <w:tcW w:w="2145"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Fund/Portfolio number</w:t>
            </w:r>
          </w:p>
        </w:tc>
        <w:tc>
          <w:tcPr>
            <w:tcW w:w="4959"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item Z0020 = </w:t>
            </w:r>
            <w:r w:rsidR="006907A8" w:rsidRPr="00DF07B0">
              <w:rPr>
                <w:rFonts w:ascii="Times New Roman" w:eastAsia="Times New Roman" w:hAnsi="Times New Roman" w:cs="Times New Roman"/>
                <w:sz w:val="20"/>
                <w:szCs w:val="20"/>
                <w:lang w:eastAsia="es-ES"/>
              </w:rPr>
              <w:t>1</w:t>
            </w:r>
            <w:r w:rsidRPr="00DF07B0">
              <w:rPr>
                <w:rFonts w:ascii="Times New Roman" w:eastAsia="Times New Roman" w:hAnsi="Times New Roman" w:cs="Times New Roman"/>
                <w:sz w:val="20"/>
                <w:szCs w:val="20"/>
                <w:lang w:eastAsia="es-ES"/>
              </w:rPr>
              <w:t xml:space="preserve">, identification number for a ring fenced fund or matching adjustment portfolio. This number is attributed by the undertaking and must be consistent over time and with the fund/portfolio number reported in other templates. </w:t>
            </w:r>
          </w:p>
          <w:p w:rsidR="000A55AA" w:rsidRPr="00DF07B0" w:rsidDel="00780DB8" w:rsidRDefault="000A55AA" w:rsidP="00950116">
            <w:pPr>
              <w:spacing w:after="0" w:line="240" w:lineRule="auto"/>
              <w:rPr>
                <w:del w:id="1545" w:author="Autho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del w:id="1546" w:author="Author">
              <w:r w:rsidRPr="00DF07B0" w:rsidDel="00780DB8">
                <w:rPr>
                  <w:rFonts w:ascii="Times New Roman" w:eastAsia="Times New Roman" w:hAnsi="Times New Roman" w:cs="Times New Roman"/>
                  <w:sz w:val="20"/>
                  <w:szCs w:val="20"/>
                  <w:lang w:eastAsia="es-ES"/>
                </w:rPr>
                <w:delText>When item Z0020 = 2, then report “0”</w:delText>
              </w:r>
            </w:del>
            <w:r w:rsidRPr="00DF07B0">
              <w:rPr>
                <w:rFonts w:ascii="Times New Roman" w:eastAsia="Times New Roman" w:hAnsi="Times New Roman" w:cs="Times New Roman"/>
                <w:sz w:val="20"/>
                <w:szCs w:val="20"/>
                <w:lang w:eastAsia="es-ES"/>
              </w:rPr>
              <w:t xml:space="preserve"> </w:t>
            </w:r>
          </w:p>
        </w:tc>
      </w:tr>
      <w:tr w:rsidR="000A55AA" w:rsidRPr="00DF07B0" w:rsidTr="00950116">
        <w:trPr>
          <w:trHeight w:val="141"/>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R0050/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C0030</w:t>
            </w:r>
          </w:p>
        </w:tc>
        <w:tc>
          <w:tcPr>
            <w:tcW w:w="2145"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Net solvency capital requirement </w:t>
            </w:r>
          </w:p>
        </w:tc>
        <w:tc>
          <w:tcPr>
            <w:tcW w:w="4959"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net capital charge for each risk module, as calculated using the standard formula.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difference between the net and the gross SCR is the consideration of the future discretionary benefits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 xml:space="preserve">rticle 205 of Delegated Regulation (EU) 2015/35.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shall fully consider diversification effects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rticle 304 of Directive 2009/138/EC where applicable.</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These cells do not include the allocation of the adjustment due to the aggregation of the nSCR of the RFF/MAP at entity level. These figures represent the SCR as if there was no loss of diversification.</w:t>
            </w:r>
          </w:p>
        </w:tc>
      </w:tr>
      <w:tr w:rsidR="000A55AA" w:rsidRPr="00DF07B0" w:rsidTr="00950116">
        <w:trPr>
          <w:trHeight w:val="2126"/>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R0050/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C0040</w:t>
            </w:r>
          </w:p>
        </w:tc>
        <w:tc>
          <w:tcPr>
            <w:tcW w:w="2145"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Gross solvency capital  requirement </w:t>
            </w:r>
          </w:p>
        </w:tc>
        <w:tc>
          <w:tcPr>
            <w:tcW w:w="4959"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gross capital charge for each risk module, as calculated using the standard formula.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difference between the net and the gross SCR is the consideration of the future discretionary benefits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 xml:space="preserve">rticle 205 of Delegated Regulation (EU) 2015/35.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shall fully consider diversification effects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rticle 304 of Directive 2009/138/EC where applicable.</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These cells do not include the allocation of the adjustment due to the aggregation of the nSCR of the RFF/MAP at entity level. These figures represent the SCR as if there was no loss of diversification.</w:t>
            </w:r>
          </w:p>
        </w:tc>
      </w:tr>
      <w:tr w:rsidR="000A55AA" w:rsidRPr="00DF07B0" w:rsidTr="00950116">
        <w:trPr>
          <w:trHeight w:val="801"/>
        </w:trPr>
        <w:tc>
          <w:tcPr>
            <w:tcW w:w="1538" w:type="dxa"/>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R0050/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C0050</w:t>
            </w:r>
          </w:p>
          <w:p w:rsidR="000A55AA" w:rsidRPr="00DF07B0" w:rsidDel="000F41C4" w:rsidRDefault="000A55AA" w:rsidP="00950116">
            <w:pPr>
              <w:spacing w:after="0" w:line="240" w:lineRule="auto"/>
              <w:rPr>
                <w:rFonts w:ascii="Times New Roman" w:eastAsia="Times New Roman" w:hAnsi="Times New Roman" w:cs="Times New Roman"/>
                <w:sz w:val="20"/>
                <w:szCs w:val="20"/>
                <w:lang w:eastAsia="es-ES"/>
              </w:rPr>
            </w:pPr>
          </w:p>
        </w:tc>
        <w:tc>
          <w:tcPr>
            <w:tcW w:w="2145" w:type="dxa"/>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Allocation of RFF adjustment due to RFF and Matching adjustments portfolios</w:t>
            </w:r>
          </w:p>
        </w:tc>
        <w:tc>
          <w:tcPr>
            <w:tcW w:w="4959" w:type="dxa"/>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Part of the adjustment allocated to each risk module according to the procedure described in the general comments. This amount shall be positive.</w:t>
            </w:r>
          </w:p>
        </w:tc>
      </w:tr>
      <w:tr w:rsidR="000A55AA" w:rsidRPr="00DF07B0" w:rsidTr="00950116">
        <w:trPr>
          <w:trHeight w:val="649"/>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R0060/C0030</w:t>
            </w:r>
          </w:p>
        </w:tc>
        <w:tc>
          <w:tcPr>
            <w:tcW w:w="2145"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Net solvency capital requirement Diversification</w:t>
            </w:r>
          </w:p>
        </w:tc>
        <w:tc>
          <w:tcPr>
            <w:tcW w:w="4959"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diversification effects between Basic SCR of net risk modules due to the application of the correlation matrix defined in </w:t>
            </w:r>
            <w:r w:rsidR="000D2E4C" w:rsidRPr="00DF07B0">
              <w:rPr>
                <w:rFonts w:ascii="Times New Roman" w:eastAsia="Times New Roman" w:hAnsi="Times New Roman" w:cs="Times New Roman"/>
                <w:sz w:val="20"/>
                <w:szCs w:val="20"/>
                <w:lang w:eastAsia="es-ES"/>
              </w:rPr>
              <w:t>Annex</w:t>
            </w:r>
            <w:r w:rsidRPr="00DF07B0">
              <w:rPr>
                <w:rFonts w:ascii="Times New Roman" w:eastAsia="Times New Roman" w:hAnsi="Times New Roman" w:cs="Times New Roman"/>
                <w:sz w:val="20"/>
                <w:szCs w:val="20"/>
                <w:lang w:eastAsia="es-ES"/>
              </w:rPr>
              <w:t xml:space="preserve"> IV of Directive 2009/138/EC.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reported as a negative value</w:t>
            </w:r>
            <w:r w:rsidRPr="00DF07B0">
              <w:rPr>
                <w:rFonts w:ascii="Times New Roman" w:eastAsia="Times New Roman" w:hAnsi="Times New Roman" w:cs="Times New Roman"/>
                <w:bCs/>
                <w:sz w:val="20"/>
                <w:szCs w:val="20"/>
                <w:lang w:eastAsia="en-GB"/>
              </w:rPr>
              <w:t xml:space="preserve">. </w:t>
            </w:r>
          </w:p>
        </w:tc>
      </w:tr>
      <w:tr w:rsidR="000A55AA" w:rsidRPr="00DF07B0" w:rsidTr="00950116">
        <w:trPr>
          <w:trHeight w:val="490"/>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R0060/C0040</w:t>
            </w:r>
          </w:p>
        </w:tc>
        <w:tc>
          <w:tcPr>
            <w:tcW w:w="2145"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Gross solvency capital requirement Diversification</w:t>
            </w:r>
          </w:p>
        </w:tc>
        <w:tc>
          <w:tcPr>
            <w:tcW w:w="4959"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diversification effects between Basic SCR of gross risk modules due to the application of the correlation matrix defined in </w:t>
            </w:r>
            <w:r w:rsidR="000D2E4C" w:rsidRPr="00DF07B0">
              <w:rPr>
                <w:rFonts w:ascii="Times New Roman" w:eastAsia="Times New Roman" w:hAnsi="Times New Roman" w:cs="Times New Roman"/>
                <w:sz w:val="20"/>
                <w:szCs w:val="20"/>
                <w:lang w:eastAsia="es-ES"/>
              </w:rPr>
              <w:t>Annex</w:t>
            </w:r>
            <w:r w:rsidRPr="00DF07B0">
              <w:rPr>
                <w:rFonts w:ascii="Times New Roman" w:eastAsia="Times New Roman" w:hAnsi="Times New Roman" w:cs="Times New Roman"/>
                <w:sz w:val="20"/>
                <w:szCs w:val="20"/>
                <w:lang w:eastAsia="es-ES"/>
              </w:rPr>
              <w:t xml:space="preserve"> IV of Directive 2009/138/EC.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reported as a negative value</w:t>
            </w:r>
            <w:r w:rsidRPr="00DF07B0">
              <w:rPr>
                <w:rFonts w:ascii="Times New Roman" w:eastAsia="Times New Roman" w:hAnsi="Times New Roman" w:cs="Times New Roman"/>
                <w:bCs/>
                <w:sz w:val="20"/>
                <w:szCs w:val="20"/>
                <w:lang w:eastAsia="en-GB"/>
              </w:rPr>
              <w:t xml:space="preserve">. </w:t>
            </w:r>
          </w:p>
        </w:tc>
      </w:tr>
      <w:tr w:rsidR="000A55AA" w:rsidRPr="00DF07B0" w:rsidTr="00950116">
        <w:trPr>
          <w:trHeight w:val="360"/>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R0070/C0030</w:t>
            </w:r>
          </w:p>
        </w:tc>
        <w:tc>
          <w:tcPr>
            <w:tcW w:w="2145"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Net solvency capital requirement Intangible asset risk</w:t>
            </w:r>
          </w:p>
        </w:tc>
        <w:tc>
          <w:tcPr>
            <w:tcW w:w="4959"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capital charge, after the adjustment for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for intangible assets risk, as calculated using the standard formula.</w:t>
            </w:r>
          </w:p>
        </w:tc>
      </w:tr>
      <w:tr w:rsidR="000A55AA" w:rsidRPr="00DF07B0" w:rsidTr="00950116">
        <w:trPr>
          <w:trHeight w:val="708"/>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R0070/C0040</w:t>
            </w:r>
          </w:p>
        </w:tc>
        <w:tc>
          <w:tcPr>
            <w:tcW w:w="2145"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Gross solvency capital requirement Intangible assets risk</w:t>
            </w:r>
          </w:p>
        </w:tc>
        <w:tc>
          <w:tcPr>
            <w:tcW w:w="4959" w:type="dxa"/>
            <w:shd w:val="clear" w:color="000000" w:fill="FFFFFF"/>
            <w:hideMark/>
          </w:tcPr>
          <w:p w:rsidR="000A55AA" w:rsidRPr="00DF07B0" w:rsidRDefault="000A55AA" w:rsidP="00DB7C64">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future discretionary benefits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rticle 205 of the Delegated Regulation (EU) 2015/35</w:t>
            </w:r>
            <w:r w:rsidRPr="00DF07B0" w:rsidDel="00835439">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for intangible assets risk is zero under standard formula, hence R0070/C0040 equals R0070/C0030.</w:t>
            </w:r>
          </w:p>
        </w:tc>
      </w:tr>
      <w:tr w:rsidR="000A55AA" w:rsidRPr="00DF07B0" w:rsidTr="00950116">
        <w:trPr>
          <w:trHeight w:val="3795"/>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R0100/C0030</w:t>
            </w:r>
          </w:p>
        </w:tc>
        <w:tc>
          <w:tcPr>
            <w:tcW w:w="2145"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Net solvency capital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Basic Solvency Capital Requirement</w:t>
            </w:r>
          </w:p>
        </w:tc>
        <w:tc>
          <w:tcPr>
            <w:tcW w:w="4959"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basic capital requirements, after the consideration of future discretionary benefits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 xml:space="preserve">rticle 205 of Delegated Regulation (EU) 2015/35, as calculated using the standard formula.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shall fully consider diversification effects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rticle 304 of Directive 2009/138/EC where applicable.</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cell does not include the allocation of the adjustment due to the aggregation of the nSCR of the RFF/MAP at entity level. These figures represent the SCR as if there was no loss of diversification.</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shall be calculated as a sum of the net capital charges for each risk module within the standard formula, including adjustment for diversification effect within standard formula. </w:t>
            </w:r>
          </w:p>
        </w:tc>
      </w:tr>
      <w:tr w:rsidR="000A55AA" w:rsidRPr="00DF07B0" w:rsidTr="00950116">
        <w:trPr>
          <w:trHeight w:val="3420"/>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R0100/C0040</w:t>
            </w:r>
          </w:p>
        </w:tc>
        <w:tc>
          <w:tcPr>
            <w:tcW w:w="2145"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Gross solvency capital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Basic Solvency Capital Requirement</w:t>
            </w:r>
          </w:p>
        </w:tc>
        <w:tc>
          <w:tcPr>
            <w:tcW w:w="4959"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basic capital requirements, before the consideration of future discretionary benefits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 xml:space="preserve">rticle 205 of Delegated Regulation (EU) 2015/35, as calculated using the standard formula.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shall fully consider diversification effects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rticle 304 of Directive 2009/138/EC where applicable.</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cell does not include the allocation of the adjustment due to the aggregation of the nSCR of the RFF/MAP at entity level. These figures represent the SCR as if there was no loss of diversification.</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amount shall be calculated as a sum of the gross capital charges for each risk module within the standard formula, including adjustment for diversification effect within standard formula</w:t>
            </w:r>
          </w:p>
        </w:tc>
      </w:tr>
      <w:tr w:rsidR="000A55AA" w:rsidRPr="00DF07B0" w:rsidTr="00950116">
        <w:trPr>
          <w:trHeight w:val="460"/>
        </w:trPr>
        <w:tc>
          <w:tcPr>
            <w:tcW w:w="8642" w:type="dxa"/>
            <w:gridSpan w:val="3"/>
            <w:shd w:val="clear" w:color="000000" w:fill="FFFFFF"/>
            <w:vAlign w:val="bottom"/>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Calculation of Solvency Capital Requirement</w:t>
            </w:r>
          </w:p>
        </w:tc>
      </w:tr>
      <w:tr w:rsidR="000A55AA" w:rsidRPr="00DF07B0" w:rsidTr="00950116">
        <w:trPr>
          <w:trHeight w:val="855"/>
        </w:trPr>
        <w:tc>
          <w:tcPr>
            <w:tcW w:w="1538" w:type="dxa"/>
            <w:shd w:val="clear" w:color="000000" w:fill="FFFFFF"/>
          </w:tcPr>
          <w:p w:rsidR="000A55AA" w:rsidRPr="00DF07B0" w:rsidDel="00B67BC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R0120/C0100</w:t>
            </w:r>
          </w:p>
        </w:tc>
        <w:tc>
          <w:tcPr>
            <w:tcW w:w="2145" w:type="dxa"/>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Adjustment due to RFF/MAP nSCR aggregation</w:t>
            </w:r>
          </w:p>
        </w:tc>
        <w:tc>
          <w:tcPr>
            <w:tcW w:w="4959" w:type="dxa"/>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Adjustment to correct the bias on SCR calculation due to aggregation of RFF/MAP nSCR at risk module level. This amount shall be positive.</w:t>
            </w:r>
          </w:p>
        </w:tc>
      </w:tr>
      <w:tr w:rsidR="000A55AA" w:rsidRPr="00DF07B0" w:rsidTr="00950116">
        <w:trPr>
          <w:trHeight w:val="855"/>
        </w:trPr>
        <w:tc>
          <w:tcPr>
            <w:tcW w:w="1538" w:type="dxa"/>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R0130/C0100</w:t>
            </w:r>
          </w:p>
        </w:tc>
        <w:tc>
          <w:tcPr>
            <w:tcW w:w="2145" w:type="dxa"/>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Operational risk</w:t>
            </w:r>
          </w:p>
        </w:tc>
        <w:tc>
          <w:tcPr>
            <w:tcW w:w="4959" w:type="dxa"/>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capital requirements for operational risk module as calculated using the standard formula.</w:t>
            </w:r>
          </w:p>
        </w:tc>
      </w:tr>
      <w:tr w:rsidR="000A55AA" w:rsidRPr="00DF07B0" w:rsidTr="00950116">
        <w:trPr>
          <w:trHeight w:val="855"/>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R0140/C0100</w:t>
            </w:r>
          </w:p>
        </w:tc>
        <w:tc>
          <w:tcPr>
            <w:tcW w:w="2145"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Loss–absorbing capacity of technical provisions </w:t>
            </w:r>
          </w:p>
        </w:tc>
        <w:tc>
          <w:tcPr>
            <w:tcW w:w="4959"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adjustment for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technical provisions calculated according to the standard formula.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reported as a negative value.</w:t>
            </w:r>
            <w:r w:rsidRPr="00DF07B0">
              <w:rPr>
                <w:rFonts w:ascii="Times New Roman" w:eastAsia="Times New Roman" w:hAnsi="Times New Roman" w:cs="Times New Roman"/>
                <w:sz w:val="20"/>
                <w:szCs w:val="20"/>
                <w:lang w:eastAsia="es-ES"/>
              </w:rPr>
              <w:br/>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At RFF/MAP level and at entity level where there are no RFF (other than those under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 xml:space="preserve">rticle 304 of </w:t>
            </w:r>
            <w:r w:rsidRPr="00DF07B0">
              <w:rPr>
                <w:rFonts w:ascii="Times New Roman" w:hAnsi="Times New Roman" w:cs="Times New Roman"/>
                <w:sz w:val="20"/>
                <w:szCs w:val="20"/>
              </w:rPr>
              <w:t>Directive 2009/138/EC</w:t>
            </w:r>
            <w:r w:rsidRPr="00DF07B0">
              <w:rPr>
                <w:rFonts w:ascii="Times New Roman" w:eastAsia="Times New Roman" w:hAnsi="Times New Roman" w:cs="Times New Roman"/>
                <w:sz w:val="20"/>
                <w:szCs w:val="20"/>
                <w:lang w:eastAsia="es-ES"/>
              </w:rPr>
              <w:t xml:space="preserve">) </w:t>
            </w:r>
            <w:proofErr w:type="spellStart"/>
            <w:r w:rsidRPr="00DF07B0">
              <w:rPr>
                <w:rFonts w:ascii="Times New Roman" w:eastAsia="Times New Roman" w:hAnsi="Times New Roman" w:cs="Times New Roman"/>
                <w:sz w:val="20"/>
                <w:szCs w:val="20"/>
                <w:lang w:eastAsia="es-ES"/>
              </w:rPr>
              <w:t>nor</w:t>
            </w:r>
            <w:proofErr w:type="spellEnd"/>
            <w:r w:rsidRPr="00DF07B0">
              <w:rPr>
                <w:rFonts w:ascii="Times New Roman" w:eastAsia="Times New Roman" w:hAnsi="Times New Roman" w:cs="Times New Roman"/>
                <w:sz w:val="20"/>
                <w:szCs w:val="20"/>
                <w:lang w:eastAsia="es-ES"/>
              </w:rPr>
              <w:t xml:space="preserve"> MAP it is the maximum between zero and the amount corresponding to the minimum between the amount of technical provisions without risk margin in relation to future discretionary benefits net of reinsurance and the difference between gross and net basic solvency capital requirement.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DB7C64">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Where there are RFF (other than those under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 xml:space="preserve">rticle 304 of </w:t>
            </w:r>
            <w:r w:rsidRPr="00DF07B0">
              <w:rPr>
                <w:rFonts w:ascii="Times New Roman" w:hAnsi="Times New Roman" w:cs="Times New Roman"/>
                <w:sz w:val="20"/>
                <w:szCs w:val="20"/>
              </w:rPr>
              <w:t>Directive 2009/138/EC</w:t>
            </w:r>
            <w:r w:rsidRPr="00DF07B0">
              <w:rPr>
                <w:rFonts w:ascii="Times New Roman" w:eastAsia="Times New Roman" w:hAnsi="Times New Roman" w:cs="Times New Roman"/>
                <w:sz w:val="20"/>
                <w:szCs w:val="20"/>
                <w:lang w:eastAsia="es-ES"/>
              </w:rPr>
              <w:t>) or MAP, this amount shall be calculated as the sum of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technical provisions of each RFF/MAP and remaining part, taking into account the net future discretionary benefits as a top limit. </w:t>
            </w:r>
          </w:p>
        </w:tc>
      </w:tr>
      <w:tr w:rsidR="000A55AA" w:rsidRPr="00DF07B0" w:rsidTr="00950116">
        <w:trPr>
          <w:trHeight w:val="570"/>
        </w:trPr>
        <w:tc>
          <w:tcPr>
            <w:tcW w:w="153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R0150/C0100</w:t>
            </w:r>
          </w:p>
        </w:tc>
        <w:tc>
          <w:tcPr>
            <w:tcW w:w="2145"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Loss–absorbing capacity of deferred taxes</w:t>
            </w:r>
          </w:p>
        </w:tc>
        <w:tc>
          <w:tcPr>
            <w:tcW w:w="4959"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adjustment for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deferred taxes calculated according to the standard formula.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negative.</w:t>
            </w:r>
          </w:p>
        </w:tc>
      </w:tr>
      <w:tr w:rsidR="000A55AA" w:rsidRPr="00DF07B0" w:rsidTr="00950116">
        <w:trPr>
          <w:trHeight w:val="1669"/>
        </w:trPr>
        <w:tc>
          <w:tcPr>
            <w:tcW w:w="1538" w:type="dxa"/>
            <w:shd w:val="clear" w:color="auto" w:fill="auto"/>
          </w:tcPr>
          <w:p w:rsidR="000A55AA" w:rsidRPr="00DF07B0" w:rsidDel="00084288"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R0160/C0100</w:t>
            </w:r>
          </w:p>
        </w:tc>
        <w:tc>
          <w:tcPr>
            <w:tcW w:w="2145"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Capital requirement for business operated in accordance with Art. 4 of Directive 2003/41/EC </w:t>
            </w:r>
          </w:p>
        </w:tc>
        <w:tc>
          <w:tcPr>
            <w:tcW w:w="4959" w:type="dxa"/>
            <w:shd w:val="clear" w:color="auto" w:fill="auto"/>
          </w:tcPr>
          <w:p w:rsidR="000A55AA" w:rsidRPr="00DF07B0" w:rsidRDefault="000A55AA" w:rsidP="00BC1FF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capital requirement, calculated according to the rules stated in </w:t>
            </w:r>
            <w:r w:rsidR="00BC1FF6"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w:t>
            </w:r>
            <w:r w:rsidR="00BC1FF6" w:rsidRPr="00DF07B0">
              <w:rPr>
                <w:rFonts w:ascii="Times New Roman" w:eastAsia="Times New Roman" w:hAnsi="Times New Roman" w:cs="Times New Roman"/>
                <w:sz w:val="20"/>
                <w:szCs w:val="20"/>
                <w:lang w:eastAsia="es-ES"/>
              </w:rPr>
              <w:t>icle</w:t>
            </w:r>
            <w:r w:rsidRPr="00DF07B0">
              <w:rPr>
                <w:rFonts w:ascii="Times New Roman" w:eastAsia="Times New Roman" w:hAnsi="Times New Roman" w:cs="Times New Roman"/>
                <w:sz w:val="20"/>
                <w:szCs w:val="20"/>
                <w:lang w:eastAsia="es-ES"/>
              </w:rPr>
              <w:t xml:space="preserve"> 17 of Directive 2003/41/EC, for 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fenced funds relating to pension business operated under </w:t>
            </w:r>
            <w:r w:rsidR="00BC1FF6" w:rsidRPr="00DF07B0">
              <w:rPr>
                <w:rFonts w:ascii="Times New Roman" w:eastAsia="Times New Roman" w:hAnsi="Times New Roman" w:cs="Times New Roman"/>
                <w:sz w:val="20"/>
                <w:szCs w:val="20"/>
                <w:lang w:eastAsia="es-ES"/>
              </w:rPr>
              <w:t>article</w:t>
            </w:r>
            <w:r w:rsidRPr="00DF07B0">
              <w:rPr>
                <w:rFonts w:ascii="Times New Roman" w:eastAsia="Times New Roman" w:hAnsi="Times New Roman" w:cs="Times New Roman"/>
                <w:sz w:val="20"/>
                <w:szCs w:val="20"/>
                <w:lang w:eastAsia="es-ES"/>
              </w:rPr>
              <w:t xml:space="preserve"> 4 of Directive 2003/41/EC to which transitional measures are applied. This item is to be reported only during the transitional period. </w:t>
            </w:r>
          </w:p>
        </w:tc>
      </w:tr>
      <w:tr w:rsidR="000A55AA" w:rsidRPr="00DF07B0" w:rsidTr="00950116">
        <w:trPr>
          <w:trHeight w:val="708"/>
        </w:trPr>
        <w:tc>
          <w:tcPr>
            <w:tcW w:w="1538" w:type="dxa"/>
            <w:shd w:val="clear" w:color="auto" w:fill="auto"/>
          </w:tcPr>
          <w:p w:rsidR="000A55AA" w:rsidRPr="00DF07B0" w:rsidDel="00084288"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R0200/C0100</w:t>
            </w:r>
          </w:p>
        </w:tc>
        <w:tc>
          <w:tcPr>
            <w:tcW w:w="2145"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Solvency capital requirement excluding capital add</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on</w:t>
            </w:r>
          </w:p>
        </w:tc>
        <w:tc>
          <w:tcPr>
            <w:tcW w:w="4959"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total diversified SCR before any capital add</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on. </w:t>
            </w:r>
          </w:p>
          <w:p w:rsidR="000A55AA" w:rsidRPr="00DF07B0" w:rsidRDefault="000A55AA">
            <w:pPr>
              <w:spacing w:after="0" w:line="240" w:lineRule="auto"/>
              <w:rPr>
                <w:rFonts w:ascii="Times New Roman" w:eastAsia="Times New Roman" w:hAnsi="Times New Roman" w:cs="Times New Roman"/>
                <w:sz w:val="20"/>
                <w:szCs w:val="20"/>
                <w:lang w:eastAsia="es-ES"/>
              </w:rPr>
            </w:pPr>
          </w:p>
        </w:tc>
      </w:tr>
      <w:tr w:rsidR="000A55AA" w:rsidRPr="00DF07B0" w:rsidDel="00D32D6A" w:rsidTr="00950116">
        <w:trPr>
          <w:trHeight w:val="567"/>
        </w:trPr>
        <w:tc>
          <w:tcPr>
            <w:tcW w:w="1538" w:type="dxa"/>
            <w:shd w:val="clear" w:color="000000" w:fill="FFFFFF"/>
          </w:tcPr>
          <w:p w:rsidR="000A55AA" w:rsidRPr="00DF07B0" w:rsidDel="00D32D6A"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R0210/C0100</w:t>
            </w:r>
          </w:p>
        </w:tc>
        <w:tc>
          <w:tcPr>
            <w:tcW w:w="2145" w:type="dxa"/>
            <w:shd w:val="clear" w:color="000000" w:fill="FFFFFF"/>
          </w:tcPr>
          <w:p w:rsidR="000A55AA" w:rsidRPr="00DF07B0" w:rsidDel="00D32D6A"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Capital add</w:t>
            </w:r>
            <w:r w:rsidR="0072092D" w:rsidRPr="00DF07B0">
              <w:rPr>
                <w:rFonts w:ascii="Times New Roman" w:eastAsia="Times New Roman" w:hAnsi="Times New Roman" w:cs="Times New Roman"/>
                <w:sz w:val="20"/>
                <w:szCs w:val="20"/>
                <w:lang w:eastAsia="es-ES"/>
              </w:rPr>
              <w:t>–</w:t>
            </w:r>
            <w:proofErr w:type="spellStart"/>
            <w:r w:rsidRPr="00DF07B0">
              <w:rPr>
                <w:rFonts w:ascii="Times New Roman" w:eastAsia="Times New Roman" w:hAnsi="Times New Roman" w:cs="Times New Roman"/>
                <w:sz w:val="20"/>
                <w:szCs w:val="20"/>
                <w:lang w:eastAsia="es-ES"/>
              </w:rPr>
              <w:t>ons</w:t>
            </w:r>
            <w:proofErr w:type="spellEnd"/>
            <w:r w:rsidRPr="00DF07B0">
              <w:rPr>
                <w:rFonts w:ascii="Times New Roman" w:eastAsia="Times New Roman" w:hAnsi="Times New Roman" w:cs="Times New Roman"/>
                <w:sz w:val="20"/>
                <w:szCs w:val="20"/>
                <w:lang w:eastAsia="es-ES"/>
              </w:rPr>
              <w:t xml:space="preserve"> already set</w:t>
            </w:r>
          </w:p>
        </w:tc>
        <w:tc>
          <w:tcPr>
            <w:tcW w:w="4959" w:type="dxa"/>
            <w:shd w:val="clear" w:color="000000" w:fill="FFFFFF"/>
          </w:tcPr>
          <w:p w:rsidR="000A55AA" w:rsidRPr="00DF07B0" w:rsidDel="00D32D6A"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capital add</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on that had been set at the reporting reference date. It will not include capital add</w:t>
            </w:r>
            <w:r w:rsidR="0072092D" w:rsidRPr="00DF07B0">
              <w:rPr>
                <w:rFonts w:ascii="Times New Roman" w:eastAsia="Times New Roman" w:hAnsi="Times New Roman" w:cs="Times New Roman"/>
                <w:sz w:val="20"/>
                <w:szCs w:val="20"/>
                <w:lang w:eastAsia="es-ES"/>
              </w:rPr>
              <w:t>–</w:t>
            </w:r>
            <w:proofErr w:type="spellStart"/>
            <w:r w:rsidRPr="00DF07B0">
              <w:rPr>
                <w:rFonts w:ascii="Times New Roman" w:eastAsia="Times New Roman" w:hAnsi="Times New Roman" w:cs="Times New Roman"/>
                <w:sz w:val="20"/>
                <w:szCs w:val="20"/>
                <w:lang w:eastAsia="es-ES"/>
              </w:rPr>
              <w:t>ons</w:t>
            </w:r>
            <w:proofErr w:type="spellEnd"/>
            <w:r w:rsidRPr="00DF07B0">
              <w:rPr>
                <w:rFonts w:ascii="Times New Roman" w:eastAsia="Times New Roman" w:hAnsi="Times New Roman" w:cs="Times New Roman"/>
                <w:sz w:val="20"/>
                <w:szCs w:val="20"/>
                <w:lang w:eastAsia="es-ES"/>
              </w:rPr>
              <w:t xml:space="preserve"> set between that date and the submission of the data to the supervisory authority, nor any set after the submission of the data. </w:t>
            </w:r>
          </w:p>
        </w:tc>
      </w:tr>
      <w:tr w:rsidR="000A55AA" w:rsidRPr="00DF07B0" w:rsidDel="00D32D6A" w:rsidTr="00950116">
        <w:trPr>
          <w:trHeight w:val="567"/>
        </w:trPr>
        <w:tc>
          <w:tcPr>
            <w:tcW w:w="1538" w:type="dxa"/>
            <w:shd w:val="clear" w:color="000000" w:fill="FFFFFF"/>
          </w:tcPr>
          <w:p w:rsidR="000A55AA" w:rsidRPr="00DF07B0" w:rsidDel="00D32D6A"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R0220/C0100</w:t>
            </w:r>
          </w:p>
        </w:tc>
        <w:tc>
          <w:tcPr>
            <w:tcW w:w="2145" w:type="dxa"/>
            <w:shd w:val="clear" w:color="000000" w:fill="FFFFFF"/>
          </w:tcPr>
          <w:p w:rsidR="000A55AA" w:rsidRPr="00DF07B0" w:rsidDel="00D32D6A"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Solvency capital requirement</w:t>
            </w:r>
          </w:p>
        </w:tc>
        <w:tc>
          <w:tcPr>
            <w:tcW w:w="4959" w:type="dxa"/>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Solvency Capital Requirement. </w:t>
            </w:r>
          </w:p>
          <w:p w:rsidR="000A55AA" w:rsidRPr="00DF07B0" w:rsidDel="00D32D6A" w:rsidRDefault="000A55AA">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339"/>
        </w:trPr>
        <w:tc>
          <w:tcPr>
            <w:tcW w:w="8642" w:type="dxa"/>
            <w:gridSpan w:val="3"/>
            <w:shd w:val="clear" w:color="auto" w:fill="auto"/>
            <w:vAlign w:val="bottom"/>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Other information on SCR</w:t>
            </w:r>
          </w:p>
        </w:tc>
      </w:tr>
      <w:tr w:rsidR="000A55AA" w:rsidRPr="00DF07B0" w:rsidTr="00950116">
        <w:trPr>
          <w:trHeight w:val="567"/>
        </w:trPr>
        <w:tc>
          <w:tcPr>
            <w:tcW w:w="1538"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R0400/C0100</w:t>
            </w:r>
          </w:p>
        </w:tc>
        <w:tc>
          <w:tcPr>
            <w:tcW w:w="2145" w:type="dxa"/>
            <w:shd w:val="clear" w:color="auto" w:fill="auto"/>
          </w:tcPr>
          <w:p w:rsidR="000A55AA" w:rsidRPr="00DF07B0" w:rsidDel="009054DD"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Capital requirement for duration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based equity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w:t>
            </w:r>
          </w:p>
        </w:tc>
        <w:tc>
          <w:tcPr>
            <w:tcW w:w="4959"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capital requirement for duration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based equity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567"/>
        </w:trPr>
        <w:tc>
          <w:tcPr>
            <w:tcW w:w="1538"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R0410/C0100</w:t>
            </w:r>
          </w:p>
        </w:tc>
        <w:tc>
          <w:tcPr>
            <w:tcW w:w="2145"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Total amount of notional Solvency Capital Requirements for remaining part </w:t>
            </w:r>
          </w:p>
        </w:tc>
        <w:tc>
          <w:tcPr>
            <w:tcW w:w="4959" w:type="dxa"/>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notional SCRs of remaining part when undertaking has RFF. </w:t>
            </w: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r>
          </w:p>
        </w:tc>
      </w:tr>
      <w:tr w:rsidR="000A55AA" w:rsidRPr="00DF07B0" w:rsidTr="00950116">
        <w:trPr>
          <w:trHeight w:val="1058"/>
        </w:trPr>
        <w:tc>
          <w:tcPr>
            <w:tcW w:w="1538"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R0420/C0100</w:t>
            </w:r>
          </w:p>
        </w:tc>
        <w:tc>
          <w:tcPr>
            <w:tcW w:w="2145" w:type="dxa"/>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amount of notional Solvency Capital Requirements for 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fenced funds </w:t>
            </w:r>
          </w:p>
        </w:tc>
        <w:tc>
          <w:tcPr>
            <w:tcW w:w="4959" w:type="dxa"/>
            <w:shd w:val="clear" w:color="auto" w:fill="auto"/>
          </w:tcPr>
          <w:p w:rsidR="000A55AA" w:rsidRPr="00DF07B0" w:rsidRDefault="000A55AA" w:rsidP="00BC1FF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sum of notional SCRs of all 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fenced funds when undertaking has RFF (other than those related to business operated in accordance with </w:t>
            </w:r>
            <w:r w:rsidR="00BC1FF6"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w:t>
            </w:r>
            <w:r w:rsidR="00BC1FF6" w:rsidRPr="00DF07B0">
              <w:rPr>
                <w:rFonts w:ascii="Times New Roman" w:eastAsia="Times New Roman" w:hAnsi="Times New Roman" w:cs="Times New Roman"/>
                <w:sz w:val="20"/>
                <w:szCs w:val="20"/>
                <w:lang w:eastAsia="es-ES"/>
              </w:rPr>
              <w:t>icle</w:t>
            </w:r>
            <w:r w:rsidRPr="00DF07B0">
              <w:rPr>
                <w:rFonts w:ascii="Times New Roman" w:eastAsia="Times New Roman" w:hAnsi="Times New Roman" w:cs="Times New Roman"/>
                <w:sz w:val="20"/>
                <w:szCs w:val="20"/>
                <w:lang w:eastAsia="es-ES"/>
              </w:rPr>
              <w:t xml:space="preserve"> 4 of Directive 2003/41/EC (transitional)). </w:t>
            </w:r>
          </w:p>
        </w:tc>
      </w:tr>
      <w:tr w:rsidR="000A55AA" w:rsidRPr="00DF07B0" w:rsidTr="00950116">
        <w:trPr>
          <w:trHeight w:val="567"/>
        </w:trPr>
        <w:tc>
          <w:tcPr>
            <w:tcW w:w="1538"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R0430/C0100</w:t>
            </w:r>
          </w:p>
        </w:tc>
        <w:tc>
          <w:tcPr>
            <w:tcW w:w="2145"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Total amount of Notional Solvency Capital Requirements for matching adjustment portfolios </w:t>
            </w:r>
          </w:p>
        </w:tc>
        <w:tc>
          <w:tcPr>
            <w:tcW w:w="4959"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sum of notional SCRs of all matching adjustment portfolios.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567"/>
        </w:trPr>
        <w:tc>
          <w:tcPr>
            <w:tcW w:w="1538"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R0440/C0100</w:t>
            </w:r>
          </w:p>
        </w:tc>
        <w:tc>
          <w:tcPr>
            <w:tcW w:w="2145"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effects due to RFF nSCR aggregation for article 304</w:t>
            </w:r>
          </w:p>
        </w:tc>
        <w:tc>
          <w:tcPr>
            <w:tcW w:w="4959"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adjustment for a diversification effect between 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fenced funds under Article 304 of Directive 2009/138/EC and the remaining part where applicable.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346"/>
        </w:trPr>
        <w:tc>
          <w:tcPr>
            <w:tcW w:w="1538"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R0450/C0100</w:t>
            </w:r>
          </w:p>
        </w:tc>
        <w:tc>
          <w:tcPr>
            <w:tcW w:w="2145"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Method used to calculate the adjustment due to RFF/MAP nSCR aggregation</w:t>
            </w:r>
          </w:p>
        </w:tc>
        <w:tc>
          <w:tcPr>
            <w:tcW w:w="4959" w:type="dxa"/>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Method used to calculate the adjustment due to RFF nSCR aggregation. One of the options in the following closed list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1</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Full recalculation</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2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Simplification at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level</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3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Simplification at risk module level</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4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No adjustment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DB7C64">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the undertaking has no RFF (or have only RFF under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 xml:space="preserve">rticle 304 of </w:t>
            </w:r>
            <w:r w:rsidRPr="00DF07B0">
              <w:rPr>
                <w:rFonts w:ascii="Times New Roman" w:hAnsi="Times New Roman" w:cs="Times New Roman"/>
                <w:sz w:val="20"/>
                <w:szCs w:val="20"/>
              </w:rPr>
              <w:t>Directive 2009/138/EC</w:t>
            </w:r>
            <w:r w:rsidRPr="00DF07B0">
              <w:rPr>
                <w:rFonts w:ascii="Times New Roman" w:eastAsia="Times New Roman" w:hAnsi="Times New Roman" w:cs="Times New Roman"/>
                <w:sz w:val="20"/>
                <w:szCs w:val="20"/>
                <w:lang w:eastAsia="es-ES"/>
              </w:rPr>
              <w:t>) it shall select option 4.</w:t>
            </w:r>
          </w:p>
        </w:tc>
      </w:tr>
      <w:tr w:rsidR="000A55AA" w:rsidRPr="00DF07B0" w:rsidTr="00950116">
        <w:trPr>
          <w:trHeight w:val="567"/>
        </w:trPr>
        <w:tc>
          <w:tcPr>
            <w:tcW w:w="1538" w:type="dxa"/>
            <w:tcBorders>
              <w:bottom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R0460/C0100</w:t>
            </w:r>
          </w:p>
        </w:tc>
        <w:tc>
          <w:tcPr>
            <w:tcW w:w="2145" w:type="dxa"/>
            <w:tcBorders>
              <w:bottom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Net future discretionary benefits</w:t>
            </w:r>
          </w:p>
        </w:tc>
        <w:tc>
          <w:tcPr>
            <w:tcW w:w="4959" w:type="dxa"/>
            <w:tcBorders>
              <w:bottom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technical provisions without risk margin in relation to future discretionary benefits net of reinsurance.  </w:t>
            </w:r>
          </w:p>
        </w:tc>
      </w:tr>
    </w:tbl>
    <w:p w:rsidR="000A55AA" w:rsidRPr="00DF07B0" w:rsidRDefault="000A55AA">
      <w:pPr>
        <w:rPr>
          <w:rFonts w:ascii="Times New Roman" w:hAnsi="Times New Roman" w:cs="Times New Roman"/>
          <w:sz w:val="20"/>
          <w:szCs w:val="20"/>
        </w:rPr>
      </w:pPr>
    </w:p>
    <w:p w:rsidR="000A55AA" w:rsidRPr="00DF07B0" w:rsidRDefault="000A55AA">
      <w:pPr>
        <w:rPr>
          <w:rFonts w:ascii="Times New Roman" w:hAnsi="Times New Roman" w:cs="Times New Roman"/>
          <w:b/>
          <w:bCs/>
          <w:sz w:val="20"/>
          <w:szCs w:val="20"/>
          <w:lang w:val="en-US"/>
        </w:rPr>
      </w:pPr>
    </w:p>
    <w:p w:rsidR="000A55AA" w:rsidRPr="00DF07B0" w:rsidRDefault="000A55AA">
      <w:pPr>
        <w:rPr>
          <w:rFonts w:ascii="Times New Roman" w:hAnsi="Times New Roman" w:cs="Times New Roman"/>
          <w:b/>
          <w:sz w:val="20"/>
          <w:szCs w:val="20"/>
        </w:rPr>
      </w:pPr>
      <w:r w:rsidRPr="00DF07B0">
        <w:rPr>
          <w:rFonts w:ascii="Times New Roman" w:hAnsi="Times New Roman" w:cs="Times New Roman"/>
          <w:b/>
          <w:bCs/>
          <w:sz w:val="20"/>
          <w:szCs w:val="20"/>
          <w:lang w:val="en-US"/>
        </w:rPr>
        <w:t xml:space="preserve">S.25.02 – </w:t>
      </w:r>
      <w:r w:rsidRPr="00DF07B0">
        <w:rPr>
          <w:rFonts w:ascii="Times New Roman" w:hAnsi="Times New Roman" w:cs="Times New Roman"/>
          <w:b/>
          <w:sz w:val="20"/>
          <w:szCs w:val="20"/>
        </w:rPr>
        <w:t xml:space="preserve">Solvency Capital Requirement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for undertakings using the standard formula and partial internal model</w:t>
      </w:r>
    </w:p>
    <w:p w:rsidR="000A55AA" w:rsidRPr="00DF07B0" w:rsidRDefault="000A55AA">
      <w:pPr>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opening and annual submission of information for individual entities, ring fenced</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funds, matching adjustment portfolios and remaining part.</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The components to be reported shall be agreed between national supervisory authorities and insurance and reinsurance undertakings. </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Template SR.25.02 shall be reported by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 matching adjustment portfolio and the remaining part for every undertaking under a partial internal model. This includes undertakings where a partial internal model is applied to a full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fenced fund and/or matching adjustment portfolio while the other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funds and/or matching adjustment portfolios are under the standard formula. 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for all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funds of a material RFF/MAP as identified in the second table of S.01.03.</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For those undertakings under a partial internal model to which the adjustment due to the aggregation of the nSCR of RFF/MAP is applicable, where the entity has MAP or RFF (except those under the scope of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304 of Directive 2009/138/EC) when reporting at the level of the whole undertaking, the nSCR at risk module level and the loss</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absorbing capacity (LAC) of technical provisions and deferred taxes to be reported shall be calculated as follows:</w:t>
      </w:r>
    </w:p>
    <w:p w:rsidR="000A55AA" w:rsidRPr="00DF07B0" w:rsidRDefault="000A55AA" w:rsidP="00803166">
      <w:pPr>
        <w:pStyle w:val="ListParagraph"/>
        <w:numPr>
          <w:ilvl w:val="0"/>
          <w:numId w:val="32"/>
        </w:numPr>
        <w:spacing w:after="160" w:line="259" w:lineRule="auto"/>
        <w:rPr>
          <w:sz w:val="20"/>
          <w:lang w:val="en-GB"/>
        </w:rPr>
      </w:pPr>
      <w:r w:rsidRPr="00DF07B0">
        <w:rPr>
          <w:sz w:val="20"/>
          <w:lang w:val="en-GB"/>
        </w:rPr>
        <w:t>Where the undertaking applies the full adjustment due to the aggregation of the nSCR of the RFF/MAP at entity level: the nSCR is calculated as if no RFF and the LAC shall be calculated as the sum of the LAC across all RFF/MAP and remaining part;</w:t>
      </w:r>
    </w:p>
    <w:p w:rsidR="000A55AA" w:rsidRPr="00DF07B0" w:rsidRDefault="000A55AA" w:rsidP="00803166">
      <w:pPr>
        <w:pStyle w:val="ListParagraph"/>
        <w:numPr>
          <w:ilvl w:val="0"/>
          <w:numId w:val="32"/>
        </w:numPr>
        <w:spacing w:after="160" w:line="259" w:lineRule="auto"/>
        <w:rPr>
          <w:sz w:val="20"/>
          <w:lang w:val="en-GB"/>
        </w:rPr>
      </w:pPr>
      <w:r w:rsidRPr="00DF07B0">
        <w:rPr>
          <w:sz w:val="20"/>
          <w:lang w:val="en-GB"/>
        </w:rPr>
        <w:t>Where the undertaking applies the Simplification at risk sub</w:t>
      </w:r>
      <w:r w:rsidR="0072092D" w:rsidRPr="00DF07B0">
        <w:rPr>
          <w:sz w:val="20"/>
          <w:lang w:val="en-GB"/>
        </w:rPr>
        <w:t>–</w:t>
      </w:r>
      <w:r w:rsidRPr="00DF07B0">
        <w:rPr>
          <w:sz w:val="20"/>
          <w:lang w:val="en-GB"/>
        </w:rPr>
        <w:t xml:space="preserve">module level to aggregate the nSCR of the RFF/MAP at entity level the </w:t>
      </w:r>
      <w:proofErr w:type="spellStart"/>
      <w:r w:rsidRPr="00DF07B0">
        <w:rPr>
          <w:sz w:val="20"/>
          <w:lang w:val="en-GB"/>
        </w:rPr>
        <w:t>the</w:t>
      </w:r>
      <w:proofErr w:type="spellEnd"/>
      <w:r w:rsidRPr="00DF07B0">
        <w:rPr>
          <w:sz w:val="20"/>
          <w:lang w:val="en-GB"/>
        </w:rPr>
        <w:t xml:space="preserve"> nSCR and LAC are calculated considering a direct summation at sub</w:t>
      </w:r>
      <w:r w:rsidR="0072092D" w:rsidRPr="00DF07B0">
        <w:rPr>
          <w:sz w:val="20"/>
          <w:lang w:val="en-GB"/>
        </w:rPr>
        <w:t>–</w:t>
      </w:r>
      <w:r w:rsidRPr="00DF07B0">
        <w:rPr>
          <w:sz w:val="20"/>
          <w:lang w:val="en-GB"/>
        </w:rPr>
        <w:t>module level method,</w:t>
      </w:r>
    </w:p>
    <w:p w:rsidR="000A55AA" w:rsidRPr="00DF07B0" w:rsidRDefault="000A55AA" w:rsidP="00803166">
      <w:pPr>
        <w:pStyle w:val="ListParagraph"/>
        <w:numPr>
          <w:ilvl w:val="0"/>
          <w:numId w:val="32"/>
        </w:numPr>
        <w:spacing w:after="160" w:line="259" w:lineRule="auto"/>
        <w:rPr>
          <w:sz w:val="20"/>
          <w:lang w:val="en-GB"/>
        </w:rPr>
      </w:pPr>
      <w:r w:rsidRPr="00DF07B0">
        <w:rPr>
          <w:sz w:val="20"/>
          <w:lang w:val="en-GB"/>
        </w:rPr>
        <w:lastRenderedPageBreak/>
        <w:t>Where the undertaking applies the Simplification at risk module level to aggregate the nSCR of the RFF/MAP at entity level the nSCR and LAC are calculated considering a direct summation at module level method.</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The adjustment due to the aggregation of the nSCR of the RFF/MAP at entity level</w:t>
      </w:r>
      <w:r w:rsidRPr="00DF07B0" w:rsidDel="009A060D">
        <w:rPr>
          <w:rFonts w:ascii="Times New Roman" w:hAnsi="Times New Roman" w:cs="Times New Roman"/>
          <w:sz w:val="20"/>
          <w:szCs w:val="20"/>
        </w:rPr>
        <w:t xml:space="preserve"> </w:t>
      </w:r>
      <w:r w:rsidRPr="00DF07B0">
        <w:rPr>
          <w:rFonts w:ascii="Times New Roman" w:hAnsi="Times New Roman" w:cs="Times New Roman"/>
          <w:sz w:val="20"/>
          <w:szCs w:val="20"/>
        </w:rPr>
        <w:t>shall be allocated (C0060) to the relevant risk modules (i.e. market risk, counterparty default risk, life underwriting risk, health underwriting risk and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underwriting risk) when calculated according to the standard formula. The amount to be allocated to each relevant risk module shall be calculated as follows:</w:t>
      </w:r>
    </w:p>
    <w:p w:rsidR="000A55AA" w:rsidRPr="00DF07B0" w:rsidRDefault="000A55AA" w:rsidP="00803166">
      <w:pPr>
        <w:pStyle w:val="ListParagraph"/>
        <w:numPr>
          <w:ilvl w:val="0"/>
          <w:numId w:val="32"/>
        </w:numPr>
        <w:spacing w:after="160" w:line="259" w:lineRule="auto"/>
        <w:jc w:val="left"/>
        <w:rPr>
          <w:sz w:val="20"/>
          <w:lang w:val="en-GB"/>
        </w:rPr>
      </w:pPr>
      <w:r w:rsidRPr="00DF07B0">
        <w:rPr>
          <w:sz w:val="20"/>
          <w:lang w:val="en-GB"/>
        </w:rPr>
        <w:t xml:space="preserve">Calculation of “q factor” = </w:t>
      </w:r>
      <m:oMath>
        <m:f>
          <m:fPr>
            <m:ctrlPr>
              <w:rPr>
                <w:rFonts w:ascii="Cambria Math" w:hAnsi="Cambria Math"/>
                <w:i/>
                <w:sz w:val="20"/>
                <w:lang w:val="en-GB"/>
              </w:rPr>
            </m:ctrlPr>
          </m:fPr>
          <m:num>
            <m:r>
              <w:rPr>
                <w:rFonts w:ascii="Cambria Math" w:hAnsi="Cambria Math"/>
                <w:sz w:val="20"/>
                <w:lang w:val="en-GB"/>
              </w:rPr>
              <m:t>adjustment</m:t>
            </m:r>
          </m:num>
          <m:den>
            <m:r>
              <w:rPr>
                <w:rFonts w:ascii="Cambria Math" w:hAnsi="Cambria Math"/>
                <w:sz w:val="20"/>
                <w:lang w:val="en-GB"/>
              </w:rPr>
              <m:t>BSC</m:t>
            </m:r>
            <m:sSup>
              <m:sSupPr>
                <m:ctrlPr>
                  <w:rPr>
                    <w:rFonts w:ascii="Cambria Math" w:hAnsi="Cambria Math"/>
                    <w:i/>
                    <w:sz w:val="20"/>
                    <w:lang w:val="en-GB"/>
                  </w:rPr>
                </m:ctrlPr>
              </m:sSupPr>
              <m:e>
                <m:r>
                  <w:rPr>
                    <w:rFonts w:ascii="Cambria Math" w:hAnsi="Cambria Math"/>
                    <w:sz w:val="20"/>
                    <w:lang w:val="en-GB"/>
                  </w:rPr>
                  <m:t>R</m:t>
                </m:r>
              </m:e>
              <m:sup>
                <m:r>
                  <w:rPr>
                    <w:rFonts w:ascii="Cambria Math" w:hAnsi="Cambria Math"/>
                    <w:sz w:val="20"/>
                    <w:lang w:val="en-GB"/>
                  </w:rPr>
                  <m:t>'</m:t>
                </m:r>
              </m:sup>
            </m:sSup>
            <m:r>
              <w:rPr>
                <w:rFonts w:ascii="Cambria Math" w:hAnsi="Cambria Math"/>
                <w:sz w:val="20"/>
                <w:lang w:val="en-GB"/>
              </w:rPr>
              <m:t xml:space="preserve"> -</m:t>
            </m:r>
            <m:sSub>
              <m:sSubPr>
                <m:ctrlPr>
                  <w:rPr>
                    <w:rFonts w:ascii="Cambria Math" w:hAnsi="Cambria Math"/>
                    <w:i/>
                    <w:sz w:val="20"/>
                    <w:lang w:val="en-GB"/>
                  </w:rPr>
                </m:ctrlPr>
              </m:sSubPr>
              <m:e>
                <m:r>
                  <w:rPr>
                    <w:rFonts w:ascii="Cambria Math" w:hAnsi="Cambria Math"/>
                    <w:sz w:val="20"/>
                    <w:lang w:val="en-GB"/>
                  </w:rPr>
                  <m:t xml:space="preserve"> nSCR</m:t>
                </m:r>
              </m:e>
              <m:sub>
                <m:r>
                  <w:rPr>
                    <w:rFonts w:ascii="Cambria Math" w:hAnsi="Cambria Math"/>
                    <w:sz w:val="20"/>
                    <w:lang w:val="en-GB"/>
                  </w:rPr>
                  <m:t>int</m:t>
                </m:r>
              </m:sub>
            </m:sSub>
          </m:den>
        </m:f>
      </m:oMath>
      <w:r w:rsidRPr="00DF07B0">
        <w:rPr>
          <w:sz w:val="20"/>
          <w:lang w:val="en-GB"/>
        </w:rPr>
        <w:t xml:space="preserve"> , where</w:t>
      </w:r>
    </w:p>
    <w:p w:rsidR="000A55AA" w:rsidRPr="00DF07B0" w:rsidRDefault="000A55AA" w:rsidP="00803166">
      <w:pPr>
        <w:pStyle w:val="ListParagraph"/>
        <w:numPr>
          <w:ilvl w:val="1"/>
          <w:numId w:val="32"/>
        </w:numPr>
        <w:spacing w:after="160" w:line="259" w:lineRule="auto"/>
        <w:jc w:val="left"/>
        <w:rPr>
          <w:sz w:val="20"/>
          <w:lang w:val="en-GB"/>
        </w:rPr>
      </w:pPr>
      <m:oMath>
        <m:r>
          <w:rPr>
            <w:rFonts w:ascii="Cambria Math" w:hAnsi="Cambria Math"/>
            <w:sz w:val="20"/>
            <w:lang w:val="en-GB"/>
          </w:rPr>
          <m:t>adjustm</m:t>
        </m:r>
        <m:r>
          <w:rPr>
            <w:rFonts w:ascii="Cambria Math" w:hAnsi="Cambria Math"/>
            <w:sz w:val="20"/>
            <w:lang w:val="en-GB"/>
          </w:rPr>
          <m:t>ent</m:t>
        </m:r>
      </m:oMath>
      <w:r w:rsidRPr="00DF07B0">
        <w:rPr>
          <w:rFonts w:eastAsiaTheme="minorEastAsia"/>
          <w:sz w:val="20"/>
          <w:lang w:val="en-GB"/>
        </w:rPr>
        <w:t xml:space="preserve"> = Adjustment calculated according to one of the three methods referred above</w:t>
      </w:r>
    </w:p>
    <w:p w:rsidR="000A55AA" w:rsidRPr="00DF07B0" w:rsidRDefault="000A55AA" w:rsidP="00803166">
      <w:pPr>
        <w:pStyle w:val="ListParagraph"/>
        <w:numPr>
          <w:ilvl w:val="1"/>
          <w:numId w:val="32"/>
        </w:numPr>
        <w:spacing w:after="160" w:line="259" w:lineRule="auto"/>
        <w:jc w:val="left"/>
        <w:rPr>
          <w:sz w:val="20"/>
          <w:lang w:val="en-GB"/>
        </w:rPr>
      </w:pPr>
      <m:oMath>
        <m:r>
          <w:rPr>
            <w:rFonts w:ascii="Cambria Math" w:hAnsi="Cambria Math"/>
            <w:sz w:val="20"/>
            <w:lang w:val="en-GB"/>
          </w:rPr>
          <m:t>BSCR'</m:t>
        </m:r>
      </m:oMath>
      <w:r w:rsidRPr="00DF07B0">
        <w:rPr>
          <w:rFonts w:eastAsiaTheme="minorEastAsia"/>
          <w:sz w:val="20"/>
          <w:lang w:val="en-GB"/>
        </w:rPr>
        <w:t xml:space="preserve"> = Basic solvency capital requirement calculated according the information reported in this template</w:t>
      </w:r>
    </w:p>
    <w:p w:rsidR="000A55AA" w:rsidRPr="00DF07B0" w:rsidRDefault="00724407" w:rsidP="00803166">
      <w:pPr>
        <w:pStyle w:val="ListParagraph"/>
        <w:numPr>
          <w:ilvl w:val="1"/>
          <w:numId w:val="32"/>
        </w:numPr>
        <w:spacing w:after="160" w:line="259" w:lineRule="auto"/>
        <w:jc w:val="left"/>
        <w:rPr>
          <w:sz w:val="20"/>
          <w:lang w:val="en-GB"/>
        </w:rPr>
      </w:pPr>
      <m:oMath>
        <m:sSub>
          <m:sSubPr>
            <m:ctrlPr>
              <w:rPr>
                <w:rFonts w:ascii="Cambria Math" w:hAnsi="Cambria Math"/>
                <w:i/>
                <w:sz w:val="20"/>
                <w:lang w:val="en-GB"/>
              </w:rPr>
            </m:ctrlPr>
          </m:sSubPr>
          <m:e>
            <m:r>
              <w:rPr>
                <w:rFonts w:ascii="Cambria Math" w:hAnsi="Cambria Math"/>
                <w:sz w:val="20"/>
                <w:lang w:val="en-GB"/>
              </w:rPr>
              <m:t xml:space="preserve"> nSCR</m:t>
            </m:r>
          </m:e>
          <m:sub>
            <m:r>
              <w:rPr>
                <w:rFonts w:ascii="Cambria Math" w:hAnsi="Cambria Math"/>
                <w:sz w:val="20"/>
                <w:lang w:val="en-GB"/>
              </w:rPr>
              <m:t>int</m:t>
            </m:r>
          </m:sub>
        </m:sSub>
      </m:oMath>
      <w:r w:rsidR="000A55AA" w:rsidRPr="00DF07B0">
        <w:rPr>
          <w:rFonts w:eastAsiaTheme="minorEastAsia"/>
          <w:sz w:val="20"/>
          <w:lang w:val="en-GB"/>
        </w:rPr>
        <w:t xml:space="preserve"> = nSCR for intangible assets risk according to the information reported in this template</w:t>
      </w:r>
    </w:p>
    <w:p w:rsidR="000A55AA" w:rsidRPr="00DF07B0" w:rsidRDefault="000A55AA" w:rsidP="00803166">
      <w:pPr>
        <w:pStyle w:val="ListParagraph"/>
        <w:numPr>
          <w:ilvl w:val="0"/>
          <w:numId w:val="32"/>
        </w:numPr>
        <w:spacing w:after="160" w:line="259" w:lineRule="auto"/>
        <w:jc w:val="left"/>
        <w:rPr>
          <w:sz w:val="20"/>
          <w:lang w:val="en-GB"/>
        </w:rPr>
      </w:pPr>
      <w:r w:rsidRPr="00DF07B0">
        <w:rPr>
          <w:sz w:val="20"/>
          <w:lang w:val="en-GB"/>
        </w:rPr>
        <w:t>Multiplication of this “q factor” by the nSCR of each relevant risk module (i.e. market risk, counterparty default risk, life underwriting risk, health underwriting risk and non</w:t>
      </w:r>
      <w:r w:rsidR="0072092D" w:rsidRPr="00DF07B0">
        <w:rPr>
          <w:sz w:val="20"/>
          <w:lang w:val="en-GB"/>
        </w:rPr>
        <w:t>–</w:t>
      </w:r>
      <w:r w:rsidRPr="00DF07B0">
        <w:rPr>
          <w:sz w:val="20"/>
          <w:lang w:val="en-GB"/>
        </w:rPr>
        <w:t>life underwriting risk)</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8"/>
        <w:gridCol w:w="2399"/>
        <w:gridCol w:w="4830"/>
      </w:tblGrid>
      <w:tr w:rsidR="000A55AA" w:rsidRPr="00DF07B0" w:rsidTr="00950116">
        <w:trPr>
          <w:trHeight w:val="141"/>
        </w:trPr>
        <w:tc>
          <w:tcPr>
            <w:tcW w:w="1488" w:type="dxa"/>
            <w:shd w:val="clear" w:color="000000" w:fill="FFFFFF"/>
          </w:tcPr>
          <w:p w:rsidR="000A55AA" w:rsidRPr="00DF07B0" w:rsidRDefault="000A55AA" w:rsidP="00950116">
            <w:pPr>
              <w:spacing w:after="0" w:line="240" w:lineRule="auto"/>
              <w:jc w:val="center"/>
              <w:rPr>
                <w:rFonts w:ascii="Times New Roman" w:eastAsia="Times New Roman" w:hAnsi="Times New Roman" w:cs="Times New Roman"/>
                <w:b/>
                <w:sz w:val="20"/>
                <w:szCs w:val="20"/>
                <w:lang w:eastAsia="es-ES"/>
              </w:rPr>
            </w:pPr>
          </w:p>
        </w:tc>
        <w:tc>
          <w:tcPr>
            <w:tcW w:w="2399" w:type="dxa"/>
            <w:shd w:val="clear" w:color="000000" w:fill="FFFFFF"/>
          </w:tcPr>
          <w:p w:rsidR="000A55AA" w:rsidRPr="00DF07B0" w:rsidRDefault="000A55AA" w:rsidP="00950116">
            <w:pPr>
              <w:spacing w:after="0" w:line="240" w:lineRule="auto"/>
              <w:jc w:val="center"/>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ITEM</w:t>
            </w:r>
          </w:p>
        </w:tc>
        <w:tc>
          <w:tcPr>
            <w:tcW w:w="4830" w:type="dxa"/>
            <w:shd w:val="clear" w:color="000000" w:fill="FFFFFF"/>
          </w:tcPr>
          <w:p w:rsidR="000A55AA" w:rsidRPr="00DF07B0" w:rsidRDefault="000A55AA" w:rsidP="00950116">
            <w:pPr>
              <w:spacing w:after="0" w:line="240" w:lineRule="auto"/>
              <w:jc w:val="center"/>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INSTRUCTIONS</w:t>
            </w:r>
          </w:p>
        </w:tc>
      </w:tr>
      <w:tr w:rsidR="000A55AA" w:rsidRPr="00DF07B0" w:rsidTr="00950116">
        <w:trPr>
          <w:trHeight w:val="1480"/>
        </w:trPr>
        <w:tc>
          <w:tcPr>
            <w:tcW w:w="1488"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Z0020</w:t>
            </w:r>
          </w:p>
        </w:tc>
        <w:tc>
          <w:tcPr>
            <w:tcW w:w="2399"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fenced fund, matching adjustment portfolio or Remaining Part</w:t>
            </w:r>
          </w:p>
        </w:tc>
        <w:tc>
          <w:tcPr>
            <w:tcW w:w="4830"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t>2 – Remaining part</w:t>
            </w:r>
          </w:p>
        </w:tc>
      </w:tr>
      <w:tr w:rsidR="000A55AA" w:rsidRPr="00DF07B0" w:rsidTr="00950116">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Z0030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Fund/Portfolio number</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DF07B0" w:rsidDel="00780DB8" w:rsidRDefault="000A55AA" w:rsidP="00950116">
            <w:pPr>
              <w:spacing w:after="0" w:line="240" w:lineRule="auto"/>
              <w:rPr>
                <w:del w:id="1547" w:author="Autho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del w:id="1548" w:author="Author">
              <w:r w:rsidRPr="00DF07B0" w:rsidDel="00780DB8">
                <w:rPr>
                  <w:rFonts w:ascii="Times New Roman" w:eastAsia="Times New Roman" w:hAnsi="Times New Roman" w:cs="Times New Roman"/>
                  <w:sz w:val="20"/>
                  <w:szCs w:val="20"/>
                  <w:lang w:eastAsia="es-ES"/>
                </w:rPr>
                <w:delText>When item Z0020 = 2, then report “0”</w:delText>
              </w:r>
            </w:del>
          </w:p>
        </w:tc>
      </w:tr>
      <w:tr w:rsidR="000A55AA" w:rsidRPr="00DF07B0" w:rsidTr="00950116">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C0010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Unique number of component</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Unique number of each component agreed with their national supervisory authority to identify uniquely components from their model. This number shall always be used with the appropriate component description reported in each item. Where the partial internal model allow the same split by risk module </w:t>
            </w:r>
            <w:r w:rsidR="006B3638" w:rsidRPr="00DF07B0">
              <w:rPr>
                <w:rFonts w:ascii="Times New Roman" w:eastAsia="Times New Roman" w:hAnsi="Times New Roman" w:cs="Times New Roman"/>
                <w:sz w:val="20"/>
                <w:szCs w:val="20"/>
                <w:lang w:eastAsia="es-ES"/>
              </w:rPr>
              <w:t>as</w:t>
            </w:r>
            <w:r w:rsidRPr="00DF07B0">
              <w:rPr>
                <w:rFonts w:ascii="Times New Roman" w:eastAsia="Times New Roman" w:hAnsi="Times New Roman" w:cs="Times New Roman"/>
                <w:sz w:val="20"/>
                <w:szCs w:val="20"/>
                <w:lang w:eastAsia="es-ES"/>
              </w:rPr>
              <w:t xml:space="preserve"> the one in the standard formula, the following numbers of components shall be used:</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1 </w:t>
            </w: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Market risk</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2 </w:t>
            </w: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Counterparty default risk</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3 </w:t>
            </w: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Life underwriting risk</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4 </w:t>
            </w: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Health underwriting risk</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5 </w:t>
            </w: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Non</w:t>
            </w: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life underwriting risk</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6 </w:t>
            </w: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Intangible asset risk</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7 </w:t>
            </w: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Operational risk</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8 </w:t>
            </w: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LAC Technical Provisions (negative amount)</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9 </w:t>
            </w: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LAC Deferred Taxes (negative amount)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Where standard formula risk modules cannot be reported, undertaking shall attribute a number to each component different from 1 to 7.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number shall always be used with the appropriate component description reported in each item C0030. The numbers of the components shall be kept consistent over </w:t>
            </w:r>
            <w:r w:rsidRPr="00DF07B0">
              <w:rPr>
                <w:rFonts w:ascii="Times New Roman" w:eastAsia="Times New Roman" w:hAnsi="Times New Roman" w:cs="Times New Roman"/>
                <w:sz w:val="20"/>
                <w:szCs w:val="20"/>
                <w:lang w:eastAsia="es-ES"/>
              </w:rPr>
              <w:lastRenderedPageBreak/>
              <w:t xml:space="preserve">time. </w:t>
            </w:r>
          </w:p>
        </w:tc>
      </w:tr>
      <w:tr w:rsidR="000A55AA" w:rsidRPr="00DF07B0"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C0020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Components description</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Identification, using free text, of each of the components that can be identified by the undertaking. These components shall be aligned with standard formula risk modules if possible according to the partial internal model. Each component shall be identified using a separate entry. Undertakings shall identify and report components consistently across different reporting periods, unless there has been some change to the internal model affecting the categories.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and/or deferred taxes not embedded within components shall be reported as separated components.</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C0030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Calculation of the Solvency Capital Requirement</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capital charge for each component regardless of the method of calculation (either standard formula or partial internal model), after the adjustments for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 and/or deferred taxes when they are embedded in the component calculation.</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For the components Loss absorbing capacity </w:t>
            </w:r>
            <w:r w:rsidR="001716A8" w:rsidRPr="00DF07B0">
              <w:rPr>
                <w:rFonts w:ascii="Times New Roman" w:eastAsia="Times New Roman" w:hAnsi="Times New Roman" w:cs="Times New Roman"/>
                <w:sz w:val="20"/>
                <w:szCs w:val="20"/>
                <w:lang w:eastAsia="es-ES"/>
              </w:rPr>
              <w:t xml:space="preserve">("LAC") </w:t>
            </w:r>
            <w:r w:rsidRPr="00DF07B0">
              <w:rPr>
                <w:rFonts w:ascii="Times New Roman" w:eastAsia="Times New Roman" w:hAnsi="Times New Roman" w:cs="Times New Roman"/>
                <w:sz w:val="20"/>
                <w:szCs w:val="20"/>
                <w:lang w:eastAsia="es-ES"/>
              </w:rPr>
              <w:t xml:space="preserve">of technical provisions and/or deferred taxes when reported as a separate component it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the amount of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(these amounts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reported as negative values)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For components calculated using the standard formula this cell represents the gross nSCR. For components calculated using the partial internal model, this represents the value considering the future management actions w</w:t>
            </w:r>
            <w:r w:rsidR="00082D34" w:rsidRPr="00DF07B0">
              <w:rPr>
                <w:rFonts w:ascii="Times New Roman" w:eastAsia="Times New Roman" w:hAnsi="Times New Roman" w:cs="Times New Roman"/>
                <w:sz w:val="20"/>
                <w:szCs w:val="20"/>
                <w:lang w:eastAsia="es-ES"/>
              </w:rPr>
              <w:t>h</w:t>
            </w:r>
            <w:r w:rsidRPr="00DF07B0">
              <w:rPr>
                <w:rFonts w:ascii="Times New Roman" w:eastAsia="Times New Roman" w:hAnsi="Times New Roman" w:cs="Times New Roman"/>
                <w:sz w:val="20"/>
                <w:szCs w:val="20"/>
                <w:lang w:eastAsia="es-ES"/>
              </w:rPr>
              <w:t>i</w:t>
            </w:r>
            <w:r w:rsidR="00082D34" w:rsidRPr="00DF07B0">
              <w:rPr>
                <w:rFonts w:ascii="Times New Roman" w:eastAsia="Times New Roman" w:hAnsi="Times New Roman" w:cs="Times New Roman"/>
                <w:sz w:val="20"/>
                <w:szCs w:val="20"/>
                <w:lang w:eastAsia="es-ES"/>
              </w:rPr>
              <w:t>c</w:t>
            </w:r>
            <w:r w:rsidRPr="00DF07B0">
              <w:rPr>
                <w:rFonts w:ascii="Times New Roman" w:eastAsia="Times New Roman" w:hAnsi="Times New Roman" w:cs="Times New Roman"/>
                <w:sz w:val="20"/>
                <w:szCs w:val="20"/>
                <w:lang w:eastAsia="es-ES"/>
              </w:rPr>
              <w:t xml:space="preserve">h are embedded in the calculation, but not </w:t>
            </w:r>
            <w:r w:rsidR="00082D34" w:rsidRPr="00DF07B0">
              <w:rPr>
                <w:rFonts w:ascii="Times New Roman" w:eastAsia="Times New Roman" w:hAnsi="Times New Roman" w:cs="Times New Roman"/>
                <w:sz w:val="20"/>
                <w:szCs w:val="20"/>
                <w:lang w:eastAsia="es-ES"/>
              </w:rPr>
              <w:t>t</w:t>
            </w:r>
            <w:r w:rsidRPr="00DF07B0">
              <w:rPr>
                <w:rFonts w:ascii="Times New Roman" w:eastAsia="Times New Roman" w:hAnsi="Times New Roman" w:cs="Times New Roman"/>
                <w:sz w:val="20"/>
                <w:szCs w:val="20"/>
                <w:lang w:eastAsia="es-ES"/>
              </w:rPr>
              <w:t xml:space="preserve">hose which are modelled as a separate component.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shall fully consider diversification effects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rticle 304 of Directive 2009/138/EC where applicable where applicable.</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applicable, this cell does not include the allocation of the adjustment due to the aggregation of the nSCR of the RFF/MAP at entity level. </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C0050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Allocation from adjustments due to RFF and Matching adjustment portfolios</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Where applicable, part of the adjustment allocated to each risk module according to the procedure described in the general comments. This amount shall be positive.</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C0060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Consideration of the future management actions regarding technical provisions and/or deferred taxes</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 identify if the future management actions relating to the loss absorbing capacity of technical provisions and/or deferred taxes are embedded in the calculation</w:t>
            </w:r>
            <w:r w:rsidR="00082D34"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w:t>
            </w:r>
            <w:r w:rsidR="00082D34" w:rsidRPr="00DF07B0">
              <w:rPr>
                <w:rFonts w:ascii="Times New Roman" w:eastAsia="Times New Roman" w:hAnsi="Times New Roman" w:cs="Times New Roman"/>
                <w:sz w:val="20"/>
                <w:szCs w:val="20"/>
                <w:lang w:eastAsia="es-ES"/>
              </w:rPr>
              <w:t>t</w:t>
            </w:r>
            <w:r w:rsidRPr="00DF07B0">
              <w:rPr>
                <w:rFonts w:ascii="Times New Roman" w:eastAsia="Times New Roman" w:hAnsi="Times New Roman" w:cs="Times New Roman"/>
                <w:sz w:val="20"/>
                <w:szCs w:val="20"/>
                <w:lang w:eastAsia="es-ES"/>
              </w:rPr>
              <w:t>he following closed list of options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1 – Future management actions regarding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embedded within the component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Future management actions regarding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deferred taxes embedded within the component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3 – Future management actions regarding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and deferred taxes embedded within the component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4 – No embedded consideration of future management </w:t>
            </w:r>
            <w:r w:rsidRPr="00DF07B0">
              <w:rPr>
                <w:rFonts w:ascii="Times New Roman" w:eastAsia="Times New Roman" w:hAnsi="Times New Roman" w:cs="Times New Roman"/>
                <w:sz w:val="20"/>
                <w:szCs w:val="20"/>
                <w:lang w:eastAsia="es-ES"/>
              </w:rPr>
              <w:lastRenderedPageBreak/>
              <w:t>actions.</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C0070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modelled</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For each component this cell represents the amount calculated according to the partial internal model. </w:t>
            </w:r>
          </w:p>
        </w:tc>
      </w:tr>
      <w:tr w:rsidR="000A55AA" w:rsidRPr="00DF07B0" w:rsidTr="00950116">
        <w:trPr>
          <w:trHeight w:val="402"/>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of undiversified components</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Sum of all components.</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R0060/C0100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total amount of the diversification among components reported in C0030.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amount does not include diversification effects inside each component, which shall be embedded in the values reported in C0030.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reported as negative value.</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R0120/C0100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Adjustment due to RFF/MAP nSCR aggregation</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applicable, adjustment to correct the bias on SCR calculation due to aggregation of RFF/MAP nSCR at risk module level. </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R0160/C0100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Capital requirement for business operated in accordance with Art. 4 of Directive 2003/41/EC</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BC1FF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capital requirement, calculated according to the rules stated in </w:t>
            </w:r>
            <w:r w:rsidR="00BC1FF6"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w:t>
            </w:r>
            <w:r w:rsidR="00BC1FF6" w:rsidRPr="00DF07B0">
              <w:rPr>
                <w:rFonts w:ascii="Times New Roman" w:eastAsia="Times New Roman" w:hAnsi="Times New Roman" w:cs="Times New Roman"/>
                <w:sz w:val="20"/>
                <w:szCs w:val="20"/>
                <w:lang w:eastAsia="es-ES"/>
              </w:rPr>
              <w:t>icle</w:t>
            </w:r>
            <w:r w:rsidRPr="00DF07B0">
              <w:rPr>
                <w:rFonts w:ascii="Times New Roman" w:eastAsia="Times New Roman" w:hAnsi="Times New Roman" w:cs="Times New Roman"/>
                <w:sz w:val="20"/>
                <w:szCs w:val="20"/>
                <w:lang w:eastAsia="es-ES"/>
              </w:rPr>
              <w:t xml:space="preserve"> 17 of Directive 2003/41/EC, for 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fenced funds relating to pension business operated under </w:t>
            </w:r>
            <w:r w:rsidR="00BC1FF6"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w:t>
            </w:r>
            <w:r w:rsidR="00BC1FF6" w:rsidRPr="00DF07B0">
              <w:rPr>
                <w:rFonts w:ascii="Times New Roman" w:eastAsia="Times New Roman" w:hAnsi="Times New Roman" w:cs="Times New Roman"/>
                <w:sz w:val="20"/>
                <w:szCs w:val="20"/>
                <w:lang w:eastAsia="es-ES"/>
              </w:rPr>
              <w:t>icle</w:t>
            </w:r>
            <w:r w:rsidRPr="00DF07B0">
              <w:rPr>
                <w:rFonts w:ascii="Times New Roman" w:eastAsia="Times New Roman" w:hAnsi="Times New Roman" w:cs="Times New Roman"/>
                <w:sz w:val="20"/>
                <w:szCs w:val="20"/>
                <w:lang w:eastAsia="es-ES"/>
              </w:rPr>
              <w:t xml:space="preserve"> 4 of Directive 2003/41/EC to which transitional measures are applied. This item is to be reported only during the transitional period.</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Solvency capital requirement, excluding capital add</w:t>
            </w:r>
            <w:r w:rsidR="0072092D" w:rsidRPr="00DF07B0">
              <w:rPr>
                <w:rFonts w:ascii="Times New Roman" w:eastAsia="Times New Roman" w:hAnsi="Times New Roman" w:cs="Times New Roman"/>
                <w:sz w:val="20"/>
                <w:szCs w:val="20"/>
                <w:lang w:eastAsia="es-ES"/>
              </w:rPr>
              <w:t>–</w:t>
            </w:r>
            <w:proofErr w:type="spellStart"/>
            <w:r w:rsidRPr="00DF07B0">
              <w:rPr>
                <w:rFonts w:ascii="Times New Roman" w:eastAsia="Times New Roman" w:hAnsi="Times New Roman" w:cs="Times New Roman"/>
                <w:sz w:val="20"/>
                <w:szCs w:val="20"/>
                <w:lang w:eastAsia="es-ES"/>
              </w:rPr>
              <w:t>ons</w:t>
            </w:r>
            <w:proofErr w:type="spellEnd"/>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total diversified SCR before any capital add</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on. </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R0210/C0100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Capital add</w:t>
            </w:r>
            <w:r w:rsidR="0072092D" w:rsidRPr="00DF07B0">
              <w:rPr>
                <w:rFonts w:ascii="Times New Roman" w:eastAsia="Times New Roman" w:hAnsi="Times New Roman" w:cs="Times New Roman"/>
                <w:sz w:val="20"/>
                <w:szCs w:val="20"/>
                <w:lang w:eastAsia="es-ES"/>
              </w:rPr>
              <w:t>–</w:t>
            </w:r>
            <w:proofErr w:type="spellStart"/>
            <w:r w:rsidRPr="00DF07B0">
              <w:rPr>
                <w:rFonts w:ascii="Times New Roman" w:eastAsia="Times New Roman" w:hAnsi="Times New Roman" w:cs="Times New Roman"/>
                <w:sz w:val="20"/>
                <w:szCs w:val="20"/>
                <w:lang w:eastAsia="es-ES"/>
              </w:rPr>
              <w:t>ons</w:t>
            </w:r>
            <w:proofErr w:type="spellEnd"/>
            <w:r w:rsidRPr="00DF07B0">
              <w:rPr>
                <w:rFonts w:ascii="Times New Roman" w:eastAsia="Times New Roman" w:hAnsi="Times New Roman" w:cs="Times New Roman"/>
                <w:sz w:val="20"/>
                <w:szCs w:val="20"/>
                <w:lang w:eastAsia="es-ES"/>
              </w:rPr>
              <w:t xml:space="preserve"> already set</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capital add</w:t>
            </w:r>
            <w:r w:rsidR="0072092D" w:rsidRPr="00DF07B0">
              <w:rPr>
                <w:rFonts w:ascii="Times New Roman" w:eastAsia="Times New Roman" w:hAnsi="Times New Roman" w:cs="Times New Roman"/>
                <w:sz w:val="20"/>
                <w:szCs w:val="20"/>
                <w:lang w:eastAsia="es-ES"/>
              </w:rPr>
              <w:t>–</w:t>
            </w:r>
            <w:proofErr w:type="spellStart"/>
            <w:r w:rsidRPr="00DF07B0">
              <w:rPr>
                <w:rFonts w:ascii="Times New Roman" w:eastAsia="Times New Roman" w:hAnsi="Times New Roman" w:cs="Times New Roman"/>
                <w:sz w:val="20"/>
                <w:szCs w:val="20"/>
                <w:lang w:eastAsia="es-ES"/>
              </w:rPr>
              <w:t>ons</w:t>
            </w:r>
            <w:proofErr w:type="spellEnd"/>
            <w:r w:rsidRPr="00DF07B0">
              <w:rPr>
                <w:rFonts w:ascii="Times New Roman" w:eastAsia="Times New Roman" w:hAnsi="Times New Roman" w:cs="Times New Roman"/>
                <w:sz w:val="20"/>
                <w:szCs w:val="20"/>
                <w:lang w:eastAsia="es-ES"/>
              </w:rPr>
              <w:t xml:space="preserve"> that had been set at the reporting reference date. It will not include capital add</w:t>
            </w:r>
            <w:r w:rsidR="0072092D" w:rsidRPr="00DF07B0">
              <w:rPr>
                <w:rFonts w:ascii="Times New Roman" w:eastAsia="Times New Roman" w:hAnsi="Times New Roman" w:cs="Times New Roman"/>
                <w:sz w:val="20"/>
                <w:szCs w:val="20"/>
                <w:lang w:eastAsia="es-ES"/>
              </w:rPr>
              <w:t>–</w:t>
            </w:r>
            <w:proofErr w:type="spellStart"/>
            <w:r w:rsidRPr="00DF07B0">
              <w:rPr>
                <w:rFonts w:ascii="Times New Roman" w:eastAsia="Times New Roman" w:hAnsi="Times New Roman" w:cs="Times New Roman"/>
                <w:sz w:val="20"/>
                <w:szCs w:val="20"/>
                <w:lang w:eastAsia="es-ES"/>
              </w:rPr>
              <w:t>ons</w:t>
            </w:r>
            <w:proofErr w:type="spellEnd"/>
            <w:r w:rsidRPr="00DF07B0">
              <w:rPr>
                <w:rFonts w:ascii="Times New Roman" w:eastAsia="Times New Roman" w:hAnsi="Times New Roman" w:cs="Times New Roman"/>
                <w:sz w:val="20"/>
                <w:szCs w:val="20"/>
                <w:lang w:eastAsia="es-ES"/>
              </w:rPr>
              <w:t xml:space="preserve"> set between that date and the submission of the data to the supervisory authority, nor any set after the submission of the data.</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R0220/C0100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Solvency Capital Requirement</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Overall capital requirement including capital add</w:t>
            </w:r>
            <w:r w:rsidR="0072092D" w:rsidRPr="00DF07B0">
              <w:rPr>
                <w:rFonts w:ascii="Times New Roman" w:eastAsia="Times New Roman" w:hAnsi="Times New Roman" w:cs="Times New Roman"/>
                <w:sz w:val="20"/>
                <w:szCs w:val="20"/>
                <w:lang w:eastAsia="es-ES"/>
              </w:rPr>
              <w:t>–</w:t>
            </w:r>
            <w:proofErr w:type="spellStart"/>
            <w:r w:rsidRPr="00DF07B0">
              <w:rPr>
                <w:rFonts w:ascii="Times New Roman" w:eastAsia="Times New Roman" w:hAnsi="Times New Roman" w:cs="Times New Roman"/>
                <w:sz w:val="20"/>
                <w:szCs w:val="20"/>
                <w:lang w:eastAsia="es-ES"/>
              </w:rPr>
              <w:t>ons</w:t>
            </w:r>
            <w:proofErr w:type="spellEnd"/>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339"/>
        </w:trPr>
        <w:tc>
          <w:tcPr>
            <w:tcW w:w="8717" w:type="dxa"/>
            <w:gridSpan w:val="3"/>
            <w:shd w:val="clear" w:color="auto" w:fill="auto"/>
            <w:vAlign w:val="bottom"/>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Other information on SCR</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Amount/Estimate of the overall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Amount/Estimate of the overall adjustment for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including the part embedded in the components and the part reported as a single component. This amount shall be reported as a negative amount.</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R0310/C0100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Amount/Estimate of the loss absorbing capacity for deferred taxes</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1D0DE2">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Amount/Estimate of the overall adjustment </w:t>
            </w:r>
            <w:r w:rsidR="001D0DE2" w:rsidRPr="00DF07B0">
              <w:rPr>
                <w:rFonts w:ascii="Times New Roman" w:eastAsia="Times New Roman" w:hAnsi="Times New Roman" w:cs="Times New Roman"/>
                <w:sz w:val="20"/>
                <w:szCs w:val="20"/>
                <w:lang w:eastAsia="es-ES"/>
              </w:rPr>
              <w:t>for loss</w:t>
            </w:r>
            <w:r w:rsidR="001D0DE2" w:rsidRPr="00DF07B0">
              <w:rPr>
                <w:rFonts w:ascii="Times New Roman" w:hAnsi="Times New Roman"/>
                <w:sz w:val="20"/>
              </w:rPr>
              <w:t>–</w:t>
            </w:r>
            <w:r w:rsidR="001D0DE2" w:rsidRPr="00DF07B0">
              <w:rPr>
                <w:rFonts w:ascii="Times New Roman" w:eastAsia="Times New Roman" w:hAnsi="Times New Roman" w:cs="Times New Roman"/>
                <w:sz w:val="20"/>
                <w:szCs w:val="20"/>
                <w:lang w:eastAsia="es-ES"/>
              </w:rPr>
              <w:t xml:space="preserve">absorbing capacity </w:t>
            </w:r>
            <w:r w:rsidRPr="00DF07B0">
              <w:rPr>
                <w:rFonts w:ascii="Times New Roman" w:eastAsia="Times New Roman" w:hAnsi="Times New Roman" w:cs="Times New Roman"/>
                <w:sz w:val="20"/>
                <w:szCs w:val="20"/>
                <w:lang w:eastAsia="es-ES"/>
              </w:rPr>
              <w:t xml:space="preserve">for deferred taxes, including the part embedded in the components and the part reported as a single component. This amount shall be reported as a negative amount. </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Capital requirement for duration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based equity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capital requirement for duration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based equity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Change w:id="1549" w:author="Author">
                  <w:rPr>
                    <w:rFonts w:ascii="Times New Roman" w:eastAsia="Times New Roman" w:hAnsi="Times New Roman" w:cs="Times New Roman"/>
                    <w:sz w:val="20"/>
                    <w:szCs w:val="20"/>
                    <w:highlight w:val="green"/>
                    <w:lang w:eastAsia="es-ES"/>
                  </w:rPr>
                </w:rPrChange>
              </w:rPr>
            </w:pPr>
            <w:r w:rsidRPr="00DF07B0">
              <w:rPr>
                <w:rFonts w:ascii="Times New Roman" w:eastAsia="Times New Roman" w:hAnsi="Times New Roman" w:cs="Times New Roman"/>
                <w:sz w:val="20"/>
                <w:szCs w:val="20"/>
                <w:lang w:eastAsia="es-ES"/>
              </w:rPr>
              <w:t xml:space="preserve">Total amount of notional Solvency Capital Requirements for remaining part </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notional SCRs of remaining part when undertaking has RFF. </w:t>
            </w:r>
          </w:p>
          <w:p w:rsidR="000A55AA" w:rsidRPr="00DF07B0" w:rsidRDefault="000A55AA" w:rsidP="00950116">
            <w:pPr>
              <w:spacing w:after="0" w:line="240" w:lineRule="auto"/>
              <w:rPr>
                <w:rFonts w:ascii="Times New Roman" w:eastAsia="Times New Roman" w:hAnsi="Times New Roman" w:cs="Times New Roman"/>
                <w:sz w:val="20"/>
                <w:szCs w:val="20"/>
                <w:lang w:eastAsia="es-ES"/>
                <w:rPrChange w:id="1550" w:author="Author">
                  <w:rPr>
                    <w:rFonts w:ascii="Times New Roman" w:eastAsia="Times New Roman" w:hAnsi="Times New Roman" w:cs="Times New Roman"/>
                    <w:sz w:val="20"/>
                    <w:szCs w:val="20"/>
                    <w:highlight w:val="green"/>
                    <w:lang w:eastAsia="es-ES"/>
                  </w:rPr>
                </w:rPrChange>
              </w:rPr>
            </w:pPr>
            <w:r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Total amount of Notional Solvency Capital Requirements for ring fenced funds </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DB7C64">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sum of notional SCRs of all 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fenced funds when undertaking has RFF (other than those related to business operated in accordance with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 xml:space="preserve">rticle 4 of Directive 2003/41/EC (transitional)). </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amount of Notional Solvency Capital Requirements for matching adjustment portfolios</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sum of notional SCRs of all matching  adjustment portfolios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item does not have to be reported when reporting SCR calculation at RFF or matching adjustment portfolio level.</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R0440/C0100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effects due to RFF nSCR aggregation for article 304</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adjustment for a diversification effect between </w:t>
            </w:r>
            <w:proofErr w:type="gramStart"/>
            <w:r w:rsidRPr="00DF07B0">
              <w:rPr>
                <w:rFonts w:ascii="Times New Roman" w:eastAsia="Times New Roman" w:hAnsi="Times New Roman" w:cs="Times New Roman"/>
                <w:sz w:val="20"/>
                <w:szCs w:val="20"/>
                <w:lang w:eastAsia="es-ES"/>
              </w:rPr>
              <w:t>ring</w:t>
            </w:r>
            <w:proofErr w:type="gramEnd"/>
            <w:r w:rsidRPr="00DF07B0">
              <w:rPr>
                <w:rFonts w:ascii="Times New Roman" w:eastAsia="Times New Roman" w:hAnsi="Times New Roman" w:cs="Times New Roman"/>
                <w:sz w:val="20"/>
                <w:szCs w:val="20"/>
                <w:lang w:eastAsia="es-ES"/>
              </w:rPr>
              <w:t xml:space="preserve"> fenced funds under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 xml:space="preserve">rticle 304 of </w:t>
            </w:r>
            <w:r w:rsidRPr="00DF07B0">
              <w:rPr>
                <w:rFonts w:ascii="Times New Roman" w:hAnsi="Times New Roman" w:cs="Times New Roman"/>
                <w:sz w:val="20"/>
                <w:szCs w:val="20"/>
              </w:rPr>
              <w:t>Directive 2009/138/EC</w:t>
            </w:r>
            <w:r w:rsidRPr="00DF07B0">
              <w:rPr>
                <w:rFonts w:ascii="Times New Roman" w:eastAsia="Times New Roman" w:hAnsi="Times New Roman" w:cs="Times New Roman"/>
                <w:sz w:val="20"/>
                <w:szCs w:val="20"/>
                <w:lang w:eastAsia="es-ES"/>
              </w:rPr>
              <w:t xml:space="preserve"> and the remaining part where applicable.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It shall be equal to the difference between the sum of the nSCR for each RFF/MAP/RP and the SCR reported in R0200/C0100.</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R0450/C0100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Method used to calculate the adjustment due to RFF nSCR aggregation</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Method used to calculate the adjustment due to RFF nSCR aggregation. One of the following option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Full recalculation</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2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Simplification at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level</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3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Simplification at risk module level</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4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No adjustment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DB7C64">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the undertaking has no RFF (or have only RFF under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 xml:space="preserve">rticle 304 of </w:t>
            </w:r>
            <w:r w:rsidRPr="00DF07B0">
              <w:rPr>
                <w:rFonts w:ascii="Times New Roman" w:hAnsi="Times New Roman" w:cs="Times New Roman"/>
                <w:sz w:val="20"/>
                <w:szCs w:val="20"/>
              </w:rPr>
              <w:t>Directive 2009/138/EC</w:t>
            </w:r>
            <w:r w:rsidRPr="00DF07B0">
              <w:rPr>
                <w:rFonts w:ascii="Times New Roman" w:eastAsia="Times New Roman" w:hAnsi="Times New Roman" w:cs="Times New Roman"/>
                <w:sz w:val="20"/>
                <w:szCs w:val="20"/>
                <w:lang w:eastAsia="es-ES"/>
              </w:rPr>
              <w:t>) it shall select option 4.</w:t>
            </w:r>
          </w:p>
        </w:tc>
      </w:tr>
      <w:tr w:rsidR="000A55AA" w:rsidRPr="00DF07B0"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R0460/C0100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Net future discretionary benefits </w:t>
            </w:r>
          </w:p>
        </w:tc>
        <w:tc>
          <w:tcPr>
            <w:tcW w:w="483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technical provisions without risk margin in relation to future discretionary benefits net of reinsurance.</w:t>
            </w:r>
          </w:p>
        </w:tc>
      </w:tr>
    </w:tbl>
    <w:p w:rsidR="000A55AA" w:rsidRPr="00DF07B0" w:rsidRDefault="000A55AA">
      <w:pPr>
        <w:rPr>
          <w:rFonts w:ascii="Times New Roman" w:hAnsi="Times New Roman"/>
        </w:rPr>
      </w:pPr>
    </w:p>
    <w:p w:rsidR="000A55AA" w:rsidRPr="00DF07B0" w:rsidRDefault="000A55AA" w:rsidP="00950116">
      <w:pPr>
        <w:tabs>
          <w:tab w:val="left" w:pos="2410"/>
        </w:tabs>
        <w:rPr>
          <w:rFonts w:ascii="Times New Roman" w:hAnsi="Times New Roman" w:cs="Times New Roman"/>
          <w:b/>
          <w:sz w:val="20"/>
          <w:szCs w:val="20"/>
        </w:rPr>
      </w:pPr>
      <w:r w:rsidRPr="00DF07B0">
        <w:rPr>
          <w:rFonts w:ascii="Times New Roman" w:hAnsi="Times New Roman" w:cs="Times New Roman"/>
          <w:b/>
          <w:bCs/>
          <w:sz w:val="20"/>
          <w:szCs w:val="20"/>
        </w:rPr>
        <w:t xml:space="preserve">S.25.03 – </w:t>
      </w:r>
      <w:r w:rsidRPr="00DF07B0">
        <w:rPr>
          <w:rFonts w:ascii="Times New Roman" w:hAnsi="Times New Roman" w:cs="Times New Roman"/>
          <w:b/>
          <w:sz w:val="20"/>
          <w:szCs w:val="20"/>
        </w:rPr>
        <w:t xml:space="preserve">Solvency Capital Requirement </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 xml:space="preserve"> for undertakings using full internal model</w:t>
      </w:r>
    </w:p>
    <w:p w:rsidR="000A55AA" w:rsidRPr="00DF07B0" w:rsidRDefault="000A55AA" w:rsidP="00950116">
      <w:pPr>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opening and annual submission of information for individual entities, ring fenced</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funds, matching adjustment portfolios and remaining part.</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The components to be reported shall be agreed between national supervisory authorities and insurance and reinsurance undertakings. </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Template SR.25.03 has to be filled in for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(RFF), each matching adjustment portfolio (MAP) and for the remaining part for every undertaking under a full internal model. However, where a RFF/MAP includes a MAP/RFF embedded, the fund </w:t>
      </w:r>
      <w:r w:rsidR="00CD22EA" w:rsidRPr="00DF07B0">
        <w:rPr>
          <w:rFonts w:ascii="Times New Roman" w:hAnsi="Times New Roman" w:cs="Times New Roman"/>
          <w:sz w:val="20"/>
          <w:szCs w:val="20"/>
        </w:rPr>
        <w:t>sh</w:t>
      </w:r>
      <w:r w:rsidR="00691EDB" w:rsidRPr="00DF07B0">
        <w:rPr>
          <w:rFonts w:ascii="Times New Roman" w:hAnsi="Times New Roman" w:cs="Times New Roman"/>
          <w:sz w:val="20"/>
          <w:szCs w:val="20"/>
        </w:rPr>
        <w:t>ou</w:t>
      </w:r>
      <w:r w:rsidR="00CD22EA" w:rsidRPr="00DF07B0">
        <w:rPr>
          <w:rFonts w:ascii="Times New Roman" w:hAnsi="Times New Roman" w:cs="Times New Roman"/>
          <w:sz w:val="20"/>
          <w:szCs w:val="20"/>
        </w:rPr>
        <w:t>l</w:t>
      </w:r>
      <w:r w:rsidR="00691EDB" w:rsidRPr="00DF07B0">
        <w:rPr>
          <w:rFonts w:ascii="Times New Roman" w:hAnsi="Times New Roman" w:cs="Times New Roman"/>
          <w:sz w:val="20"/>
          <w:szCs w:val="20"/>
        </w:rPr>
        <w:t>d</w:t>
      </w:r>
      <w:r w:rsidRPr="00DF07B0">
        <w:rPr>
          <w:rFonts w:ascii="Times New Roman" w:hAnsi="Times New Roman" w:cs="Times New Roman"/>
          <w:sz w:val="20"/>
          <w:szCs w:val="20"/>
        </w:rPr>
        <w:t xml:space="preserve"> be treated as different funds. 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for all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funds of a material RFF/MAP as identified in the second table of S.01.03.</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6"/>
        <w:gridCol w:w="2524"/>
        <w:gridCol w:w="9"/>
        <w:gridCol w:w="4388"/>
      </w:tblGrid>
      <w:tr w:rsidR="000A55AA" w:rsidRPr="00DF07B0" w:rsidTr="00950116">
        <w:trPr>
          <w:trHeight w:val="141"/>
        </w:trPr>
        <w:tc>
          <w:tcPr>
            <w:tcW w:w="1796" w:type="dxa"/>
            <w:shd w:val="clear" w:color="000000" w:fill="FFFFFF"/>
          </w:tcPr>
          <w:p w:rsidR="000A55AA" w:rsidRPr="00DF07B0" w:rsidRDefault="000A55AA" w:rsidP="00950116">
            <w:pPr>
              <w:spacing w:after="0" w:line="240" w:lineRule="auto"/>
              <w:jc w:val="center"/>
              <w:rPr>
                <w:rFonts w:ascii="Times New Roman" w:eastAsia="Times New Roman" w:hAnsi="Times New Roman" w:cs="Times New Roman"/>
                <w:b/>
                <w:sz w:val="20"/>
                <w:szCs w:val="20"/>
                <w:lang w:eastAsia="es-ES"/>
              </w:rPr>
            </w:pPr>
          </w:p>
        </w:tc>
        <w:tc>
          <w:tcPr>
            <w:tcW w:w="2533" w:type="dxa"/>
            <w:gridSpan w:val="2"/>
            <w:shd w:val="clear" w:color="000000" w:fill="FFFFFF"/>
          </w:tcPr>
          <w:p w:rsidR="000A55AA" w:rsidRPr="00DF07B0" w:rsidRDefault="000A55AA" w:rsidP="00950116">
            <w:pPr>
              <w:spacing w:after="0" w:line="240" w:lineRule="auto"/>
              <w:jc w:val="center"/>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ITEM</w:t>
            </w:r>
          </w:p>
        </w:tc>
        <w:tc>
          <w:tcPr>
            <w:tcW w:w="4388" w:type="dxa"/>
            <w:shd w:val="clear" w:color="000000" w:fill="FFFFFF"/>
          </w:tcPr>
          <w:p w:rsidR="000A55AA" w:rsidRPr="00DF07B0" w:rsidRDefault="000A55AA" w:rsidP="00950116">
            <w:pPr>
              <w:spacing w:after="0" w:line="240" w:lineRule="auto"/>
              <w:jc w:val="center"/>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INSTRUCTIONS</w:t>
            </w:r>
          </w:p>
        </w:tc>
      </w:tr>
      <w:tr w:rsidR="000A55AA" w:rsidRPr="00DF07B0" w:rsidTr="00950116">
        <w:trPr>
          <w:trHeight w:val="1496"/>
        </w:trPr>
        <w:tc>
          <w:tcPr>
            <w:tcW w:w="1796"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Z0020</w:t>
            </w:r>
          </w:p>
        </w:tc>
        <w:tc>
          <w:tcPr>
            <w:tcW w:w="2524"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fenced fund, matching adjustment portfolio or Remaining Part</w:t>
            </w:r>
          </w:p>
        </w:tc>
        <w:tc>
          <w:tcPr>
            <w:tcW w:w="4397" w:type="dxa"/>
            <w:gridSpan w:val="2"/>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t>2 – Remaining part</w:t>
            </w:r>
          </w:p>
        </w:tc>
      </w:tr>
      <w:tr w:rsidR="000A55AA" w:rsidRPr="00DF07B0"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Z0030</w:t>
            </w:r>
          </w:p>
        </w:tc>
        <w:tc>
          <w:tcPr>
            <w:tcW w:w="2524"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Fund/Portfolio number</w:t>
            </w:r>
          </w:p>
        </w:tc>
        <w:tc>
          <w:tcPr>
            <w:tcW w:w="4397"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DF07B0" w:rsidDel="00780DB8" w:rsidRDefault="000A55AA" w:rsidP="00950116">
            <w:pPr>
              <w:spacing w:after="0" w:line="240" w:lineRule="auto"/>
              <w:rPr>
                <w:del w:id="1551" w:author="Autho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del w:id="1552" w:author="Author">
              <w:r w:rsidRPr="00DF07B0" w:rsidDel="00780DB8">
                <w:rPr>
                  <w:rFonts w:ascii="Times New Roman" w:eastAsia="Times New Roman" w:hAnsi="Times New Roman" w:cs="Times New Roman"/>
                  <w:sz w:val="20"/>
                  <w:szCs w:val="20"/>
                  <w:lang w:eastAsia="es-ES"/>
                </w:rPr>
                <w:delText>When item Z0020 = 2, then report “0”</w:delText>
              </w:r>
            </w:del>
          </w:p>
        </w:tc>
      </w:tr>
      <w:tr w:rsidR="000A55AA" w:rsidRPr="00DF07B0"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0"/>
        </w:trPr>
        <w:tc>
          <w:tcPr>
            <w:tcW w:w="1796"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C0010</w:t>
            </w:r>
          </w:p>
        </w:tc>
        <w:tc>
          <w:tcPr>
            <w:tcW w:w="2524"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Unique number of component</w:t>
            </w:r>
          </w:p>
        </w:tc>
        <w:tc>
          <w:tcPr>
            <w:tcW w:w="4397"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Unique number of each component of the full internal model, agreed with their national supervisory authority to identify uniquely components from their model. This number shall always be used with the appropriate component description reported in each item C0020.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 xml:space="preserve">The numbers of the components shall be kept consistent over time. </w:t>
            </w:r>
          </w:p>
        </w:tc>
      </w:tr>
      <w:tr w:rsidR="000A55AA" w:rsidRPr="00DF07B0" w:rsidTr="00950116">
        <w:trPr>
          <w:trHeight w:val="346"/>
        </w:trPr>
        <w:tc>
          <w:tcPr>
            <w:tcW w:w="179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C0020</w:t>
            </w:r>
          </w:p>
        </w:tc>
        <w:tc>
          <w:tcPr>
            <w:tcW w:w="252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Components description</w:t>
            </w:r>
          </w:p>
        </w:tc>
        <w:tc>
          <w:tcPr>
            <w:tcW w:w="4397"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Undertakings shall identify and report components consistently across different reporting periods, unless there has been some change to internal model affecting the categories.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and/or deferred taxes modelled but not within components shall be reported as separated components.</w:t>
            </w:r>
          </w:p>
        </w:tc>
      </w:tr>
      <w:tr w:rsidR="000A55AA" w:rsidRPr="00DF07B0" w:rsidTr="00950116">
        <w:trPr>
          <w:trHeight w:val="2542"/>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4E62DA"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C0030</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Calculation of the Solvency Capital Requirement</w:t>
            </w:r>
          </w:p>
        </w:tc>
        <w:tc>
          <w:tcPr>
            <w:tcW w:w="4397"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net capital charge for each component,  after the adjustments for the future management actions relating to technical provision and/or deferred taxes when applicable, calculated by the full internal model on an undiversified basis, to the extent that these adjustments are modelled within components.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Loss absorbing capacity of technical provisions and/or deferred taxes modelled but not within components shall be reported as negative values.</w:t>
            </w:r>
          </w:p>
        </w:tc>
      </w:tr>
      <w:tr w:rsidR="000A55AA" w:rsidRPr="00DF07B0" w:rsidTr="00950116">
        <w:trPr>
          <w:trHeight w:val="3679"/>
        </w:trPr>
        <w:tc>
          <w:tcPr>
            <w:tcW w:w="179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C0060</w:t>
            </w:r>
          </w:p>
        </w:tc>
        <w:tc>
          <w:tcPr>
            <w:tcW w:w="252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Consideration of the future management actions regarding technical provisions and/or deferred taxes</w:t>
            </w:r>
          </w:p>
        </w:tc>
        <w:tc>
          <w:tcPr>
            <w:tcW w:w="4397"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 identify if the future management actions relating to the loss absorbing capacity of technical provisions and/or deferred taxes are embedded in the calculation</w:t>
            </w:r>
            <w:r w:rsidR="00082D34"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w:t>
            </w:r>
            <w:r w:rsidR="00082D34" w:rsidRPr="00DF07B0">
              <w:rPr>
                <w:rFonts w:ascii="Times New Roman" w:eastAsia="Times New Roman" w:hAnsi="Times New Roman" w:cs="Times New Roman"/>
                <w:sz w:val="20"/>
                <w:szCs w:val="20"/>
                <w:lang w:eastAsia="es-ES"/>
              </w:rPr>
              <w:t>t</w:t>
            </w:r>
            <w:r w:rsidRPr="00DF07B0">
              <w:rPr>
                <w:rFonts w:ascii="Times New Roman" w:eastAsia="Times New Roman" w:hAnsi="Times New Roman" w:cs="Times New Roman"/>
                <w:sz w:val="20"/>
                <w:szCs w:val="20"/>
                <w:lang w:eastAsia="es-ES"/>
              </w:rPr>
              <w:t>he following closed list of options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1 – Future management actions regarding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embedded within the component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Future management actions regarding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deferred taxes embedded within the component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3 – Future management actions regarding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and deferred taxes embedded within the component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4 – No embedded consideration of future management actions.</w:t>
            </w:r>
          </w:p>
        </w:tc>
      </w:tr>
      <w:tr w:rsidR="000A55AA" w:rsidRPr="00DF07B0"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R0110/C0100</w:t>
            </w:r>
          </w:p>
        </w:tc>
        <w:tc>
          <w:tcPr>
            <w:tcW w:w="2524"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of undiversified components</w:t>
            </w:r>
          </w:p>
        </w:tc>
        <w:tc>
          <w:tcPr>
            <w:tcW w:w="4397"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Sum of all components.</w:t>
            </w:r>
          </w:p>
          <w:p w:rsidR="000A55AA" w:rsidRPr="00DF07B0" w:rsidRDefault="000A55AA">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702"/>
        </w:trPr>
        <w:tc>
          <w:tcPr>
            <w:tcW w:w="1796"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R0060/C0100</w:t>
            </w:r>
          </w:p>
        </w:tc>
        <w:tc>
          <w:tcPr>
            <w:tcW w:w="2524"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Diversification </w:t>
            </w:r>
          </w:p>
        </w:tc>
        <w:tc>
          <w:tcPr>
            <w:tcW w:w="4397"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total amount of the diversification among components reported in C0030 calculated using the full internal model.</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amount does not include diversification effects inside each component, which shall be embedded in the values reported in C0030.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amount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negative.</w:t>
            </w:r>
          </w:p>
        </w:tc>
      </w:tr>
      <w:tr w:rsidR="000A55AA" w:rsidRPr="00DF07B0" w:rsidTr="00950116">
        <w:trPr>
          <w:trHeight w:val="702"/>
        </w:trPr>
        <w:tc>
          <w:tcPr>
            <w:tcW w:w="1796" w:type="dxa"/>
            <w:tcBorders>
              <w:top w:val="nil"/>
              <w:left w:val="single" w:sz="4" w:space="0" w:color="auto"/>
              <w:bottom w:val="single" w:sz="4" w:space="0" w:color="auto"/>
              <w:right w:val="single" w:sz="4" w:space="0" w:color="auto"/>
            </w:tcBorders>
            <w:shd w:val="clear" w:color="auto" w:fill="auto"/>
          </w:tcPr>
          <w:p w:rsidR="000A55AA" w:rsidRPr="00DF07B0" w:rsidDel="004E62DA"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R0160/C0100</w:t>
            </w:r>
          </w:p>
        </w:tc>
        <w:tc>
          <w:tcPr>
            <w:tcW w:w="2524" w:type="dxa"/>
            <w:tcBorders>
              <w:top w:val="nil"/>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Capital requirement for business operated in accordance with Art. 4 of </w:t>
            </w:r>
            <w:r w:rsidRPr="00DF07B0">
              <w:rPr>
                <w:rFonts w:ascii="Times New Roman" w:eastAsia="Times New Roman" w:hAnsi="Times New Roman" w:cs="Times New Roman"/>
                <w:sz w:val="20"/>
                <w:szCs w:val="20"/>
                <w:lang w:eastAsia="es-ES"/>
              </w:rPr>
              <w:lastRenderedPageBreak/>
              <w:t xml:space="preserve">Directive 2003/41/EC </w:t>
            </w:r>
          </w:p>
        </w:tc>
        <w:tc>
          <w:tcPr>
            <w:tcW w:w="4397" w:type="dxa"/>
            <w:gridSpan w:val="2"/>
            <w:tcBorders>
              <w:top w:val="nil"/>
              <w:left w:val="nil"/>
              <w:bottom w:val="single" w:sz="4" w:space="0" w:color="auto"/>
              <w:right w:val="single" w:sz="4" w:space="0" w:color="auto"/>
            </w:tcBorders>
            <w:shd w:val="clear" w:color="auto" w:fill="auto"/>
          </w:tcPr>
          <w:p w:rsidR="000A55AA" w:rsidRPr="00DF07B0" w:rsidRDefault="000A55AA" w:rsidP="00BC1FF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 xml:space="preserve">Amount of the capital requirement, calculated according to the rules stated in </w:t>
            </w:r>
            <w:r w:rsidR="00BC1FF6"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w:t>
            </w:r>
            <w:r w:rsidR="00BC1FF6" w:rsidRPr="00DF07B0">
              <w:rPr>
                <w:rFonts w:ascii="Times New Roman" w:eastAsia="Times New Roman" w:hAnsi="Times New Roman" w:cs="Times New Roman"/>
                <w:sz w:val="20"/>
                <w:szCs w:val="20"/>
                <w:lang w:eastAsia="es-ES"/>
              </w:rPr>
              <w:t>icle</w:t>
            </w:r>
            <w:r w:rsidRPr="00DF07B0">
              <w:rPr>
                <w:rFonts w:ascii="Times New Roman" w:eastAsia="Times New Roman" w:hAnsi="Times New Roman" w:cs="Times New Roman"/>
                <w:sz w:val="20"/>
                <w:szCs w:val="20"/>
                <w:lang w:eastAsia="es-ES"/>
              </w:rPr>
              <w:t xml:space="preserve"> 17 of Directive 2003/41/EC, for 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fenced funds relating </w:t>
            </w:r>
            <w:r w:rsidRPr="00DF07B0">
              <w:rPr>
                <w:rFonts w:ascii="Times New Roman" w:eastAsia="Times New Roman" w:hAnsi="Times New Roman" w:cs="Times New Roman"/>
                <w:sz w:val="20"/>
                <w:szCs w:val="20"/>
                <w:lang w:eastAsia="es-ES"/>
              </w:rPr>
              <w:lastRenderedPageBreak/>
              <w:t xml:space="preserve">to pension business operated under </w:t>
            </w:r>
            <w:r w:rsidR="00BC1FF6"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w:t>
            </w:r>
            <w:r w:rsidR="00BC1FF6" w:rsidRPr="00DF07B0">
              <w:rPr>
                <w:rFonts w:ascii="Times New Roman" w:eastAsia="Times New Roman" w:hAnsi="Times New Roman" w:cs="Times New Roman"/>
                <w:sz w:val="20"/>
                <w:szCs w:val="20"/>
                <w:lang w:eastAsia="es-ES"/>
              </w:rPr>
              <w:t>icle</w:t>
            </w:r>
            <w:r w:rsidRPr="00DF07B0">
              <w:rPr>
                <w:rFonts w:ascii="Times New Roman" w:eastAsia="Times New Roman" w:hAnsi="Times New Roman" w:cs="Times New Roman"/>
                <w:sz w:val="20"/>
                <w:szCs w:val="20"/>
                <w:lang w:eastAsia="es-ES"/>
              </w:rPr>
              <w:t xml:space="preserve"> 4 of Directive 2003/41/EC to which transitional measures are applied. This item is reported only during the transitional period.</w:t>
            </w:r>
          </w:p>
        </w:tc>
      </w:tr>
      <w:tr w:rsidR="000A55AA" w:rsidRPr="00DF07B0" w:rsidTr="00950116">
        <w:trPr>
          <w:trHeight w:val="806"/>
        </w:trPr>
        <w:tc>
          <w:tcPr>
            <w:tcW w:w="1796" w:type="dxa"/>
            <w:tcBorders>
              <w:top w:val="nil"/>
              <w:left w:val="single" w:sz="4" w:space="0" w:color="auto"/>
              <w:bottom w:val="single" w:sz="4" w:space="0" w:color="auto"/>
              <w:right w:val="single" w:sz="4" w:space="0" w:color="auto"/>
            </w:tcBorders>
            <w:shd w:val="clear" w:color="auto" w:fill="FFFFFF" w:themeFill="background1"/>
          </w:tcPr>
          <w:p w:rsidR="000A55AA" w:rsidRPr="00DF07B0" w:rsidDel="00F24777"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R0200/C0100</w:t>
            </w:r>
          </w:p>
        </w:tc>
        <w:tc>
          <w:tcPr>
            <w:tcW w:w="2524" w:type="dxa"/>
            <w:tcBorders>
              <w:top w:val="nil"/>
              <w:left w:val="nil"/>
              <w:bottom w:val="single" w:sz="4" w:space="0" w:color="auto"/>
              <w:right w:val="single" w:sz="4" w:space="0" w:color="auto"/>
            </w:tcBorders>
            <w:shd w:val="clear" w:color="auto" w:fill="FFFFFF" w:themeFill="background1"/>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Solvency capital requirement, excluding capital add</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on</w:t>
            </w:r>
          </w:p>
        </w:tc>
        <w:tc>
          <w:tcPr>
            <w:tcW w:w="4397" w:type="dxa"/>
            <w:gridSpan w:val="2"/>
            <w:tcBorders>
              <w:top w:val="nil"/>
              <w:left w:val="nil"/>
              <w:bottom w:val="single" w:sz="4" w:space="0" w:color="auto"/>
              <w:right w:val="single" w:sz="4" w:space="0" w:color="auto"/>
            </w:tcBorders>
            <w:shd w:val="clear" w:color="auto" w:fill="FFFFFF" w:themeFill="background1"/>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total diversified SCR before any capital add</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on.</w:t>
            </w:r>
          </w:p>
        </w:tc>
      </w:tr>
      <w:tr w:rsidR="000A55AA" w:rsidRPr="00DF07B0" w:rsidTr="00950116">
        <w:trPr>
          <w:trHeight w:val="1005"/>
        </w:trPr>
        <w:tc>
          <w:tcPr>
            <w:tcW w:w="1796" w:type="dxa"/>
            <w:tcBorders>
              <w:top w:val="nil"/>
              <w:left w:val="single" w:sz="4" w:space="0" w:color="auto"/>
              <w:bottom w:val="single" w:sz="4" w:space="0" w:color="auto"/>
              <w:right w:val="single" w:sz="4" w:space="0" w:color="auto"/>
            </w:tcBorders>
            <w:shd w:val="clear" w:color="auto" w:fill="FFFFFF" w:themeFill="background1"/>
          </w:tcPr>
          <w:p w:rsidR="000A55AA" w:rsidRPr="00DF07B0" w:rsidDel="00F24777"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R0210/C0100</w:t>
            </w:r>
          </w:p>
        </w:tc>
        <w:tc>
          <w:tcPr>
            <w:tcW w:w="2524" w:type="dxa"/>
            <w:tcBorders>
              <w:top w:val="nil"/>
              <w:left w:val="nil"/>
              <w:bottom w:val="single" w:sz="4" w:space="0" w:color="auto"/>
              <w:right w:val="single" w:sz="4" w:space="0" w:color="auto"/>
            </w:tcBorders>
            <w:shd w:val="clear" w:color="auto" w:fill="FFFFFF" w:themeFill="background1"/>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Capital add</w:t>
            </w:r>
            <w:r w:rsidR="0072092D" w:rsidRPr="00DF07B0">
              <w:rPr>
                <w:rFonts w:ascii="Times New Roman" w:eastAsia="Times New Roman" w:hAnsi="Times New Roman" w:cs="Times New Roman"/>
                <w:sz w:val="20"/>
                <w:szCs w:val="20"/>
                <w:lang w:eastAsia="es-ES"/>
              </w:rPr>
              <w:t>–</w:t>
            </w:r>
            <w:proofErr w:type="spellStart"/>
            <w:r w:rsidRPr="00DF07B0">
              <w:rPr>
                <w:rFonts w:ascii="Times New Roman" w:eastAsia="Times New Roman" w:hAnsi="Times New Roman" w:cs="Times New Roman"/>
                <w:sz w:val="20"/>
                <w:szCs w:val="20"/>
                <w:lang w:eastAsia="es-ES"/>
              </w:rPr>
              <w:t>ons</w:t>
            </w:r>
            <w:proofErr w:type="spellEnd"/>
            <w:r w:rsidRPr="00DF07B0">
              <w:rPr>
                <w:rFonts w:ascii="Times New Roman" w:eastAsia="Times New Roman" w:hAnsi="Times New Roman" w:cs="Times New Roman"/>
                <w:sz w:val="20"/>
                <w:szCs w:val="20"/>
                <w:lang w:eastAsia="es-ES"/>
              </w:rPr>
              <w:t xml:space="preserve"> already set</w:t>
            </w:r>
          </w:p>
        </w:tc>
        <w:tc>
          <w:tcPr>
            <w:tcW w:w="4397" w:type="dxa"/>
            <w:gridSpan w:val="2"/>
            <w:tcBorders>
              <w:top w:val="nil"/>
              <w:left w:val="nil"/>
              <w:bottom w:val="single" w:sz="4" w:space="0" w:color="auto"/>
              <w:right w:val="single" w:sz="4" w:space="0" w:color="auto"/>
            </w:tcBorders>
            <w:shd w:val="clear" w:color="auto" w:fill="FFFFFF" w:themeFill="background1"/>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capital add</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on that had been set at the reporting reference date. It will not include capital add</w:t>
            </w:r>
            <w:r w:rsidR="0072092D" w:rsidRPr="00DF07B0">
              <w:rPr>
                <w:rFonts w:ascii="Times New Roman" w:eastAsia="Times New Roman" w:hAnsi="Times New Roman" w:cs="Times New Roman"/>
                <w:sz w:val="20"/>
                <w:szCs w:val="20"/>
                <w:lang w:eastAsia="es-ES"/>
              </w:rPr>
              <w:t>–</w:t>
            </w:r>
            <w:proofErr w:type="spellStart"/>
            <w:r w:rsidRPr="00DF07B0">
              <w:rPr>
                <w:rFonts w:ascii="Times New Roman" w:eastAsia="Times New Roman" w:hAnsi="Times New Roman" w:cs="Times New Roman"/>
                <w:sz w:val="20"/>
                <w:szCs w:val="20"/>
                <w:lang w:eastAsia="es-ES"/>
              </w:rPr>
              <w:t>ons</w:t>
            </w:r>
            <w:proofErr w:type="spellEnd"/>
            <w:r w:rsidRPr="00DF07B0">
              <w:rPr>
                <w:rFonts w:ascii="Times New Roman" w:eastAsia="Times New Roman" w:hAnsi="Times New Roman" w:cs="Times New Roman"/>
                <w:sz w:val="20"/>
                <w:szCs w:val="20"/>
                <w:lang w:eastAsia="es-ES"/>
              </w:rPr>
              <w:t xml:space="preserve"> set between that date and the submission of the data to the supervisory authority, nor any set after the submission of the data.</w:t>
            </w:r>
          </w:p>
        </w:tc>
      </w:tr>
      <w:tr w:rsidR="000A55AA" w:rsidRPr="00DF07B0" w:rsidTr="00950116">
        <w:trPr>
          <w:trHeight w:val="671"/>
        </w:trPr>
        <w:tc>
          <w:tcPr>
            <w:tcW w:w="1796" w:type="dxa"/>
            <w:tcBorders>
              <w:top w:val="nil"/>
              <w:left w:val="single" w:sz="4" w:space="0" w:color="auto"/>
              <w:bottom w:val="single" w:sz="4" w:space="0" w:color="auto"/>
              <w:right w:val="single" w:sz="4" w:space="0" w:color="auto"/>
            </w:tcBorders>
            <w:shd w:val="clear" w:color="auto" w:fill="FFFFFF" w:themeFill="background1"/>
          </w:tcPr>
          <w:p w:rsidR="000A55AA" w:rsidRPr="00DF07B0" w:rsidDel="00F24777"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R0220/C0100</w:t>
            </w:r>
          </w:p>
        </w:tc>
        <w:tc>
          <w:tcPr>
            <w:tcW w:w="2524" w:type="dxa"/>
            <w:tcBorders>
              <w:top w:val="nil"/>
              <w:left w:val="nil"/>
              <w:bottom w:val="single" w:sz="4" w:space="0" w:color="auto"/>
              <w:right w:val="single" w:sz="4" w:space="0" w:color="auto"/>
            </w:tcBorders>
            <w:shd w:val="clear" w:color="auto" w:fill="FFFFFF" w:themeFill="background1"/>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Solvency capital requirement </w:t>
            </w:r>
          </w:p>
        </w:tc>
        <w:tc>
          <w:tcPr>
            <w:tcW w:w="4397" w:type="dxa"/>
            <w:gridSpan w:val="2"/>
            <w:tcBorders>
              <w:top w:val="nil"/>
              <w:left w:val="nil"/>
              <w:bottom w:val="single" w:sz="4" w:space="0" w:color="auto"/>
              <w:right w:val="single" w:sz="4" w:space="0" w:color="auto"/>
            </w:tcBorders>
            <w:shd w:val="clear" w:color="auto" w:fill="FFFFFF" w:themeFill="background1"/>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total SCR calculated using full internal model.</w:t>
            </w:r>
          </w:p>
        </w:tc>
      </w:tr>
      <w:tr w:rsidR="000A55AA" w:rsidRPr="00DF07B0" w:rsidTr="00950116">
        <w:trPr>
          <w:trHeight w:val="339"/>
        </w:trPr>
        <w:tc>
          <w:tcPr>
            <w:tcW w:w="8717" w:type="dxa"/>
            <w:gridSpan w:val="4"/>
            <w:shd w:val="clear" w:color="auto" w:fill="auto"/>
            <w:vAlign w:val="bottom"/>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Other information on SCR</w:t>
            </w:r>
          </w:p>
        </w:tc>
      </w:tr>
      <w:tr w:rsidR="000A55AA" w:rsidRPr="00DF07B0" w:rsidTr="00950116">
        <w:trPr>
          <w:trHeight w:val="1005"/>
        </w:trPr>
        <w:tc>
          <w:tcPr>
            <w:tcW w:w="1796" w:type="dxa"/>
            <w:tcBorders>
              <w:top w:val="nil"/>
              <w:left w:val="single" w:sz="4" w:space="0" w:color="auto"/>
              <w:bottom w:val="single" w:sz="4" w:space="0" w:color="auto"/>
              <w:right w:val="single" w:sz="4" w:space="0" w:color="auto"/>
            </w:tcBorders>
            <w:shd w:val="clear" w:color="auto" w:fill="FFFFFF" w:themeFill="background1"/>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R0300/C0100</w:t>
            </w:r>
          </w:p>
        </w:tc>
        <w:tc>
          <w:tcPr>
            <w:tcW w:w="2524" w:type="dxa"/>
            <w:tcBorders>
              <w:top w:val="nil"/>
              <w:left w:val="nil"/>
              <w:bottom w:val="single" w:sz="4" w:space="0" w:color="auto"/>
              <w:right w:val="single" w:sz="4" w:space="0" w:color="auto"/>
            </w:tcBorders>
            <w:shd w:val="clear" w:color="auto" w:fill="FFFFFF" w:themeFill="background1"/>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Amount/estimate of the overall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technical provisions </w:t>
            </w:r>
          </w:p>
        </w:tc>
        <w:tc>
          <w:tcPr>
            <w:tcW w:w="4397" w:type="dxa"/>
            <w:gridSpan w:val="2"/>
            <w:tcBorders>
              <w:top w:val="nil"/>
              <w:left w:val="nil"/>
              <w:bottom w:val="single" w:sz="4" w:space="0" w:color="auto"/>
              <w:right w:val="single" w:sz="4" w:space="0" w:color="auto"/>
            </w:tcBorders>
            <w:shd w:val="clear" w:color="auto" w:fill="FFFFFF" w:themeFill="background1"/>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Amount/Estimate of the overall adjustment for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including the part embedded in each component and the part reported as a single component.</w:t>
            </w:r>
          </w:p>
        </w:tc>
      </w:tr>
      <w:tr w:rsidR="000A55AA" w:rsidRPr="00DF07B0" w:rsidTr="00950116">
        <w:trPr>
          <w:trHeight w:val="949"/>
        </w:trPr>
        <w:tc>
          <w:tcPr>
            <w:tcW w:w="1796" w:type="dxa"/>
            <w:tcBorders>
              <w:top w:val="nil"/>
              <w:left w:val="single" w:sz="4" w:space="0" w:color="auto"/>
              <w:bottom w:val="single" w:sz="4" w:space="0" w:color="auto"/>
              <w:right w:val="single" w:sz="4" w:space="0" w:color="auto"/>
            </w:tcBorders>
            <w:shd w:val="clear" w:color="auto" w:fill="FFFFFF" w:themeFill="background1"/>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R0310/C0100</w:t>
            </w:r>
          </w:p>
        </w:tc>
        <w:tc>
          <w:tcPr>
            <w:tcW w:w="2524" w:type="dxa"/>
            <w:tcBorders>
              <w:top w:val="nil"/>
              <w:left w:val="nil"/>
              <w:bottom w:val="single" w:sz="4" w:space="0" w:color="auto"/>
              <w:right w:val="single" w:sz="4" w:space="0" w:color="auto"/>
            </w:tcBorders>
            <w:shd w:val="clear" w:color="auto" w:fill="FFFFFF" w:themeFill="background1"/>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Amount/estimate of the overall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deferred taxes</w:t>
            </w:r>
          </w:p>
        </w:tc>
        <w:tc>
          <w:tcPr>
            <w:tcW w:w="4397" w:type="dxa"/>
            <w:gridSpan w:val="2"/>
            <w:tcBorders>
              <w:top w:val="nil"/>
              <w:left w:val="nil"/>
              <w:bottom w:val="single" w:sz="4" w:space="0" w:color="auto"/>
              <w:right w:val="single" w:sz="4" w:space="0" w:color="auto"/>
            </w:tcBorders>
            <w:shd w:val="clear" w:color="auto" w:fill="FFFFFF" w:themeFill="background1"/>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Amount/Estimate of the overall adjustment for </w:t>
            </w:r>
            <w:r w:rsidR="00AA7A36" w:rsidRPr="00DF07B0">
              <w:rPr>
                <w:rFonts w:ascii="Times New Roman" w:eastAsia="Times New Roman" w:hAnsi="Times New Roman" w:cs="Times New Roman"/>
                <w:sz w:val="20"/>
                <w:szCs w:val="20"/>
                <w:lang w:eastAsia="es-ES"/>
              </w:rPr>
              <w:t>loss</w:t>
            </w:r>
            <w:r w:rsidR="001D0DE2" w:rsidRPr="00DF07B0">
              <w:rPr>
                <w:rFonts w:ascii="Times New Roman" w:hAnsi="Times New Roman"/>
                <w:sz w:val="20"/>
              </w:rPr>
              <w:t>–</w:t>
            </w:r>
            <w:r w:rsidR="00AA7A36" w:rsidRPr="00DF07B0">
              <w:rPr>
                <w:rFonts w:ascii="Times New Roman" w:eastAsia="Times New Roman" w:hAnsi="Times New Roman" w:cs="Times New Roman"/>
                <w:sz w:val="20"/>
                <w:szCs w:val="20"/>
                <w:lang w:eastAsia="es-ES"/>
              </w:rPr>
              <w:t xml:space="preserve">absorbing capacity of </w:t>
            </w:r>
            <w:r w:rsidRPr="00DF07B0">
              <w:rPr>
                <w:rFonts w:ascii="Times New Roman" w:eastAsia="Times New Roman" w:hAnsi="Times New Roman" w:cs="Times New Roman"/>
                <w:sz w:val="20"/>
                <w:szCs w:val="20"/>
                <w:lang w:eastAsia="es-ES"/>
              </w:rPr>
              <w:t>deferred taxes, including the part embedded in each component and the part reported as a single component.</w:t>
            </w:r>
          </w:p>
        </w:tc>
      </w:tr>
      <w:tr w:rsidR="000A55AA" w:rsidRPr="00DF07B0"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R0410/C0100</w:t>
            </w:r>
          </w:p>
        </w:tc>
        <w:tc>
          <w:tcPr>
            <w:tcW w:w="2524"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Change w:id="1553" w:author="Author">
                  <w:rPr>
                    <w:rFonts w:ascii="Times New Roman" w:eastAsia="Times New Roman" w:hAnsi="Times New Roman" w:cs="Times New Roman"/>
                    <w:sz w:val="20"/>
                    <w:szCs w:val="20"/>
                    <w:highlight w:val="green"/>
                    <w:lang w:eastAsia="es-ES"/>
                  </w:rPr>
                </w:rPrChange>
              </w:rPr>
            </w:pPr>
            <w:r w:rsidRPr="00DF07B0">
              <w:rPr>
                <w:rFonts w:ascii="Times New Roman" w:eastAsia="Times New Roman" w:hAnsi="Times New Roman" w:cs="Times New Roman"/>
                <w:sz w:val="20"/>
                <w:szCs w:val="20"/>
                <w:lang w:eastAsia="es-ES"/>
              </w:rPr>
              <w:t xml:space="preserve">Total amount of notional Solvency Capital Requirements for remaining part </w:t>
            </w:r>
          </w:p>
        </w:tc>
        <w:tc>
          <w:tcPr>
            <w:tcW w:w="4397"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notional SCRs of remaining part when undertaking has RFF. </w:t>
            </w:r>
          </w:p>
          <w:p w:rsidR="000A55AA" w:rsidRPr="00DF07B0" w:rsidRDefault="000A55AA" w:rsidP="00950116">
            <w:pPr>
              <w:spacing w:after="0" w:line="240" w:lineRule="auto"/>
              <w:rPr>
                <w:rFonts w:ascii="Times New Roman" w:eastAsia="Times New Roman" w:hAnsi="Times New Roman" w:cs="Times New Roman"/>
                <w:sz w:val="20"/>
                <w:szCs w:val="20"/>
                <w:lang w:eastAsia="es-ES"/>
                <w:rPrChange w:id="1554" w:author="Author">
                  <w:rPr>
                    <w:rFonts w:ascii="Times New Roman" w:eastAsia="Times New Roman" w:hAnsi="Times New Roman" w:cs="Times New Roman"/>
                    <w:sz w:val="20"/>
                    <w:szCs w:val="20"/>
                    <w:highlight w:val="green"/>
                    <w:lang w:eastAsia="es-ES"/>
                  </w:rPr>
                </w:rPrChange>
              </w:rPr>
            </w:pPr>
            <w:r w:rsidRPr="00DF07B0">
              <w:rPr>
                <w:rFonts w:ascii="Times New Roman" w:eastAsia="Times New Roman" w:hAnsi="Times New Roman" w:cs="Times New Roman"/>
                <w:sz w:val="20"/>
                <w:szCs w:val="20"/>
                <w:lang w:eastAsia="es-ES"/>
              </w:rPr>
              <w:br/>
            </w:r>
          </w:p>
        </w:tc>
      </w:tr>
      <w:tr w:rsidR="000A55AA" w:rsidRPr="00DF07B0"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R0420/C0100</w:t>
            </w:r>
          </w:p>
        </w:tc>
        <w:tc>
          <w:tcPr>
            <w:tcW w:w="2524"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Total amount of Notional Solvency Capital Requirements for ring fenced funds </w:t>
            </w:r>
          </w:p>
        </w:tc>
        <w:tc>
          <w:tcPr>
            <w:tcW w:w="4397"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BC1FF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the sum of notional SCRs of all 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fenced funds when undertaking has RFF (other than those related to business operated in accordance with </w:t>
            </w:r>
            <w:r w:rsidR="00BC1FF6"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w:t>
            </w:r>
            <w:r w:rsidR="00BC1FF6" w:rsidRPr="00DF07B0">
              <w:rPr>
                <w:rFonts w:ascii="Times New Roman" w:eastAsia="Times New Roman" w:hAnsi="Times New Roman" w:cs="Times New Roman"/>
                <w:sz w:val="20"/>
                <w:szCs w:val="20"/>
                <w:lang w:eastAsia="es-ES"/>
              </w:rPr>
              <w:t>icle</w:t>
            </w:r>
            <w:r w:rsidRPr="00DF07B0">
              <w:rPr>
                <w:rFonts w:ascii="Times New Roman" w:eastAsia="Times New Roman" w:hAnsi="Times New Roman" w:cs="Times New Roman"/>
                <w:sz w:val="20"/>
                <w:szCs w:val="20"/>
                <w:lang w:eastAsia="es-ES"/>
              </w:rPr>
              <w:t xml:space="preserve"> 4 of Directive 2003/41/EC (transitional)).</w:t>
            </w:r>
          </w:p>
        </w:tc>
      </w:tr>
      <w:tr w:rsidR="000A55AA" w:rsidRPr="00DF07B0" w:rsidTr="00950116">
        <w:trPr>
          <w:trHeight w:val="949"/>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2E286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R0430/C0100</w:t>
            </w:r>
          </w:p>
        </w:tc>
        <w:tc>
          <w:tcPr>
            <w:tcW w:w="2524"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amount of Notional Solvency Capital Requirements for matching adjustment portfolios</w:t>
            </w:r>
          </w:p>
        </w:tc>
        <w:tc>
          <w:tcPr>
            <w:tcW w:w="4397"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sum of notional SCRs of all matching adjustment portfolios.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780"/>
        </w:trPr>
        <w:tc>
          <w:tcPr>
            <w:tcW w:w="17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R0440/C0100</w:t>
            </w:r>
          </w:p>
        </w:tc>
        <w:tc>
          <w:tcPr>
            <w:tcW w:w="2524" w:type="dxa"/>
            <w:tcBorders>
              <w:top w:val="nil"/>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effects due to RFF nSCR aggregation for article 304</w:t>
            </w:r>
          </w:p>
        </w:tc>
        <w:tc>
          <w:tcPr>
            <w:tcW w:w="4397" w:type="dxa"/>
            <w:gridSpan w:val="2"/>
            <w:tcBorders>
              <w:top w:val="nil"/>
              <w:left w:val="nil"/>
              <w:bottom w:val="single" w:sz="4" w:space="0" w:color="auto"/>
              <w:right w:val="single" w:sz="4" w:space="0" w:color="auto"/>
            </w:tcBorders>
            <w:shd w:val="clear" w:color="000000" w:fill="FFFFFF"/>
          </w:tcPr>
          <w:p w:rsidR="000A55AA" w:rsidRPr="00DF07B0" w:rsidRDefault="000A55AA" w:rsidP="00DB7C64">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adjustment for a diversification effect between ring fenced funds under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 xml:space="preserve">rticle 304 of Directive 2009/138/EC and remaining part where applicable. </w:t>
            </w:r>
          </w:p>
        </w:tc>
      </w:tr>
      <w:tr w:rsidR="000A55AA" w:rsidRPr="00DF07B0" w:rsidTr="00950116">
        <w:trPr>
          <w:trHeight w:val="795"/>
        </w:trPr>
        <w:tc>
          <w:tcPr>
            <w:tcW w:w="1796"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R0460/C0100</w:t>
            </w:r>
          </w:p>
        </w:tc>
        <w:tc>
          <w:tcPr>
            <w:tcW w:w="2524"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Net future discretionary benefits </w:t>
            </w:r>
          </w:p>
        </w:tc>
        <w:tc>
          <w:tcPr>
            <w:tcW w:w="4397"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Amount of technical provisions without risk margin in relation to future discretionary benefits net of reinsurance.</w:t>
            </w:r>
          </w:p>
        </w:tc>
      </w:tr>
    </w:tbl>
    <w:p w:rsidR="000A55AA" w:rsidRPr="00DF07B0" w:rsidRDefault="000A55AA" w:rsidP="00950116">
      <w:pPr>
        <w:rPr>
          <w:rFonts w:ascii="Times New Roman" w:hAnsi="Times New Roman" w:cs="Times New Roman"/>
          <w:sz w:val="20"/>
          <w:szCs w:val="20"/>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 xml:space="preserve">S.26.01 </w:t>
      </w:r>
      <w:r w:rsidR="0072092D" w:rsidRPr="00DF07B0">
        <w:rPr>
          <w:rFonts w:ascii="Times New Roman" w:eastAsia="Times New Roman" w:hAnsi="Times New Roman" w:cs="Times New Roman"/>
          <w:b/>
          <w:sz w:val="20"/>
          <w:szCs w:val="20"/>
          <w:lang w:eastAsia="es-ES"/>
        </w:rPr>
        <w:t>–</w:t>
      </w:r>
      <w:r w:rsidRPr="00DF07B0">
        <w:rPr>
          <w:rFonts w:ascii="Times New Roman" w:eastAsia="Times New Roman" w:hAnsi="Times New Roman" w:cs="Times New Roman"/>
          <w:b/>
          <w:sz w:val="20"/>
          <w:szCs w:val="20"/>
          <w:lang w:eastAsia="es-ES"/>
        </w:rPr>
        <w:t xml:space="preserve"> Solvency Capital Requirement – Market risk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 xml:space="preserve">General comments: </w:t>
      </w:r>
    </w:p>
    <w:p w:rsidR="000A55AA" w:rsidRPr="00DF07B0" w:rsidRDefault="000A55AA" w:rsidP="00166F34">
      <w:pPr>
        <w:spacing w:after="0" w:line="240" w:lineRule="auto"/>
        <w:jc w:val="both"/>
        <w:rPr>
          <w:rFonts w:ascii="Times New Roman" w:eastAsia="Times New Roman" w:hAnsi="Times New Roman" w:cs="Times New Roman"/>
          <w:sz w:val="20"/>
          <w:szCs w:val="20"/>
          <w:lang w:eastAsia="es-ES"/>
        </w:rPr>
      </w:pPr>
    </w:p>
    <w:p w:rsidR="000A55AA" w:rsidRPr="00DF07B0" w:rsidRDefault="000D2E4C">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ring fenced</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funds, matching adjustment portfolios and remaining part.</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The template SR.26.01.01 has to be filled in for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(RFF), each matching adjustment portfolio (MAP) and for the remaining part. However, where a RFF/MAP includes a </w:t>
      </w:r>
      <w:r w:rsidR="001D212F" w:rsidRPr="00DF07B0">
        <w:rPr>
          <w:rFonts w:ascii="Times New Roman" w:hAnsi="Times New Roman" w:cs="Times New Roman"/>
          <w:sz w:val="20"/>
          <w:szCs w:val="20"/>
        </w:rPr>
        <w:t>MAP/RFF</w:t>
      </w:r>
      <w:r w:rsidRPr="00DF07B0">
        <w:rPr>
          <w:rFonts w:ascii="Times New Roman" w:hAnsi="Times New Roman" w:cs="Times New Roman"/>
          <w:sz w:val="20"/>
          <w:szCs w:val="20"/>
        </w:rPr>
        <w:t xml:space="preserve"> embedded, the </w:t>
      </w:r>
      <w:r w:rsidRPr="00DF07B0">
        <w:rPr>
          <w:rFonts w:ascii="Times New Roman" w:hAnsi="Times New Roman" w:cs="Times New Roman"/>
          <w:sz w:val="20"/>
          <w:szCs w:val="20"/>
        </w:rPr>
        <w:lastRenderedPageBreak/>
        <w:t xml:space="preserve">fund </w:t>
      </w:r>
      <w:r w:rsidR="00CD22EA" w:rsidRPr="00DF07B0">
        <w:rPr>
          <w:rFonts w:ascii="Times New Roman" w:hAnsi="Times New Roman" w:cs="Times New Roman"/>
          <w:sz w:val="20"/>
          <w:szCs w:val="20"/>
        </w:rPr>
        <w:t>sh</w:t>
      </w:r>
      <w:r w:rsidR="00691EDB" w:rsidRPr="00DF07B0">
        <w:rPr>
          <w:rFonts w:ascii="Times New Roman" w:hAnsi="Times New Roman" w:cs="Times New Roman"/>
          <w:sz w:val="20"/>
          <w:szCs w:val="20"/>
        </w:rPr>
        <w:t>ou</w:t>
      </w:r>
      <w:r w:rsidR="00CD22EA" w:rsidRPr="00DF07B0">
        <w:rPr>
          <w:rFonts w:ascii="Times New Roman" w:hAnsi="Times New Roman" w:cs="Times New Roman"/>
          <w:sz w:val="20"/>
          <w:szCs w:val="20"/>
        </w:rPr>
        <w:t>l</w:t>
      </w:r>
      <w:r w:rsidR="00691EDB" w:rsidRPr="00DF07B0">
        <w:rPr>
          <w:rFonts w:ascii="Times New Roman" w:hAnsi="Times New Roman" w:cs="Times New Roman"/>
          <w:sz w:val="20"/>
          <w:szCs w:val="20"/>
        </w:rPr>
        <w:t>d</w:t>
      </w:r>
      <w:r w:rsidRPr="00DF07B0">
        <w:rPr>
          <w:rFonts w:ascii="Times New Roman" w:hAnsi="Times New Roman" w:cs="Times New Roman"/>
          <w:sz w:val="20"/>
          <w:szCs w:val="20"/>
        </w:rPr>
        <w:t xml:space="preserve"> be treated as different funds. 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for all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funds of a material RFF/MAP as identified in the second table of S.01.03.</w:t>
      </w:r>
    </w:p>
    <w:p w:rsidR="000A55AA" w:rsidRPr="00DF07B0" w:rsidRDefault="000A55AA" w:rsidP="00950116">
      <w:pPr>
        <w:jc w:val="both"/>
        <w:rPr>
          <w:rFonts w:ascii="Times New Roman" w:hAnsi="Times New Roman" w:cs="Times New Roman"/>
          <w:sz w:val="20"/>
          <w:szCs w:val="20"/>
        </w:rPr>
      </w:pPr>
      <w:proofErr w:type="gramStart"/>
      <w:r w:rsidRPr="00DF07B0">
        <w:rPr>
          <w:rFonts w:ascii="Times New Roman" w:hAnsi="Times New Roman" w:cs="Times New Roman"/>
          <w:sz w:val="20"/>
          <w:szCs w:val="20"/>
        </w:rPr>
        <w:t>Amounts before and after shock shall be filled in with the amount of assets and liabilities sensitive to that shock.</w:t>
      </w:r>
      <w:proofErr w:type="gramEnd"/>
      <w:r w:rsidRPr="00DF07B0">
        <w:rPr>
          <w:rFonts w:ascii="Times New Roman" w:hAnsi="Times New Roman" w:cs="Times New Roman"/>
          <w:sz w:val="20"/>
          <w:szCs w:val="20"/>
        </w:rPr>
        <w:t xml:space="preserve">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tbl>
      <w:tblPr>
        <w:tblW w:w="9352" w:type="dxa"/>
        <w:tblCellMar>
          <w:left w:w="70" w:type="dxa"/>
          <w:right w:w="70" w:type="dxa"/>
        </w:tblCellMar>
        <w:tblLook w:val="04A0" w:firstRow="1" w:lastRow="0" w:firstColumn="1" w:lastColumn="0" w:noHBand="0" w:noVBand="1"/>
      </w:tblPr>
      <w:tblGrid>
        <w:gridCol w:w="1396"/>
        <w:gridCol w:w="2509"/>
        <w:gridCol w:w="134"/>
        <w:gridCol w:w="5313"/>
      </w:tblGrid>
      <w:tr w:rsidR="000A55AA" w:rsidRPr="00DF07B0" w:rsidTr="00950116">
        <w:trPr>
          <w:trHeight w:val="32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b/>
                <w:sz w:val="20"/>
                <w:szCs w:val="20"/>
                <w:lang w:eastAsia="es-ES"/>
              </w:rPr>
            </w:pP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ITEM</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INSTRUCTIONS</w:t>
            </w:r>
          </w:p>
        </w:tc>
      </w:tr>
      <w:tr w:rsidR="000A55AA" w:rsidRPr="00DF07B0" w:rsidTr="00950116">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Z0010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Article 112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1 – Article 112(7) reporting</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Regular reporting</w:t>
            </w:r>
          </w:p>
        </w:tc>
      </w:tr>
      <w:tr w:rsidR="000A55AA" w:rsidRPr="00DF07B0" w:rsidTr="00950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4"/>
        </w:trPr>
        <w:tc>
          <w:tcPr>
            <w:tcW w:w="1396"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Z0020</w:t>
            </w:r>
          </w:p>
        </w:tc>
        <w:tc>
          <w:tcPr>
            <w:tcW w:w="2643" w:type="dxa"/>
            <w:gridSpan w:val="2"/>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fenced fund, matching adjustment portfolio or remaining part</w:t>
            </w:r>
          </w:p>
        </w:tc>
        <w:tc>
          <w:tcPr>
            <w:tcW w:w="5313"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t>2 – Remaining part</w:t>
            </w:r>
          </w:p>
        </w:tc>
      </w:tr>
      <w:tr w:rsidR="000A55AA" w:rsidRPr="00DF07B0" w:rsidTr="00950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0"/>
        </w:trPr>
        <w:tc>
          <w:tcPr>
            <w:tcW w:w="1396"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Z0030</w:t>
            </w:r>
          </w:p>
        </w:tc>
        <w:tc>
          <w:tcPr>
            <w:tcW w:w="2643" w:type="dxa"/>
            <w:gridSpan w:val="2"/>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Fund/Portfolio number</w:t>
            </w:r>
          </w:p>
        </w:tc>
        <w:tc>
          <w:tcPr>
            <w:tcW w:w="5313" w:type="dxa"/>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DF07B0" w:rsidDel="00780DB8" w:rsidRDefault="000A55AA" w:rsidP="00950116">
            <w:pPr>
              <w:spacing w:after="0" w:line="240" w:lineRule="auto"/>
              <w:rPr>
                <w:del w:id="1555" w:author="Autho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del w:id="1556" w:author="Author">
              <w:r w:rsidRPr="00DF07B0" w:rsidDel="00780DB8">
                <w:rPr>
                  <w:rFonts w:ascii="Times New Roman" w:eastAsia="Times New Roman" w:hAnsi="Times New Roman" w:cs="Times New Roman"/>
                  <w:sz w:val="20"/>
                  <w:szCs w:val="20"/>
                  <w:lang w:eastAsia="es-ES"/>
                </w:rPr>
                <w:delText>When item Z0020 = 2, then report “0”.</w:delText>
              </w:r>
            </w:del>
          </w:p>
        </w:tc>
      </w:tr>
      <w:tr w:rsidR="000A55AA" w:rsidRPr="00DF07B0" w:rsidTr="00950116">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R0010/C0010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Simplifications  spread risk –  bonds and loans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Identify whether an undertaking used simplifications for the calculation of spread risk with regard to bonds and loans. One of the options in the following closed list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R0010/C0010 = 1, only C0060 and C0080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filled in for R0410.</w:t>
            </w:r>
          </w:p>
        </w:tc>
      </w:tr>
      <w:tr w:rsidR="000A55AA" w:rsidRPr="00DF07B0" w:rsidTr="00950116">
        <w:trPr>
          <w:trHeight w:val="675"/>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R0020/C0010</w:t>
            </w:r>
          </w:p>
        </w:tc>
        <w:tc>
          <w:tcPr>
            <w:tcW w:w="2643"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Captives simplifications – interest rate risk </w:t>
            </w:r>
          </w:p>
        </w:tc>
        <w:tc>
          <w:tcPr>
            <w:tcW w:w="5313"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Identify whether a captive undertaking used simplifications for the calculation of interest rate risk. The following options shall be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R0020/C0010 = 1, only C0060 and C0080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filled in for R0100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R0120</w:t>
            </w:r>
          </w:p>
        </w:tc>
      </w:tr>
      <w:tr w:rsidR="000A55AA" w:rsidRPr="00DF07B0" w:rsidTr="00950116">
        <w:trPr>
          <w:trHeight w:val="675"/>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R0030/C0010</w:t>
            </w:r>
          </w:p>
        </w:tc>
        <w:tc>
          <w:tcPr>
            <w:tcW w:w="2643"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Captives simplifications – spread  risk on bonds and loans </w:t>
            </w:r>
          </w:p>
        </w:tc>
        <w:tc>
          <w:tcPr>
            <w:tcW w:w="5313"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Identify whether a captive undertaking used simplifications for the calculation of spread risk </w:t>
            </w:r>
            <w:r w:rsidR="00A82A9F" w:rsidRPr="00DF07B0">
              <w:rPr>
                <w:rFonts w:ascii="Times New Roman" w:eastAsia="Times New Roman" w:hAnsi="Times New Roman" w:cs="Times New Roman"/>
                <w:sz w:val="20"/>
                <w:szCs w:val="20"/>
                <w:lang w:eastAsia="es-ES"/>
              </w:rPr>
              <w:t>with regard to</w:t>
            </w:r>
            <w:r w:rsidRPr="00DF07B0">
              <w:rPr>
                <w:rFonts w:ascii="Times New Roman" w:eastAsia="Times New Roman" w:hAnsi="Times New Roman" w:cs="Times New Roman"/>
                <w:sz w:val="20"/>
                <w:szCs w:val="20"/>
                <w:lang w:eastAsia="es-ES"/>
              </w:rPr>
              <w:t xml:space="preserve"> bonds and loans. The following options shall be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tc>
      </w:tr>
      <w:tr w:rsidR="000A55AA" w:rsidRPr="00DF07B0" w:rsidTr="00950116">
        <w:trPr>
          <w:trHeight w:val="66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R0040/C0010</w:t>
            </w:r>
            <w:r w:rsidRPr="00DF07B0">
              <w:rPr>
                <w:rFonts w:ascii="Times New Roman" w:eastAsia="Times New Roman" w:hAnsi="Times New Roman" w:cs="Times New Roman"/>
                <w:b/>
                <w:bCs/>
                <w:sz w:val="20"/>
                <w:szCs w:val="20"/>
                <w:lang w:eastAsia="es-ES"/>
              </w:rPr>
              <w:t xml:space="preserve"> </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Captives simplifications – market risk concentration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Identify whether a captive undertaking used simplifications for the calculation of market risk concentration. The following options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tc>
      </w:tr>
      <w:tr w:rsidR="000A55AA" w:rsidRPr="00DF07B0" w:rsidTr="00950116">
        <w:trPr>
          <w:trHeight w:val="285"/>
        </w:trPr>
        <w:tc>
          <w:tcPr>
            <w:tcW w:w="4039" w:type="dxa"/>
            <w:gridSpan w:val="3"/>
            <w:tcBorders>
              <w:top w:val="nil"/>
              <w:left w:val="nil"/>
              <w:bottom w:val="nil"/>
              <w:right w:val="nil"/>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Interest rate risk</w:t>
            </w:r>
            <w:r w:rsidRPr="00DF07B0">
              <w:rPr>
                <w:rFonts w:ascii="Times New Roman" w:eastAsia="Times New Roman" w:hAnsi="Times New Roman" w:cs="Times New Roman"/>
                <w:sz w:val="20"/>
                <w:szCs w:val="20"/>
                <w:lang w:eastAsia="es-ES"/>
              </w:rPr>
              <w:t> </w:t>
            </w:r>
          </w:p>
        </w:tc>
        <w:tc>
          <w:tcPr>
            <w:tcW w:w="5313" w:type="dxa"/>
            <w:tcBorders>
              <w:top w:val="nil"/>
              <w:left w:val="nil"/>
              <w:bottom w:val="nil"/>
              <w:right w:val="nil"/>
            </w:tcBorders>
            <w:shd w:val="clear" w:color="auto" w:fill="auto"/>
            <w:hideMark/>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DF07B0" w:rsidTr="00950116">
        <w:trPr>
          <w:trHeight w:val="570"/>
        </w:trPr>
        <w:tc>
          <w:tcPr>
            <w:tcW w:w="1396"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R0100/C0060</w:t>
            </w:r>
          </w:p>
        </w:tc>
        <w:tc>
          <w:tcPr>
            <w:tcW w:w="264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Net solvency capital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interest rate risk</w:t>
            </w:r>
          </w:p>
        </w:tc>
        <w:tc>
          <w:tcPr>
            <w:tcW w:w="5313"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net capital charge for interest rate risk, i.e. after adjustment for the loss absorbing capacity of technical provisions.</w:t>
            </w:r>
          </w:p>
          <w:p w:rsidR="000A55AA" w:rsidRPr="00DF07B0" w:rsidRDefault="000A55AA">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717"/>
        </w:trPr>
        <w:tc>
          <w:tcPr>
            <w:tcW w:w="1396" w:type="dxa"/>
            <w:vMerge/>
            <w:tcBorders>
              <w:top w:val="single" w:sz="4" w:space="0" w:color="auto"/>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643"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313"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R0020/C0010=1, this item represents the net capital charge for interest rate risk calculated using simplified calculations for captive undertakings.</w:t>
            </w:r>
          </w:p>
        </w:tc>
      </w:tr>
      <w:tr w:rsidR="000A55AA" w:rsidRPr="00DF07B0" w:rsidTr="00950116">
        <w:trPr>
          <w:trHeight w:val="162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R0100/C0080</w:t>
            </w:r>
          </w:p>
        </w:tc>
        <w:tc>
          <w:tcPr>
            <w:tcW w:w="2643" w:type="dxa"/>
            <w:gridSpan w:val="2"/>
            <w:tcBorders>
              <w:top w:val="single" w:sz="4" w:space="0" w:color="auto"/>
              <w:left w:val="single" w:sz="4" w:space="0" w:color="auto"/>
              <w:bottom w:val="single" w:sz="4" w:space="0" w:color="auto"/>
              <w:right w:val="nil"/>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 requirement– interest rate risk</w:t>
            </w:r>
          </w:p>
        </w:tc>
        <w:tc>
          <w:tcPr>
            <w:tcW w:w="5313"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interest rate risk, i.e.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R0020/C0010=1, this item represents the gross capital charge for interest rate risk calculated using simplified calculations for captive undertakings.</w:t>
            </w:r>
          </w:p>
        </w:tc>
      </w:tr>
      <w:tr w:rsidR="000A55AA" w:rsidRPr="00DF07B0" w:rsidTr="00950116">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R0120/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Assets – Interest rate risk  – interest rate down/up shock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total value of the assets sensitive to interest rate down/up risk, before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R0120/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C0030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Interest rate risk  – interest rate down/up shock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value of the liabilities sensitive to interest rate down/up risk, before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amount of TP shall be net of reinsurance and SPV recoverables. </w:t>
            </w:r>
          </w:p>
        </w:tc>
      </w:tr>
      <w:tr w:rsidR="000A55AA" w:rsidRPr="00DF07B0" w:rsidTr="00950116">
        <w:trPr>
          <w:trHeight w:val="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R0120/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C0040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Assets – Interest rate risk – interest rate down/up shock</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assets sensitive to interest rate down/up risks after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72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R0120/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C0050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Interest rate risk</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interest rate down/up shock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interest rate down/up risks after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21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R0120/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C0060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 interest rate risk</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net capital charge for interest rate down/up risk, after adjustment for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 </w:t>
            </w: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R0020/C0010=1, this item represents the net capital charge for interest rate down/up risk calculated using simplifications.</w:t>
            </w:r>
          </w:p>
        </w:tc>
      </w:tr>
      <w:tr w:rsidR="000A55AA" w:rsidRPr="00DF07B0" w:rsidTr="00950116">
        <w:trPr>
          <w:trHeight w:val="566"/>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R0120/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 Interest rate risk – Interest rate down/up shock</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(before the loss absorbing capacity of technical provisions) sensitive to interest rate down/up risks after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 </w:t>
            </w:r>
          </w:p>
        </w:tc>
      </w:tr>
      <w:tr w:rsidR="000A55AA" w:rsidRPr="00DF07B0" w:rsidTr="00950116">
        <w:trPr>
          <w:trHeight w:val="127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R0120/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C0080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interest rate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gross capital charge for the interest rate down/up risk, i.e. before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R0020/C0010=1, this item represents the gross capital charge for interest rate down/up risk calculated using simplifications. </w:t>
            </w:r>
          </w:p>
        </w:tc>
      </w:tr>
      <w:tr w:rsidR="000A55AA" w:rsidRPr="00DF07B0" w:rsidTr="00950116">
        <w:trPr>
          <w:trHeight w:val="285"/>
        </w:trPr>
        <w:tc>
          <w:tcPr>
            <w:tcW w:w="4039" w:type="dxa"/>
            <w:gridSpan w:val="3"/>
            <w:tcBorders>
              <w:top w:val="single" w:sz="4" w:space="0" w:color="auto"/>
              <w:left w:val="nil"/>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Equity risk</w:t>
            </w:r>
          </w:p>
        </w:tc>
        <w:tc>
          <w:tcPr>
            <w:tcW w:w="5313" w:type="dxa"/>
            <w:tcBorders>
              <w:top w:val="single" w:sz="4" w:space="0" w:color="auto"/>
              <w:bottom w:val="single" w:sz="4" w:space="0" w:color="auto"/>
            </w:tcBorders>
            <w:shd w:val="clear" w:color="auto" w:fill="auto"/>
            <w:hideMark/>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DF07B0" w:rsidTr="00950116">
        <w:trPr>
          <w:trHeight w:val="873"/>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BB0FCA"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equity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equity risk, i.e.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75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R0200/C0080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equity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B272F3">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equity risk, i.e. before the loss absorbing capacity of technical provisions.</w:t>
            </w:r>
          </w:p>
        </w:tc>
      </w:tr>
      <w:tr w:rsidR="000A55AA" w:rsidRPr="00DF07B0" w:rsidTr="00950116">
        <w:trPr>
          <w:trHeight w:val="1228"/>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R0210/C0020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equity  risk – type 1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initial absolute value of the assets sensitive to the equity risk charge related to type 1 equities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96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R0210/C0030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equity risk – type 1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initial absolute value of the liabilities sensitive to equity risk related to type 1 equities.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097"/>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R0210/C0040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Equity risk – type 1 equities </w:t>
            </w:r>
          </w:p>
        </w:tc>
        <w:tc>
          <w:tcPr>
            <w:tcW w:w="5313"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w:t>
            </w:r>
            <w:r w:rsidR="00591058" w:rsidRPr="00DF07B0">
              <w:rPr>
                <w:rFonts w:ascii="Times New Roman" w:eastAsia="Times New Roman" w:hAnsi="Times New Roman" w:cs="Times New Roman"/>
                <w:sz w:val="20"/>
                <w:szCs w:val="20"/>
                <w:lang w:eastAsia="es-ES"/>
              </w:rPr>
              <w:t xml:space="preserve">sensitive to the </w:t>
            </w:r>
            <w:r w:rsidRPr="00DF07B0">
              <w:rPr>
                <w:rFonts w:ascii="Times New Roman" w:eastAsia="Times New Roman" w:hAnsi="Times New Roman" w:cs="Times New Roman"/>
                <w:sz w:val="20"/>
                <w:szCs w:val="20"/>
                <w:lang w:eastAsia="es-ES"/>
              </w:rPr>
              <w:t xml:space="preserve">equity risk charge </w:t>
            </w:r>
            <w:r w:rsidR="00591058" w:rsidRPr="00DF07B0">
              <w:rPr>
                <w:rFonts w:ascii="Times New Roman" w:eastAsia="Times New Roman" w:hAnsi="Times New Roman" w:cs="Times New Roman"/>
                <w:sz w:val="20"/>
                <w:szCs w:val="20"/>
                <w:lang w:eastAsia="es-ES"/>
              </w:rPr>
              <w:t xml:space="preserve">related to </w:t>
            </w:r>
            <w:r w:rsidRPr="00DF07B0">
              <w:rPr>
                <w:rFonts w:ascii="Times New Roman" w:eastAsia="Times New Roman" w:hAnsi="Times New Roman" w:cs="Times New Roman"/>
                <w:sz w:val="20"/>
                <w:szCs w:val="20"/>
                <w:lang w:eastAsia="es-ES"/>
              </w:rPr>
              <w:t>type 1 equities category,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455"/>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R0210/C0050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w:t>
            </w:r>
            <w:r w:rsidR="00591058" w:rsidRPr="00DF07B0">
              <w:rPr>
                <w:rFonts w:ascii="Times New Roman" w:eastAsia="Times New Roman" w:hAnsi="Times New Roman" w:cs="Times New Roman"/>
                <w:sz w:val="20"/>
                <w:szCs w:val="20"/>
                <w:lang w:eastAsia="es-ES"/>
              </w:rPr>
              <w:t>s)</w:t>
            </w:r>
            <w:r w:rsidRPr="00DF07B0">
              <w:rPr>
                <w:rFonts w:ascii="Times New Roman" w:eastAsia="Times New Roman" w:hAnsi="Times New Roman" w:cs="Times New Roman"/>
                <w:sz w:val="20"/>
                <w:szCs w:val="20"/>
                <w:lang w:eastAsia="es-ES"/>
              </w:rPr>
              <w:t xml:space="preserve"> – Equity risk –type 1 equities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w:t>
            </w:r>
            <w:r w:rsidR="00591058" w:rsidRPr="00DF07B0">
              <w:rPr>
                <w:rFonts w:ascii="Times New Roman" w:eastAsia="Times New Roman" w:hAnsi="Times New Roman" w:cs="Times New Roman"/>
                <w:sz w:val="20"/>
                <w:szCs w:val="20"/>
                <w:lang w:eastAsia="es-ES"/>
              </w:rPr>
              <w:t xml:space="preserve">sensitive to </w:t>
            </w:r>
            <w:r w:rsidRPr="00DF07B0">
              <w:rPr>
                <w:rFonts w:ascii="Times New Roman" w:eastAsia="Times New Roman" w:hAnsi="Times New Roman" w:cs="Times New Roman"/>
                <w:sz w:val="20"/>
                <w:szCs w:val="20"/>
                <w:lang w:eastAsia="es-ES"/>
              </w:rPr>
              <w:t xml:space="preserve">equity risk charge </w:t>
            </w:r>
            <w:r w:rsidR="00591058" w:rsidRPr="00DF07B0">
              <w:rPr>
                <w:rFonts w:ascii="Times New Roman" w:eastAsia="Times New Roman" w:hAnsi="Times New Roman" w:cs="Times New Roman"/>
                <w:sz w:val="20"/>
                <w:szCs w:val="20"/>
                <w:lang w:eastAsia="es-ES"/>
              </w:rPr>
              <w:t>related to</w:t>
            </w:r>
            <w:r w:rsidRPr="00DF07B0">
              <w:rPr>
                <w:rFonts w:ascii="Times New Roman" w:eastAsia="Times New Roman" w:hAnsi="Times New Roman" w:cs="Times New Roman"/>
                <w:sz w:val="20"/>
                <w:szCs w:val="20"/>
                <w:lang w:eastAsia="es-ES"/>
              </w:rPr>
              <w:t xml:space="preserve"> type 1 </w:t>
            </w:r>
            <w:proofErr w:type="gramStart"/>
            <w:r w:rsidRPr="00DF07B0">
              <w:rPr>
                <w:rFonts w:ascii="Times New Roman" w:eastAsia="Times New Roman" w:hAnsi="Times New Roman" w:cs="Times New Roman"/>
                <w:sz w:val="20"/>
                <w:szCs w:val="20"/>
                <w:lang w:eastAsia="es-ES"/>
              </w:rPr>
              <w:t>equities</w:t>
            </w:r>
            <w:proofErr w:type="gramEnd"/>
            <w:r w:rsidRPr="00DF07B0">
              <w:rPr>
                <w:rFonts w:ascii="Times New Roman" w:eastAsia="Times New Roman" w:hAnsi="Times New Roman" w:cs="Times New Roman"/>
                <w:sz w:val="20"/>
                <w:szCs w:val="20"/>
                <w:lang w:eastAsia="es-ES"/>
              </w:rPr>
              <w:t>, after the shock and after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103"/>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R0210/C0060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BB0FCA"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equity risk –type 1 equities</w:t>
            </w:r>
          </w:p>
        </w:tc>
        <w:tc>
          <w:tcPr>
            <w:tcW w:w="5313"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equity risk (for type 1 equities),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560"/>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R0210/C0070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(before the loss absorbing capacity of technical provisions)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equity risk –type 1 equities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w:t>
            </w:r>
            <w:r w:rsidR="00591058" w:rsidRPr="00DF07B0">
              <w:rPr>
                <w:rFonts w:ascii="Times New Roman" w:eastAsia="Times New Roman" w:hAnsi="Times New Roman" w:cs="Times New Roman"/>
                <w:sz w:val="20"/>
                <w:szCs w:val="20"/>
                <w:lang w:eastAsia="es-ES"/>
              </w:rPr>
              <w:t xml:space="preserve">sensitive to </w:t>
            </w:r>
            <w:r w:rsidRPr="00DF07B0">
              <w:rPr>
                <w:rFonts w:ascii="Times New Roman" w:eastAsia="Times New Roman" w:hAnsi="Times New Roman" w:cs="Times New Roman"/>
                <w:sz w:val="20"/>
                <w:szCs w:val="20"/>
                <w:lang w:eastAsia="es-ES"/>
              </w:rPr>
              <w:t xml:space="preserve">equity risk charge </w:t>
            </w:r>
            <w:r w:rsidR="00591058" w:rsidRPr="00DF07B0">
              <w:rPr>
                <w:rFonts w:ascii="Times New Roman" w:eastAsia="Times New Roman" w:hAnsi="Times New Roman" w:cs="Times New Roman"/>
                <w:sz w:val="20"/>
                <w:szCs w:val="20"/>
                <w:lang w:eastAsia="es-ES"/>
              </w:rPr>
              <w:t>related to</w:t>
            </w:r>
            <w:r w:rsidRPr="00DF07B0">
              <w:rPr>
                <w:rFonts w:ascii="Times New Roman" w:eastAsia="Times New Roman" w:hAnsi="Times New Roman" w:cs="Times New Roman"/>
                <w:sz w:val="20"/>
                <w:szCs w:val="20"/>
                <w:lang w:eastAsia="es-ES"/>
              </w:rPr>
              <w:t xml:space="preserve"> type 1 </w:t>
            </w:r>
            <w:proofErr w:type="gramStart"/>
            <w:r w:rsidRPr="00DF07B0">
              <w:rPr>
                <w:rFonts w:ascii="Times New Roman" w:eastAsia="Times New Roman" w:hAnsi="Times New Roman" w:cs="Times New Roman"/>
                <w:sz w:val="20"/>
                <w:szCs w:val="20"/>
                <w:lang w:eastAsia="es-ES"/>
              </w:rPr>
              <w:t>equities</w:t>
            </w:r>
            <w:proofErr w:type="gramEnd"/>
            <w:r w:rsidRPr="00DF07B0">
              <w:rPr>
                <w:rFonts w:ascii="Times New Roman" w:eastAsia="Times New Roman" w:hAnsi="Times New Roman" w:cs="Times New Roman"/>
                <w:sz w:val="20"/>
                <w:szCs w:val="20"/>
                <w:lang w:eastAsia="es-ES"/>
              </w:rPr>
              <w:t>, after the shock but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97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R0210/C0080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Equity risk –type 1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equity risk for type 1 equities, i.e. before the loss absorbing capacity of technical provisions.</w:t>
            </w:r>
          </w:p>
        </w:tc>
      </w:tr>
      <w:tr w:rsidR="000A55AA" w:rsidRPr="00DF07B0" w:rsidTr="00950116">
        <w:trPr>
          <w:trHeight w:val="99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R0220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equity  risk –type 1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initial absolute value of the assets sensitive to the equity risk (for each kind of type 1 equity).</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93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R0220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Assets – equity  risk –type 1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the equity risk charge, (for each kind of type 1 equity),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069"/>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R0250/C0020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equity  risk –type 2 equities </w:t>
            </w:r>
          </w:p>
        </w:tc>
        <w:tc>
          <w:tcPr>
            <w:tcW w:w="5313"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initial absolute value of the assets sensitive to the equity risk for type 2 equities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930"/>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R0250/C0030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equity risk –type 2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initial absolute value of liabilities sensitive to the equity risk</w:t>
            </w:r>
            <w:r w:rsidRPr="00DF07B0">
              <w:rPr>
                <w:rFonts w:ascii="Times New Roman" w:eastAsia="Times New Roman" w:hAnsi="Times New Roman" w:cs="Times New Roman"/>
                <w:strike/>
                <w:sz w:val="20"/>
                <w:szCs w:val="20"/>
                <w:lang w:eastAsia="es-ES"/>
              </w:rPr>
              <w:t xml:space="preserve"> </w:t>
            </w:r>
            <w:r w:rsidRPr="00DF07B0">
              <w:rPr>
                <w:rFonts w:ascii="Times New Roman" w:eastAsia="Times New Roman" w:hAnsi="Times New Roman" w:cs="Times New Roman"/>
                <w:sz w:val="20"/>
                <w:szCs w:val="20"/>
                <w:lang w:eastAsia="es-ES"/>
              </w:rPr>
              <w:t>for type 2 equities.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amount of TP shall be net of reinsurance and SPV </w:t>
            </w:r>
            <w:r w:rsidRPr="00DF07B0">
              <w:rPr>
                <w:rFonts w:ascii="Times New Roman" w:eastAsia="Times New Roman" w:hAnsi="Times New Roman" w:cs="Times New Roman"/>
                <w:sz w:val="20"/>
                <w:szCs w:val="20"/>
                <w:lang w:eastAsia="es-ES"/>
              </w:rPr>
              <w:lastRenderedPageBreak/>
              <w:t>recoverables.</w:t>
            </w:r>
          </w:p>
        </w:tc>
      </w:tr>
      <w:tr w:rsidR="000A55AA" w:rsidRPr="00DF07B0" w:rsidTr="00950116">
        <w:trPr>
          <w:trHeight w:val="1097"/>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R0250/C0040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Equity risk – type 2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equity risk charge for type 2 equities,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50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R0250/C0050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w:t>
            </w:r>
            <w:r w:rsidR="00591058" w:rsidRPr="00DF07B0">
              <w:rPr>
                <w:rFonts w:ascii="Times New Roman" w:eastAsia="Times New Roman" w:hAnsi="Times New Roman" w:cs="Times New Roman"/>
                <w:sz w:val="20"/>
                <w:szCs w:val="20"/>
                <w:lang w:eastAsia="es-ES"/>
              </w:rPr>
              <w:t>s)</w:t>
            </w:r>
            <w:r w:rsidRPr="00DF07B0">
              <w:rPr>
                <w:rFonts w:ascii="Times New Roman" w:eastAsia="Times New Roman" w:hAnsi="Times New Roman" w:cs="Times New Roman"/>
                <w:sz w:val="20"/>
                <w:szCs w:val="20"/>
                <w:lang w:eastAsia="es-ES"/>
              </w:rPr>
              <w:t xml:space="preserve"> – Equity risk –type 2 equities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sensitive to equity risk (for type 2 equities), after the shock and after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12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R0250/C0060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 – equity risk –type 2 equities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equity risk (for type 2 equities)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57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R0250/C0070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 absorbing capacity of technical provisions) equity risk –type 2 equities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equity risk (for type 2 equities), after the shock but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95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R0250/C0080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Equity risk – type 2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equity risk for type 2 equities, i.e. before the loss absorbing capacity of technical provisions.</w:t>
            </w:r>
          </w:p>
        </w:tc>
      </w:tr>
      <w:tr w:rsidR="000A55AA" w:rsidRPr="00DF07B0" w:rsidTr="00950116">
        <w:trPr>
          <w:trHeight w:val="94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R0260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R0280/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equity  risk –type 2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value of the assets sensitive to the equity risk (for each kind of type 2 equities)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285"/>
        </w:trPr>
        <w:tc>
          <w:tcPr>
            <w:tcW w:w="1396" w:type="dxa"/>
            <w:vMerge w:val="restart"/>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R0260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R0280/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C0040</w:t>
            </w:r>
          </w:p>
        </w:tc>
        <w:tc>
          <w:tcPr>
            <w:tcW w:w="264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equity  risk –type 2 equities </w:t>
            </w:r>
          </w:p>
        </w:tc>
        <w:tc>
          <w:tcPr>
            <w:tcW w:w="53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trike/>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equity risk (for each kind of type 2 equities), after the equity shock.</w:t>
            </w:r>
            <w:r w:rsidRPr="00DF07B0">
              <w:rPr>
                <w:rFonts w:ascii="Times New Roman" w:eastAsia="Times New Roman" w:hAnsi="Times New Roman" w:cs="Times New Roman"/>
                <w:strike/>
                <w:sz w:val="20"/>
                <w:szCs w:val="20"/>
                <w:lang w:eastAsia="es-ES"/>
              </w:rPr>
              <w:t xml:space="preserve"> </w:t>
            </w:r>
          </w:p>
          <w:p w:rsidR="000A55AA" w:rsidRPr="00DF07B0" w:rsidRDefault="000A55AA" w:rsidP="00950116">
            <w:pPr>
              <w:spacing w:after="0" w:line="240" w:lineRule="auto"/>
              <w:rPr>
                <w:rFonts w:ascii="Times New Roman" w:eastAsia="Times New Roman" w:hAnsi="Times New Roman" w:cs="Times New Roman"/>
                <w:strike/>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690"/>
        </w:trPr>
        <w:tc>
          <w:tcPr>
            <w:tcW w:w="1396" w:type="dxa"/>
            <w:vMerge/>
            <w:tcBorders>
              <w:top w:val="nil"/>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643"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313"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5D146A" w:rsidRPr="00DF07B0" w:rsidTr="001E041D">
        <w:trPr>
          <w:trHeight w:val="106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R0290/C0020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Initial absolute values before shock – Assets – Equity  risk –qualifying infrastructure equities</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initial absolute value of the assets sensitive to the equity risk for qualifying infrastructure equities.</w:t>
            </w:r>
          </w:p>
          <w:p w:rsidR="005D146A" w:rsidRPr="00DF07B0" w:rsidRDefault="005D146A" w:rsidP="001E041D">
            <w:pPr>
              <w:spacing w:after="0"/>
              <w:rPr>
                <w:rFonts w:ascii="Times New Roman" w:eastAsia="Times New Roman" w:hAnsi="Times New Roman"/>
                <w:sz w:val="20"/>
                <w:szCs w:val="20"/>
                <w:lang w:eastAsia="es-ES"/>
              </w:rPr>
            </w:pP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Recoverables from reinsurance and SPVs shall not be included in this cell.</w:t>
            </w:r>
          </w:p>
        </w:tc>
      </w:tr>
      <w:tr w:rsidR="005D146A" w:rsidRPr="00DF07B0" w:rsidTr="001E041D">
        <w:trPr>
          <w:trHeight w:val="93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R0290/C0030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 xml:space="preserve">Initial absolute values before shock – Liabilities – Equity risk – qualifying infrastructure equities   </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initial absolute value of liabilities sensitive to the equity risk</w:t>
            </w:r>
            <w:r w:rsidRPr="00DF07B0">
              <w:rPr>
                <w:rFonts w:ascii="Times New Roman" w:eastAsia="Times New Roman" w:hAnsi="Times New Roman"/>
                <w:strike/>
                <w:sz w:val="20"/>
                <w:szCs w:val="20"/>
                <w:lang w:eastAsia="es-ES"/>
              </w:rPr>
              <w:t xml:space="preserve"> </w:t>
            </w:r>
            <w:r w:rsidRPr="00DF07B0">
              <w:rPr>
                <w:rFonts w:ascii="Times New Roman" w:eastAsia="Times New Roman" w:hAnsi="Times New Roman"/>
                <w:sz w:val="20"/>
                <w:szCs w:val="20"/>
                <w:lang w:eastAsia="es-ES"/>
              </w:rPr>
              <w:t>for qualifying infrastructure equities.</w:t>
            </w:r>
          </w:p>
          <w:p w:rsidR="005D146A" w:rsidRPr="00DF07B0" w:rsidRDefault="005D146A" w:rsidP="001E041D">
            <w:pPr>
              <w:spacing w:after="0"/>
              <w:rPr>
                <w:rFonts w:ascii="Times New Roman" w:eastAsia="Times New Roman" w:hAnsi="Times New Roman"/>
                <w:sz w:val="20"/>
                <w:szCs w:val="20"/>
                <w:lang w:eastAsia="es-ES"/>
              </w:rPr>
            </w:pP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The amount of TP shall be net of reinsurance and SPV recoverables.</w:t>
            </w:r>
          </w:p>
        </w:tc>
      </w:tr>
      <w:tr w:rsidR="005D146A" w:rsidRPr="00DF07B0" w:rsidTr="001E041D">
        <w:trPr>
          <w:trHeight w:val="1097"/>
        </w:trPr>
        <w:tc>
          <w:tcPr>
            <w:tcW w:w="1396" w:type="dxa"/>
            <w:tcBorders>
              <w:top w:val="nil"/>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R0290/C0040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 xml:space="preserve">Absolute values after shock – Assets – Equity risk – qualifying infrastructure equities </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absolute value of the assets sensitive to equity risk charge for qualifying infrastructure equities, after the shock.</w:t>
            </w:r>
          </w:p>
          <w:p w:rsidR="005D146A" w:rsidRPr="00DF07B0" w:rsidRDefault="005D146A" w:rsidP="001E041D">
            <w:pPr>
              <w:spacing w:after="0"/>
              <w:rPr>
                <w:rFonts w:ascii="Times New Roman" w:eastAsia="Times New Roman" w:hAnsi="Times New Roman"/>
                <w:sz w:val="20"/>
                <w:szCs w:val="20"/>
                <w:lang w:eastAsia="es-ES"/>
              </w:rPr>
            </w:pP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Recoverables from reinsurance and SPVs shall not be included in this cell.</w:t>
            </w:r>
          </w:p>
        </w:tc>
      </w:tr>
      <w:tr w:rsidR="005D146A" w:rsidRPr="00DF07B0" w:rsidTr="001E041D">
        <w:trPr>
          <w:trHeight w:val="150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lastRenderedPageBreak/>
              <w:t>R0290/C0050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values after shock – Liabilities (after the loss absorbing capacity of technical provisions) – Equity risk – qualifying infrastructure equities</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absolute value of liabilities sensitive to equity risk (for qualifying infrastructure equities), after the shock and after the loss absorbing capacity of technical provisions.</w:t>
            </w:r>
          </w:p>
          <w:p w:rsidR="005D146A" w:rsidRPr="00DF07B0" w:rsidRDefault="005D146A" w:rsidP="001E041D">
            <w:pPr>
              <w:spacing w:after="0"/>
              <w:rPr>
                <w:rFonts w:ascii="Times New Roman" w:eastAsia="Times New Roman" w:hAnsi="Times New Roman"/>
                <w:sz w:val="20"/>
                <w:szCs w:val="20"/>
                <w:lang w:eastAsia="es-ES"/>
              </w:rPr>
            </w:pP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The amount of TP shall be net of reinsurance and SPV recoverables.</w:t>
            </w:r>
          </w:p>
        </w:tc>
      </w:tr>
      <w:tr w:rsidR="005D146A" w:rsidRPr="00DF07B0" w:rsidTr="001E041D">
        <w:trPr>
          <w:trHeight w:val="112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R0290/C0060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 after shock – Net solvency capital requirement – Equity risk –qualifying infrastructure equities</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 xml:space="preserve">This is the net capital charge for equity risk (for qualifying infrastructure equities) after adjustment for the loss absorbing capacity of technical provisions. </w:t>
            </w:r>
          </w:p>
          <w:p w:rsidR="005D146A" w:rsidRPr="00DF07B0" w:rsidRDefault="005D146A" w:rsidP="001E041D">
            <w:pPr>
              <w:spacing w:after="0"/>
              <w:rPr>
                <w:rFonts w:ascii="Times New Roman" w:eastAsia="Times New Roman" w:hAnsi="Times New Roman"/>
                <w:sz w:val="20"/>
                <w:szCs w:val="20"/>
                <w:lang w:eastAsia="es-ES"/>
              </w:rPr>
            </w:pPr>
          </w:p>
        </w:tc>
      </w:tr>
      <w:tr w:rsidR="005D146A" w:rsidRPr="00DF07B0" w:rsidTr="001E041D">
        <w:trPr>
          <w:trHeight w:val="157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R0290/C0070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values after shock – Liabilities (before the loss absorbing capacity of technical provisions) – Equity risk – qualifying infrastructure equities</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absolute value of the liabilities sensitive to equity risk (for qualifying infrastructure equities), after the shock but before the loss absorbing capacity of technical provisions.</w:t>
            </w:r>
          </w:p>
          <w:p w:rsidR="005D146A" w:rsidRPr="00DF07B0" w:rsidRDefault="005D146A" w:rsidP="001E041D">
            <w:pPr>
              <w:spacing w:after="0"/>
              <w:rPr>
                <w:rFonts w:ascii="Times New Roman" w:eastAsia="Times New Roman" w:hAnsi="Times New Roman"/>
                <w:sz w:val="20"/>
                <w:szCs w:val="20"/>
                <w:lang w:eastAsia="es-ES"/>
              </w:rPr>
            </w:pP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The amount of TP shall be net of reinsurance and SPV recoverables.</w:t>
            </w:r>
          </w:p>
        </w:tc>
      </w:tr>
      <w:tr w:rsidR="005D146A" w:rsidRPr="00DF07B0" w:rsidTr="001E041D">
        <w:trPr>
          <w:trHeight w:val="95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R0290/C0080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 after shock – Gross solvency capital requirement – Equity risk – qualifying infrastructure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gross capital charge for equity risk for qualifying infrastructure equities, i.e. before the loss absorbing capacity of technical provisions.</w:t>
            </w:r>
          </w:p>
        </w:tc>
      </w:tr>
      <w:tr w:rsidR="000A55AA" w:rsidRPr="00DF07B0" w:rsidTr="00950116">
        <w:trPr>
          <w:trHeight w:val="285"/>
        </w:trPr>
        <w:tc>
          <w:tcPr>
            <w:tcW w:w="4039" w:type="dxa"/>
            <w:gridSpan w:val="3"/>
            <w:tcBorders>
              <w:top w:val="single" w:sz="4" w:space="0" w:color="auto"/>
              <w:left w:val="single" w:sz="4" w:space="0" w:color="auto"/>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Property risk</w:t>
            </w:r>
          </w:p>
        </w:tc>
        <w:tc>
          <w:tcPr>
            <w:tcW w:w="5313" w:type="dxa"/>
            <w:tcBorders>
              <w:top w:val="single" w:sz="4" w:space="0" w:color="auto"/>
              <w:bottom w:val="single" w:sz="4" w:space="0" w:color="auto"/>
              <w:right w:val="single" w:sz="4" w:space="0" w:color="auto"/>
            </w:tcBorders>
            <w:shd w:val="clear" w:color="auto" w:fill="auto"/>
            <w:hideMark/>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DF07B0" w:rsidTr="00950116">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Property  risk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trike/>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property risk</w:t>
            </w:r>
            <w:r w:rsidRPr="00DF07B0">
              <w:rPr>
                <w:rFonts w:ascii="Times New Roman" w:eastAsia="Times New Roman" w:hAnsi="Times New Roman" w:cs="Times New Roman"/>
                <w:strike/>
                <w:sz w:val="20"/>
                <w:szCs w:val="20"/>
                <w:lang w:eastAsia="es-ES"/>
              </w:rPr>
              <w:t>.</w:t>
            </w:r>
          </w:p>
          <w:p w:rsidR="000A55AA" w:rsidRPr="00DF07B0" w:rsidRDefault="000A55AA" w:rsidP="00950116">
            <w:pPr>
              <w:spacing w:after="0" w:line="240" w:lineRule="auto"/>
              <w:rPr>
                <w:rFonts w:ascii="Times New Roman" w:eastAsia="Times New Roman" w:hAnsi="Times New Roman" w:cs="Times New Roman"/>
                <w:strike/>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765"/>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Property risk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value of the liabilities sensitive to the property risk.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765"/>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R0300/C0040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Property  risk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property risk charge, after the property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260"/>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w:t>
            </w:r>
            <w:r w:rsidR="00591058" w:rsidRPr="00DF07B0">
              <w:rPr>
                <w:rFonts w:ascii="Times New Roman" w:eastAsia="Times New Roman" w:hAnsi="Times New Roman" w:cs="Times New Roman"/>
                <w:sz w:val="20"/>
                <w:szCs w:val="20"/>
                <w:lang w:eastAsia="es-ES"/>
              </w:rPr>
              <w:t>s)</w:t>
            </w:r>
            <w:r w:rsidRPr="00DF07B0">
              <w:rPr>
                <w:rFonts w:ascii="Times New Roman" w:eastAsia="Times New Roman" w:hAnsi="Times New Roman" w:cs="Times New Roman"/>
                <w:sz w:val="20"/>
                <w:szCs w:val="20"/>
                <w:lang w:eastAsia="es-ES"/>
              </w:rPr>
              <w:t xml:space="preserve"> – Property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underlying property risk charge, after the property shock and after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752"/>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R0300/C0060</w:t>
            </w:r>
          </w:p>
        </w:tc>
        <w:tc>
          <w:tcPr>
            <w:tcW w:w="2643" w:type="dxa"/>
            <w:gridSpan w:val="2"/>
            <w:tcBorders>
              <w:top w:val="nil"/>
              <w:left w:val="single" w:sz="4" w:space="0" w:color="auto"/>
              <w:bottom w:val="single" w:sz="4" w:space="0" w:color="auto"/>
              <w:right w:val="single" w:sz="4" w:space="0" w:color="auto"/>
            </w:tcBorders>
            <w:shd w:val="clear" w:color="auto" w:fill="auto"/>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  – property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property risk,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245"/>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R0300/C0070</w:t>
            </w:r>
          </w:p>
        </w:tc>
        <w:tc>
          <w:tcPr>
            <w:tcW w:w="2643"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(before the loss absorbing capacity of technical provisions)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underlying property risk charge, after the property shock but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86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R0300/C0080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property risk, i.e.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85"/>
        </w:trPr>
        <w:tc>
          <w:tcPr>
            <w:tcW w:w="4039" w:type="dxa"/>
            <w:gridSpan w:val="3"/>
            <w:tcBorders>
              <w:top w:val="single" w:sz="4" w:space="0" w:color="auto"/>
              <w:left w:val="nil"/>
              <w:bottom w:val="single" w:sz="4" w:space="0" w:color="auto"/>
              <w:right w:val="nil"/>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Spread risk</w:t>
            </w:r>
            <w:r w:rsidRPr="00DF07B0">
              <w:rPr>
                <w:rFonts w:ascii="Times New Roman" w:eastAsia="Times New Roman" w:hAnsi="Times New Roman" w:cs="Times New Roman"/>
                <w:sz w:val="20"/>
                <w:szCs w:val="20"/>
                <w:lang w:eastAsia="es-ES"/>
              </w:rPr>
              <w:t> </w:t>
            </w:r>
          </w:p>
        </w:tc>
        <w:tc>
          <w:tcPr>
            <w:tcW w:w="5313" w:type="dxa"/>
            <w:tcBorders>
              <w:top w:val="single" w:sz="4" w:space="0" w:color="auto"/>
              <w:left w:val="nil"/>
              <w:bottom w:val="single" w:sz="4" w:space="0" w:color="auto"/>
              <w:right w:val="nil"/>
            </w:tcBorders>
            <w:shd w:val="clear" w:color="auto" w:fill="auto"/>
            <w:hideMark/>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DF07B0" w:rsidTr="00950116">
        <w:trPr>
          <w:trHeight w:val="94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BB0FCA"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 spread risk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spread risk,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841"/>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spread risk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B272F3">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spread risk, before the loss absorbing capacity of technical provisions.</w:t>
            </w:r>
          </w:p>
        </w:tc>
      </w:tr>
      <w:tr w:rsidR="000A55AA" w:rsidRPr="00DF07B0" w:rsidTr="00950116">
        <w:trPr>
          <w:trHeight w:val="855"/>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Assets – spread risk – bonds and loans</w:t>
            </w:r>
          </w:p>
        </w:tc>
        <w:tc>
          <w:tcPr>
            <w:tcW w:w="5313"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spread risk</w:t>
            </w:r>
            <w:r w:rsidR="008F6A3E" w:rsidRPr="00DF07B0">
              <w:rPr>
                <w:rFonts w:ascii="Times New Roman" w:eastAsia="Times New Roman" w:hAnsi="Times New Roman" w:cs="Times New Roman"/>
                <w:sz w:val="20"/>
                <w:szCs w:val="20"/>
                <w:lang w:eastAsia="es-ES"/>
              </w:rPr>
              <w:t xml:space="preserve"> on</w:t>
            </w:r>
            <w:r w:rsidRPr="00DF07B0">
              <w:rPr>
                <w:rFonts w:ascii="Times New Roman" w:eastAsia="Times New Roman" w:hAnsi="Times New Roman" w:cs="Times New Roman"/>
                <w:sz w:val="20"/>
                <w:szCs w:val="20"/>
                <w:lang w:eastAsia="es-ES"/>
              </w:rPr>
              <w:t xml:space="preserve"> bonds and loans.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855"/>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R0410/C0030</w:t>
            </w:r>
          </w:p>
        </w:tc>
        <w:tc>
          <w:tcPr>
            <w:tcW w:w="2643"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Liabilities – spread risk –   bonds and loans</w:t>
            </w:r>
          </w:p>
        </w:tc>
        <w:tc>
          <w:tcPr>
            <w:tcW w:w="5313"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trike/>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spread risk o</w:t>
            </w:r>
            <w:r w:rsidR="008F6A3E" w:rsidRPr="00DF07B0">
              <w:rPr>
                <w:rFonts w:ascii="Times New Roman" w:eastAsia="Times New Roman" w:hAnsi="Times New Roman" w:cs="Times New Roman"/>
                <w:sz w:val="20"/>
                <w:szCs w:val="20"/>
                <w:lang w:eastAsia="es-ES"/>
              </w:rPr>
              <w:t>n</w:t>
            </w:r>
            <w:r w:rsidRPr="00DF07B0">
              <w:rPr>
                <w:rFonts w:ascii="Times New Roman" w:eastAsia="Times New Roman" w:hAnsi="Times New Roman" w:cs="Times New Roman"/>
                <w:sz w:val="20"/>
                <w:szCs w:val="20"/>
                <w:lang w:eastAsia="es-ES"/>
              </w:rPr>
              <w:t xml:space="preserve"> bonds and loans</w:t>
            </w:r>
            <w:r w:rsidRPr="00DF07B0">
              <w:rPr>
                <w:rFonts w:ascii="Times New Roman" w:eastAsia="Times New Roman" w:hAnsi="Times New Roman" w:cs="Times New Roman"/>
                <w:strike/>
                <w:sz w:val="20"/>
                <w:szCs w:val="20"/>
                <w:lang w:eastAsia="es-ES"/>
              </w:rPr>
              <w:t>.</w:t>
            </w:r>
          </w:p>
          <w:p w:rsidR="000A55AA" w:rsidRPr="00DF07B0" w:rsidRDefault="000A55AA" w:rsidP="00950116">
            <w:pPr>
              <w:spacing w:after="0" w:line="240" w:lineRule="auto"/>
              <w:rPr>
                <w:rFonts w:ascii="Times New Roman" w:eastAsia="Times New Roman" w:hAnsi="Times New Roman" w:cs="Times New Roman"/>
                <w:strike/>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855"/>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R0410/C0040</w:t>
            </w:r>
          </w:p>
        </w:tc>
        <w:tc>
          <w:tcPr>
            <w:tcW w:w="2643"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Assets – spread risk – bonds and loans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spread risk o</w:t>
            </w:r>
            <w:r w:rsidR="008F6A3E" w:rsidRPr="00DF07B0">
              <w:rPr>
                <w:rFonts w:ascii="Times New Roman" w:eastAsia="Times New Roman" w:hAnsi="Times New Roman" w:cs="Times New Roman"/>
                <w:sz w:val="20"/>
                <w:szCs w:val="20"/>
                <w:lang w:eastAsia="es-ES"/>
              </w:rPr>
              <w:t>n</w:t>
            </w:r>
            <w:r w:rsidRPr="00DF07B0">
              <w:rPr>
                <w:rFonts w:ascii="Times New Roman" w:eastAsia="Times New Roman" w:hAnsi="Times New Roman" w:cs="Times New Roman"/>
                <w:sz w:val="20"/>
                <w:szCs w:val="20"/>
                <w:lang w:eastAsia="es-ES"/>
              </w:rPr>
              <w:t xml:space="preserve"> bonds and loans,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w:t>
            </w:r>
            <w:r w:rsidR="00591058" w:rsidRPr="00DF07B0">
              <w:rPr>
                <w:rFonts w:ascii="Times New Roman" w:eastAsia="Times New Roman" w:hAnsi="Times New Roman" w:cs="Times New Roman"/>
                <w:sz w:val="20"/>
                <w:szCs w:val="20"/>
                <w:lang w:eastAsia="es-ES"/>
              </w:rPr>
              <w:t>s)</w:t>
            </w:r>
            <w:r w:rsidRPr="00DF07B0">
              <w:rPr>
                <w:rFonts w:ascii="Times New Roman" w:eastAsia="Times New Roman" w:hAnsi="Times New Roman" w:cs="Times New Roman"/>
                <w:sz w:val="20"/>
                <w:szCs w:val="20"/>
                <w:lang w:eastAsia="es-ES"/>
              </w:rPr>
              <w:t xml:space="preserve"> – spread risk – bonds  and loans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underlying the spread risk charge for bonds and loans, after the shock and after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56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BB0FCA"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spread risk on bonds and loans,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R0010/C0010 = 1, this item represents the net solvency capital requirement for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bonds and loans, calculated using simplifications</w:t>
            </w:r>
          </w:p>
        </w:tc>
      </w:tr>
      <w:tr w:rsidR="000A55AA" w:rsidRPr="00DF07B0" w:rsidTr="00950116">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 absorbing capacity of technical provisions)– spread  risk – bonds and loans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spread risk o</w:t>
            </w:r>
            <w:r w:rsidR="008F6A3E" w:rsidRPr="00DF07B0">
              <w:rPr>
                <w:rFonts w:ascii="Times New Roman" w:eastAsia="Times New Roman" w:hAnsi="Times New Roman" w:cs="Times New Roman"/>
                <w:sz w:val="20"/>
                <w:szCs w:val="20"/>
                <w:lang w:eastAsia="es-ES"/>
              </w:rPr>
              <w:t>n</w:t>
            </w:r>
            <w:r w:rsidRPr="00DF07B0">
              <w:rPr>
                <w:rFonts w:ascii="Times New Roman" w:eastAsia="Times New Roman" w:hAnsi="Times New Roman" w:cs="Times New Roman"/>
                <w:sz w:val="20"/>
                <w:szCs w:val="20"/>
                <w:lang w:eastAsia="es-ES"/>
              </w:rPr>
              <w:t xml:space="preserve"> bonds and loans, after the shock but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spread risk on bonds and loans, i.e.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R0010/C0010 = 1, this item represents gross solvency capital requirement for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bonds and loans calculated using simplifications. </w:t>
            </w:r>
          </w:p>
        </w:tc>
      </w:tr>
      <w:tr w:rsidR="005D146A" w:rsidRPr="00DF07B0" w:rsidTr="001E041D">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R0411/C0020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Initial absolute values before shock – Assets – Spread risk – bonds and loans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initial absolute value of the assets sensitive to the spread risk on bonds and loans that are qualifying infrastructure investment.</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 xml:space="preserve">Recoverables from reinsurance and SPVs shall not be included </w:t>
            </w:r>
            <w:r w:rsidRPr="00DF07B0">
              <w:rPr>
                <w:rFonts w:ascii="Times New Roman" w:eastAsia="Times New Roman" w:hAnsi="Times New Roman"/>
                <w:sz w:val="20"/>
                <w:szCs w:val="20"/>
                <w:lang w:eastAsia="es-ES"/>
              </w:rPr>
              <w:lastRenderedPageBreak/>
              <w:t>in this cell.</w:t>
            </w:r>
          </w:p>
        </w:tc>
      </w:tr>
      <w:tr w:rsidR="005D146A" w:rsidRPr="00DF07B0" w:rsidTr="001E041D">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lastRenderedPageBreak/>
              <w:t>R0411/C0030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Initial absolute values before shock – Liabilities – Spread risk – bonds and loans (qualifying infrastructure investment)</w:t>
            </w:r>
          </w:p>
        </w:tc>
        <w:tc>
          <w:tcPr>
            <w:tcW w:w="5313" w:type="dxa"/>
            <w:tcBorders>
              <w:top w:val="single" w:sz="4" w:space="0" w:color="auto"/>
              <w:left w:val="nil"/>
              <w:bottom w:val="nil"/>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initial absolute value of the liabilities sensitive to the spread risk on bonds and loans that are qualifying infrastructure investment. This value shall be reported only where the split between R0411 and R0412 could be derived from the method used for the calculation. When the split is not possible only R0410 should be filled in.</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The amount of TP shall be net of reinsurance and SPV recoverables.</w:t>
            </w:r>
          </w:p>
        </w:tc>
      </w:tr>
      <w:tr w:rsidR="005D146A" w:rsidRPr="00DF07B0" w:rsidTr="001E041D">
        <w:trPr>
          <w:trHeight w:val="855"/>
        </w:trPr>
        <w:tc>
          <w:tcPr>
            <w:tcW w:w="1396" w:type="dxa"/>
            <w:tcBorders>
              <w:top w:val="nil"/>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R0411/C0040</w:t>
            </w:r>
          </w:p>
        </w:tc>
        <w:tc>
          <w:tcPr>
            <w:tcW w:w="2643" w:type="dxa"/>
            <w:gridSpan w:val="2"/>
            <w:tcBorders>
              <w:top w:val="nil"/>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values after shock – Assets – Spread risk – bonds and loans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absolute value of the assets sensitive to the spread risk on bonds and loans that are qualifying infrastructure investment, after the shock.</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Recoverables from reinsurance and SPVs shall not be included in this cell.</w:t>
            </w:r>
          </w:p>
        </w:tc>
      </w:tr>
      <w:tr w:rsidR="005D146A" w:rsidRPr="00DF07B0" w:rsidTr="001E041D">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R0411/C0050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values after shock – Liabilities (after the loss absorbing capacity of technical provisions) – Spread risk – bonds  and loans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absolute value of the liabilities underlying the spread risk charge for bonds and loans that are qualifying infrastructure investment, after the shock and after the loss absorbing capacity of technical provisions. This value shall be reported only where the split between R0411 and R0412 could be derived from the method used for the calculation. When the split is not possible only R0410 should be filled in.</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The amount of TP shall be net of reinsurance and SPV recoverables.</w:t>
            </w:r>
          </w:p>
        </w:tc>
      </w:tr>
      <w:tr w:rsidR="005D146A" w:rsidRPr="00DF07B0" w:rsidTr="001E041D">
        <w:trPr>
          <w:trHeight w:val="56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R0411/C0060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 after shock – Net solvency capital requirement – Spread risk  – bonds and loans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net capital charge for spread risk on bonds and loans that are qualifying infrastructure investment, after adjustment for the loss absorbing capacity of technical provisions. This value shall be reported only where the split between R0411 and R0412 could be derived from the method used for the calculation. When the split is not possible only R0410 should be filled in.</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If R0010/C0010 = 1, this item should not be reported.</w:t>
            </w:r>
          </w:p>
        </w:tc>
      </w:tr>
      <w:tr w:rsidR="005D146A" w:rsidRPr="00DF07B0" w:rsidTr="001E041D">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R0411/C0070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values after shock – Liabilities (before the loss absorbing capacity of technical provisions) – Spread  risk – bonds and loans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absolute value of the liabilities sensitive to the spread risk on bonds and loans that are qualifying infrastructure investment, after the shock but before the loss absorbing capacity of technical provisions. This value shall be reported only where the split between R0411 and R0412 could be derived from the method used for the calculation. When the split is not possible only R0410 should be filled in.</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The amount of TP shall be net of reinsurance and SPV recoverables.</w:t>
            </w:r>
          </w:p>
        </w:tc>
      </w:tr>
      <w:tr w:rsidR="005D146A" w:rsidRPr="00DF07B0" w:rsidTr="001E041D">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R0411/C0080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 after shock – Gross solvency capital requirement – Spread risk  – bonds and loans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gross capital charge for spread risk on bonds and loans that are qualifying infrastructure investment, i.e. before the loss absorbing capacity of technical provisions. This value shall be reported only where the split between R0411 and R0412 could be derived from the method used for the calculation. When the split is not possible only R0410 should be filled in.</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If R0010/C0010 = 1, this item should not be reported.</w:t>
            </w:r>
          </w:p>
        </w:tc>
      </w:tr>
      <w:tr w:rsidR="005D146A" w:rsidRPr="00DF07B0" w:rsidTr="001E041D">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lastRenderedPageBreak/>
              <w:t>R0412/C0020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Initial absolute values before shock – Assets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initial absolute value of the assets sensitive to the spread risk on bonds and loans other than qualifying infrastructure investment.</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Recoverables from reinsurance and SPVs shall not be included in this cell.</w:t>
            </w:r>
          </w:p>
        </w:tc>
      </w:tr>
      <w:tr w:rsidR="005D146A" w:rsidRPr="00DF07B0" w:rsidTr="001E041D">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R0412/C0030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Initial absolute values before shock – Liabilities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initial absolute value of the liabilities sensitive to the spread risk on bonds and loans other than qualifying infrastructure investment. This value shall be reported only where the split between R0411 and R0412 could be derived from the method used for the calculation. When the split is not possible only R0410 should be filled in.</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The amount of TP shall be net of reinsurance and SPV recoverables.</w:t>
            </w:r>
          </w:p>
        </w:tc>
      </w:tr>
      <w:tr w:rsidR="005D146A" w:rsidRPr="00DF07B0" w:rsidTr="001E041D">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R0412/C0040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values after shock – Assets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absolute value of the assets sensitive to the spread risk on bonds and loans other than qualifying infrastructure investment, after the shock.</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Recoverables from reinsurance and SPVs shall not be included in this cell.</w:t>
            </w:r>
          </w:p>
        </w:tc>
      </w:tr>
      <w:tr w:rsidR="005D146A" w:rsidRPr="00DF07B0" w:rsidTr="001E041D">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R0412/C0050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values after shock – Liabilities (after the loss absorbing capacity of technical provisions)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absolute value of the liabilities underlying the spread risk charge for bonds and loans other than qualifying infrastructure investment, after the shock and after the loss absorbing capacity of technical provisions. This value shall be reported only where the split between R0411 and R0412 could be derived from the method used for the calculation. When the split is not possible only R0410 should be filled in.</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The amount of TP shall be net of reinsurance and SPV recoverables.</w:t>
            </w:r>
          </w:p>
        </w:tc>
      </w:tr>
      <w:tr w:rsidR="005D146A" w:rsidRPr="00DF07B0" w:rsidTr="001E041D">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R0412/C0060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 after shock – Net solvency capital requirement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net capital charge for spread risk on bonds and loans other than qualifying infrastructure investment, after adjustment for the loss absorbing capacity of technical provisions. This value shall be reported only where the split between R0411 and R0412 could be derived from the method used for the calculation. When the split is not possible only R0410 should be filled in.</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If R0010/C0010 = 1, this item should not be reported.</w:t>
            </w:r>
          </w:p>
        </w:tc>
      </w:tr>
      <w:tr w:rsidR="005D146A" w:rsidRPr="00DF07B0" w:rsidTr="001E041D">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R0412/C0070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values after shock – Liabilities (before the loss absorbing capacity of technical provisions)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absolute value of the liabilities sensitive to the spread risk on bonds and loans other than qualifying infrastructure investment, after the shock but before the loss absorbing capacity of technical provisions. This value shall be reported only where the split between R0411 and R0412 could be derived from the method used for the calculation. When the split is not possible only R0410 should be filled in.</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The amount of TP shall be net of reinsurance and SPV recoverables.</w:t>
            </w:r>
          </w:p>
        </w:tc>
      </w:tr>
      <w:tr w:rsidR="005D146A" w:rsidRPr="00DF07B0" w:rsidTr="001E041D">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lastRenderedPageBreak/>
              <w:t>R0412/C0080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Absolute value after shock – Gross solvency capital requirement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This is the gross capital charge for spread risk on bonds and loans other than qualifying infrastructure investment, i.e. before the loss absorbing capacity of technical provisions. This value shall be reported only where the split between R0411 and R0412 could be derived from the method used for the calculation. When the split is not possible only R0410 should be filled in.</w:t>
            </w:r>
          </w:p>
          <w:p w:rsidR="005D146A" w:rsidRPr="00DF07B0" w:rsidRDefault="005D146A" w:rsidP="001E041D">
            <w:pPr>
              <w:spacing w:after="0"/>
              <w:rPr>
                <w:rFonts w:ascii="Times New Roman" w:eastAsia="Times New Roman" w:hAnsi="Times New Roman"/>
                <w:sz w:val="20"/>
                <w:szCs w:val="20"/>
                <w:lang w:eastAsia="es-ES"/>
              </w:rPr>
            </w:pPr>
            <w:r w:rsidRPr="00DF07B0">
              <w:rPr>
                <w:rFonts w:ascii="Times New Roman" w:eastAsia="Times New Roman" w:hAnsi="Times New Roman"/>
                <w:sz w:val="20"/>
                <w:szCs w:val="20"/>
                <w:lang w:eastAsia="es-ES"/>
              </w:rPr>
              <w:t>If R0010/C0010 = 1, this item should not be reported.</w:t>
            </w:r>
          </w:p>
        </w:tc>
      </w:tr>
      <w:tr w:rsidR="000A55AA" w:rsidRPr="00DF07B0" w:rsidTr="00950116">
        <w:trPr>
          <w:trHeight w:val="111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BB0FCA"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credit derivatives</w:t>
            </w:r>
          </w:p>
        </w:tc>
        <w:tc>
          <w:tcPr>
            <w:tcW w:w="5313"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spread risk on credit derivatives,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90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credit derivatives</w:t>
            </w:r>
          </w:p>
        </w:tc>
        <w:tc>
          <w:tcPr>
            <w:tcW w:w="5313" w:type="dxa"/>
            <w:tcBorders>
              <w:top w:val="single" w:sz="4" w:space="0" w:color="auto"/>
              <w:left w:val="nil"/>
              <w:right w:val="single" w:sz="4" w:space="0" w:color="auto"/>
            </w:tcBorders>
            <w:shd w:val="clear" w:color="auto" w:fill="auto"/>
            <w:hideMark/>
          </w:tcPr>
          <w:p w:rsidR="000A55AA" w:rsidRPr="00DF07B0" w:rsidRDefault="000A55AA" w:rsidP="00B272F3">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spread risk on credit derivatives, i.e. before the loss absorbing capacity of technical provisions. .</w:t>
            </w:r>
          </w:p>
        </w:tc>
      </w:tr>
      <w:tr w:rsidR="000A55AA" w:rsidRPr="00DF07B0" w:rsidTr="00950116">
        <w:trPr>
          <w:trHeight w:val="114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R0440/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spread risk – credit derivatives –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assets sensitive to the downward/upward shock in respect to the spread risk on credit derivatives.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14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R0440/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spread risk – credit derivatives –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downward/upward shock in respect to spread risk on credit derivatives.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245"/>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R0440/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C0040</w:t>
            </w:r>
          </w:p>
        </w:tc>
        <w:tc>
          <w:tcPr>
            <w:tcW w:w="2643"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Assets – spread risk – credit derivatives – downward/upward shock on credit derivatives</w:t>
            </w:r>
          </w:p>
        </w:tc>
        <w:tc>
          <w:tcPr>
            <w:tcW w:w="5313"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the downward/upward shock for spread risk on credit derivatives,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89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R0440/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w:t>
            </w:r>
            <w:r w:rsidR="00591058" w:rsidRPr="00DF07B0">
              <w:rPr>
                <w:rFonts w:ascii="Times New Roman" w:eastAsia="Times New Roman" w:hAnsi="Times New Roman" w:cs="Times New Roman"/>
                <w:sz w:val="20"/>
                <w:szCs w:val="20"/>
                <w:lang w:eastAsia="es-ES"/>
              </w:rPr>
              <w:t>s)</w:t>
            </w:r>
            <w:r w:rsidRPr="00DF07B0">
              <w:rPr>
                <w:rFonts w:ascii="Times New Roman" w:eastAsia="Times New Roman" w:hAnsi="Times New Roman" w:cs="Times New Roman"/>
                <w:sz w:val="20"/>
                <w:szCs w:val="20"/>
                <w:lang w:eastAsia="es-ES"/>
              </w:rPr>
              <w:t xml:space="preserve"> – spread risk –credit derivatives – downward/upward shock on credit derivatives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downward/upward shock for spread risk on credit derivatives, after the shock and after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49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R0440/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Net solvency capital requirement  –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credit derivatives –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the downward/upward shock for spread risk on credit derivatives,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71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R0440/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 absorbing capacity of technical provisions)– spread  risk –credit derivatives – downward/upward shock on credit derivatives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downward/upward shock for spread risk on credit derivatives, after the shock but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31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R0430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R0440/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credit derivatives – downward/upward shock on credit derivatives </w:t>
            </w:r>
          </w:p>
        </w:tc>
        <w:tc>
          <w:tcPr>
            <w:tcW w:w="5313"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gross capital charge for the downward/upward shock for spread risk on credit derivatives, i.e. before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319"/>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R0450/C0020</w:t>
            </w:r>
          </w:p>
        </w:tc>
        <w:tc>
          <w:tcPr>
            <w:tcW w:w="2643"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spread risk – securitisation positions </w:t>
            </w:r>
          </w:p>
        </w:tc>
        <w:tc>
          <w:tcPr>
            <w:tcW w:w="5313"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spread risk o</w:t>
            </w:r>
            <w:r w:rsidR="008F6A3E" w:rsidRPr="00DF07B0">
              <w:rPr>
                <w:rFonts w:ascii="Times New Roman" w:eastAsia="Times New Roman" w:hAnsi="Times New Roman" w:cs="Times New Roman"/>
                <w:sz w:val="20"/>
                <w:szCs w:val="20"/>
                <w:lang w:eastAsia="es-ES"/>
              </w:rPr>
              <w:t>n</w:t>
            </w:r>
            <w:r w:rsidRPr="00DF07B0">
              <w:rPr>
                <w:rFonts w:ascii="Times New Roman" w:eastAsia="Times New Roman" w:hAnsi="Times New Roman" w:cs="Times New Roman"/>
                <w:sz w:val="20"/>
                <w:szCs w:val="20"/>
                <w:lang w:eastAsia="es-ES"/>
              </w:rPr>
              <w:t xml:space="preserve"> securitisation positions.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312"/>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R0450/C0030</w:t>
            </w:r>
          </w:p>
        </w:tc>
        <w:tc>
          <w:tcPr>
            <w:tcW w:w="2643"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spread risk –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spread risk on securitisation positions.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28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R0450/C0040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spread risk –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spread risk on securitisation positions,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40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R0450/C0050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w:t>
            </w:r>
            <w:r w:rsidR="00591058" w:rsidRPr="00DF07B0">
              <w:rPr>
                <w:rFonts w:ascii="Times New Roman" w:eastAsia="Times New Roman" w:hAnsi="Times New Roman" w:cs="Times New Roman"/>
                <w:sz w:val="20"/>
                <w:szCs w:val="20"/>
                <w:lang w:eastAsia="es-ES"/>
              </w:rPr>
              <w:t>s)</w:t>
            </w:r>
            <w:r w:rsidRPr="00DF07B0">
              <w:rPr>
                <w:rFonts w:ascii="Times New Roman" w:eastAsia="Times New Roman" w:hAnsi="Times New Roman" w:cs="Times New Roman"/>
                <w:sz w:val="20"/>
                <w:szCs w:val="20"/>
                <w:lang w:eastAsia="es-ES"/>
              </w:rPr>
              <w:t xml:space="preserve"> – spread risk –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spread risk on securitisation positions, after the shock and after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97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R0450/C0060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Net solvency capital requirement  –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spread risk on securitisation positions,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55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R0450/C0070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(before the loss absorbing capacity of technical provisions)– spread  risk –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spread risk on securitisation positions, after the shock but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97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R0450/C0080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spread risk on securitisation positions, i.e. before the loss absorbing capacity of technical provisions.</w:t>
            </w:r>
          </w:p>
        </w:tc>
      </w:tr>
      <w:tr w:rsidR="000A55AA" w:rsidRPr="00DF07B0" w:rsidTr="00950116">
        <w:trPr>
          <w:trHeight w:val="135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R0460/C0020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Assets – spread risk – securitisation positions – type 1</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spread risk o</w:t>
            </w:r>
            <w:r w:rsidR="008F6A3E" w:rsidRPr="00DF07B0">
              <w:rPr>
                <w:rFonts w:ascii="Times New Roman" w:eastAsia="Times New Roman" w:hAnsi="Times New Roman" w:cs="Times New Roman"/>
                <w:sz w:val="20"/>
                <w:szCs w:val="20"/>
                <w:lang w:eastAsia="es-ES"/>
              </w:rPr>
              <w:t>n</w:t>
            </w:r>
            <w:r w:rsidRPr="00DF07B0">
              <w:rPr>
                <w:rFonts w:ascii="Times New Roman" w:eastAsia="Times New Roman" w:hAnsi="Times New Roman" w:cs="Times New Roman"/>
                <w:sz w:val="20"/>
                <w:szCs w:val="20"/>
                <w:lang w:eastAsia="es-ES"/>
              </w:rPr>
              <w:t xml:space="preserve"> type 1 securitisation positions.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13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R0460/C0030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Liabilities – spread risk –  securitisation positions – type 1</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spread risk on type 1 securitisation positions.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19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R0460/C0040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spread risk – securitisation positions – type 1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spread risk on type 1 securitisation positions,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54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R0460/C0050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w:t>
            </w:r>
            <w:r w:rsidR="00591058" w:rsidRPr="00DF07B0">
              <w:rPr>
                <w:rFonts w:ascii="Times New Roman" w:eastAsia="Times New Roman" w:hAnsi="Times New Roman" w:cs="Times New Roman"/>
                <w:sz w:val="20"/>
                <w:szCs w:val="20"/>
                <w:lang w:eastAsia="es-ES"/>
              </w:rPr>
              <w:t>s)</w:t>
            </w:r>
            <w:r w:rsidRPr="00DF07B0">
              <w:rPr>
                <w:rFonts w:ascii="Times New Roman" w:eastAsia="Times New Roman" w:hAnsi="Times New Roman" w:cs="Times New Roman"/>
                <w:sz w:val="20"/>
                <w:szCs w:val="20"/>
                <w:lang w:eastAsia="es-ES"/>
              </w:rPr>
              <w:t xml:space="preserve"> – spread risk – securitisation positions – type 1)</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spread risk on type 1 securitisation positions, after the shock and after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23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R0460/C0060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Net solvency capital requirement  –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securitisation positions – type 1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spread risk on type 1 securitisation positions,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55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R0460/C0070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(before the loss absorbing capacity of technical provisions)– spread  risk – securitisation positions – type 1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spread risk on type 1 securitisation positions, after the shock but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05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R0460/C0080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securitisation positions – type 1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spread risk on type 1 securitisation positions, i.e. before the loss absorbing capacity of technical provisions.</w:t>
            </w:r>
          </w:p>
        </w:tc>
      </w:tr>
      <w:tr w:rsidR="000A55AA" w:rsidRPr="00DF07B0" w:rsidTr="00950116">
        <w:trPr>
          <w:trHeight w:val="127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R0470/C0020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spread risk –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spread risk o</w:t>
            </w:r>
            <w:r w:rsidR="008F6A3E" w:rsidRPr="00DF07B0">
              <w:rPr>
                <w:rFonts w:ascii="Times New Roman" w:eastAsia="Times New Roman" w:hAnsi="Times New Roman" w:cs="Times New Roman"/>
                <w:sz w:val="20"/>
                <w:szCs w:val="20"/>
                <w:lang w:eastAsia="es-ES"/>
              </w:rPr>
              <w:t>n</w:t>
            </w:r>
            <w:r w:rsidRPr="00DF07B0">
              <w:rPr>
                <w:rFonts w:ascii="Times New Roman" w:eastAsia="Times New Roman" w:hAnsi="Times New Roman" w:cs="Times New Roman"/>
                <w:sz w:val="20"/>
                <w:szCs w:val="20"/>
                <w:lang w:eastAsia="es-ES"/>
              </w:rPr>
              <w:t xml:space="preserve"> type 2 securitisation positions.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338"/>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R0470/C0030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spread risk –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spread risk on type 2 securitisation positions.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27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R0470/C0040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spread risk –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spread risk on type 2 securitisation positions,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53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R0470/C0050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w:t>
            </w:r>
            <w:r w:rsidR="00591058" w:rsidRPr="00DF07B0">
              <w:rPr>
                <w:rFonts w:ascii="Times New Roman" w:eastAsia="Times New Roman" w:hAnsi="Times New Roman" w:cs="Times New Roman"/>
                <w:sz w:val="20"/>
                <w:szCs w:val="20"/>
                <w:lang w:eastAsia="es-ES"/>
              </w:rPr>
              <w:t>s)</w:t>
            </w:r>
            <w:r w:rsidRPr="00DF07B0">
              <w:rPr>
                <w:rFonts w:ascii="Times New Roman" w:eastAsia="Times New Roman" w:hAnsi="Times New Roman" w:cs="Times New Roman"/>
                <w:sz w:val="20"/>
                <w:szCs w:val="20"/>
                <w:lang w:eastAsia="es-ES"/>
              </w:rPr>
              <w:t xml:space="preserve"> – spread risk – securitisation positions – type 2)</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spread risk on type 2 securitisation positions, after the shock and after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268"/>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R0470/C0060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Net solvency capital requirement  –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spread risk on type 2 securitisation positions,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47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R0470/C0070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(before the loss absorbing capacity of technical provisions)– spread  risk –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the spread risk on type 2 securitisation positions, after the shock but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97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R0470/C0080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w:t>
            </w:r>
            <w:r w:rsidRPr="00DF07B0">
              <w:rPr>
                <w:rFonts w:ascii="Times New Roman" w:eastAsia="Times New Roman" w:hAnsi="Times New Roman" w:cs="Times New Roman"/>
                <w:sz w:val="20"/>
                <w:szCs w:val="20"/>
                <w:lang w:eastAsia="es-ES"/>
              </w:rPr>
              <w:t xml:space="preserv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spread risk on type 2 securitisation positions, i.e.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27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R0480/C0020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spread risk – securitisation positions – </w:t>
            </w:r>
            <w:proofErr w:type="spellStart"/>
            <w:r w:rsidRPr="00DF07B0">
              <w:rPr>
                <w:rFonts w:ascii="Times New Roman" w:eastAsia="Times New Roman" w:hAnsi="Times New Roman" w:cs="Times New Roman"/>
                <w:sz w:val="20"/>
                <w:szCs w:val="20"/>
                <w:lang w:eastAsia="es-ES"/>
              </w:rPr>
              <w:t>resecuritisation</w:t>
            </w:r>
            <w:proofErr w:type="spellEnd"/>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the spread risk </w:t>
            </w:r>
            <w:r w:rsidR="008F6A3E" w:rsidRPr="00DF07B0">
              <w:rPr>
                <w:rFonts w:ascii="Times New Roman" w:eastAsia="Times New Roman" w:hAnsi="Times New Roman" w:cs="Times New Roman"/>
                <w:sz w:val="20"/>
                <w:szCs w:val="20"/>
                <w:lang w:eastAsia="es-ES"/>
              </w:rPr>
              <w:t>on</w:t>
            </w:r>
            <w:r w:rsidRPr="00DF07B0">
              <w:rPr>
                <w:rFonts w:ascii="Times New Roman" w:eastAsia="Times New Roman" w:hAnsi="Times New Roman" w:cs="Times New Roman"/>
                <w:sz w:val="20"/>
                <w:szCs w:val="20"/>
                <w:lang w:eastAsia="es-ES"/>
              </w:rPr>
              <w:t xml:space="preserve"> </w:t>
            </w:r>
            <w:proofErr w:type="spellStart"/>
            <w:r w:rsidRPr="00DF07B0">
              <w:rPr>
                <w:rFonts w:ascii="Times New Roman" w:eastAsia="Times New Roman" w:hAnsi="Times New Roman" w:cs="Times New Roman"/>
                <w:sz w:val="20"/>
                <w:szCs w:val="20"/>
                <w:lang w:eastAsia="es-ES"/>
              </w:rPr>
              <w:t>resecuritisation</w:t>
            </w:r>
            <w:proofErr w:type="spellEnd"/>
            <w:r w:rsidRPr="00DF07B0">
              <w:rPr>
                <w:rFonts w:ascii="Times New Roman" w:eastAsia="Times New Roman" w:hAnsi="Times New Roman" w:cs="Times New Roman"/>
                <w:sz w:val="20"/>
                <w:szCs w:val="20"/>
                <w:lang w:eastAsia="es-ES"/>
              </w:rPr>
              <w:t xml:space="preserve"> positions.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28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R0480/C0030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spread risk –  securitisation positions – </w:t>
            </w:r>
            <w:proofErr w:type="spellStart"/>
            <w:r w:rsidRPr="00DF07B0">
              <w:rPr>
                <w:rFonts w:ascii="Times New Roman" w:eastAsia="Times New Roman" w:hAnsi="Times New Roman" w:cs="Times New Roman"/>
                <w:sz w:val="20"/>
                <w:szCs w:val="20"/>
                <w:lang w:eastAsia="es-ES"/>
              </w:rPr>
              <w:t>resecuritisation</w:t>
            </w:r>
            <w:proofErr w:type="spellEnd"/>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sensitive to the spread risk on </w:t>
            </w:r>
            <w:proofErr w:type="spellStart"/>
            <w:r w:rsidRPr="00DF07B0">
              <w:rPr>
                <w:rFonts w:ascii="Times New Roman" w:eastAsia="Times New Roman" w:hAnsi="Times New Roman" w:cs="Times New Roman"/>
                <w:sz w:val="20"/>
                <w:szCs w:val="20"/>
                <w:lang w:eastAsia="es-ES"/>
              </w:rPr>
              <w:t>resecuritisation</w:t>
            </w:r>
            <w:proofErr w:type="spellEnd"/>
            <w:r w:rsidRPr="00DF07B0">
              <w:rPr>
                <w:rFonts w:ascii="Times New Roman" w:eastAsia="Times New Roman" w:hAnsi="Times New Roman" w:cs="Times New Roman"/>
                <w:sz w:val="20"/>
                <w:szCs w:val="20"/>
                <w:lang w:eastAsia="es-ES"/>
              </w:rPr>
              <w:t xml:space="preserve"> positions.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316"/>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R0480/C0040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spread risk – securitisation positions – </w:t>
            </w:r>
            <w:proofErr w:type="spellStart"/>
            <w:r w:rsidRPr="00DF07B0">
              <w:rPr>
                <w:rFonts w:ascii="Times New Roman" w:eastAsia="Times New Roman" w:hAnsi="Times New Roman" w:cs="Times New Roman"/>
                <w:sz w:val="20"/>
                <w:szCs w:val="20"/>
                <w:lang w:eastAsia="es-ES"/>
              </w:rPr>
              <w:t>resecuritisation</w:t>
            </w:r>
            <w:proofErr w:type="spellEnd"/>
            <w:r w:rsidRPr="00DF07B0">
              <w:rPr>
                <w:rFonts w:ascii="Times New Roman" w:eastAsia="Times New Roman" w:hAnsi="Times New Roman" w:cs="Times New Roman"/>
                <w:sz w:val="20"/>
                <w:szCs w:val="20"/>
                <w:lang w:eastAsia="es-ES"/>
              </w:rPr>
              <w:t xml:space="preserve">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the spread risk on </w:t>
            </w:r>
            <w:proofErr w:type="spellStart"/>
            <w:r w:rsidRPr="00DF07B0">
              <w:rPr>
                <w:rFonts w:ascii="Times New Roman" w:eastAsia="Times New Roman" w:hAnsi="Times New Roman" w:cs="Times New Roman"/>
                <w:sz w:val="20"/>
                <w:szCs w:val="20"/>
                <w:lang w:eastAsia="es-ES"/>
              </w:rPr>
              <w:t>resecuritisation</w:t>
            </w:r>
            <w:proofErr w:type="spellEnd"/>
            <w:r w:rsidRPr="00DF07B0">
              <w:rPr>
                <w:rFonts w:ascii="Times New Roman" w:eastAsia="Times New Roman" w:hAnsi="Times New Roman" w:cs="Times New Roman"/>
                <w:sz w:val="20"/>
                <w:szCs w:val="20"/>
                <w:lang w:eastAsia="es-ES"/>
              </w:rPr>
              <w:t xml:space="preserve"> positions,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606"/>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R0480/C0050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w:t>
            </w:r>
            <w:r w:rsidR="00591058" w:rsidRPr="00DF07B0">
              <w:rPr>
                <w:rFonts w:ascii="Times New Roman" w:eastAsia="Times New Roman" w:hAnsi="Times New Roman" w:cs="Times New Roman"/>
                <w:sz w:val="20"/>
                <w:szCs w:val="20"/>
                <w:lang w:eastAsia="es-ES"/>
              </w:rPr>
              <w:t>s)</w:t>
            </w:r>
            <w:r w:rsidRPr="00DF07B0">
              <w:rPr>
                <w:rFonts w:ascii="Times New Roman" w:eastAsia="Times New Roman" w:hAnsi="Times New Roman" w:cs="Times New Roman"/>
                <w:sz w:val="20"/>
                <w:szCs w:val="20"/>
                <w:lang w:eastAsia="es-ES"/>
              </w:rPr>
              <w:t xml:space="preserve"> – spread risk – securitisation positions – </w:t>
            </w:r>
            <w:proofErr w:type="spellStart"/>
            <w:r w:rsidRPr="00DF07B0">
              <w:rPr>
                <w:rFonts w:ascii="Times New Roman" w:eastAsia="Times New Roman" w:hAnsi="Times New Roman" w:cs="Times New Roman"/>
                <w:sz w:val="20"/>
                <w:szCs w:val="20"/>
                <w:lang w:eastAsia="es-ES"/>
              </w:rPr>
              <w:t>resecuritisation</w:t>
            </w:r>
            <w:proofErr w:type="spellEnd"/>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sensitive to the spread risk on </w:t>
            </w:r>
            <w:proofErr w:type="spellStart"/>
            <w:r w:rsidRPr="00DF07B0">
              <w:rPr>
                <w:rFonts w:ascii="Times New Roman" w:eastAsia="Times New Roman" w:hAnsi="Times New Roman" w:cs="Times New Roman"/>
                <w:sz w:val="20"/>
                <w:szCs w:val="20"/>
                <w:lang w:eastAsia="es-ES"/>
              </w:rPr>
              <w:t>resecuritisation</w:t>
            </w:r>
            <w:proofErr w:type="spellEnd"/>
            <w:r w:rsidRPr="00DF07B0">
              <w:rPr>
                <w:rFonts w:ascii="Times New Roman" w:eastAsia="Times New Roman" w:hAnsi="Times New Roman" w:cs="Times New Roman"/>
                <w:sz w:val="20"/>
                <w:szCs w:val="20"/>
                <w:lang w:eastAsia="es-ES"/>
              </w:rPr>
              <w:t xml:space="preserve"> positions, after the shock and after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35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R0480/C0060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Net solvency capital requirement  –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securitisation positions – </w:t>
            </w:r>
            <w:proofErr w:type="spellStart"/>
            <w:r w:rsidRPr="00DF07B0">
              <w:rPr>
                <w:rFonts w:ascii="Times New Roman" w:eastAsia="Times New Roman" w:hAnsi="Times New Roman" w:cs="Times New Roman"/>
                <w:sz w:val="20"/>
                <w:szCs w:val="20"/>
                <w:lang w:eastAsia="es-ES"/>
              </w:rPr>
              <w:t>resecuritisation</w:t>
            </w:r>
            <w:proofErr w:type="spellEnd"/>
            <w:r w:rsidRPr="00DF07B0">
              <w:rPr>
                <w:rFonts w:ascii="Times New Roman" w:eastAsia="Times New Roman" w:hAnsi="Times New Roman" w:cs="Times New Roman"/>
                <w:sz w:val="20"/>
                <w:szCs w:val="20"/>
                <w:lang w:eastAsia="es-ES"/>
              </w:rPr>
              <w:t xml:space="preserve">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spread risk on </w:t>
            </w:r>
            <w:proofErr w:type="spellStart"/>
            <w:r w:rsidRPr="00DF07B0">
              <w:rPr>
                <w:rFonts w:ascii="Times New Roman" w:eastAsia="Times New Roman" w:hAnsi="Times New Roman" w:cs="Times New Roman"/>
                <w:sz w:val="20"/>
                <w:szCs w:val="20"/>
                <w:lang w:eastAsia="es-ES"/>
              </w:rPr>
              <w:t>resecuritisation</w:t>
            </w:r>
            <w:proofErr w:type="spellEnd"/>
            <w:r w:rsidRPr="00DF07B0">
              <w:rPr>
                <w:rFonts w:ascii="Times New Roman" w:eastAsia="Times New Roman" w:hAnsi="Times New Roman" w:cs="Times New Roman"/>
                <w:sz w:val="20"/>
                <w:szCs w:val="20"/>
                <w:lang w:eastAsia="es-ES"/>
              </w:rPr>
              <w:t xml:space="preserve"> positions,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606"/>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R0480/C0070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(before the loss absorbing capacity of technical provisions)– spread  risk – securitisation positions – </w:t>
            </w:r>
            <w:proofErr w:type="spellStart"/>
            <w:r w:rsidRPr="00DF07B0">
              <w:rPr>
                <w:rFonts w:ascii="Times New Roman" w:eastAsia="Times New Roman" w:hAnsi="Times New Roman" w:cs="Times New Roman"/>
                <w:sz w:val="20"/>
                <w:szCs w:val="20"/>
                <w:lang w:eastAsia="es-ES"/>
              </w:rPr>
              <w:t>resecuritisation</w:t>
            </w:r>
            <w:proofErr w:type="spellEnd"/>
            <w:r w:rsidRPr="00DF07B0">
              <w:rPr>
                <w:rFonts w:ascii="Times New Roman" w:eastAsia="Times New Roman" w:hAnsi="Times New Roman" w:cs="Times New Roman"/>
                <w:sz w:val="20"/>
                <w:szCs w:val="20"/>
                <w:lang w:eastAsia="es-ES"/>
              </w:rPr>
              <w:t xml:space="preserve">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sensitive to the spread risk on </w:t>
            </w:r>
            <w:proofErr w:type="spellStart"/>
            <w:r w:rsidRPr="00DF07B0">
              <w:rPr>
                <w:rFonts w:ascii="Times New Roman" w:eastAsia="Times New Roman" w:hAnsi="Times New Roman" w:cs="Times New Roman"/>
                <w:sz w:val="20"/>
                <w:szCs w:val="20"/>
                <w:lang w:eastAsia="es-ES"/>
              </w:rPr>
              <w:t>resecuritisation</w:t>
            </w:r>
            <w:proofErr w:type="spellEnd"/>
            <w:r w:rsidRPr="00DF07B0">
              <w:rPr>
                <w:rFonts w:ascii="Times New Roman" w:eastAsia="Times New Roman" w:hAnsi="Times New Roman" w:cs="Times New Roman"/>
                <w:sz w:val="20"/>
                <w:szCs w:val="20"/>
                <w:lang w:eastAsia="es-ES"/>
              </w:rPr>
              <w:t xml:space="preserve"> positions, after the shock but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21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R0480/C0080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spread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securitisation positions – </w:t>
            </w:r>
            <w:proofErr w:type="spellStart"/>
            <w:r w:rsidRPr="00DF07B0">
              <w:rPr>
                <w:rFonts w:ascii="Times New Roman" w:eastAsia="Times New Roman" w:hAnsi="Times New Roman" w:cs="Times New Roman"/>
                <w:sz w:val="20"/>
                <w:szCs w:val="20"/>
                <w:lang w:eastAsia="es-ES"/>
              </w:rPr>
              <w:t>resecuritisation</w:t>
            </w:r>
            <w:proofErr w:type="spellEnd"/>
            <w:r w:rsidRPr="00DF07B0">
              <w:rPr>
                <w:rFonts w:ascii="Times New Roman" w:eastAsia="Times New Roman" w:hAnsi="Times New Roman" w:cs="Times New Roman"/>
                <w:sz w:val="20"/>
                <w:szCs w:val="20"/>
                <w:lang w:eastAsia="es-ES"/>
              </w:rPr>
              <w:t xml:space="preserve">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gross capital charge for spread risk on </w:t>
            </w:r>
            <w:proofErr w:type="spellStart"/>
            <w:r w:rsidRPr="00DF07B0">
              <w:rPr>
                <w:rFonts w:ascii="Times New Roman" w:eastAsia="Times New Roman" w:hAnsi="Times New Roman" w:cs="Times New Roman"/>
                <w:sz w:val="20"/>
                <w:szCs w:val="20"/>
                <w:lang w:eastAsia="es-ES"/>
              </w:rPr>
              <w:t>resecuritisation</w:t>
            </w:r>
            <w:proofErr w:type="spellEnd"/>
            <w:r w:rsidRPr="00DF07B0">
              <w:rPr>
                <w:rFonts w:ascii="Times New Roman" w:eastAsia="Times New Roman" w:hAnsi="Times New Roman" w:cs="Times New Roman"/>
                <w:sz w:val="20"/>
                <w:szCs w:val="20"/>
                <w:lang w:eastAsia="es-ES"/>
              </w:rPr>
              <w:t xml:space="preserve"> positions, i.e.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85"/>
        </w:trPr>
        <w:tc>
          <w:tcPr>
            <w:tcW w:w="4039" w:type="dxa"/>
            <w:gridSpan w:val="3"/>
            <w:tcBorders>
              <w:top w:val="single" w:sz="4" w:space="0" w:color="auto"/>
              <w:left w:val="nil"/>
              <w:bottom w:val="nil"/>
              <w:right w:val="nil"/>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Concentration risk</w:t>
            </w:r>
            <w:r w:rsidRPr="00DF07B0">
              <w:rPr>
                <w:rFonts w:ascii="Times New Roman" w:eastAsia="Times New Roman" w:hAnsi="Times New Roman" w:cs="Times New Roman"/>
                <w:sz w:val="20"/>
                <w:szCs w:val="20"/>
                <w:lang w:eastAsia="es-ES"/>
              </w:rPr>
              <w:t> </w:t>
            </w:r>
          </w:p>
        </w:tc>
        <w:tc>
          <w:tcPr>
            <w:tcW w:w="5313" w:type="dxa"/>
            <w:tcBorders>
              <w:top w:val="single" w:sz="4" w:space="0" w:color="auto"/>
              <w:left w:val="nil"/>
              <w:bottom w:val="nil"/>
              <w:right w:val="nil"/>
            </w:tcBorders>
            <w:shd w:val="clear" w:color="auto" w:fill="auto"/>
            <w:hideMark/>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DF07B0" w:rsidTr="00950116">
        <w:trPr>
          <w:trHeight w:val="191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R0500/C0020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market risk concentrations </w:t>
            </w:r>
          </w:p>
        </w:tc>
        <w:tc>
          <w:tcPr>
            <w:tcW w:w="5313"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 sensitive to the market risk concentrations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For captive undertakings, if R0040/C0010=1,  this item represents the absolute  value of the assets sensitive to the market risk concentration, after taking into account simplifications allowed for captives.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855"/>
        </w:trPr>
        <w:tc>
          <w:tcPr>
            <w:tcW w:w="1396" w:type="dxa"/>
            <w:vMerge w:val="restart"/>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R0500/C0060</w:t>
            </w:r>
          </w:p>
        </w:tc>
        <w:tc>
          <w:tcPr>
            <w:tcW w:w="2643" w:type="dxa"/>
            <w:gridSpan w:val="2"/>
            <w:vMerge w:val="restart"/>
            <w:tcBorders>
              <w:top w:val="nil"/>
              <w:left w:val="single" w:sz="4" w:space="0" w:color="auto"/>
              <w:bottom w:val="single" w:sz="4" w:space="0" w:color="auto"/>
              <w:right w:val="single" w:sz="4" w:space="0" w:color="auto"/>
            </w:tcBorders>
            <w:shd w:val="clear" w:color="auto" w:fill="auto"/>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BB0FCA"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market risk concentrations</w:t>
            </w:r>
          </w:p>
        </w:tc>
        <w:tc>
          <w:tcPr>
            <w:tcW w:w="5313"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net capital charge for market risk concentrations, after adjustment for the loss absorbing capacity of technical provisions, aggregated for each single name exposure.</w:t>
            </w:r>
          </w:p>
        </w:tc>
      </w:tr>
      <w:tr w:rsidR="000A55AA" w:rsidRPr="00DF07B0" w:rsidTr="00950116">
        <w:trPr>
          <w:trHeight w:val="690"/>
        </w:trPr>
        <w:tc>
          <w:tcPr>
            <w:tcW w:w="1396" w:type="dxa"/>
            <w:vMerge/>
            <w:tcBorders>
              <w:top w:val="nil"/>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643" w:type="dxa"/>
            <w:gridSpan w:val="2"/>
            <w:vMerge/>
            <w:tcBorders>
              <w:top w:val="nil"/>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313"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For captive undertakings, if cell R0040/C0010=1, this item represents net capital charge for market risk concentration, calculated using simplified calculation.</w:t>
            </w:r>
          </w:p>
        </w:tc>
      </w:tr>
      <w:tr w:rsidR="000A55AA" w:rsidRPr="00DF07B0" w:rsidTr="00950116">
        <w:trPr>
          <w:trHeight w:val="817"/>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R0500/C0080</w:t>
            </w:r>
          </w:p>
        </w:tc>
        <w:tc>
          <w:tcPr>
            <w:tcW w:w="2643"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market risk concentrations</w:t>
            </w:r>
          </w:p>
        </w:tc>
        <w:tc>
          <w:tcPr>
            <w:tcW w:w="5313"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market risk concentrations, aggregated for each single name exposure, i.e. before the loss absorbing capacity of technical provisions.</w:t>
            </w:r>
          </w:p>
        </w:tc>
      </w:tr>
      <w:tr w:rsidR="000A55AA" w:rsidRPr="00DF07B0" w:rsidTr="00950116">
        <w:trPr>
          <w:trHeight w:val="285"/>
        </w:trPr>
        <w:tc>
          <w:tcPr>
            <w:tcW w:w="1396" w:type="dxa"/>
            <w:tcBorders>
              <w:top w:val="nil"/>
              <w:left w:val="nil"/>
              <w:bottom w:val="nil"/>
              <w:right w:val="nil"/>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b/>
                <w:bCs/>
                <w:sz w:val="20"/>
                <w:szCs w:val="20"/>
                <w:lang w:eastAsia="es-ES"/>
              </w:rPr>
              <w:t>Currency risk</w:t>
            </w:r>
          </w:p>
        </w:tc>
        <w:tc>
          <w:tcPr>
            <w:tcW w:w="2643" w:type="dxa"/>
            <w:gridSpan w:val="2"/>
            <w:tcBorders>
              <w:top w:val="nil"/>
              <w:left w:val="nil"/>
              <w:bottom w:val="nil"/>
              <w:right w:val="nil"/>
            </w:tcBorders>
            <w:shd w:val="clear" w:color="auto" w:fill="auto"/>
            <w:hideMark/>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p>
        </w:tc>
        <w:tc>
          <w:tcPr>
            <w:tcW w:w="5313" w:type="dxa"/>
            <w:tcBorders>
              <w:top w:val="nil"/>
              <w:left w:val="nil"/>
              <w:bottom w:val="nil"/>
              <w:right w:val="nil"/>
            </w:tcBorders>
            <w:shd w:val="clear" w:color="auto" w:fill="auto"/>
            <w:hideMark/>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DF07B0" w:rsidTr="00950116">
        <w:trPr>
          <w:trHeight w:val="283"/>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B272F3">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 (</w:t>
            </w:r>
            <w:r w:rsidR="00B272F3" w:rsidRPr="00DF07B0">
              <w:rPr>
                <w:rFonts w:ascii="Times New Roman" w:eastAsia="Times New Roman" w:hAnsi="Times New Roman" w:cs="Times New Roman"/>
                <w:sz w:val="20"/>
                <w:szCs w:val="20"/>
                <w:lang w:eastAsia="es-ES"/>
              </w:rPr>
              <w:t>after</w:t>
            </w:r>
            <w:r w:rsidRPr="00DF07B0">
              <w:rPr>
                <w:rFonts w:ascii="Times New Roman" w:eastAsia="Times New Roman" w:hAnsi="Times New Roman" w:cs="Times New Roman"/>
                <w:sz w:val="20"/>
                <w:szCs w:val="20"/>
                <w:lang w:eastAsia="es-ES"/>
              </w:rPr>
              <w:t xml:space="preserve"> the loss absorbing capacity of technical provisions) – currency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sum for the different currencies of:</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the capital requirement (including after the loss absorbing capacity of technical provisions) for an increase in value of the foreign currency against the local currency;</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w:t>
            </w:r>
            <w:proofErr w:type="gramStart"/>
            <w:r w:rsidR="000A55AA" w:rsidRPr="00DF07B0">
              <w:rPr>
                <w:rFonts w:ascii="Times New Roman" w:eastAsia="Times New Roman" w:hAnsi="Times New Roman" w:cs="Times New Roman"/>
                <w:sz w:val="20"/>
                <w:szCs w:val="20"/>
                <w:lang w:eastAsia="es-ES"/>
              </w:rPr>
              <w:t>the</w:t>
            </w:r>
            <w:proofErr w:type="gramEnd"/>
            <w:r w:rsidR="000A55AA" w:rsidRPr="00DF07B0">
              <w:rPr>
                <w:rFonts w:ascii="Times New Roman" w:eastAsia="Times New Roman" w:hAnsi="Times New Roman" w:cs="Times New Roman"/>
                <w:sz w:val="20"/>
                <w:szCs w:val="20"/>
                <w:lang w:eastAsia="es-ES"/>
              </w:rPr>
              <w:t xml:space="preserve"> capital requirement (including after the loss absorbing capacity of technical provisions) for a decrease in value of the foreign currency against the local currency.</w:t>
            </w:r>
          </w:p>
        </w:tc>
      </w:tr>
      <w:tr w:rsidR="000A55AA" w:rsidRPr="00DF07B0" w:rsidTr="00950116">
        <w:trPr>
          <w:trHeight w:val="184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requirement –</w:t>
            </w:r>
            <w:r w:rsidRPr="00DF07B0">
              <w:rPr>
                <w:rFonts w:ascii="Times New Roman" w:eastAsia="Times New Roman" w:hAnsi="Times New Roman" w:cs="Times New Roman"/>
                <w:sz w:val="20"/>
                <w:szCs w:val="20"/>
                <w:lang w:eastAsia="es-ES"/>
              </w:rPr>
              <w:t xml:space="preserve"> currency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sum for the different currencies of:</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the capital requirement (before the loss absorbing capacity of technical provisions) for an increase in value of the foreign currency against the local currency;</w:t>
            </w:r>
          </w:p>
          <w:p w:rsidR="000A55AA" w:rsidRPr="00DF07B0" w:rsidRDefault="0072092D"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s-ES"/>
              </w:rPr>
              <w:t xml:space="preserve"> </w:t>
            </w:r>
            <w:proofErr w:type="gramStart"/>
            <w:r w:rsidR="000A55AA" w:rsidRPr="00DF07B0">
              <w:rPr>
                <w:rFonts w:ascii="Times New Roman" w:eastAsia="Times New Roman" w:hAnsi="Times New Roman" w:cs="Times New Roman"/>
                <w:sz w:val="20"/>
                <w:szCs w:val="20"/>
                <w:lang w:eastAsia="es-ES"/>
              </w:rPr>
              <w:t>the</w:t>
            </w:r>
            <w:proofErr w:type="gramEnd"/>
            <w:r w:rsidR="000A55AA" w:rsidRPr="00DF07B0">
              <w:rPr>
                <w:rFonts w:ascii="Times New Roman" w:eastAsia="Times New Roman" w:hAnsi="Times New Roman" w:cs="Times New Roman"/>
                <w:sz w:val="20"/>
                <w:szCs w:val="20"/>
                <w:lang w:eastAsia="es-ES"/>
              </w:rPr>
              <w:t xml:space="preserve"> capital requirement (before the loss absorbing capacity of technical provisions) for a decrease in value of the foreign currency against the local currency.</w:t>
            </w:r>
          </w:p>
        </w:tc>
      </w:tr>
      <w:tr w:rsidR="000A55AA" w:rsidRPr="00DF07B0" w:rsidTr="00950116">
        <w:trPr>
          <w:trHeight w:val="1428"/>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R0620/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C0020</w:t>
            </w:r>
          </w:p>
          <w:p w:rsidR="000A55AA" w:rsidRPr="00DF07B0" w:rsidDel="00892CC1" w:rsidRDefault="000A55AA" w:rsidP="00950116">
            <w:pPr>
              <w:spacing w:after="0" w:line="240" w:lineRule="auto"/>
              <w:rPr>
                <w:rFonts w:ascii="Times New Roman" w:eastAsia="Times New Roman" w:hAnsi="Times New Roman" w:cs="Times New Roman"/>
                <w:sz w:val="20"/>
                <w:szCs w:val="20"/>
                <w:lang w:eastAsia="es-ES"/>
              </w:rPr>
            </w:pP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Currency risk – increase/ decrease in the value of the foreign currency </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value of the assets sensitive to currency increase/decrease risk, before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29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R0620/</w:t>
            </w:r>
          </w:p>
          <w:p w:rsidR="000A55AA" w:rsidRPr="00DF07B0" w:rsidDel="00892CC1"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Liabilities –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value of the liabilities sensitive to currency increase/decrease risk, before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306"/>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R0620/</w:t>
            </w:r>
          </w:p>
          <w:p w:rsidR="000A55AA" w:rsidRPr="00DF07B0" w:rsidDel="00892CC1"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Assets –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assets sensitive to currency increase/decrease risk after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453"/>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R0610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R0620/</w:t>
            </w:r>
          </w:p>
          <w:p w:rsidR="000A55AA" w:rsidRPr="00DF07B0" w:rsidDel="00892CC1"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currency increase/decrease risk after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96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R0620/</w:t>
            </w:r>
          </w:p>
          <w:p w:rsidR="000A55AA" w:rsidRPr="00DF07B0" w:rsidDel="00892CC1"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B272F3">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Pr="00DF07B0" w:rsidDel="00517E22">
              <w:rPr>
                <w:rFonts w:ascii="Times New Roman" w:eastAsia="Times New Roman" w:hAnsi="Times New Roman" w:cs="Times New Roman"/>
                <w:sz w:val="20"/>
                <w:szCs w:val="20"/>
                <w:lang w:eastAsia="es-ES"/>
              </w:rPr>
              <w:t xml:space="preserve"> (</w:t>
            </w:r>
            <w:r w:rsidR="00B272F3" w:rsidRPr="00DF07B0">
              <w:rPr>
                <w:rFonts w:ascii="Times New Roman" w:eastAsia="Times New Roman" w:hAnsi="Times New Roman" w:cs="Times New Roman"/>
                <w:sz w:val="20"/>
                <w:szCs w:val="20"/>
                <w:lang w:eastAsia="es-ES"/>
              </w:rPr>
              <w:t>after</w:t>
            </w:r>
            <w:r w:rsidR="00B272F3" w:rsidRPr="00DF07B0" w:rsidDel="005508F0">
              <w:rPr>
                <w:rFonts w:ascii="Times New Roman" w:eastAsia="Times New Roman" w:hAnsi="Times New Roman" w:cs="Times New Roman"/>
                <w:sz w:val="20"/>
                <w:szCs w:val="20"/>
                <w:lang w:eastAsia="es-ES"/>
              </w:rPr>
              <w:t xml:space="preserve"> </w:t>
            </w:r>
            <w:r w:rsidRPr="00DF07B0" w:rsidDel="00517E22">
              <w:rPr>
                <w:rFonts w:ascii="Times New Roman" w:eastAsia="Times New Roman" w:hAnsi="Times New Roman" w:cs="Times New Roman"/>
                <w:sz w:val="20"/>
                <w:szCs w:val="20"/>
                <w:lang w:eastAsia="es-ES"/>
              </w:rPr>
              <w:t xml:space="preserve">the loss absorbing capacity of technical provisions) </w:t>
            </w:r>
            <w:r w:rsidRPr="00DF07B0">
              <w:rPr>
                <w:rFonts w:ascii="Times New Roman" w:eastAsia="Times New Roman" w:hAnsi="Times New Roman" w:cs="Times New Roman"/>
                <w:sz w:val="20"/>
                <w:szCs w:val="20"/>
                <w:lang w:eastAsia="es-ES"/>
              </w:rPr>
              <w:t>–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net capital charge for currency increase/decrease risk, after adjustment for the loss absorbing capacity of technical provisions. In R0610 only the currencies where the increase shock is the largest shall be reported and in R0620 only the currencies where the decrease shock is the largest shall be reported.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52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R0620/</w:t>
            </w:r>
          </w:p>
          <w:p w:rsidR="000A55AA" w:rsidRPr="00DF07B0" w:rsidDel="00892CC1"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(before the loss absorbing capacity of technical provisions) sensitive to currency increase/decrease risk after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83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R0620/</w:t>
            </w:r>
          </w:p>
          <w:p w:rsidR="000A55AA" w:rsidRPr="00DF07B0" w:rsidDel="00892CC1"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Pr="00DF07B0" w:rsidDel="00517E22">
              <w:rPr>
                <w:rFonts w:ascii="Times New Roman" w:eastAsia="Times New Roman" w:hAnsi="Times New Roman" w:cs="Times New Roman"/>
                <w:sz w:val="20"/>
                <w:szCs w:val="20"/>
                <w:lang w:eastAsia="es-ES"/>
              </w:rPr>
              <w:t xml:space="preserve"> </w:t>
            </w:r>
            <w:r w:rsidR="00BB0FCA" w:rsidRPr="00DF07B0">
              <w:rPr>
                <w:rFonts w:ascii="Times New Roman" w:eastAsia="Times New Roman" w:hAnsi="Times New Roman" w:cs="Times New Roman"/>
                <w:sz w:val="20"/>
                <w:szCs w:val="20"/>
                <w:lang w:eastAsia="es-ES"/>
              </w:rPr>
              <w:t xml:space="preserve">requirement </w:t>
            </w:r>
            <w:r w:rsidRPr="00DF07B0" w:rsidDel="00517E22">
              <w:rPr>
                <w:rFonts w:ascii="Times New Roman" w:eastAsia="Times New Roman" w:hAnsi="Times New Roman" w:cs="Times New Roman"/>
                <w:sz w:val="20"/>
                <w:szCs w:val="20"/>
                <w:lang w:eastAsia="es-ES"/>
              </w:rPr>
              <w:t>(</w:t>
            </w:r>
            <w:r w:rsidRPr="00DF07B0" w:rsidDel="005508F0">
              <w:rPr>
                <w:rFonts w:ascii="Times New Roman" w:eastAsia="Times New Roman" w:hAnsi="Times New Roman" w:cs="Times New Roman"/>
                <w:sz w:val="20"/>
                <w:szCs w:val="20"/>
                <w:lang w:eastAsia="es-ES"/>
              </w:rPr>
              <w:t xml:space="preserve">excluding </w:t>
            </w:r>
            <w:r w:rsidRPr="00DF07B0" w:rsidDel="00517E22">
              <w:rPr>
                <w:rFonts w:ascii="Times New Roman" w:eastAsia="Times New Roman" w:hAnsi="Times New Roman" w:cs="Times New Roman"/>
                <w:sz w:val="20"/>
                <w:szCs w:val="20"/>
                <w:lang w:eastAsia="es-ES"/>
              </w:rPr>
              <w:t>the loss</w:t>
            </w:r>
            <w:r w:rsidR="0072092D" w:rsidRPr="00DF07B0">
              <w:rPr>
                <w:rFonts w:ascii="Times New Roman" w:eastAsia="Times New Roman" w:hAnsi="Times New Roman" w:cs="Times New Roman"/>
                <w:sz w:val="20"/>
                <w:szCs w:val="20"/>
                <w:lang w:eastAsia="es-ES"/>
              </w:rPr>
              <w:t>–</w:t>
            </w:r>
            <w:r w:rsidRPr="00DF07B0" w:rsidDel="00517E22">
              <w:rPr>
                <w:rFonts w:ascii="Times New Roman" w:eastAsia="Times New Roman" w:hAnsi="Times New Roman" w:cs="Times New Roman"/>
                <w:sz w:val="20"/>
                <w:szCs w:val="20"/>
                <w:lang w:eastAsia="es-ES"/>
              </w:rPr>
              <w:t>absorbing capacity of technical provisions)</w:t>
            </w:r>
            <w:r w:rsidRPr="00DF07B0">
              <w:rPr>
                <w:rFonts w:ascii="Times New Roman" w:eastAsia="Times New Roman" w:hAnsi="Times New Roman" w:cs="Times New Roman"/>
                <w:sz w:val="20"/>
                <w:szCs w:val="20"/>
                <w:lang w:eastAsia="es-ES"/>
              </w:rPr>
              <w:t xml:space="preserve"> –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gross capital charge for the currency increase/decrease risk, i.e. </w:t>
            </w:r>
            <w:r w:rsidRPr="00DF07B0" w:rsidDel="005508F0">
              <w:rPr>
                <w:rFonts w:ascii="Times New Roman" w:eastAsia="Times New Roman" w:hAnsi="Times New Roman" w:cs="Times New Roman"/>
                <w:sz w:val="20"/>
                <w:szCs w:val="20"/>
                <w:lang w:eastAsia="es-ES"/>
              </w:rPr>
              <w:t xml:space="preserve">excluding </w:t>
            </w:r>
            <w:r w:rsidRPr="00DF07B0">
              <w:rPr>
                <w:rFonts w:ascii="Times New Roman" w:eastAsia="Times New Roman" w:hAnsi="Times New Roman" w:cs="Times New Roman"/>
                <w:sz w:val="20"/>
                <w:szCs w:val="20"/>
                <w:lang w:eastAsia="es-ES"/>
              </w:rPr>
              <w:t>before the loss absorbing capacity of Technical provisions. In R0610 only the currencies where the increase shock is the largest shall be reported and in R0620 only the currencies where the decrease shock is the largest shall be reported.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85"/>
        </w:trPr>
        <w:tc>
          <w:tcPr>
            <w:tcW w:w="9352" w:type="dxa"/>
            <w:gridSpan w:val="4"/>
            <w:tcBorders>
              <w:top w:val="nil"/>
              <w:left w:val="nil"/>
              <w:bottom w:val="nil"/>
              <w:right w:val="nil"/>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Diversification within market risk module</w:t>
            </w:r>
          </w:p>
        </w:tc>
      </w:tr>
      <w:tr w:rsidR="000A55AA" w:rsidRPr="00DF07B0" w:rsidTr="00950116">
        <w:trPr>
          <w:trHeight w:val="100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R0700/C0060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50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Diversification within market risk module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net </w:t>
            </w:r>
          </w:p>
        </w:tc>
        <w:tc>
          <w:tcPr>
            <w:tcW w:w="5447"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market risk module as a result of the aggregation of the net capital requirements (after loss absorbing capacity of technical provisions) of the single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shall be reported as a negative value when it reduces the capital requirement.</w:t>
            </w:r>
          </w:p>
        </w:tc>
      </w:tr>
      <w:tr w:rsidR="000A55AA" w:rsidRPr="00DF07B0" w:rsidTr="00950116">
        <w:trPr>
          <w:trHeight w:val="915"/>
        </w:trPr>
        <w:tc>
          <w:tcPr>
            <w:tcW w:w="1396"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R0700/C0080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50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 Diversification within market risk  module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gross</w:t>
            </w:r>
          </w:p>
        </w:tc>
        <w:tc>
          <w:tcPr>
            <w:tcW w:w="5447"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market risk module as a result of the aggregation of the gross capital requirements (before loss absorbing capacity of technical provisions) of the single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shall be reported as a negative value when it reduces the capital requirement.</w:t>
            </w:r>
          </w:p>
        </w:tc>
      </w:tr>
      <w:tr w:rsidR="000A55AA" w:rsidRPr="00DF07B0" w:rsidTr="00950116">
        <w:trPr>
          <w:trHeight w:val="285"/>
        </w:trPr>
        <w:tc>
          <w:tcPr>
            <w:tcW w:w="9352" w:type="dxa"/>
            <w:gridSpan w:val="4"/>
            <w:tcBorders>
              <w:top w:val="nil"/>
              <w:left w:val="nil"/>
              <w:bottom w:val="single" w:sz="4" w:space="0" w:color="auto"/>
              <w:right w:val="nil"/>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Total solvency capital requirement for market risk</w:t>
            </w:r>
          </w:p>
        </w:tc>
      </w:tr>
      <w:tr w:rsidR="000A55AA" w:rsidRPr="00DF07B0" w:rsidTr="00950116">
        <w:trPr>
          <w:trHeight w:val="76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R0800/C0060</w:t>
            </w:r>
          </w:p>
          <w:p w:rsidR="000A55AA" w:rsidRPr="00DF07B0" w:rsidRDefault="000A55AA">
            <w:pPr>
              <w:spacing w:after="0" w:line="240" w:lineRule="auto"/>
              <w:rPr>
                <w:rFonts w:ascii="Times New Roman" w:eastAsia="Times New Roman" w:hAnsi="Times New Roman" w:cs="Times New Roman"/>
                <w:sz w:val="20"/>
                <w:szCs w:val="20"/>
                <w:lang w:eastAsia="es-ES"/>
              </w:rPr>
            </w:pPr>
          </w:p>
        </w:tc>
        <w:tc>
          <w:tcPr>
            <w:tcW w:w="250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Total </w:t>
            </w:r>
            <w:r w:rsidR="009332B5" w:rsidRPr="00DF07B0">
              <w:rPr>
                <w:rFonts w:ascii="Times New Roman" w:eastAsia="Times New Roman" w:hAnsi="Times New Roman" w:cs="Times New Roman"/>
                <w:sz w:val="20"/>
                <w:szCs w:val="20"/>
                <w:lang w:eastAsia="es-ES"/>
              </w:rPr>
              <w:t>market risk – N</w:t>
            </w:r>
            <w:r w:rsidRPr="00DF07B0">
              <w:rPr>
                <w:rFonts w:ascii="Times New Roman" w:eastAsia="Times New Roman" w:hAnsi="Times New Roman" w:cs="Times New Roman"/>
                <w:sz w:val="20"/>
                <w:szCs w:val="20"/>
                <w:lang w:eastAsia="es-ES"/>
              </w:rPr>
              <w:t>et solvency capital requirement</w:t>
            </w:r>
          </w:p>
        </w:tc>
        <w:tc>
          <w:tcPr>
            <w:tcW w:w="5447"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total net capital charge for all market risks, after loss absorbing capacity of technical provisions, calculated using the standard formula.  </w:t>
            </w:r>
          </w:p>
        </w:tc>
      </w:tr>
      <w:tr w:rsidR="000A55AA" w:rsidRPr="00DF07B0" w:rsidTr="00950116">
        <w:trPr>
          <w:trHeight w:val="77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R0800/C0080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50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9332B5"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Total market risk – </w:t>
            </w:r>
            <w:r w:rsidR="000A55AA" w:rsidRPr="00DF07B0">
              <w:rPr>
                <w:rFonts w:ascii="Times New Roman" w:eastAsia="Times New Roman" w:hAnsi="Times New Roman" w:cs="Times New Roman"/>
                <w:sz w:val="20"/>
                <w:szCs w:val="20"/>
                <w:lang w:eastAsia="es-ES"/>
              </w:rPr>
              <w:t xml:space="preserve">Gross solvency capital </w:t>
            </w:r>
            <w:r w:rsidRPr="00DF07B0">
              <w:rPr>
                <w:rFonts w:ascii="Times New Roman" w:eastAsia="Times New Roman" w:hAnsi="Times New Roman" w:cs="Times New Roman"/>
                <w:sz w:val="20"/>
                <w:szCs w:val="20"/>
                <w:lang w:eastAsia="es-ES"/>
              </w:rPr>
              <w:t>requirement</w:t>
            </w:r>
          </w:p>
        </w:tc>
        <w:tc>
          <w:tcPr>
            <w:tcW w:w="5447"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total gross capital charge for all market risks, excluding loss absorbing capacity of technical provisions, calculated using the standard formula  </w:t>
            </w:r>
          </w:p>
        </w:tc>
      </w:tr>
    </w:tbl>
    <w:p w:rsidR="000A55AA" w:rsidRPr="00DF07B0" w:rsidRDefault="000A55AA" w:rsidP="00950116">
      <w:pPr>
        <w:rPr>
          <w:rFonts w:ascii="Times New Roman" w:hAnsi="Times New Roman" w:cs="Times New Roman"/>
          <w:sz w:val="20"/>
          <w:szCs w:val="20"/>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p>
    <w:p w:rsidR="000A55AA" w:rsidRPr="00DF07B0" w:rsidRDefault="000A55AA" w:rsidP="00950116">
      <w:pPr>
        <w:spacing w:after="0" w:line="240" w:lineRule="auto"/>
        <w:ind w:right="-568"/>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 xml:space="preserve">S.26.02 </w:t>
      </w:r>
      <w:r w:rsidR="0072092D" w:rsidRPr="00DF07B0">
        <w:rPr>
          <w:rFonts w:ascii="Times New Roman" w:eastAsia="Times New Roman" w:hAnsi="Times New Roman" w:cs="Times New Roman"/>
          <w:b/>
          <w:sz w:val="20"/>
          <w:szCs w:val="20"/>
          <w:lang w:eastAsia="es-ES"/>
        </w:rPr>
        <w:t>–</w:t>
      </w:r>
      <w:r w:rsidRPr="00DF07B0">
        <w:rPr>
          <w:rFonts w:ascii="Times New Roman" w:eastAsia="Times New Roman" w:hAnsi="Times New Roman" w:cs="Times New Roman"/>
          <w:b/>
          <w:sz w:val="20"/>
          <w:szCs w:val="20"/>
          <w:lang w:eastAsia="es-ES"/>
        </w:rPr>
        <w:t xml:space="preserve"> Solvency Capital Requirement – Counterparty default risk </w:t>
      </w: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 xml:space="preserve">General comments </w:t>
      </w:r>
    </w:p>
    <w:p w:rsidR="000A55AA" w:rsidRPr="00DF07B0" w:rsidRDefault="000A55AA" w:rsidP="00950116">
      <w:pPr>
        <w:spacing w:after="0" w:line="240" w:lineRule="auto"/>
        <w:ind w:right="-568"/>
        <w:rPr>
          <w:rFonts w:ascii="Times New Roman" w:eastAsia="Times New Roman" w:hAnsi="Times New Roman" w:cs="Times New Roman"/>
          <w:sz w:val="20"/>
          <w:szCs w:val="20"/>
          <w:lang w:eastAsia="es-ES"/>
        </w:rPr>
      </w:pPr>
    </w:p>
    <w:p w:rsidR="000A55AA" w:rsidRPr="00DF07B0" w:rsidRDefault="000A55AA" w:rsidP="00166F34">
      <w:pPr>
        <w:spacing w:after="0" w:line="240" w:lineRule="auto"/>
        <w:rPr>
          <w:rFonts w:ascii="Times New Roman" w:hAnsi="Times New Roman"/>
          <w:sz w:val="20"/>
        </w:rPr>
      </w:pPr>
    </w:p>
    <w:p w:rsidR="000A55AA" w:rsidRPr="00DF07B0" w:rsidRDefault="000D2E4C" w:rsidP="00950116">
      <w:pPr>
        <w:ind w:right="-568"/>
        <w:jc w:val="both"/>
        <w:rPr>
          <w:rFonts w:ascii="Times New Roman" w:hAnsi="Times New Roman" w:cs="Times New Roman"/>
          <w:sz w:val="20"/>
          <w:szCs w:val="20"/>
        </w:rPr>
      </w:pPr>
      <w:r w:rsidRPr="00DF07B0">
        <w:rPr>
          <w:rFonts w:ascii="Times New Roman" w:hAnsi="Times New Roman"/>
          <w:sz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ring fenced</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funds, matching adjustment portfolios and remaining part.</w:t>
      </w:r>
    </w:p>
    <w:p w:rsidR="000A55AA" w:rsidRPr="00DF07B0" w:rsidRDefault="000A55AA" w:rsidP="00950116">
      <w:pPr>
        <w:ind w:right="-568"/>
        <w:jc w:val="both"/>
        <w:rPr>
          <w:rFonts w:ascii="Times New Roman" w:hAnsi="Times New Roman" w:cs="Times New Roman"/>
          <w:sz w:val="20"/>
          <w:szCs w:val="20"/>
        </w:rPr>
      </w:pPr>
      <w:r w:rsidRPr="00DF07B0">
        <w:rPr>
          <w:rFonts w:ascii="Times New Roman" w:hAnsi="Times New Roman" w:cs="Times New Roman"/>
          <w:sz w:val="20"/>
          <w:szCs w:val="20"/>
        </w:rPr>
        <w:t>Template SR.26.02.01 has to be filled in for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(RFF), each matching adjustment portfolio (MAP) and for the remaining part. However, where a RFF/MAP includes a </w:t>
      </w:r>
      <w:r w:rsidR="001D212F" w:rsidRPr="00DF07B0">
        <w:rPr>
          <w:rFonts w:ascii="Times New Roman" w:hAnsi="Times New Roman" w:cs="Times New Roman"/>
          <w:sz w:val="20"/>
          <w:szCs w:val="20"/>
        </w:rPr>
        <w:t>MAP/RFF</w:t>
      </w:r>
      <w:r w:rsidRPr="00DF07B0">
        <w:rPr>
          <w:rFonts w:ascii="Times New Roman" w:hAnsi="Times New Roman" w:cs="Times New Roman"/>
          <w:sz w:val="20"/>
          <w:szCs w:val="20"/>
        </w:rPr>
        <w:t xml:space="preserve"> embedded, the fund </w:t>
      </w:r>
      <w:r w:rsidR="00CD22EA" w:rsidRPr="00DF07B0">
        <w:rPr>
          <w:rFonts w:ascii="Times New Roman" w:hAnsi="Times New Roman" w:cs="Times New Roman"/>
          <w:sz w:val="20"/>
          <w:szCs w:val="20"/>
        </w:rPr>
        <w:t>sh</w:t>
      </w:r>
      <w:r w:rsidR="00C54C5C" w:rsidRPr="00DF07B0">
        <w:rPr>
          <w:rFonts w:ascii="Times New Roman" w:hAnsi="Times New Roman" w:cs="Times New Roman"/>
          <w:sz w:val="20"/>
          <w:szCs w:val="20"/>
        </w:rPr>
        <w:t>ould</w:t>
      </w:r>
      <w:r w:rsidRPr="00DF07B0">
        <w:rPr>
          <w:rFonts w:ascii="Times New Roman" w:hAnsi="Times New Roman" w:cs="Times New Roman"/>
          <w:sz w:val="20"/>
          <w:szCs w:val="20"/>
        </w:rPr>
        <w:t xml:space="preserve"> be treated as different funds. 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for all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funds of a material RFF/MAP as identified in the second table of S.01.03.</w:t>
      </w:r>
    </w:p>
    <w:tbl>
      <w:tblPr>
        <w:tblW w:w="9239" w:type="dxa"/>
        <w:tblInd w:w="45" w:type="dxa"/>
        <w:tblCellMar>
          <w:left w:w="70" w:type="dxa"/>
          <w:right w:w="70" w:type="dxa"/>
        </w:tblCellMar>
        <w:tblLook w:val="04A0" w:firstRow="1" w:lastRow="0" w:firstColumn="1" w:lastColumn="0" w:noHBand="0" w:noVBand="1"/>
      </w:tblPr>
      <w:tblGrid>
        <w:gridCol w:w="1542"/>
        <w:gridCol w:w="2318"/>
        <w:gridCol w:w="33"/>
        <w:gridCol w:w="5346"/>
      </w:tblGrid>
      <w:tr w:rsidR="000A55AA" w:rsidRPr="00DF07B0" w:rsidDel="007060B1" w:rsidTr="00950116">
        <w:trPr>
          <w:trHeight w:val="318"/>
        </w:trPr>
        <w:tc>
          <w:tcPr>
            <w:tcW w:w="1542"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40427E" w:rsidRDefault="000A55AA" w:rsidP="00950116">
            <w:pPr>
              <w:spacing w:after="0" w:line="240" w:lineRule="auto"/>
              <w:jc w:val="center"/>
              <w:rPr>
                <w:rFonts w:ascii="Times New Roman" w:eastAsia="Times New Roman" w:hAnsi="Times New Roman" w:cs="Times New Roman"/>
                <w:sz w:val="20"/>
                <w:szCs w:val="20"/>
                <w:lang w:eastAsia="es-ES"/>
              </w:rPr>
            </w:pPr>
          </w:p>
        </w:tc>
        <w:tc>
          <w:tcPr>
            <w:tcW w:w="2351" w:type="dxa"/>
            <w:gridSpan w:val="2"/>
            <w:tcBorders>
              <w:top w:val="single" w:sz="4" w:space="0" w:color="auto"/>
              <w:left w:val="nil"/>
              <w:bottom w:val="single" w:sz="4" w:space="0" w:color="auto"/>
              <w:right w:val="single" w:sz="4" w:space="0" w:color="auto"/>
            </w:tcBorders>
            <w:shd w:val="clear" w:color="auto" w:fill="auto"/>
          </w:tcPr>
          <w:p w:rsidR="000A55AA" w:rsidRPr="00DF07B0" w:rsidDel="007060B1" w:rsidRDefault="000A55AA" w:rsidP="00950116">
            <w:pPr>
              <w:spacing w:after="0" w:line="240" w:lineRule="auto"/>
              <w:jc w:val="center"/>
              <w:rPr>
                <w:rFonts w:ascii="Times New Roman" w:eastAsia="Times New Roman" w:hAnsi="Times New Roman" w:cs="Times New Roman"/>
                <w:sz w:val="20"/>
                <w:szCs w:val="20"/>
                <w:lang w:eastAsia="es-ES"/>
              </w:rPr>
            </w:pPr>
            <w:r w:rsidRPr="00DF07B0">
              <w:rPr>
                <w:rFonts w:ascii="Times New Roman" w:eastAsia="Times New Roman" w:hAnsi="Times New Roman" w:cs="Times New Roman"/>
                <w:b/>
                <w:bCs/>
                <w:sz w:val="20"/>
                <w:szCs w:val="20"/>
                <w:lang w:eastAsia="es-ES"/>
              </w:rPr>
              <w:t>ITEM</w:t>
            </w:r>
          </w:p>
        </w:tc>
        <w:tc>
          <w:tcPr>
            <w:tcW w:w="5346" w:type="dxa"/>
            <w:tcBorders>
              <w:top w:val="single" w:sz="4" w:space="0" w:color="auto"/>
              <w:left w:val="nil"/>
              <w:bottom w:val="single" w:sz="4" w:space="0" w:color="auto"/>
              <w:right w:val="single" w:sz="4" w:space="0" w:color="auto"/>
            </w:tcBorders>
            <w:shd w:val="clear" w:color="auto" w:fill="auto"/>
          </w:tcPr>
          <w:p w:rsidR="000A55AA" w:rsidRPr="00DF07B0" w:rsidDel="007060B1" w:rsidRDefault="000A55AA" w:rsidP="00950116">
            <w:pPr>
              <w:spacing w:after="0" w:line="240" w:lineRule="auto"/>
              <w:jc w:val="center"/>
              <w:rPr>
                <w:rFonts w:ascii="Times New Roman" w:eastAsia="Times New Roman" w:hAnsi="Times New Roman" w:cs="Times New Roman"/>
                <w:sz w:val="20"/>
                <w:szCs w:val="20"/>
                <w:lang w:eastAsia="es-ES"/>
              </w:rPr>
            </w:pPr>
            <w:r w:rsidRPr="00DF07B0">
              <w:rPr>
                <w:rFonts w:ascii="Times New Roman" w:eastAsia="Times New Roman" w:hAnsi="Times New Roman" w:cs="Times New Roman"/>
                <w:b/>
                <w:bCs/>
                <w:sz w:val="20"/>
                <w:szCs w:val="20"/>
                <w:lang w:eastAsia="es-ES"/>
              </w:rPr>
              <w:t>INSTRUCTIONS</w:t>
            </w:r>
          </w:p>
        </w:tc>
      </w:tr>
      <w:tr w:rsidR="000A55AA" w:rsidRPr="00DF07B0" w:rsidTr="00950116">
        <w:trPr>
          <w:trHeight w:val="1534"/>
        </w:trPr>
        <w:tc>
          <w:tcPr>
            <w:tcW w:w="1542"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Del="0040427E"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Z0010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Article 112</w:t>
            </w:r>
          </w:p>
        </w:tc>
        <w:tc>
          <w:tcPr>
            <w:tcW w:w="5346" w:type="dxa"/>
            <w:tcBorders>
              <w:top w:val="single" w:sz="4" w:space="0" w:color="auto"/>
              <w:left w:val="nil"/>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1 – Article 112(7) reporting</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Regular reporting</w:t>
            </w:r>
          </w:p>
        </w:tc>
      </w:tr>
      <w:tr w:rsidR="000A55AA" w:rsidRPr="00DF07B0" w:rsidTr="00950116">
        <w:trPr>
          <w:trHeight w:val="1292"/>
        </w:trPr>
        <w:tc>
          <w:tcPr>
            <w:tcW w:w="1542"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Z0020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Ring Fenced Fund/Matching adjustment portfolios/Remaining part </w:t>
            </w:r>
          </w:p>
        </w:tc>
        <w:tc>
          <w:tcPr>
            <w:tcW w:w="5346"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t>2 – Remaining part</w:t>
            </w:r>
          </w:p>
        </w:tc>
      </w:tr>
      <w:tr w:rsidR="000A55AA" w:rsidRPr="00DF07B0" w:rsidTr="00950116">
        <w:trPr>
          <w:trHeight w:val="1320"/>
        </w:trPr>
        <w:tc>
          <w:tcPr>
            <w:tcW w:w="1542"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Z0030</w:t>
            </w:r>
          </w:p>
        </w:tc>
        <w:tc>
          <w:tcPr>
            <w:tcW w:w="2351" w:type="dxa"/>
            <w:gridSpan w:val="2"/>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Fund/Portfolio number</w:t>
            </w:r>
          </w:p>
        </w:tc>
        <w:tc>
          <w:tcPr>
            <w:tcW w:w="5346"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DF07B0" w:rsidDel="00780DB8" w:rsidRDefault="000A55AA" w:rsidP="00950116">
            <w:pPr>
              <w:spacing w:after="0" w:line="240" w:lineRule="auto"/>
              <w:rPr>
                <w:del w:id="1557" w:author="Autho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del w:id="1558" w:author="Author">
              <w:r w:rsidRPr="00DF07B0" w:rsidDel="00780DB8">
                <w:rPr>
                  <w:rFonts w:ascii="Times New Roman" w:eastAsia="Times New Roman" w:hAnsi="Times New Roman" w:cs="Times New Roman"/>
                  <w:sz w:val="20"/>
                  <w:szCs w:val="20"/>
                  <w:lang w:eastAsia="es-ES"/>
                </w:rPr>
                <w:delText>When item Z0020 = 2, then report “0”</w:delText>
              </w:r>
            </w:del>
          </w:p>
        </w:tc>
      </w:tr>
      <w:tr w:rsidR="000A55AA" w:rsidRPr="00DF07B0" w:rsidTr="00950116">
        <w:trPr>
          <w:trHeight w:val="690"/>
        </w:trPr>
        <w:tc>
          <w:tcPr>
            <w:tcW w:w="1542"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R0010/C0010</w:t>
            </w:r>
          </w:p>
        </w:tc>
        <w:tc>
          <w:tcPr>
            <w:tcW w:w="2351" w:type="dxa"/>
            <w:gridSpan w:val="2"/>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Simplifications </w:t>
            </w:r>
          </w:p>
        </w:tc>
        <w:tc>
          <w:tcPr>
            <w:tcW w:w="5346"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Identify whether an undertakings used simplifications for the calculation of counter party default risk. One of the options in the following closed list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tc>
      </w:tr>
      <w:tr w:rsidR="000A55AA" w:rsidRPr="00DF07B0" w:rsidTr="00950116">
        <w:trPr>
          <w:trHeight w:val="660"/>
        </w:trPr>
        <w:tc>
          <w:tcPr>
            <w:tcW w:w="1542"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R0100/C0080</w:t>
            </w:r>
          </w:p>
        </w:tc>
        <w:tc>
          <w:tcPr>
            <w:tcW w:w="2351" w:type="dxa"/>
            <w:gridSpan w:val="2"/>
            <w:tcBorders>
              <w:top w:val="nil"/>
              <w:left w:val="nil"/>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Type 1 exposures – Gross solvency capital requirement </w:t>
            </w:r>
          </w:p>
        </w:tc>
        <w:tc>
          <w:tcPr>
            <w:tcW w:w="5346" w:type="dxa"/>
            <w:tcBorders>
              <w:top w:val="nil"/>
              <w:left w:val="nil"/>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absorbency capacity of technical provisions) for counterparty default risk arising from all Type 1 exposures as defined for Solvency II purposes.</w:t>
            </w:r>
          </w:p>
        </w:tc>
      </w:tr>
      <w:tr w:rsidR="000A55AA" w:rsidRPr="00DF07B0" w:rsidTr="00950116">
        <w:trPr>
          <w:trHeight w:val="869"/>
        </w:trPr>
        <w:tc>
          <w:tcPr>
            <w:tcW w:w="1542" w:type="dxa"/>
            <w:tcBorders>
              <w:top w:val="nil"/>
              <w:left w:val="single" w:sz="4" w:space="0" w:color="auto"/>
              <w:bottom w:val="single" w:sz="4" w:space="0" w:color="auto"/>
              <w:right w:val="single" w:sz="4" w:space="0" w:color="auto"/>
            </w:tcBorders>
            <w:shd w:val="clear" w:color="000000" w:fill="FFFFFF"/>
          </w:tcPr>
          <w:p w:rsidR="000A55AA" w:rsidRPr="00DF07B0" w:rsidDel="00085291"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R0200/C0020</w:t>
            </w:r>
          </w:p>
        </w:tc>
        <w:tc>
          <w:tcPr>
            <w:tcW w:w="2351" w:type="dxa"/>
            <w:gridSpan w:val="2"/>
            <w:tcBorders>
              <w:top w:val="nil"/>
              <w:left w:val="nil"/>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Name of single name exposure</w:t>
            </w:r>
          </w:p>
        </w:tc>
        <w:tc>
          <w:tcPr>
            <w:tcW w:w="5346" w:type="dxa"/>
            <w:tcBorders>
              <w:top w:val="nil"/>
              <w:left w:val="nil"/>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Describe the name of the 10 largest single exposures.</w:t>
            </w:r>
          </w:p>
        </w:tc>
      </w:tr>
      <w:tr w:rsidR="000A55AA" w:rsidRPr="00DF07B0" w:rsidTr="00950116">
        <w:trPr>
          <w:trHeight w:val="1134"/>
        </w:trPr>
        <w:tc>
          <w:tcPr>
            <w:tcW w:w="1542"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R0200/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C0030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Code of single name exposure</w:t>
            </w:r>
          </w:p>
        </w:tc>
        <w:tc>
          <w:tcPr>
            <w:tcW w:w="5346"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Identification code using the Legal Entity Identifier (LEI) if available.</w:t>
            </w:r>
            <w:r w:rsidRPr="00DF07B0">
              <w:rPr>
                <w:rFonts w:ascii="Times New Roman" w:eastAsia="Times New Roman" w:hAnsi="Times New Roman" w:cs="Times New Roman"/>
                <w:sz w:val="20"/>
                <w:szCs w:val="20"/>
                <w:lang w:eastAsia="es-ES"/>
              </w:rPr>
              <w:br/>
            </w:r>
            <w:r w:rsidRPr="00DF07B0">
              <w:rPr>
                <w:rFonts w:ascii="Times New Roman" w:eastAsia="Times New Roman" w:hAnsi="Times New Roman" w:cs="Times New Roman"/>
                <w:sz w:val="20"/>
                <w:szCs w:val="20"/>
                <w:lang w:eastAsia="es-ES"/>
              </w:rPr>
              <w:br/>
              <w:t xml:space="preserve">If not available this item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reported</w:t>
            </w:r>
          </w:p>
        </w:tc>
      </w:tr>
      <w:tr w:rsidR="000A55AA" w:rsidRPr="00DF07B0" w:rsidTr="00950116">
        <w:trPr>
          <w:trHeight w:val="416"/>
        </w:trPr>
        <w:tc>
          <w:tcPr>
            <w:tcW w:w="1542"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R0200/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C0040</w:t>
            </w:r>
          </w:p>
        </w:tc>
        <w:tc>
          <w:tcPr>
            <w:tcW w:w="2351" w:type="dxa"/>
            <w:gridSpan w:val="2"/>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Type of code of the single name exposure</w:t>
            </w:r>
          </w:p>
        </w:tc>
        <w:tc>
          <w:tcPr>
            <w:tcW w:w="5346"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color w:val="000000"/>
                <w:sz w:val="20"/>
                <w:szCs w:val="20"/>
                <w:lang w:eastAsia="es-ES"/>
              </w:rPr>
              <w:t>Identification of the code used in item “</w:t>
            </w:r>
            <w:r w:rsidRPr="00DF07B0">
              <w:rPr>
                <w:rFonts w:ascii="Times New Roman" w:eastAsia="Times New Roman" w:hAnsi="Times New Roman" w:cs="Times New Roman"/>
                <w:sz w:val="20"/>
                <w:szCs w:val="20"/>
                <w:lang w:eastAsia="es-ES"/>
              </w:rPr>
              <w:t>Code of single name exposure</w:t>
            </w:r>
            <w:r w:rsidRPr="00DF07B0">
              <w:rPr>
                <w:rFonts w:ascii="Times New Roman" w:eastAsia="Times New Roman" w:hAnsi="Times New Roman" w:cs="Times New Roman"/>
                <w:color w:val="000000"/>
                <w:sz w:val="20"/>
                <w:szCs w:val="20"/>
                <w:lang w:eastAsia="es-ES"/>
              </w:rPr>
              <w:t xml:space="preserve">”. </w:t>
            </w:r>
            <w:r w:rsidRPr="00DF07B0">
              <w:rPr>
                <w:rFonts w:ascii="Times New Roman" w:eastAsia="Times New Roman" w:hAnsi="Times New Roman" w:cs="Times New Roman"/>
                <w:sz w:val="20"/>
                <w:szCs w:val="20"/>
                <w:lang w:eastAsia="es-ES"/>
              </w:rPr>
              <w:t>One of the options in the following closed list shall be used:</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s-ES"/>
              </w:rPr>
            </w:pPr>
            <w:r w:rsidRPr="00DF07B0">
              <w:rPr>
                <w:rFonts w:ascii="Times New Roman" w:eastAsia="Times New Roman" w:hAnsi="Times New Roman" w:cs="Times New Roman"/>
                <w:color w:val="000000"/>
                <w:sz w:val="20"/>
                <w:szCs w:val="20"/>
                <w:lang w:eastAsia="es-ES"/>
              </w:rPr>
              <w:t xml:space="preserve">1 </w:t>
            </w:r>
            <w:r w:rsidR="0072092D" w:rsidRPr="00DF07B0">
              <w:rPr>
                <w:rFonts w:ascii="Times New Roman" w:eastAsia="Times New Roman" w:hAnsi="Times New Roman" w:cs="Times New Roman"/>
                <w:color w:val="000000"/>
                <w:sz w:val="20"/>
                <w:szCs w:val="20"/>
                <w:lang w:eastAsia="es-ES"/>
              </w:rPr>
              <w:t>–</w:t>
            </w:r>
            <w:r w:rsidRPr="00DF07B0">
              <w:rPr>
                <w:rFonts w:ascii="Times New Roman" w:eastAsia="Times New Roman" w:hAnsi="Times New Roman" w:cs="Times New Roman"/>
                <w:color w:val="000000"/>
                <w:sz w:val="20"/>
                <w:szCs w:val="20"/>
                <w:lang w:eastAsia="es-ES"/>
              </w:rPr>
              <w:t xml:space="preserve"> LEI </w:t>
            </w:r>
            <w:r w:rsidRPr="00DF07B0">
              <w:rPr>
                <w:rFonts w:ascii="Times New Roman" w:eastAsia="Times New Roman" w:hAnsi="Times New Roman" w:cs="Times New Roman"/>
                <w:color w:val="000000"/>
                <w:sz w:val="20"/>
                <w:szCs w:val="20"/>
                <w:lang w:eastAsia="es-ES"/>
              </w:rPr>
              <w:br/>
              <w:t xml:space="preserve">9 </w:t>
            </w:r>
            <w:r w:rsidR="0072092D" w:rsidRPr="00DF07B0">
              <w:rPr>
                <w:rFonts w:ascii="Times New Roman" w:eastAsia="Times New Roman" w:hAnsi="Times New Roman" w:cs="Times New Roman"/>
                <w:color w:val="000000"/>
                <w:sz w:val="20"/>
                <w:szCs w:val="20"/>
                <w:lang w:eastAsia="es-ES"/>
              </w:rPr>
              <w:t>–</w:t>
            </w:r>
            <w:r w:rsidRPr="00DF07B0">
              <w:rPr>
                <w:rFonts w:ascii="Times New Roman" w:eastAsia="Times New Roman" w:hAnsi="Times New Roman" w:cs="Times New Roman"/>
                <w:color w:val="000000"/>
                <w:sz w:val="20"/>
                <w:szCs w:val="20"/>
                <w:lang w:eastAsia="es-ES"/>
              </w:rPr>
              <w:t xml:space="preserve"> None</w:t>
            </w:r>
          </w:p>
        </w:tc>
      </w:tr>
      <w:tr w:rsidR="000A55AA" w:rsidRPr="00DF07B0" w:rsidTr="00950116">
        <w:trPr>
          <w:trHeight w:val="285"/>
        </w:trPr>
        <w:tc>
          <w:tcPr>
            <w:tcW w:w="1542" w:type="dxa"/>
            <w:vMerge w:val="restart"/>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R0200/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C0050</w:t>
            </w:r>
          </w:p>
        </w:tc>
        <w:tc>
          <w:tcPr>
            <w:tcW w:w="2351" w:type="dxa"/>
            <w:gridSpan w:val="2"/>
            <w:vMerge w:val="restart"/>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Type 1 exposures –  Single name exposure X – Loss Given Default</w:t>
            </w:r>
          </w:p>
        </w:tc>
        <w:tc>
          <w:tcPr>
            <w:tcW w:w="5346" w:type="dxa"/>
            <w:vMerge w:val="restart"/>
            <w:tcBorders>
              <w:top w:val="nil"/>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value of the Loss Given Default for each of the 10 largest single name </w:t>
            </w:r>
            <w:proofErr w:type="gramStart"/>
            <w:r w:rsidRPr="00DF07B0">
              <w:rPr>
                <w:rFonts w:ascii="Times New Roman" w:eastAsia="Times New Roman" w:hAnsi="Times New Roman" w:cs="Times New Roman"/>
                <w:sz w:val="20"/>
                <w:szCs w:val="20"/>
                <w:lang w:eastAsia="es-ES"/>
              </w:rPr>
              <w:t>exposure</w:t>
            </w:r>
            <w:proofErr w:type="gramEnd"/>
            <w:r w:rsidRPr="00DF07B0">
              <w:rPr>
                <w:rFonts w:ascii="Times New Roman" w:eastAsia="Times New Roman" w:hAnsi="Times New Roman" w:cs="Times New Roman"/>
                <w:sz w:val="20"/>
                <w:szCs w:val="20"/>
                <w:lang w:eastAsia="es-ES"/>
              </w:rPr>
              <w:t>.</w:t>
            </w:r>
          </w:p>
        </w:tc>
      </w:tr>
      <w:tr w:rsidR="000A55AA" w:rsidRPr="00DF07B0" w:rsidTr="00950116">
        <w:trPr>
          <w:trHeight w:val="534"/>
        </w:trPr>
        <w:tc>
          <w:tcPr>
            <w:tcW w:w="1542" w:type="dxa"/>
            <w:vMerge/>
            <w:tcBorders>
              <w:top w:val="nil"/>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346"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85"/>
        </w:trPr>
        <w:tc>
          <w:tcPr>
            <w:tcW w:w="1542" w:type="dxa"/>
            <w:vMerge w:val="restart"/>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R0200/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C0060</w:t>
            </w:r>
          </w:p>
        </w:tc>
        <w:tc>
          <w:tcPr>
            <w:tcW w:w="2351" w:type="dxa"/>
            <w:gridSpan w:val="2"/>
            <w:vMerge w:val="restart"/>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 xml:space="preserve">Type 1 exposures – Single </w:t>
            </w:r>
            <w:r w:rsidRPr="00DF07B0">
              <w:rPr>
                <w:rFonts w:ascii="Times New Roman" w:eastAsia="Times New Roman" w:hAnsi="Times New Roman" w:cs="Times New Roman"/>
                <w:sz w:val="20"/>
                <w:szCs w:val="20"/>
                <w:lang w:eastAsia="es-ES"/>
              </w:rPr>
              <w:lastRenderedPageBreak/>
              <w:t>name exposure X – Probability of Default</w:t>
            </w:r>
          </w:p>
        </w:tc>
        <w:tc>
          <w:tcPr>
            <w:tcW w:w="5346" w:type="dxa"/>
            <w:vMerge w:val="restart"/>
            <w:tcBorders>
              <w:top w:val="nil"/>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 xml:space="preserve">The Probability of Default for each of the 10 largest single name </w:t>
            </w:r>
            <w:proofErr w:type="gramStart"/>
            <w:r w:rsidRPr="00DF07B0">
              <w:rPr>
                <w:rFonts w:ascii="Times New Roman" w:eastAsia="Times New Roman" w:hAnsi="Times New Roman" w:cs="Times New Roman"/>
                <w:sz w:val="20"/>
                <w:szCs w:val="20"/>
                <w:lang w:eastAsia="es-ES"/>
              </w:rPr>
              <w:lastRenderedPageBreak/>
              <w:t>exposure</w:t>
            </w:r>
            <w:proofErr w:type="gramEnd"/>
            <w:r w:rsidRPr="00DF07B0">
              <w:rPr>
                <w:rFonts w:ascii="Times New Roman" w:eastAsia="Times New Roman" w:hAnsi="Times New Roman" w:cs="Times New Roman"/>
                <w:sz w:val="20"/>
                <w:szCs w:val="20"/>
                <w:lang w:eastAsia="es-ES"/>
              </w:rPr>
              <w:t>.</w:t>
            </w:r>
          </w:p>
        </w:tc>
      </w:tr>
      <w:tr w:rsidR="000A55AA" w:rsidRPr="00DF07B0" w:rsidTr="00950116">
        <w:trPr>
          <w:trHeight w:val="615"/>
        </w:trPr>
        <w:tc>
          <w:tcPr>
            <w:tcW w:w="1542" w:type="dxa"/>
            <w:vMerge/>
            <w:tcBorders>
              <w:top w:val="nil"/>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346"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30"/>
        </w:trPr>
        <w:tc>
          <w:tcPr>
            <w:tcW w:w="1542" w:type="dxa"/>
            <w:vMerge/>
            <w:tcBorders>
              <w:top w:val="nil"/>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346" w:type="dxa"/>
            <w:vMerge/>
            <w:tcBorders>
              <w:top w:val="nil"/>
              <w:left w:val="single" w:sz="4" w:space="0" w:color="auto"/>
              <w:bottom w:val="single" w:sz="4" w:space="0" w:color="000000"/>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156"/>
        </w:trPr>
        <w:tc>
          <w:tcPr>
            <w:tcW w:w="1542"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R0300/C0080</w:t>
            </w:r>
          </w:p>
        </w:tc>
        <w:tc>
          <w:tcPr>
            <w:tcW w:w="2351"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Type 2 exposures – Gross solvency capital requirement </w:t>
            </w:r>
          </w:p>
        </w:tc>
        <w:tc>
          <w:tcPr>
            <w:tcW w:w="5346"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absorbency capacity of  technical provisions) for counterparty default risk arising from all Type 2 exposures, as defined for Solvency II purposes</w:t>
            </w:r>
          </w:p>
        </w:tc>
      </w:tr>
      <w:tr w:rsidR="000A55AA" w:rsidRPr="00DF07B0" w:rsidTr="00950116">
        <w:trPr>
          <w:trHeight w:val="1272"/>
        </w:trPr>
        <w:tc>
          <w:tcPr>
            <w:tcW w:w="1542"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R0310/C0050</w:t>
            </w:r>
          </w:p>
        </w:tc>
        <w:tc>
          <w:tcPr>
            <w:tcW w:w="2351"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Type 2 exposures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Receivables from Intermediaries due for more than 3 months – Loss Given Default</w:t>
            </w:r>
          </w:p>
        </w:tc>
        <w:tc>
          <w:tcPr>
            <w:tcW w:w="5346"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value of Loss Given Default for Type 2 counterparty risk arising from intermediaries due for more than 3 months.</w:t>
            </w:r>
          </w:p>
        </w:tc>
      </w:tr>
      <w:tr w:rsidR="000A55AA" w:rsidRPr="00DF07B0" w:rsidTr="00950116">
        <w:trPr>
          <w:trHeight w:val="1545"/>
        </w:trPr>
        <w:tc>
          <w:tcPr>
            <w:tcW w:w="1542"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R0320/C0050</w:t>
            </w:r>
          </w:p>
        </w:tc>
        <w:tc>
          <w:tcPr>
            <w:tcW w:w="2351"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Type 2 exposures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All type 2 exposures other than receivables from Intermediaries due for more than 3 months –  Loss Given Default</w:t>
            </w:r>
          </w:p>
        </w:tc>
        <w:tc>
          <w:tcPr>
            <w:tcW w:w="5346"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value of Loss Given Default for Type 2 counterparty risk arising from all type 2 exposures other than receivables from Intermediaries due for more than 3 months. </w:t>
            </w:r>
          </w:p>
        </w:tc>
      </w:tr>
      <w:tr w:rsidR="000A55AA" w:rsidRPr="00DF07B0" w:rsidTr="00950116">
        <w:trPr>
          <w:trHeight w:val="1128"/>
        </w:trPr>
        <w:tc>
          <w:tcPr>
            <w:tcW w:w="1542"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R0330/C0080</w:t>
            </w:r>
          </w:p>
        </w:tc>
        <w:tc>
          <w:tcPr>
            <w:tcW w:w="2351"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Diversification within counterparty default risk module – gross solvency capital requirement </w:t>
            </w:r>
          </w:p>
        </w:tc>
        <w:tc>
          <w:tcPr>
            <w:tcW w:w="5346"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amount of gross diversification effects allowed in aggregation of capital requirements for counterparty default risk for Type 1 and Type 2 exposures.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847"/>
        </w:trPr>
        <w:tc>
          <w:tcPr>
            <w:tcW w:w="1542"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R0400/C0070</w:t>
            </w:r>
          </w:p>
        </w:tc>
        <w:tc>
          <w:tcPr>
            <w:tcW w:w="2351" w:type="dxa"/>
            <w:gridSpan w:val="2"/>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net solvency capital requirement for counterparty default risk</w:t>
            </w:r>
            <w:r w:rsidRPr="00DF07B0">
              <w:rPr>
                <w:rFonts w:ascii="Times New Roman" w:eastAsia="Times New Roman" w:hAnsi="Times New Roman" w:cs="Times New Roman"/>
                <w:strike/>
                <w:sz w:val="20"/>
                <w:szCs w:val="20"/>
                <w:lang w:eastAsia="es-ES"/>
              </w:rPr>
              <w:t xml:space="preserve"> </w:t>
            </w:r>
          </w:p>
        </w:tc>
        <w:tc>
          <w:tcPr>
            <w:tcW w:w="5346" w:type="dxa"/>
            <w:tcBorders>
              <w:top w:val="nil"/>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amount of the net capital charge (after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absorbency capacity of technical provisions) for counterparty default risk.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761"/>
        </w:trPr>
        <w:tc>
          <w:tcPr>
            <w:tcW w:w="1542"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R0400/C0080</w:t>
            </w:r>
          </w:p>
        </w:tc>
        <w:tc>
          <w:tcPr>
            <w:tcW w:w="2351" w:type="dxa"/>
            <w:gridSpan w:val="2"/>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gross solvency capital requirement for counterparty default risk</w:t>
            </w:r>
          </w:p>
        </w:tc>
        <w:tc>
          <w:tcPr>
            <w:tcW w:w="5346" w:type="dxa"/>
            <w:tcBorders>
              <w:top w:val="nil"/>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amount of the gross capital charge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absorbency capacity of technical provisions) for counterparty default risk.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411"/>
        </w:trPr>
        <w:tc>
          <w:tcPr>
            <w:tcW w:w="9239" w:type="dxa"/>
            <w:gridSpan w:val="4"/>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Further details on mortgages</w:t>
            </w:r>
          </w:p>
        </w:tc>
      </w:tr>
      <w:tr w:rsidR="000A55AA" w:rsidRPr="00DF07B0" w:rsidTr="00950116">
        <w:trPr>
          <w:trHeight w:val="651"/>
        </w:trPr>
        <w:tc>
          <w:tcPr>
            <w:tcW w:w="1542"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R0500/C0090</w:t>
            </w:r>
          </w:p>
        </w:tc>
        <w:tc>
          <w:tcPr>
            <w:tcW w:w="231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Losses </w:t>
            </w:r>
            <w:r w:rsidR="006822AF" w:rsidRPr="00DF07B0">
              <w:rPr>
                <w:rFonts w:ascii="Times New Roman" w:eastAsia="Times New Roman" w:hAnsi="Times New Roman" w:cs="Times New Roman"/>
                <w:sz w:val="20"/>
                <w:szCs w:val="20"/>
                <w:lang w:eastAsia="es-ES"/>
              </w:rPr>
              <w:t>stemming</w:t>
            </w:r>
            <w:r w:rsidRPr="00DF07B0">
              <w:rPr>
                <w:rFonts w:ascii="Times New Roman" w:eastAsia="Times New Roman" w:hAnsi="Times New Roman" w:cs="Times New Roman"/>
                <w:sz w:val="20"/>
                <w:szCs w:val="20"/>
                <w:lang w:eastAsia="es-ES"/>
              </w:rPr>
              <w:t xml:space="preserve"> from type 2 mortgage loans</w:t>
            </w:r>
          </w:p>
        </w:tc>
        <w:tc>
          <w:tcPr>
            <w:tcW w:w="5379"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DB7C64">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overall losses </w:t>
            </w:r>
            <w:r w:rsidR="006822AF" w:rsidRPr="00DF07B0">
              <w:rPr>
                <w:rFonts w:ascii="Times New Roman" w:eastAsia="Times New Roman" w:hAnsi="Times New Roman" w:cs="Times New Roman"/>
                <w:sz w:val="20"/>
                <w:szCs w:val="20"/>
                <w:lang w:eastAsia="es-ES"/>
              </w:rPr>
              <w:t>stemming</w:t>
            </w:r>
            <w:r w:rsidRPr="00DF07B0">
              <w:rPr>
                <w:rFonts w:ascii="Times New Roman" w:eastAsia="Times New Roman" w:hAnsi="Times New Roman" w:cs="Times New Roman"/>
                <w:sz w:val="20"/>
                <w:szCs w:val="20"/>
                <w:lang w:eastAsia="es-ES"/>
              </w:rPr>
              <w:t xml:space="preserve"> from mortgage loans that has been classified as type 2 exposures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rticle 191 (13) of Delegated Regulation (EU) 2015/35.</w:t>
            </w:r>
          </w:p>
        </w:tc>
      </w:tr>
      <w:tr w:rsidR="000A55AA" w:rsidRPr="00DF07B0" w:rsidTr="00950116">
        <w:trPr>
          <w:trHeight w:val="561"/>
        </w:trPr>
        <w:tc>
          <w:tcPr>
            <w:tcW w:w="1542"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92CC1"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R0510/C0090</w:t>
            </w:r>
          </w:p>
        </w:tc>
        <w:tc>
          <w:tcPr>
            <w:tcW w:w="231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Overall losses </w:t>
            </w:r>
            <w:r w:rsidR="006822AF" w:rsidRPr="00DF07B0">
              <w:rPr>
                <w:rFonts w:ascii="Times New Roman" w:eastAsia="Times New Roman" w:hAnsi="Times New Roman" w:cs="Times New Roman"/>
                <w:sz w:val="20"/>
                <w:szCs w:val="20"/>
                <w:lang w:eastAsia="es-ES"/>
              </w:rPr>
              <w:t>stemming</w:t>
            </w:r>
            <w:r w:rsidRPr="00DF07B0">
              <w:rPr>
                <w:rFonts w:ascii="Times New Roman" w:eastAsia="Times New Roman" w:hAnsi="Times New Roman" w:cs="Times New Roman"/>
                <w:sz w:val="20"/>
                <w:szCs w:val="20"/>
                <w:lang w:eastAsia="es-ES"/>
              </w:rPr>
              <w:t xml:space="preserve"> from mortgage loans</w:t>
            </w:r>
          </w:p>
        </w:tc>
        <w:tc>
          <w:tcPr>
            <w:tcW w:w="5379" w:type="dxa"/>
            <w:gridSpan w:val="2"/>
            <w:tcBorders>
              <w:top w:val="single" w:sz="4" w:space="0" w:color="auto"/>
              <w:left w:val="nil"/>
              <w:bottom w:val="single" w:sz="4" w:space="0" w:color="auto"/>
              <w:right w:val="single" w:sz="4" w:space="0" w:color="auto"/>
            </w:tcBorders>
            <w:shd w:val="clear" w:color="auto" w:fill="auto"/>
          </w:tcPr>
          <w:p w:rsidR="000A55AA" w:rsidRPr="00DF07B0" w:rsidRDefault="000A55AA" w:rsidP="00DB7C64">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Amount of the overall losses </w:t>
            </w:r>
            <w:r w:rsidR="006822AF" w:rsidRPr="00DF07B0">
              <w:rPr>
                <w:rFonts w:ascii="Times New Roman" w:eastAsia="Times New Roman" w:hAnsi="Times New Roman" w:cs="Times New Roman"/>
                <w:sz w:val="20"/>
                <w:szCs w:val="20"/>
                <w:lang w:eastAsia="es-ES"/>
              </w:rPr>
              <w:t>stemming</w:t>
            </w:r>
            <w:r w:rsidRPr="00DF07B0">
              <w:rPr>
                <w:rFonts w:ascii="Times New Roman" w:eastAsia="Times New Roman" w:hAnsi="Times New Roman" w:cs="Times New Roman"/>
                <w:sz w:val="20"/>
                <w:szCs w:val="20"/>
                <w:lang w:eastAsia="es-ES"/>
              </w:rPr>
              <w:t xml:space="preserve"> from mortgage loans according to </w:t>
            </w:r>
            <w:r w:rsidR="00DB7C64" w:rsidRPr="00DF07B0">
              <w:rPr>
                <w:rFonts w:ascii="Times New Roman" w:eastAsia="Times New Roman" w:hAnsi="Times New Roman" w:cs="Times New Roman"/>
                <w:sz w:val="20"/>
                <w:szCs w:val="20"/>
                <w:lang w:eastAsia="es-ES"/>
              </w:rPr>
              <w:t>A</w:t>
            </w:r>
            <w:r w:rsidRPr="00DF07B0">
              <w:rPr>
                <w:rFonts w:ascii="Times New Roman" w:eastAsia="Times New Roman" w:hAnsi="Times New Roman" w:cs="Times New Roman"/>
                <w:sz w:val="20"/>
                <w:szCs w:val="20"/>
                <w:lang w:eastAsia="es-ES"/>
              </w:rPr>
              <w:t>rticle 191 (13) of Delegated Regulation (EU) 2015/35.</w:t>
            </w:r>
          </w:p>
        </w:tc>
      </w:tr>
    </w:tbl>
    <w:p w:rsidR="000A55AA" w:rsidRPr="00DF07B0" w:rsidRDefault="000A55AA" w:rsidP="00950116">
      <w:pPr>
        <w:rPr>
          <w:rFonts w:ascii="Times New Roman" w:hAnsi="Times New Roman" w:cs="Times New Roman"/>
          <w:sz w:val="20"/>
          <w:szCs w:val="20"/>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 xml:space="preserve">S.26.03 </w:t>
      </w:r>
      <w:r w:rsidR="0072092D" w:rsidRPr="00DF07B0">
        <w:rPr>
          <w:rFonts w:ascii="Times New Roman" w:eastAsia="Times New Roman" w:hAnsi="Times New Roman" w:cs="Times New Roman"/>
          <w:b/>
          <w:sz w:val="20"/>
          <w:szCs w:val="20"/>
          <w:lang w:eastAsia="es-ES"/>
        </w:rPr>
        <w:t>–</w:t>
      </w:r>
      <w:r w:rsidRPr="00DF07B0">
        <w:rPr>
          <w:rFonts w:ascii="Times New Roman" w:eastAsia="Times New Roman" w:hAnsi="Times New Roman" w:cs="Times New Roman"/>
          <w:b/>
          <w:sz w:val="20"/>
          <w:szCs w:val="20"/>
          <w:lang w:eastAsia="es-ES"/>
        </w:rPr>
        <w:t xml:space="preserve"> Solvency Capital Requirements – Life underwriting risk</w:t>
      </w: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General comments: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ring fenced</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funds, matching adjustment portfolios and remaining part.</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Template SR.26.03.01 has to be filled in for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(RFF), each matching adjustment portfolio (MAP) and for the remaining part. However, where a RFF/MAP includes a </w:t>
      </w:r>
      <w:r w:rsidR="001D212F" w:rsidRPr="00DF07B0">
        <w:rPr>
          <w:rFonts w:ascii="Times New Roman" w:hAnsi="Times New Roman" w:cs="Times New Roman"/>
          <w:sz w:val="20"/>
          <w:szCs w:val="20"/>
        </w:rPr>
        <w:t>MAP/RFF</w:t>
      </w:r>
      <w:r w:rsidRPr="00DF07B0">
        <w:rPr>
          <w:rFonts w:ascii="Times New Roman" w:hAnsi="Times New Roman" w:cs="Times New Roman"/>
          <w:sz w:val="20"/>
          <w:szCs w:val="20"/>
        </w:rPr>
        <w:t xml:space="preserve"> embedded, the fund </w:t>
      </w:r>
      <w:r w:rsidR="00CD22EA" w:rsidRPr="00DF07B0">
        <w:rPr>
          <w:rFonts w:ascii="Times New Roman" w:hAnsi="Times New Roman" w:cs="Times New Roman"/>
          <w:sz w:val="20"/>
          <w:szCs w:val="20"/>
        </w:rPr>
        <w:t>sh</w:t>
      </w:r>
      <w:r w:rsidR="004A4F35" w:rsidRPr="00DF07B0">
        <w:rPr>
          <w:rFonts w:ascii="Times New Roman" w:hAnsi="Times New Roman" w:cs="Times New Roman"/>
          <w:sz w:val="20"/>
          <w:szCs w:val="20"/>
        </w:rPr>
        <w:t>ou</w:t>
      </w:r>
      <w:r w:rsidR="00CD22EA" w:rsidRPr="00DF07B0">
        <w:rPr>
          <w:rFonts w:ascii="Times New Roman" w:hAnsi="Times New Roman" w:cs="Times New Roman"/>
          <w:sz w:val="20"/>
          <w:szCs w:val="20"/>
        </w:rPr>
        <w:t>l</w:t>
      </w:r>
      <w:r w:rsidR="004A4F35" w:rsidRPr="00DF07B0">
        <w:rPr>
          <w:rFonts w:ascii="Times New Roman" w:hAnsi="Times New Roman" w:cs="Times New Roman"/>
          <w:sz w:val="20"/>
          <w:szCs w:val="20"/>
        </w:rPr>
        <w:t>d</w:t>
      </w:r>
      <w:r w:rsidRPr="00DF07B0">
        <w:rPr>
          <w:rFonts w:ascii="Times New Roman" w:hAnsi="Times New Roman" w:cs="Times New Roman"/>
          <w:sz w:val="20"/>
          <w:szCs w:val="20"/>
        </w:rPr>
        <w:t xml:space="preserve"> be treated as different funds. 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for all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funds of a material RFF/MAP as identified in the second table of S.01.03.</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All values shall be reported net of reinsurance and other risk mitigating techniques. </w:t>
      </w:r>
    </w:p>
    <w:p w:rsidR="000A55AA" w:rsidRPr="00DF07B0" w:rsidRDefault="000A55AA" w:rsidP="00950116">
      <w:pPr>
        <w:jc w:val="both"/>
        <w:rPr>
          <w:rFonts w:ascii="Times New Roman" w:hAnsi="Times New Roman" w:cs="Times New Roman"/>
          <w:sz w:val="20"/>
          <w:szCs w:val="20"/>
        </w:rPr>
      </w:pPr>
      <w:proofErr w:type="gramStart"/>
      <w:r w:rsidRPr="00DF07B0">
        <w:rPr>
          <w:rFonts w:ascii="Times New Roman" w:hAnsi="Times New Roman" w:cs="Times New Roman"/>
          <w:sz w:val="20"/>
          <w:szCs w:val="20"/>
        </w:rPr>
        <w:lastRenderedPageBreak/>
        <w:t>Amounts before and after shock shall be filled in with the amount of assets and liabilities sensitive to that shock.</w:t>
      </w:r>
      <w:proofErr w:type="gramEnd"/>
      <w:r w:rsidRPr="00DF07B0">
        <w:rPr>
          <w:rFonts w:ascii="Times New Roman" w:hAnsi="Times New Roman" w:cs="Times New Roman"/>
          <w:sz w:val="20"/>
          <w:szCs w:val="20"/>
        </w:rPr>
        <w:t xml:space="preserve">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tbl>
      <w:tblPr>
        <w:tblW w:w="9072" w:type="dxa"/>
        <w:tblInd w:w="70" w:type="dxa"/>
        <w:tblCellMar>
          <w:left w:w="70" w:type="dxa"/>
          <w:right w:w="70" w:type="dxa"/>
        </w:tblCellMar>
        <w:tblLook w:val="04A0" w:firstRow="1" w:lastRow="0" w:firstColumn="1" w:lastColumn="0" w:noHBand="0" w:noVBand="1"/>
      </w:tblPr>
      <w:tblGrid>
        <w:gridCol w:w="1763"/>
        <w:gridCol w:w="2099"/>
        <w:gridCol w:w="5210"/>
      </w:tblGrid>
      <w:tr w:rsidR="000A55AA" w:rsidRPr="00DF07B0" w:rsidTr="00950116">
        <w:trPr>
          <w:trHeight w:val="31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sz w:val="20"/>
                <w:szCs w:val="20"/>
                <w:lang w:eastAsia="es-ES"/>
              </w:rPr>
            </w:pPr>
          </w:p>
        </w:tc>
        <w:tc>
          <w:tcPr>
            <w:tcW w:w="20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sz w:val="20"/>
                <w:szCs w:val="20"/>
                <w:lang w:eastAsia="es-ES"/>
              </w:rPr>
            </w:pPr>
            <w:r w:rsidRPr="00DF07B0">
              <w:rPr>
                <w:rFonts w:ascii="Times New Roman" w:eastAsia="Times New Roman" w:hAnsi="Times New Roman" w:cs="Times New Roman"/>
                <w:b/>
                <w:bCs/>
                <w:sz w:val="20"/>
                <w:szCs w:val="20"/>
                <w:lang w:eastAsia="es-ES"/>
              </w:rPr>
              <w:t>ITEM</w:t>
            </w:r>
          </w:p>
        </w:tc>
        <w:tc>
          <w:tcPr>
            <w:tcW w:w="521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sz w:val="20"/>
                <w:szCs w:val="20"/>
                <w:lang w:eastAsia="es-ES"/>
              </w:rPr>
            </w:pPr>
            <w:r w:rsidRPr="00DF07B0">
              <w:rPr>
                <w:rFonts w:ascii="Times New Roman" w:eastAsia="Times New Roman" w:hAnsi="Times New Roman" w:cs="Times New Roman"/>
                <w:b/>
                <w:bCs/>
                <w:sz w:val="20"/>
                <w:szCs w:val="20"/>
                <w:lang w:eastAsia="es-ES"/>
              </w:rPr>
              <w:t>INSTRUCTIONS</w:t>
            </w:r>
          </w:p>
        </w:tc>
      </w:tr>
      <w:tr w:rsidR="000A55AA" w:rsidRPr="00DF07B0" w:rsidTr="00950116">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33315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Z0010</w:t>
            </w:r>
          </w:p>
        </w:tc>
        <w:tc>
          <w:tcPr>
            <w:tcW w:w="209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Article 112 </w:t>
            </w:r>
          </w:p>
        </w:tc>
        <w:tc>
          <w:tcPr>
            <w:tcW w:w="5210"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1 – Article 112(7) reporting</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Regular reporting</w:t>
            </w:r>
          </w:p>
        </w:tc>
      </w:tr>
      <w:tr w:rsidR="000A55AA" w:rsidRPr="00DF07B0" w:rsidTr="00950116">
        <w:trPr>
          <w:trHeight w:val="144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Z0020</w:t>
            </w:r>
          </w:p>
        </w:tc>
        <w:tc>
          <w:tcPr>
            <w:tcW w:w="2099"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fenced fund, matching adjustment portfolio or remaining part</w:t>
            </w:r>
          </w:p>
        </w:tc>
        <w:tc>
          <w:tcPr>
            <w:tcW w:w="5210"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t>2 – Remaining part</w:t>
            </w:r>
          </w:p>
        </w:tc>
      </w:tr>
      <w:tr w:rsidR="000A55AA" w:rsidRPr="00DF07B0" w:rsidTr="00950116">
        <w:trPr>
          <w:trHeight w:val="117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Z0030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Fund/Portfolio number</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DF07B0" w:rsidDel="00780DB8" w:rsidRDefault="000A55AA" w:rsidP="00950116">
            <w:pPr>
              <w:spacing w:after="0" w:line="240" w:lineRule="auto"/>
              <w:rPr>
                <w:del w:id="1559" w:author="Autho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del w:id="1560" w:author="Author">
              <w:r w:rsidRPr="00DF07B0" w:rsidDel="00780DB8">
                <w:rPr>
                  <w:rFonts w:ascii="Times New Roman" w:eastAsia="Times New Roman" w:hAnsi="Times New Roman" w:cs="Times New Roman"/>
                  <w:sz w:val="20"/>
                  <w:szCs w:val="20"/>
                  <w:lang w:eastAsia="es-ES"/>
                </w:rPr>
                <w:delText>When item Z0020 = 2, then report “0”</w:delText>
              </w:r>
            </w:del>
            <w:r w:rsidRPr="00DF07B0">
              <w:rPr>
                <w:rFonts w:ascii="Times New Roman" w:eastAsia="Times New Roman" w:hAnsi="Times New Roman" w:cs="Times New Roman"/>
                <w:sz w:val="20"/>
                <w:szCs w:val="20"/>
                <w:lang w:eastAsia="es-ES"/>
              </w:rPr>
              <w:t xml:space="preserve"> </w:t>
            </w:r>
          </w:p>
        </w:tc>
      </w:tr>
      <w:tr w:rsidR="000A55AA" w:rsidRPr="00DF07B0" w:rsidTr="00950116">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R0010/C0010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Simplifications used: mortality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Identify whether an undertaking used simplifications for a calculation of mortality risk. The following options shall be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R0010/C0010 = 1, only C0060 and C0080 shall be filled in for R0100.</w:t>
            </w:r>
          </w:p>
        </w:tc>
      </w:tr>
      <w:tr w:rsidR="000A55AA" w:rsidRPr="00DF07B0" w:rsidTr="00950116">
        <w:trPr>
          <w:trHeight w:val="416"/>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R0020/C0010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Simplifications used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longevity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Identify whether an undertaking used simplifications for the calculation of longevity risk. The following options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r w:rsidRPr="00DF07B0" w:rsidDel="00EE167C">
              <w:rPr>
                <w:rFonts w:ascii="Times New Roman" w:eastAsia="Times New Roman" w:hAnsi="Times New Roman" w:cs="Times New Roman"/>
                <w:sz w:val="20"/>
                <w:szCs w:val="20"/>
                <w:lang w:eastAsia="es-ES"/>
              </w:rPr>
              <w:t xml:space="preserve">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R0020/C0010 = 1, only C0060 and C0080 shall be filled in for R0200.</w:t>
            </w:r>
          </w:p>
        </w:tc>
      </w:tr>
      <w:tr w:rsidR="000A55AA" w:rsidRPr="00DF07B0" w:rsidTr="00950116">
        <w:trPr>
          <w:trHeight w:val="416"/>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R0030/C0010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Simplifications used:  disability</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Identify whether an undertaking used simplifications for the calculation of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The following options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r w:rsidRPr="00DF07B0" w:rsidDel="00EE167C">
              <w:rPr>
                <w:rFonts w:ascii="Times New Roman" w:eastAsia="Times New Roman" w:hAnsi="Times New Roman" w:cs="Times New Roman"/>
                <w:sz w:val="20"/>
                <w:szCs w:val="20"/>
                <w:lang w:eastAsia="es-ES"/>
              </w:rPr>
              <w:t xml:space="preserve">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R0030/C0010 = 1, only C0060 and C0080 shall be filled in for R0300.</w:t>
            </w:r>
          </w:p>
        </w:tc>
      </w:tr>
      <w:tr w:rsidR="000A55AA" w:rsidRPr="00DF07B0" w:rsidTr="00950116">
        <w:trPr>
          <w:trHeight w:val="75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R0040/C0010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Simplifications used: lapse risk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Identify whether an undertaking used simplifications for the calculation of lapse risk. The following options shall be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r w:rsidRPr="00DF07B0" w:rsidDel="00EE167C">
              <w:rPr>
                <w:rFonts w:ascii="Times New Roman" w:eastAsia="Times New Roman" w:hAnsi="Times New Roman" w:cs="Times New Roman"/>
                <w:sz w:val="20"/>
                <w:szCs w:val="20"/>
                <w:lang w:eastAsia="es-ES"/>
              </w:rPr>
              <w:t xml:space="preserve">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R0040/C0010 = 1, only C0060 and C0080 shall be filled in for R0400 to R0420.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R0430 shall be fully completed in any case.  </w:t>
            </w:r>
          </w:p>
        </w:tc>
      </w:tr>
      <w:tr w:rsidR="000A55AA" w:rsidRPr="00DF07B0" w:rsidTr="00950116">
        <w:trPr>
          <w:trHeight w:val="63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R0050/C0010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Simplifications used: life expense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Identify whether an undertaking used simplifications for the calculation of life expense risk. The following options shall be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r w:rsidRPr="00DF07B0" w:rsidDel="00EE167C">
              <w:rPr>
                <w:rFonts w:ascii="Times New Roman" w:eastAsia="Times New Roman" w:hAnsi="Times New Roman" w:cs="Times New Roman"/>
                <w:sz w:val="20"/>
                <w:szCs w:val="20"/>
                <w:lang w:eastAsia="es-ES"/>
              </w:rPr>
              <w:t xml:space="preserve">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R0050/C0010 = 1, only C0060 and C0080 shall be filled in for R0500.</w:t>
            </w:r>
          </w:p>
        </w:tc>
      </w:tr>
      <w:tr w:rsidR="000A55AA" w:rsidRPr="00DF07B0" w:rsidTr="00950116">
        <w:trPr>
          <w:trHeight w:val="72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R0060/C0010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Simplifications used: life catastrophe risk</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Identify whether an undertaking used simplifications for the calculation of life catastrophe risk. The following options shall be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r w:rsidRPr="00DF07B0" w:rsidDel="00EE167C">
              <w:rPr>
                <w:rFonts w:ascii="Times New Roman" w:eastAsia="Times New Roman" w:hAnsi="Times New Roman" w:cs="Times New Roman"/>
                <w:sz w:val="20"/>
                <w:szCs w:val="20"/>
                <w:lang w:eastAsia="es-ES"/>
              </w:rPr>
              <w:t xml:space="preserve">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R0060/C0010 = 1, only C0060 and C0080 shall be filled in for R0700.</w:t>
            </w:r>
          </w:p>
        </w:tc>
      </w:tr>
      <w:tr w:rsidR="000A55AA" w:rsidRPr="00DF07B0" w:rsidTr="00950116">
        <w:trPr>
          <w:trHeight w:val="285"/>
        </w:trPr>
        <w:tc>
          <w:tcPr>
            <w:tcW w:w="3862" w:type="dxa"/>
            <w:gridSpan w:val="2"/>
            <w:tcBorders>
              <w:top w:val="nil"/>
              <w:left w:val="nil"/>
              <w:bottom w:val="nil"/>
              <w:right w:val="nil"/>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sz w:val="20"/>
                <w:szCs w:val="20"/>
                <w:lang w:eastAsia="es-ES"/>
              </w:rPr>
              <w:t>Life underwriting risk</w:t>
            </w:r>
          </w:p>
        </w:tc>
        <w:tc>
          <w:tcPr>
            <w:tcW w:w="5210" w:type="dxa"/>
            <w:tcBorders>
              <w:top w:val="nil"/>
              <w:left w:val="nil"/>
              <w:bottom w:val="nil"/>
              <w:right w:val="nil"/>
            </w:tcBorders>
            <w:shd w:val="clear" w:color="auto" w:fill="auto"/>
            <w:noWrap/>
            <w:hideMark/>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DF07B0" w:rsidTr="00950116">
        <w:trPr>
          <w:trHeight w:val="285"/>
        </w:trPr>
        <w:tc>
          <w:tcPr>
            <w:tcW w:w="1763"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R0100/C0020</w:t>
            </w:r>
          </w:p>
        </w:tc>
        <w:tc>
          <w:tcPr>
            <w:tcW w:w="209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Mortality  risk </w:t>
            </w:r>
          </w:p>
        </w:tc>
        <w:tc>
          <w:tcPr>
            <w:tcW w:w="52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mortality risk,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585"/>
        </w:trPr>
        <w:tc>
          <w:tcPr>
            <w:tcW w:w="1763" w:type="dxa"/>
            <w:vMerge/>
            <w:tcBorders>
              <w:top w:val="single" w:sz="4" w:space="0" w:color="auto"/>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single" w:sz="4" w:space="0" w:color="auto"/>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915"/>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R0100/C0030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Mortality risk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mortality risk, before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78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R0100/C0040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Mortality risk </w:t>
            </w:r>
          </w:p>
        </w:tc>
        <w:tc>
          <w:tcPr>
            <w:tcW w:w="5210" w:type="dxa"/>
            <w:tcBorders>
              <w:top w:val="nil"/>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mortality risk after the shock (i.e. permanent increase in mortality rates).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56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R0100/C0050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Mortality risk</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risk, after the shock (i.e. permanent increase in mortality rates).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559"/>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Mortality risk</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net capital charge for mortality risk after the shock (after adjustment for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R0010/C0010=1, this item represents net capital charge for mortality risk calculated using simplifications.</w:t>
            </w:r>
          </w:p>
        </w:tc>
      </w:tr>
      <w:tr w:rsidR="000A55AA" w:rsidRPr="00DF07B0" w:rsidTr="00950116">
        <w:trPr>
          <w:trHeight w:val="151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R0100/C0070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technical provisions) – Mortality risk </w:t>
            </w:r>
          </w:p>
        </w:tc>
        <w:tc>
          <w:tcPr>
            <w:tcW w:w="5210"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sensitive to mortality risk, after the shock (permanent increase in mortality rates).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297"/>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R0100/C0080</w:t>
            </w:r>
          </w:p>
        </w:tc>
        <w:tc>
          <w:tcPr>
            <w:tcW w:w="2099"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Mortality risk </w:t>
            </w:r>
          </w:p>
        </w:tc>
        <w:tc>
          <w:tcPr>
            <w:tcW w:w="5210"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mortality risk.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R0010/C0010=1, this item represents gross capital charge for mortality risk calculated using simplifications.</w:t>
            </w:r>
          </w:p>
        </w:tc>
      </w:tr>
      <w:tr w:rsidR="000A55AA" w:rsidRPr="00DF07B0" w:rsidTr="00950116">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R0200/C0020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Longevity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longevity risk, before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99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R0200/C0030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Longevity risk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longevity risk charge, before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765"/>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R0200/C0040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Longevity risk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longevity risk, after the shock (i.e. permanent decrease in mortality rates).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545"/>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R0200/C0050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Longevity risk</w:t>
            </w:r>
          </w:p>
        </w:tc>
        <w:tc>
          <w:tcPr>
            <w:tcW w:w="5210" w:type="dxa"/>
            <w:tcBorders>
              <w:top w:val="nil"/>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longevity risk, after the shock (i.e. permanent decrease in mortality rates).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628"/>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R0200/C0060</w:t>
            </w:r>
          </w:p>
        </w:tc>
        <w:tc>
          <w:tcPr>
            <w:tcW w:w="2099"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 – Longevity risk</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net capital charge for longevity risk after the shock (after adjustment for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R0020/C0010=1, this item represents net capital charge for longevity risk calculated using simplifications</w:t>
            </w:r>
          </w:p>
        </w:tc>
      </w:tr>
      <w:tr w:rsidR="000A55AA" w:rsidRPr="00DF07B0" w:rsidTr="00950116">
        <w:trPr>
          <w:trHeight w:val="156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technical provisions)– Longevity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sensitive to longevity risk charge, after the shock (permanent decrease in mortality rates.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Longevity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longevity risk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R0020/C0010=1, this item represents gross capital charge for longevity risk calculated using simplifications. </w:t>
            </w:r>
          </w:p>
        </w:tc>
      </w:tr>
      <w:tr w:rsidR="000A55AA" w:rsidRPr="00DF07B0" w:rsidTr="00950116">
        <w:trPr>
          <w:trHeight w:val="90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R0300/C0030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Liabilities – Disability</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sensitive to disability – morbidity risk,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219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R0300/C0040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w:t>
            </w:r>
          </w:p>
        </w:tc>
        <w:tc>
          <w:tcPr>
            <w:tcW w:w="5210"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disability – morbidity risk, after the shock (i.e. as prescribed by standard formula: an increase in disability and morbidity rates which are used in calculation  of technical provisions to reflect the disability and morbidity experience in the next following 12 months , and for all months after the following 12 months  and a decrease in the disability and morbidity rates recovery rates  used in the calculation of technical provisions in respect of next 12 months and for all year thereafter.</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59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R0300/C0050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(after the loss absorbing capacity of technical provisions) –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w:t>
            </w:r>
          </w:p>
        </w:tc>
        <w:tc>
          <w:tcPr>
            <w:tcW w:w="5210"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after the shock (i.e. as prescribed by standard formula, see description provided in definition to cell R0300/C0040).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666"/>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R0300/C0060</w:t>
            </w:r>
          </w:p>
        </w:tc>
        <w:tc>
          <w:tcPr>
            <w:tcW w:w="2099"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Disability – morbidity risk</w:t>
            </w:r>
          </w:p>
        </w:tc>
        <w:tc>
          <w:tcPr>
            <w:tcW w:w="5210"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item represents net capital charge for disability and morbidity risk calculated using simplifications. </w:t>
            </w:r>
          </w:p>
        </w:tc>
      </w:tr>
      <w:tr w:rsidR="000A55AA" w:rsidRPr="00DF07B0" w:rsidTr="00950116">
        <w:trPr>
          <w:trHeight w:val="1605"/>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R0300/C0070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technical provisions)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(before the loss absorbing capacity of technical provisions) sensitive to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after the shock (i.e. as prescribed by standard formula, see description provided in definition to cell R0300/C0040).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404"/>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disability – morbidity risk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R0030/C0010=1, this item represents gross capital charge for disability and morbidity risk calculated using simplifications.</w:t>
            </w:r>
          </w:p>
        </w:tc>
      </w:tr>
      <w:tr w:rsidR="000A55AA" w:rsidRPr="00DF07B0" w:rsidTr="00950116">
        <w:trPr>
          <w:trHeight w:val="1545"/>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R0400/C0060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 Lapse risk </w:t>
            </w:r>
          </w:p>
        </w:tc>
        <w:tc>
          <w:tcPr>
            <w:tcW w:w="5210"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overall net capital charge for lapse risk, after adjustment for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R0040/C0010=1, this item represents net capital charge for lapse risk calculated using simplifications.</w:t>
            </w:r>
          </w:p>
        </w:tc>
      </w:tr>
      <w:tr w:rsidR="000A55AA" w:rsidRPr="00DF07B0" w:rsidTr="00950116">
        <w:trPr>
          <w:trHeight w:val="1354"/>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Lapse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overall gross capital charge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for lapse risk.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R0040/C0010=1, this item represents gross capital charge for lapse risk calculated using simplifications.</w:t>
            </w:r>
          </w:p>
        </w:tc>
      </w:tr>
      <w:tr w:rsidR="000A55AA" w:rsidRPr="00DF07B0" w:rsidTr="00950116">
        <w:trPr>
          <w:trHeight w:val="123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Assets – Lapse risk</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risk of increase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risk of an increase in lapse rates,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35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R0410/C0030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Lapse risk – risk of increase in lapse rates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sensitive to the risk of an increase in lapse rates,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61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Lapse risk –risk of increase in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risk of an increase in lapse rates, after the shock (i.e. permanent increase in the lapse rates).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848"/>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Lapse risk – risk of increase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w:t>
            </w:r>
            <w:r w:rsidR="00B272F3" w:rsidRPr="00DF07B0">
              <w:rPr>
                <w:rFonts w:ascii="Times New Roman" w:eastAsia="Times New Roman" w:hAnsi="Times New Roman" w:cs="Times New Roman"/>
                <w:sz w:val="20"/>
                <w:szCs w:val="20"/>
                <w:lang w:eastAsia="es-ES"/>
              </w:rPr>
              <w:t xml:space="preserve">after </w:t>
            </w:r>
            <w:r w:rsidRPr="00DF07B0">
              <w:rPr>
                <w:rFonts w:ascii="Times New Roman" w:eastAsia="Times New Roman" w:hAnsi="Times New Roman" w:cs="Times New Roman"/>
                <w:sz w:val="20"/>
                <w:szCs w:val="20"/>
                <w:lang w:eastAsia="es-ES"/>
              </w:rPr>
              <w:t>the loss absorbing capacity of technical provisions) sensitive to the risk of an increase in lapse rates, after the shock (i.e. permanent increase in the lapse rates).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74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 Lapse risk – risk of increase in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the risk of a permanent increase in lapse rates,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R0040/C0010=1, this item represents net capital charge for a permanent increase in lapse rates, calculated using simplified calculation for lapse rate. </w:t>
            </w:r>
          </w:p>
        </w:tc>
      </w:tr>
      <w:tr w:rsidR="000A55AA" w:rsidRPr="00DF07B0" w:rsidTr="00950116">
        <w:trPr>
          <w:trHeight w:val="208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 Lapse risk – risk of increase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increase in lapse rates, after the shock (permanent increase in lapse rates).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731"/>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Lapse risk – risk of increase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for the risk of a permanent increase in lapse rates.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R0040/C0010=1, this item represents gross capital charge for a permanent increase in lapse rates, calculated using simplified calculation for lapse rate.</w:t>
            </w:r>
          </w:p>
        </w:tc>
      </w:tr>
      <w:tr w:rsidR="000A55AA" w:rsidRPr="00DF07B0" w:rsidTr="00950116">
        <w:trPr>
          <w:trHeight w:val="114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R0420/C0020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Lapse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risk of decrease in lapse rates</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the risk of a permanent decrease in lapse rates, before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R0420/C0030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Liabilities – Lapse risk – risk of decrease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the risk of a permanent decrease in lapse rates, before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610"/>
        </w:trPr>
        <w:tc>
          <w:tcPr>
            <w:tcW w:w="1763" w:type="dxa"/>
            <w:tcBorders>
              <w:top w:val="nil"/>
              <w:left w:val="single" w:sz="4" w:space="0" w:color="auto"/>
              <w:bottom w:val="single" w:sz="4" w:space="0" w:color="000000"/>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R0420/C0040</w:t>
            </w:r>
          </w:p>
        </w:tc>
        <w:tc>
          <w:tcPr>
            <w:tcW w:w="2099" w:type="dxa"/>
            <w:tcBorders>
              <w:top w:val="nil"/>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Lapse risk – risk of decrease in lapse rates </w:t>
            </w:r>
          </w:p>
        </w:tc>
        <w:tc>
          <w:tcPr>
            <w:tcW w:w="5210" w:type="dxa"/>
            <w:tcBorders>
              <w:top w:val="nil"/>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risk of a permanent decrease in lapse rates, after the shock (i.e. permanent decrease in the rates of lapse rates).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85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Lapse risk – risk of decrease in lapse rates</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(after the loss absorbing capacity of technical provisions) sensitive to the risk of a permanent decrease in lapse rates, after the shock (i.e. permanent decrease of the rates of lapse rates).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826"/>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Lapse risk – risk of decrease in lapse rates</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the risk of a permanent decrease in lapse rates,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R0040/C0010=1, this item represents net capital charge for a permanent decrease in lapse rates, calculated using simplified calculation for lapse rate.</w:t>
            </w:r>
          </w:p>
        </w:tc>
      </w:tr>
      <w:tr w:rsidR="000A55AA" w:rsidRPr="00DF07B0" w:rsidTr="00950116">
        <w:trPr>
          <w:trHeight w:val="1850"/>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R0420/C0070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technical provisions)– Lapse risk – risk of decrease in lapse rates </w:t>
            </w:r>
          </w:p>
        </w:tc>
        <w:tc>
          <w:tcPr>
            <w:tcW w:w="5210"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decrease in lapse rates, after the shock (permanent decrease in lapse rates).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80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Lapse risk – risk of decrease in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the risk of a decrease in lapse rates as used to compute the risk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R0040/C0010=1, this item represents gross capital charge for a permanent decrease in lapse rates, calculated using simplified calculation for lapse rate</w:t>
            </w:r>
          </w:p>
        </w:tc>
      </w:tr>
      <w:tr w:rsidR="000A55AA" w:rsidRPr="00DF07B0" w:rsidTr="00950116">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Assets – Lapse risk</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mass lapse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mass lapse risk, before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05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R0430/C0030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Lapse risk –mass lapse risk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sensitive to mass lapse risk,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17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R0430/C0040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Lapse risk – mass lapse risk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mass lapse risk charge, after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56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R0430/C0050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(after the loss absorbing capacity of technical provisions) – Lapse risk – mass lapse risk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(after the loss absorbing capacity of technical provisions) sensitive to mass lapse risk charge,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12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 Lapse risk – mass lapse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mass lapse risk,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technical provisions)– Lapse risk – mass lapse risk </w:t>
            </w:r>
          </w:p>
        </w:tc>
        <w:tc>
          <w:tcPr>
            <w:tcW w:w="52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sensitive to mass lapse risk charge, after the shock (before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305"/>
        </w:trPr>
        <w:tc>
          <w:tcPr>
            <w:tcW w:w="1763" w:type="dxa"/>
            <w:vMerge/>
            <w:tcBorders>
              <w:top w:val="single" w:sz="4" w:space="0" w:color="auto"/>
              <w:left w:val="single" w:sz="4" w:space="0" w:color="auto"/>
              <w:bottom w:val="single" w:sz="4" w:space="0" w:color="000000"/>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single" w:sz="4" w:space="0" w:color="auto"/>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058"/>
        </w:trPr>
        <w:tc>
          <w:tcPr>
            <w:tcW w:w="1763" w:type="dxa"/>
            <w:tcBorders>
              <w:top w:val="nil"/>
              <w:left w:val="single" w:sz="4" w:space="0" w:color="auto"/>
              <w:bottom w:val="single" w:sz="4" w:space="0" w:color="000000"/>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R0430/C0080</w:t>
            </w:r>
          </w:p>
        </w:tc>
        <w:tc>
          <w:tcPr>
            <w:tcW w:w="2099" w:type="dxa"/>
            <w:tcBorders>
              <w:top w:val="nil"/>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Lapse risk – mass lapse risk </w:t>
            </w:r>
          </w:p>
        </w:tc>
        <w:tc>
          <w:tcPr>
            <w:tcW w:w="5210" w:type="dxa"/>
            <w:tcBorders>
              <w:top w:val="nil"/>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mass lapse risk, after the shock (before the loss absorbing capacity of technical provisions).</w:t>
            </w:r>
          </w:p>
        </w:tc>
      </w:tr>
      <w:tr w:rsidR="000A55AA" w:rsidRPr="00DF07B0" w:rsidTr="00950116">
        <w:trPr>
          <w:trHeight w:val="10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Life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expense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life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expense risk,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035"/>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R0500/C0030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Life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expense risk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life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expense risk,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amount of TP shall be net of reinsurance and SPV recoverables. </w:t>
            </w:r>
          </w:p>
        </w:tc>
      </w:tr>
      <w:tr w:rsidR="000A55AA" w:rsidRPr="00DF07B0" w:rsidTr="00950116">
        <w:trPr>
          <w:trHeight w:val="253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Life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expense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life expense risk, after the shock (i.e. shock as prescribed by standard formula: a </w:t>
            </w:r>
            <w:r w:rsidR="006822AF" w:rsidRPr="00DF07B0">
              <w:rPr>
                <w:rFonts w:ascii="Times New Roman" w:eastAsia="Times New Roman" w:hAnsi="Times New Roman" w:cs="Times New Roman"/>
                <w:sz w:val="20"/>
                <w:szCs w:val="20"/>
                <w:lang w:eastAsia="es-ES"/>
              </w:rPr>
              <w:t>10 </w:t>
            </w:r>
            <w:r w:rsidRPr="00DF07B0">
              <w:rPr>
                <w:rFonts w:ascii="Times New Roman" w:eastAsia="Times New Roman" w:hAnsi="Times New Roman" w:cs="Times New Roman"/>
                <w:sz w:val="20"/>
                <w:szCs w:val="20"/>
                <w:lang w:eastAsia="es-ES"/>
              </w:rPr>
              <w:t xml:space="preserve">% increase the amount of expenses taken into account in the calculation of technical provisions and increase in 1 percentage point to the expense inflation rate (expressed as a percentage) used for the calculation of technical provision).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2080"/>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R0500/C0050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(after the loss absorbing capacity of technical provisions) – Life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expense risk</w:t>
            </w:r>
          </w:p>
        </w:tc>
        <w:tc>
          <w:tcPr>
            <w:tcW w:w="5210"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w:t>
            </w:r>
            <w:r w:rsidR="00B272F3" w:rsidRPr="00DF07B0">
              <w:rPr>
                <w:rFonts w:ascii="Times New Roman" w:eastAsia="Times New Roman" w:hAnsi="Times New Roman" w:cs="Times New Roman"/>
                <w:sz w:val="20"/>
                <w:szCs w:val="20"/>
                <w:lang w:eastAsia="es-ES"/>
              </w:rPr>
              <w:t xml:space="preserve">after </w:t>
            </w:r>
            <w:r w:rsidRPr="00DF07B0">
              <w:rPr>
                <w:rFonts w:ascii="Times New Roman" w:eastAsia="Times New Roman" w:hAnsi="Times New Roman" w:cs="Times New Roman"/>
                <w:sz w:val="20"/>
                <w:szCs w:val="20"/>
                <w:lang w:eastAsia="es-ES"/>
              </w:rPr>
              <w:t>the loss absorbing capacity of technical provisions) sensitive to expense risk, after the shock (i.e. a shock. as prescribed by standard formula, refer to description provided within definition to cell R0500/C0040).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54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R0500/C0060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  – Life expense risk</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expense risk, including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R0050=1, this cell represents net capital charge for life expense risk calculated using simplified calculation.</w:t>
            </w:r>
          </w:p>
        </w:tc>
      </w:tr>
      <w:tr w:rsidR="000A55AA" w:rsidRPr="00DF07B0" w:rsidTr="00950116">
        <w:trPr>
          <w:trHeight w:val="1560"/>
        </w:trPr>
        <w:tc>
          <w:tcPr>
            <w:tcW w:w="1763" w:type="dxa"/>
            <w:tcBorders>
              <w:top w:val="single" w:sz="4" w:space="0" w:color="auto"/>
              <w:left w:val="single" w:sz="4" w:space="0" w:color="auto"/>
              <w:bottom w:val="nil"/>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R0500/C0070</w:t>
            </w:r>
          </w:p>
        </w:tc>
        <w:tc>
          <w:tcPr>
            <w:tcW w:w="2099"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technical provisions) – Life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expense risk </w:t>
            </w:r>
          </w:p>
        </w:tc>
        <w:tc>
          <w:tcPr>
            <w:tcW w:w="5210"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sensitive to expense risk, after the shock (i.e. shock as prescribed by standard formula, refer to description provided within definition to cell R0500/C0040).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155"/>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R0500/C0080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Life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expense risk </w:t>
            </w:r>
          </w:p>
        </w:tc>
        <w:tc>
          <w:tcPr>
            <w:tcW w:w="5210"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expense risk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R0050/C0010=1, this cell represents gross capital charge for life expense risk calculated using simplified calculations.</w:t>
            </w:r>
          </w:p>
        </w:tc>
      </w:tr>
      <w:tr w:rsidR="000A55AA" w:rsidRPr="00DF07B0" w:rsidTr="00950116">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Revision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revision risk,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96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R0600/C0030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Revision  risk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revision risk, before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050"/>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R0600/C0040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Revision risk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revision risk, after the shock (i.e. shock as prescribed by standard formula: a % increase in the amount of annuity benefits taken into account in the calculation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285"/>
        </w:trPr>
        <w:tc>
          <w:tcPr>
            <w:tcW w:w="1763" w:type="dxa"/>
            <w:vMerge w:val="restart"/>
            <w:tcBorders>
              <w:top w:val="nil"/>
              <w:left w:val="single" w:sz="4" w:space="0" w:color="auto"/>
              <w:bottom w:val="single" w:sz="4" w:space="0" w:color="000000"/>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R0600/C0050</w:t>
            </w:r>
          </w:p>
        </w:tc>
        <w:tc>
          <w:tcPr>
            <w:tcW w:w="2099" w:type="dxa"/>
            <w:vMerge w:val="restart"/>
            <w:tcBorders>
              <w:top w:val="nil"/>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Revision risk</w:t>
            </w:r>
          </w:p>
        </w:tc>
        <w:tc>
          <w:tcPr>
            <w:tcW w:w="5210" w:type="dxa"/>
            <w:vMerge w:val="restart"/>
            <w:tcBorders>
              <w:top w:val="nil"/>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(after the loss absorbing capacity of technical provisions) sensitive to revision risk charge, after the shock (i.e. as prescribed by standard formula, refer to a definition in item R0600/C0040).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285"/>
        </w:trPr>
        <w:tc>
          <w:tcPr>
            <w:tcW w:w="1763" w:type="dxa"/>
            <w:vMerge/>
            <w:tcBorders>
              <w:top w:val="nil"/>
              <w:left w:val="single" w:sz="4" w:space="0" w:color="auto"/>
              <w:bottom w:val="single" w:sz="4" w:space="0" w:color="000000"/>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85"/>
        </w:trPr>
        <w:tc>
          <w:tcPr>
            <w:tcW w:w="1763" w:type="dxa"/>
            <w:vMerge/>
            <w:tcBorders>
              <w:top w:val="nil"/>
              <w:left w:val="single" w:sz="4" w:space="0" w:color="auto"/>
              <w:bottom w:val="single" w:sz="4" w:space="0" w:color="000000"/>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85"/>
        </w:trPr>
        <w:tc>
          <w:tcPr>
            <w:tcW w:w="1763" w:type="dxa"/>
            <w:vMerge/>
            <w:tcBorders>
              <w:top w:val="nil"/>
              <w:left w:val="single" w:sz="4" w:space="0" w:color="auto"/>
              <w:bottom w:val="single" w:sz="4" w:space="0" w:color="000000"/>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85"/>
        </w:trPr>
        <w:tc>
          <w:tcPr>
            <w:tcW w:w="1763" w:type="dxa"/>
            <w:vMerge/>
            <w:tcBorders>
              <w:top w:val="nil"/>
              <w:left w:val="single" w:sz="4" w:space="0" w:color="auto"/>
              <w:bottom w:val="single" w:sz="4" w:space="0" w:color="000000"/>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67"/>
        </w:trPr>
        <w:tc>
          <w:tcPr>
            <w:tcW w:w="1763" w:type="dxa"/>
            <w:vMerge/>
            <w:tcBorders>
              <w:top w:val="nil"/>
              <w:left w:val="single" w:sz="4" w:space="0" w:color="auto"/>
              <w:bottom w:val="single" w:sz="4" w:space="0" w:color="000000"/>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030"/>
        </w:trPr>
        <w:tc>
          <w:tcPr>
            <w:tcW w:w="1763" w:type="dxa"/>
            <w:tcBorders>
              <w:top w:val="nil"/>
              <w:left w:val="single" w:sz="4" w:space="0" w:color="auto"/>
              <w:bottom w:val="nil"/>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R0600/C0060</w:t>
            </w:r>
          </w:p>
        </w:tc>
        <w:tc>
          <w:tcPr>
            <w:tcW w:w="2099" w:type="dxa"/>
            <w:tcBorders>
              <w:top w:val="nil"/>
              <w:left w:val="single" w:sz="4" w:space="0" w:color="auto"/>
              <w:bottom w:val="nil"/>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Revision risk</w:t>
            </w:r>
          </w:p>
        </w:tc>
        <w:tc>
          <w:tcPr>
            <w:tcW w:w="5210" w:type="dxa"/>
            <w:tcBorders>
              <w:top w:val="nil"/>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revision risk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technical provisions) – Revision  risk </w:t>
            </w:r>
          </w:p>
        </w:tc>
        <w:tc>
          <w:tcPr>
            <w:tcW w:w="52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(excluding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underlying revision risk charge, after the shock ((i.e. shock as prescribed by standard formula, refer to a definition provided in item R0600/C0040), as used to compute the risk.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230"/>
        </w:trPr>
        <w:tc>
          <w:tcPr>
            <w:tcW w:w="1763" w:type="dxa"/>
            <w:vMerge/>
            <w:tcBorders>
              <w:top w:val="single" w:sz="4" w:space="0" w:color="auto"/>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763"/>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w:t>
            </w:r>
            <w:r w:rsidRPr="00DF07B0">
              <w:rPr>
                <w:rFonts w:ascii="Times New Roman" w:eastAsia="Times New Roman" w:hAnsi="Times New Roman" w:cs="Times New Roman"/>
                <w:sz w:val="20"/>
                <w:szCs w:val="20"/>
                <w:lang w:eastAsia="es-ES"/>
              </w:rPr>
              <w:t xml:space="preserv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lastRenderedPageBreak/>
              <w:t xml:space="preserve">Revision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This is the gross capital charge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absorbing capacity of technical provisions) for revision risk.</w:t>
            </w:r>
          </w:p>
          <w:p w:rsidR="000A55AA" w:rsidRPr="00DF07B0" w:rsidRDefault="000A55AA">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R0700/C0020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Life Catastrophe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life catastrophe risk, before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975"/>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R0700/C0030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Life Catastrophe  risk  </w:t>
            </w:r>
          </w:p>
        </w:tc>
        <w:tc>
          <w:tcPr>
            <w:tcW w:w="5210"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life catastrophe risk, before the shock.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855"/>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R0700/C0040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Life Catastrophe risk </w:t>
            </w:r>
          </w:p>
        </w:tc>
        <w:tc>
          <w:tcPr>
            <w:tcW w:w="5210" w:type="dxa"/>
            <w:tcBorders>
              <w:top w:val="nil"/>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life catastrophe risk,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605"/>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R0700/C0050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Life catastrophe risk</w:t>
            </w:r>
          </w:p>
        </w:tc>
        <w:tc>
          <w:tcPr>
            <w:tcW w:w="5210"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(after the loss absorbing capacity of technical provisions) sensitive to life catastrophe risk charge,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623"/>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R0700/C0060</w:t>
            </w:r>
          </w:p>
        </w:tc>
        <w:tc>
          <w:tcPr>
            <w:tcW w:w="2099"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w:t>
            </w:r>
            <w:r w:rsidRPr="00DF07B0">
              <w:rPr>
                <w:rFonts w:ascii="Times New Roman" w:eastAsia="Times New Roman" w:hAnsi="Times New Roman" w:cs="Times New Roman"/>
                <w:strike/>
                <w:sz w:val="20"/>
                <w:szCs w:val="20"/>
                <w:lang w:eastAsia="es-ES"/>
              </w:rPr>
              <w:t xml:space="preserve">– </w:t>
            </w:r>
            <w:r w:rsidRPr="00DF07B0">
              <w:rPr>
                <w:rFonts w:ascii="Times New Roman" w:eastAsia="Times New Roman" w:hAnsi="Times New Roman" w:cs="Times New Roman"/>
                <w:sz w:val="20"/>
                <w:szCs w:val="20"/>
                <w:lang w:eastAsia="es-ES"/>
              </w:rPr>
              <w:t>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life catastrophe risk</w:t>
            </w:r>
          </w:p>
        </w:tc>
        <w:tc>
          <w:tcPr>
            <w:tcW w:w="5210"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life catastrophe risk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R0060/C0010=1, this item represents net capital charge for life catastrophe risk calculated using simplified calculations.</w:t>
            </w:r>
            <w:r w:rsidRPr="00DF07B0">
              <w:rPr>
                <w:rFonts w:ascii="Times New Roman" w:eastAsia="Times New Roman" w:hAnsi="Times New Roman" w:cs="Times New Roman"/>
                <w:strike/>
                <w:sz w:val="20"/>
                <w:szCs w:val="20"/>
                <w:lang w:eastAsia="es-ES"/>
              </w:rPr>
              <w:t xml:space="preserve"> </w:t>
            </w:r>
          </w:p>
        </w:tc>
      </w:tr>
      <w:tr w:rsidR="000A55AA" w:rsidRPr="00DF07B0" w:rsidTr="00950116">
        <w:trPr>
          <w:trHeight w:val="1545"/>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R0700/C0070</w:t>
            </w:r>
          </w:p>
        </w:tc>
        <w:tc>
          <w:tcPr>
            <w:tcW w:w="2099"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(before the loss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absorbing capacity of technical provisions)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life catastrophe risk</w:t>
            </w:r>
          </w:p>
        </w:tc>
        <w:tc>
          <w:tcPr>
            <w:tcW w:w="5210"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sensitive to life catastrophe risk,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455"/>
        </w:trPr>
        <w:tc>
          <w:tcPr>
            <w:tcW w:w="1763"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R0700/C0080</w:t>
            </w:r>
          </w:p>
        </w:tc>
        <w:tc>
          <w:tcPr>
            <w:tcW w:w="2099"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w:t>
            </w:r>
            <w:r w:rsidRPr="00DF07B0">
              <w:rPr>
                <w:rFonts w:ascii="Times New Roman" w:eastAsia="Times New Roman" w:hAnsi="Times New Roman" w:cs="Times New Roman"/>
                <w:strike/>
                <w:sz w:val="20"/>
                <w:szCs w:val="20"/>
                <w:lang w:eastAsia="es-ES"/>
              </w:rPr>
              <w:t xml:space="preserve">– </w:t>
            </w:r>
            <w:r w:rsidRPr="00DF07B0">
              <w:rPr>
                <w:rFonts w:ascii="Times New Roman" w:eastAsia="Times New Roman" w:hAnsi="Times New Roman" w:cs="Times New Roman"/>
                <w:sz w:val="20"/>
                <w:szCs w:val="20"/>
                <w:lang w:eastAsia="es-ES"/>
              </w:rPr>
              <w:t xml:space="preserve">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life catastrophe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for life catastrophe risk (before the loss absorbing capacity of technical provisions).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R0060/C0010=1, this item represents gross capital charge for life catastrophe risk calculated using simplified calculations.</w:t>
            </w:r>
          </w:p>
        </w:tc>
      </w:tr>
      <w:tr w:rsidR="000A55AA" w:rsidRPr="00DF07B0" w:rsidTr="00950116">
        <w:trPr>
          <w:trHeight w:val="1736"/>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R0800/C0060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within life underwriting risk  module – Net</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life underwriting risk module as a result of the aggregation of the net capital requirements (after adjustment for the loss absorbing capacity of technical provisions) of the single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DF07B0" w:rsidTr="00950116">
        <w:trPr>
          <w:trHeight w:val="1831"/>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R0800/C0080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within life underwriting risk module – Gross</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life underwriting risk module as a result of the aggregation of the gross capital requirements (before the loss absorbing capacity of technical provisions) of the single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DF07B0" w:rsidTr="00950116">
        <w:trPr>
          <w:trHeight w:val="83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R0900/C0060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net solvency capital requirement  for life underwriting risk</w:t>
            </w:r>
          </w:p>
        </w:tc>
        <w:tc>
          <w:tcPr>
            <w:tcW w:w="5210"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total net capital charge for life underwriting risk, after adjustment for the loss absorbing capacity of technical provisions. </w:t>
            </w:r>
          </w:p>
        </w:tc>
      </w:tr>
      <w:tr w:rsidR="000A55AA" w:rsidRPr="00DF07B0" w:rsidTr="00950116">
        <w:trPr>
          <w:trHeight w:val="978"/>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R0900/C0080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gross solvency capital requirement for life underwriting risk</w:t>
            </w:r>
            <w:r w:rsidRPr="00DF07B0">
              <w:rPr>
                <w:rFonts w:ascii="Times New Roman" w:eastAsia="Times New Roman" w:hAnsi="Times New Roman" w:cs="Times New Roman"/>
                <w:strike/>
                <w:sz w:val="20"/>
                <w:szCs w:val="20"/>
                <w:lang w:eastAsia="es-ES"/>
              </w:rPr>
              <w:t xml:space="preserve"> </w:t>
            </w:r>
          </w:p>
        </w:tc>
        <w:tc>
          <w:tcPr>
            <w:tcW w:w="5210"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B272F3">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total gross capital charge for life underwriting risk, before the loss absorbing capacity of technical provisions.  </w:t>
            </w:r>
          </w:p>
        </w:tc>
      </w:tr>
      <w:tr w:rsidR="000A55AA" w:rsidRPr="00DF07B0" w:rsidTr="00950116">
        <w:trPr>
          <w:trHeight w:val="358"/>
        </w:trPr>
        <w:tc>
          <w:tcPr>
            <w:tcW w:w="9072" w:type="dxa"/>
            <w:gridSpan w:val="3"/>
            <w:tcBorders>
              <w:top w:val="single" w:sz="4" w:space="0" w:color="auto"/>
              <w:left w:val="nil"/>
              <w:bottom w:val="nil"/>
              <w:right w:val="nil"/>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Further details on revision risk</w:t>
            </w:r>
          </w:p>
        </w:tc>
      </w:tr>
      <w:tr w:rsidR="000A55AA" w:rsidRPr="00DF07B0" w:rsidTr="00950116">
        <w:trPr>
          <w:trHeight w:val="132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R1000/C0090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USP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Factors applied for the revision risk  shock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Revision shock – undertaking specific parameter </w:t>
            </w:r>
            <w:r w:rsidR="00AE65C0" w:rsidRPr="00DF07B0">
              <w:rPr>
                <w:rFonts w:ascii="Times New Roman" w:eastAsia="Times New Roman" w:hAnsi="Times New Roman" w:cs="Times New Roman"/>
                <w:sz w:val="20"/>
                <w:szCs w:val="20"/>
                <w:lang w:eastAsia="es-ES"/>
              </w:rPr>
              <w:t xml:space="preserve">("USP") </w:t>
            </w:r>
            <w:r w:rsidRPr="00DF07B0">
              <w:rPr>
                <w:rFonts w:ascii="Times New Roman" w:eastAsia="Times New Roman" w:hAnsi="Times New Roman" w:cs="Times New Roman"/>
                <w:sz w:val="20"/>
                <w:szCs w:val="20"/>
                <w:lang w:eastAsia="es-ES"/>
              </w:rPr>
              <w:t>as calculated by the undertaking and approved by the supervisory authority.</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item is not reported where no undertaking specific parameter is used.</w:t>
            </w:r>
          </w:p>
        </w:tc>
      </w:tr>
    </w:tbl>
    <w:p w:rsidR="000A55AA" w:rsidRPr="00DF07B0" w:rsidRDefault="000A55AA">
      <w:pPr>
        <w:rPr>
          <w:rFonts w:ascii="Times New Roman" w:hAnsi="Times New Roman" w:cs="Times New Roman"/>
          <w:sz w:val="20"/>
          <w:szCs w:val="20"/>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 xml:space="preserve">S.26.04 </w:t>
      </w:r>
      <w:r w:rsidR="0072092D" w:rsidRPr="00DF07B0">
        <w:rPr>
          <w:rFonts w:ascii="Times New Roman" w:eastAsia="Times New Roman" w:hAnsi="Times New Roman" w:cs="Times New Roman"/>
          <w:b/>
          <w:sz w:val="20"/>
          <w:szCs w:val="20"/>
          <w:lang w:eastAsia="es-ES"/>
        </w:rPr>
        <w:t>–</w:t>
      </w:r>
      <w:r w:rsidRPr="00DF07B0">
        <w:rPr>
          <w:rFonts w:ascii="Times New Roman" w:eastAsia="Times New Roman" w:hAnsi="Times New Roman" w:cs="Times New Roman"/>
          <w:b/>
          <w:sz w:val="20"/>
          <w:szCs w:val="20"/>
          <w:lang w:eastAsia="es-ES"/>
        </w:rPr>
        <w:t xml:space="preserve"> Solvency Capital Requirement – Health underwriting risk</w:t>
      </w: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General Comments:</w:t>
      </w:r>
    </w:p>
    <w:p w:rsidR="000A55AA" w:rsidRPr="00DF07B0" w:rsidRDefault="000A55AA" w:rsidP="00166F34">
      <w:pPr>
        <w:spacing w:after="0" w:line="240" w:lineRule="auto"/>
        <w:jc w:val="both"/>
        <w:rPr>
          <w:rFonts w:ascii="Times New Roman" w:eastAsia="Times New Roman" w:hAnsi="Times New Roman" w:cs="Times New Roman"/>
          <w:sz w:val="20"/>
          <w:szCs w:val="20"/>
          <w:lang w:eastAsia="es-ES"/>
        </w:rPr>
      </w:pP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ring fenced</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funds, matching adjustment portfolios and remaining part.</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Template SR.26.04.01 has to be filled in for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(RFF), each matching adjustment portfolio (MAP) and for the remaining part. However, where a RFF/MAP includes a </w:t>
      </w:r>
      <w:r w:rsidR="001D212F" w:rsidRPr="00DF07B0">
        <w:rPr>
          <w:rFonts w:ascii="Times New Roman" w:hAnsi="Times New Roman" w:cs="Times New Roman"/>
          <w:sz w:val="20"/>
          <w:szCs w:val="20"/>
        </w:rPr>
        <w:t>MAP/RFF</w:t>
      </w:r>
      <w:r w:rsidRPr="00DF07B0">
        <w:rPr>
          <w:rFonts w:ascii="Times New Roman" w:hAnsi="Times New Roman" w:cs="Times New Roman"/>
          <w:sz w:val="20"/>
          <w:szCs w:val="20"/>
        </w:rPr>
        <w:t xml:space="preserve"> embedded, the fund </w:t>
      </w:r>
      <w:r w:rsidR="00CD22EA" w:rsidRPr="00DF07B0">
        <w:rPr>
          <w:rFonts w:ascii="Times New Roman" w:hAnsi="Times New Roman" w:cs="Times New Roman"/>
          <w:sz w:val="20"/>
          <w:szCs w:val="20"/>
        </w:rPr>
        <w:t>sh</w:t>
      </w:r>
      <w:r w:rsidR="00620B4E" w:rsidRPr="00DF07B0">
        <w:rPr>
          <w:rFonts w:ascii="Times New Roman" w:hAnsi="Times New Roman" w:cs="Times New Roman"/>
          <w:sz w:val="20"/>
          <w:szCs w:val="20"/>
        </w:rPr>
        <w:t>ou</w:t>
      </w:r>
      <w:r w:rsidR="00CD22EA" w:rsidRPr="00DF07B0">
        <w:rPr>
          <w:rFonts w:ascii="Times New Roman" w:hAnsi="Times New Roman" w:cs="Times New Roman"/>
          <w:sz w:val="20"/>
          <w:szCs w:val="20"/>
        </w:rPr>
        <w:t>l</w:t>
      </w:r>
      <w:r w:rsidR="00620B4E" w:rsidRPr="00DF07B0">
        <w:rPr>
          <w:rFonts w:ascii="Times New Roman" w:hAnsi="Times New Roman" w:cs="Times New Roman"/>
          <w:sz w:val="20"/>
          <w:szCs w:val="20"/>
        </w:rPr>
        <w:t>d</w:t>
      </w:r>
      <w:r w:rsidRPr="00DF07B0">
        <w:rPr>
          <w:rFonts w:ascii="Times New Roman" w:hAnsi="Times New Roman" w:cs="Times New Roman"/>
          <w:sz w:val="20"/>
          <w:szCs w:val="20"/>
        </w:rPr>
        <w:t xml:space="preserve"> be treated as different funds. 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for all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funds of a material RFF/MAP as identified in the second table of S.01.03.</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All values shall be reported net of reinsurance and other risk mitigating techniques. </w:t>
      </w:r>
    </w:p>
    <w:p w:rsidR="000A55AA" w:rsidRPr="00DF07B0" w:rsidRDefault="000A55AA" w:rsidP="00950116">
      <w:pPr>
        <w:jc w:val="both"/>
        <w:rPr>
          <w:rFonts w:ascii="Times New Roman" w:hAnsi="Times New Roman" w:cs="Times New Roman"/>
          <w:sz w:val="20"/>
          <w:szCs w:val="20"/>
        </w:rPr>
      </w:pPr>
      <w:proofErr w:type="gramStart"/>
      <w:r w:rsidRPr="00DF07B0">
        <w:rPr>
          <w:rFonts w:ascii="Times New Roman" w:hAnsi="Times New Roman" w:cs="Times New Roman"/>
          <w:sz w:val="20"/>
          <w:szCs w:val="20"/>
        </w:rPr>
        <w:t>Amounts before and after shock shall be filled in with the amount of assets and liabilities sensitive to that shock.</w:t>
      </w:r>
      <w:proofErr w:type="gramEnd"/>
      <w:r w:rsidRPr="00DF07B0">
        <w:rPr>
          <w:rFonts w:ascii="Times New Roman" w:hAnsi="Times New Roman" w:cs="Times New Roman"/>
          <w:sz w:val="20"/>
          <w:szCs w:val="20"/>
        </w:rPr>
        <w:t xml:space="preserve">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tbl>
      <w:tblPr>
        <w:tblW w:w="8647" w:type="dxa"/>
        <w:tblInd w:w="70" w:type="dxa"/>
        <w:tblCellMar>
          <w:left w:w="70" w:type="dxa"/>
          <w:right w:w="70" w:type="dxa"/>
        </w:tblCellMar>
        <w:tblLook w:val="04A0" w:firstRow="1" w:lastRow="0" w:firstColumn="1" w:lastColumn="0" w:noHBand="0" w:noVBand="1"/>
      </w:tblPr>
      <w:tblGrid>
        <w:gridCol w:w="1630"/>
        <w:gridCol w:w="2198"/>
        <w:gridCol w:w="4819"/>
      </w:tblGrid>
      <w:tr w:rsidR="000A55AA" w:rsidRPr="00DF07B0" w:rsidTr="00950116">
        <w:trPr>
          <w:trHeight w:val="342"/>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ind w:left="239"/>
              <w:jc w:val="center"/>
              <w:rPr>
                <w:rFonts w:ascii="Times New Roman" w:eastAsia="Times New Roman" w:hAnsi="Times New Roman" w:cs="Times New Roman"/>
                <w:sz w:val="20"/>
                <w:szCs w:val="20"/>
                <w:lang w:eastAsia="es-ES"/>
              </w:rPr>
            </w:pPr>
          </w:p>
        </w:tc>
        <w:tc>
          <w:tcPr>
            <w:tcW w:w="2198" w:type="dxa"/>
            <w:tcBorders>
              <w:top w:val="single" w:sz="4" w:space="0" w:color="auto"/>
              <w:left w:val="nil"/>
              <w:bottom w:val="single" w:sz="4" w:space="0" w:color="auto"/>
              <w:right w:val="single" w:sz="4" w:space="0" w:color="auto"/>
            </w:tcBorders>
            <w:shd w:val="clear" w:color="000000" w:fill="FFFFFF"/>
            <w:vAlign w:val="center"/>
          </w:tcPr>
          <w:p w:rsidR="000A55AA" w:rsidRPr="00DF07B0" w:rsidRDefault="000A55AA" w:rsidP="00950116">
            <w:pPr>
              <w:spacing w:after="0" w:line="240" w:lineRule="auto"/>
              <w:ind w:left="239"/>
              <w:jc w:val="center"/>
              <w:rPr>
                <w:rFonts w:ascii="Times New Roman" w:eastAsia="Times New Roman" w:hAnsi="Times New Roman" w:cs="Times New Roman"/>
                <w:sz w:val="20"/>
                <w:szCs w:val="20"/>
                <w:lang w:eastAsia="es-ES"/>
              </w:rPr>
            </w:pPr>
            <w:r w:rsidRPr="00DF07B0">
              <w:rPr>
                <w:rFonts w:ascii="Times New Roman" w:eastAsia="Times New Roman" w:hAnsi="Times New Roman" w:cs="Times New Roman"/>
                <w:b/>
                <w:bCs/>
                <w:sz w:val="20"/>
                <w:szCs w:val="20"/>
                <w:lang w:eastAsia="es-ES"/>
              </w:rPr>
              <w:t>ITEM</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0A55AA" w:rsidRPr="00DF07B0" w:rsidRDefault="000A55AA" w:rsidP="00950116">
            <w:pPr>
              <w:spacing w:after="0" w:line="240" w:lineRule="auto"/>
              <w:ind w:left="239"/>
              <w:jc w:val="center"/>
              <w:rPr>
                <w:rFonts w:ascii="Times New Roman" w:eastAsia="Times New Roman" w:hAnsi="Times New Roman" w:cs="Times New Roman"/>
                <w:sz w:val="20"/>
                <w:szCs w:val="20"/>
                <w:lang w:eastAsia="es-ES"/>
              </w:rPr>
            </w:pPr>
            <w:r w:rsidRPr="00DF07B0">
              <w:rPr>
                <w:rFonts w:ascii="Times New Roman" w:eastAsia="Times New Roman" w:hAnsi="Times New Roman" w:cs="Times New Roman"/>
                <w:b/>
                <w:bCs/>
                <w:sz w:val="20"/>
                <w:szCs w:val="20"/>
                <w:lang w:eastAsia="es-ES"/>
              </w:rPr>
              <w:t>INSTRUCTIONS</w:t>
            </w:r>
          </w:p>
        </w:tc>
      </w:tr>
      <w:tr w:rsidR="000A55AA" w:rsidRPr="00DF07B0" w:rsidTr="00950116">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Z0010</w:t>
            </w:r>
          </w:p>
        </w:tc>
        <w:tc>
          <w:tcPr>
            <w:tcW w:w="2198" w:type="dxa"/>
            <w:tcBorders>
              <w:top w:val="single" w:sz="4" w:space="0" w:color="auto"/>
              <w:left w:val="nil"/>
              <w:bottom w:val="single" w:sz="4" w:space="0" w:color="auto"/>
              <w:right w:val="single" w:sz="4" w:space="0" w:color="auto"/>
            </w:tcBorders>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Article 112 </w:t>
            </w:r>
          </w:p>
        </w:tc>
        <w:tc>
          <w:tcPr>
            <w:tcW w:w="4819" w:type="dxa"/>
            <w:tcBorders>
              <w:top w:val="single" w:sz="4" w:space="0" w:color="auto"/>
              <w:left w:val="nil"/>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1 – Article 112(7) reporting</w:t>
            </w: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Regular reporting</w:t>
            </w:r>
          </w:p>
        </w:tc>
      </w:tr>
      <w:tr w:rsidR="000A55AA" w:rsidRPr="00DF07B0" w:rsidTr="00950116">
        <w:trPr>
          <w:trHeight w:val="1302"/>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Z0020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fenced fund, matching adjustment portfolio or remaining part</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r>
            <w:r w:rsidRPr="00DF07B0">
              <w:rPr>
                <w:rFonts w:ascii="Times New Roman" w:eastAsia="Times New Roman" w:hAnsi="Times New Roman" w:cs="Times New Roman"/>
                <w:sz w:val="20"/>
                <w:szCs w:val="20"/>
                <w:lang w:eastAsia="es-ES"/>
              </w:rPr>
              <w:lastRenderedPageBreak/>
              <w:t>2 – Remaining part</w:t>
            </w:r>
          </w:p>
        </w:tc>
      </w:tr>
      <w:tr w:rsidR="000A55AA" w:rsidRPr="00DF07B0" w:rsidTr="00950116">
        <w:trPr>
          <w:trHeight w:val="12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Z0030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Fund/Portfolio number</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DF07B0" w:rsidDel="00780DB8" w:rsidRDefault="000A55AA" w:rsidP="00950116">
            <w:pPr>
              <w:spacing w:after="0" w:line="240" w:lineRule="auto"/>
              <w:rPr>
                <w:del w:id="1561" w:author="Autho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del w:id="1562" w:author="Author">
              <w:r w:rsidRPr="00DF07B0" w:rsidDel="00780DB8">
                <w:rPr>
                  <w:rFonts w:ascii="Times New Roman" w:eastAsia="Times New Roman" w:hAnsi="Times New Roman" w:cs="Times New Roman"/>
                  <w:sz w:val="20"/>
                  <w:szCs w:val="20"/>
                  <w:lang w:eastAsia="es-ES"/>
                </w:rPr>
                <w:delText>When item Z0020 = 2, then report “0”</w:delText>
              </w:r>
            </w:del>
          </w:p>
        </w:tc>
      </w:tr>
      <w:tr w:rsidR="000A55AA" w:rsidRPr="00DF07B0" w:rsidTr="00950116">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R0010/C0010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Simplifications used – health mortality risk</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Identify whether an undertakings used simplifications for the calculation of health mortality risk. The following options shall be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R0010/C0010 = 1, only C0060 and C0080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filled in for R0100.</w:t>
            </w:r>
          </w:p>
        </w:tc>
      </w:tr>
      <w:tr w:rsidR="000A55AA" w:rsidRPr="00DF07B0" w:rsidTr="00950116">
        <w:trPr>
          <w:trHeight w:val="34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R0020/C0010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Simplifications used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health  longevity risk</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Identify whether an undertaking used simplifications for the calculation of health longevity risk. The following options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R0020/C0010 = 1, only C0060 and C0080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filled in for R0200.</w:t>
            </w:r>
          </w:p>
        </w:tc>
      </w:tr>
      <w:tr w:rsidR="000A55AA" w:rsidRPr="00DF07B0" w:rsidTr="00950116">
        <w:trPr>
          <w:trHeight w:val="690"/>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R0030/C0010</w:t>
            </w:r>
          </w:p>
        </w:tc>
        <w:tc>
          <w:tcPr>
            <w:tcW w:w="219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Simplifications used: health disability</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Identify whether an undertaking used simplifications for the calculation of health disability morbidity risk – Medical expense. The following options shall be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 = 1, only C0060/R0310 and C0080/R0310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filled in. R0320 and R0330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 </w:t>
            </w:r>
          </w:p>
        </w:tc>
      </w:tr>
      <w:tr w:rsidR="000A55AA" w:rsidRPr="00DF07B0" w:rsidTr="00950116">
        <w:trPr>
          <w:trHeight w:val="76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R0040/C0010</w:t>
            </w:r>
          </w:p>
        </w:tc>
        <w:tc>
          <w:tcPr>
            <w:tcW w:w="2198"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Simplifications used: health disability</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Identify whether an undertaking used simplifications for the calculation of health disability morbidity risk – Income protection. The following options shall be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R0040/C0010 = 1, only C0060 and C0080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filled in for R0340.</w:t>
            </w:r>
          </w:p>
        </w:tc>
      </w:tr>
      <w:tr w:rsidR="000A55AA" w:rsidRPr="00DF07B0" w:rsidTr="00950116">
        <w:trPr>
          <w:trHeight w:val="76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R0050/C0010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Simplifications used: SLT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Identify whether an undertaking used simplifications for the calculation of SLT lapse risk</w:t>
            </w:r>
            <w:r w:rsidR="00686578" w:rsidRPr="00DF07B0">
              <w:rPr>
                <w:rFonts w:ascii="Times New Roman" w:eastAsia="Times New Roman" w:hAnsi="Times New Roman" w:cs="Times New Roman"/>
                <w:sz w:val="20"/>
                <w:szCs w:val="20"/>
                <w:lang w:eastAsia="es-ES"/>
              </w:rPr>
              <w:t xml:space="preserve"> referred to in Title I Chapter V Section 4 </w:t>
            </w:r>
            <w:r w:rsidR="00686578" w:rsidRPr="00DF07B0">
              <w:rPr>
                <w:rFonts w:ascii="Times New Roman" w:hAnsi="Times New Roman" w:cs="Times New Roman"/>
                <w:sz w:val="20"/>
              </w:rPr>
              <w:t xml:space="preserve">of </w:t>
            </w:r>
            <w:r w:rsidR="00686578"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 xml:space="preserve">. The following options shall be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R0050/C0010 = 1, only C0060 and C0080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filled in for R0400 to R0420.</w:t>
            </w: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R0430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fully completed in any case</w:t>
            </w:r>
          </w:p>
        </w:tc>
      </w:tr>
      <w:tr w:rsidR="000A55AA" w:rsidRPr="00DF07B0" w:rsidTr="00950116">
        <w:trPr>
          <w:trHeight w:val="6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R0060/C0010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Simplifications used: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Identify whether an undertaking used simplifications for the calculation of health expense risk. The following options shall be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2 – Simplifications not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R0060/C0010 = 1, only C0060 and C0080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filled in for R0500.</w:t>
            </w:r>
          </w:p>
        </w:tc>
      </w:tr>
      <w:tr w:rsidR="000A55AA" w:rsidRPr="00DF07B0" w:rsidTr="00950116">
        <w:trPr>
          <w:trHeight w:val="285"/>
        </w:trPr>
        <w:tc>
          <w:tcPr>
            <w:tcW w:w="8647" w:type="dxa"/>
            <w:gridSpan w:val="3"/>
            <w:tcBorders>
              <w:top w:val="single" w:sz="4" w:space="0" w:color="auto"/>
            </w:tcBorders>
            <w:shd w:val="clear" w:color="000000" w:fill="FFFFFF"/>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lastRenderedPageBreak/>
              <w:t xml:space="preserve">SLT health underwriting risk </w:t>
            </w: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health mortality risk, before the shock. </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health mortality risk, before the shock. </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75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R0100/C0040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health mortality risk charge, after the shock (i.e. permanent increase in mortality rates). </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34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R0100/C0050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(after the loss absorbing capacity of technical provisions)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(after the loss absorbing capacity of technical provisions) sensitive to health mortality risk charge, after the shock (i.e. permanent increase in mortality rates).</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amount of TP shall be net of reinsurance and SPV recoverables.  </w:t>
            </w:r>
          </w:p>
        </w:tc>
      </w:tr>
      <w:tr w:rsidR="000A55AA" w:rsidRPr="00DF07B0" w:rsidTr="00950116">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net capital charge for health mortality risk, after adjustment for the loss absorbing capacity of technical provisions.</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R0010/C0010=1, this item represents net capital charge for health mortality risk calculated using simplifications.</w:t>
            </w: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R0100/C0070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A4788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Liabilities (</w:t>
            </w:r>
            <w:r w:rsidR="00A47885" w:rsidRPr="00DF07B0">
              <w:rPr>
                <w:rFonts w:ascii="Times New Roman" w:eastAsia="Times New Roman" w:hAnsi="Times New Roman" w:cs="Times New Roman"/>
                <w:sz w:val="20"/>
                <w:szCs w:val="20"/>
                <w:lang w:eastAsia="es-ES"/>
              </w:rPr>
              <w:t xml:space="preserve">before </w:t>
            </w:r>
            <w:r w:rsidRPr="00DF07B0">
              <w:rPr>
                <w:rFonts w:ascii="Times New Roman" w:eastAsia="Times New Roman" w:hAnsi="Times New Roman" w:cs="Times New Roman"/>
                <w:sz w:val="20"/>
                <w:szCs w:val="20"/>
                <w:lang w:eastAsia="es-ES"/>
              </w:rPr>
              <w:t>the loss absorbing capacity of technical provisions) – Health mortality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w:t>
            </w:r>
            <w:r w:rsidR="00A47885" w:rsidRPr="00DF07B0">
              <w:rPr>
                <w:rFonts w:ascii="Times New Roman" w:eastAsia="Times New Roman" w:hAnsi="Times New Roman" w:cs="Times New Roman"/>
                <w:sz w:val="20"/>
                <w:szCs w:val="20"/>
                <w:lang w:eastAsia="es-ES"/>
              </w:rPr>
              <w:t xml:space="preserve">before </w:t>
            </w:r>
            <w:r w:rsidRPr="00DF07B0">
              <w:rPr>
                <w:rFonts w:ascii="Times New Roman" w:eastAsia="Times New Roman" w:hAnsi="Times New Roman" w:cs="Times New Roman"/>
                <w:sz w:val="20"/>
                <w:szCs w:val="20"/>
                <w:lang w:eastAsia="es-ES"/>
              </w:rPr>
              <w:t>the loss absorbing capacity of technical provisions) sensitive to health mortality risk charge, after the shock (permanent increase in mortality rates).</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207"/>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Pr="00DF07B0">
              <w:rPr>
                <w:rFonts w:ascii="Times New Roman" w:eastAsia="Times New Roman" w:hAnsi="Times New Roman" w:cs="Times New Roman"/>
                <w:sz w:val="20"/>
                <w:szCs w:val="20"/>
                <w:lang w:eastAsia="es-ES"/>
              </w:rPr>
              <w:t xml:space="preserve">–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(before the loss absorbing capacity of technical provisions) for health mortality risk.</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R0010/C0010=1, this item represents gross capital charge for health mortality risk calculated using simplifications.</w:t>
            </w: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health longevity risk, before the shock. </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health longevity risk, before the shock. </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R0200/C0040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health longevity risk after the shock (i.e. permanent decrease in mortality rates).</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6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Health longevity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(after the loss absorbing capacity of technical provisions) sensitive to health longevity risk, after the shock (i.e. permanent decrease in mortality rates.</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40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Health longevity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health longevity risk, after adjustment for the loss absorbing capacity of technical provisions. </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R0020/C0010=1, this item represents net capital charge for health longevity risk calculated using simplifications.</w:t>
            </w: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R0200/C0070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Liabilities (before the loss absorbing capacity of technical provisions)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sensitive to health longevity risk, after the shock (permanent decrease in mortality rates).</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261"/>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Pr="00DF07B0">
              <w:rPr>
                <w:rFonts w:ascii="Times New Roman" w:eastAsia="Times New Roman" w:hAnsi="Times New Roman" w:cs="Times New Roman"/>
                <w:sz w:val="20"/>
                <w:szCs w:val="20"/>
                <w:lang w:eastAsia="es-ES"/>
              </w:rPr>
              <w:t xml:space="preserve">–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(before the loss absorbing capacity of technical provisions) for health longevity risk.</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R0020/C0010=1, this item represents gross capital charge for health longevity risk calculated using simplifications.</w:t>
            </w:r>
          </w:p>
        </w:tc>
      </w:tr>
      <w:tr w:rsidR="000A55AA" w:rsidRPr="00DF07B0" w:rsidTr="00950116">
        <w:trPr>
          <w:trHeight w:val="964"/>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after adjustment for the loss absorbing capacity of technical provisions. </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DF07B0" w:rsidTr="00950116">
        <w:trPr>
          <w:trHeight w:val="109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Pr="00DF07B0">
              <w:rPr>
                <w:rFonts w:ascii="Times New Roman" w:eastAsia="Times New Roman" w:hAnsi="Times New Roman" w:cs="Times New Roman"/>
                <w:sz w:val="20"/>
                <w:szCs w:val="20"/>
                <w:lang w:eastAsia="es-ES"/>
              </w:rPr>
              <w:t xml:space="preserve">–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DF07B0" w:rsidTr="00950116">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R0310/C0060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after adjustment for the loss absorbing capacity of technical provisions. </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rsidP="009114CD">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R0030/C0010=1, this item represents net capital charge for health disability – morbidity risk – Medical expense calculated using simplifications.</w:t>
            </w:r>
          </w:p>
        </w:tc>
      </w:tr>
      <w:tr w:rsidR="000A55AA" w:rsidRPr="00DF07B0" w:rsidTr="00950116">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R0310/C0080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Pr="00DF07B0">
              <w:rPr>
                <w:rFonts w:ascii="Times New Roman" w:eastAsia="Times New Roman" w:hAnsi="Times New Roman" w:cs="Times New Roman"/>
                <w:sz w:val="20"/>
                <w:szCs w:val="20"/>
                <w:lang w:eastAsia="es-ES"/>
              </w:rPr>
              <w:t xml:space="preserve">–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rsidP="009114CD">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R0030/C0010=1, this item represents gross capital charge for health disability – morbidity risk – Medical expense calculated using simplifications.</w:t>
            </w:r>
          </w:p>
        </w:tc>
      </w:tr>
      <w:tr w:rsidR="000A55AA" w:rsidRPr="00DF07B0" w:rsidTr="00950116">
        <w:trPr>
          <w:trHeight w:val="135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R0320/C0020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charge due to an increase of medical payments,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274"/>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R0320/C0030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increase of medical payments  </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sensitive to health disability – morbidity risk – Medical expense charge due to an increase of medical payments,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54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R0320/C0040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increase of medical payments </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health disability – morbidity risk – Medical expense charge due to an increase of medical payments, after the shock (i.e. as prescribed by standard formula).</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839"/>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R0320/C0050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R0320/C0060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increase of medical payments,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R0320/C0070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charge expenses – increase of medical payments, after the shock (i.e. as prescribed by standard formula) as used to compute the risk.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659"/>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R0320/C0080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Pr="00DF07B0">
              <w:rPr>
                <w:rFonts w:ascii="Times New Roman" w:eastAsia="Times New Roman" w:hAnsi="Times New Roman" w:cs="Times New Roman"/>
                <w:sz w:val="20"/>
                <w:szCs w:val="20"/>
                <w:lang w:eastAsia="es-ES"/>
              </w:rPr>
              <w:t xml:space="preserve">–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increase of medical payments.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35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R0330/C0020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charge due to </w:t>
            </w:r>
            <w:proofErr w:type="gramStart"/>
            <w:r w:rsidRPr="00DF07B0">
              <w:rPr>
                <w:rFonts w:ascii="Times New Roman" w:eastAsia="Times New Roman" w:hAnsi="Times New Roman" w:cs="Times New Roman"/>
                <w:sz w:val="20"/>
                <w:szCs w:val="20"/>
                <w:lang w:eastAsia="es-ES"/>
              </w:rPr>
              <w:t>an</w:t>
            </w:r>
            <w:proofErr w:type="gramEnd"/>
            <w:r w:rsidRPr="00DF07B0">
              <w:rPr>
                <w:rFonts w:ascii="Times New Roman" w:eastAsia="Times New Roman" w:hAnsi="Times New Roman" w:cs="Times New Roman"/>
                <w:sz w:val="20"/>
                <w:szCs w:val="20"/>
                <w:lang w:eastAsia="es-ES"/>
              </w:rPr>
              <w:t xml:space="preserve"> decrease of medical payments,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274"/>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R0330/C0030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decrease of medical payments  </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health disability – morbidity risk – Medical expense charge due to </w:t>
            </w:r>
            <w:proofErr w:type="gramStart"/>
            <w:r w:rsidRPr="00DF07B0">
              <w:rPr>
                <w:rFonts w:ascii="Times New Roman" w:eastAsia="Times New Roman" w:hAnsi="Times New Roman" w:cs="Times New Roman"/>
                <w:sz w:val="20"/>
                <w:szCs w:val="20"/>
                <w:lang w:eastAsia="es-ES"/>
              </w:rPr>
              <w:t>an</w:t>
            </w:r>
            <w:proofErr w:type="gramEnd"/>
            <w:r w:rsidRPr="00DF07B0">
              <w:rPr>
                <w:rFonts w:ascii="Times New Roman" w:eastAsia="Times New Roman" w:hAnsi="Times New Roman" w:cs="Times New Roman"/>
                <w:sz w:val="20"/>
                <w:szCs w:val="20"/>
                <w:lang w:eastAsia="es-ES"/>
              </w:rPr>
              <w:t xml:space="preserve"> decrease of medical payments,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48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R0330/C0040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decrease of medical payments </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health disability – morbidity risk – Medical expense charge due to an decrease of medical payments, after the shock (i.e. as prescribed by standard formula).</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839"/>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R0330/C0050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health disability – morbidity risk – Medical expense charge due to </w:t>
            </w:r>
            <w:proofErr w:type="gramStart"/>
            <w:r w:rsidRPr="00DF07B0">
              <w:rPr>
                <w:rFonts w:ascii="Times New Roman" w:eastAsia="Times New Roman" w:hAnsi="Times New Roman" w:cs="Times New Roman"/>
                <w:sz w:val="20"/>
                <w:szCs w:val="20"/>
                <w:lang w:eastAsia="es-ES"/>
              </w:rPr>
              <w:t>an</w:t>
            </w:r>
            <w:proofErr w:type="gramEnd"/>
            <w:r w:rsidRPr="00DF07B0">
              <w:rPr>
                <w:rFonts w:ascii="Times New Roman" w:eastAsia="Times New Roman" w:hAnsi="Times New Roman" w:cs="Times New Roman"/>
                <w:sz w:val="20"/>
                <w:szCs w:val="20"/>
                <w:lang w:eastAsia="es-ES"/>
              </w:rPr>
              <w:t xml:space="preserve"> decrease of medical payments, after the shock (i.e. as prescribed by standard formula).</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R0330/C0060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decrease of medical payments, after adjustment for the loss absorbing capacity of technical provisions.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R0330/C0070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charge – decrease of medical payments, after the shock (i.e. as prescribed by standard formula) as used to compute the risk.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737"/>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R0330/C0080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632A29">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Pr="00DF07B0">
              <w:rPr>
                <w:rFonts w:ascii="Times New Roman" w:eastAsia="Times New Roman" w:hAnsi="Times New Roman" w:cs="Times New Roman"/>
                <w:sz w:val="20"/>
                <w:szCs w:val="20"/>
                <w:lang w:eastAsia="es-ES"/>
              </w:rPr>
              <w:t xml:space="preserve">–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Medical expense – decrease of medical payments.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R0030/C0010=1, this row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not be filled in.</w:t>
            </w:r>
          </w:p>
        </w:tc>
      </w:tr>
      <w:tr w:rsidR="000A55AA" w:rsidRPr="00DF07B0" w:rsidTr="00950116">
        <w:trPr>
          <w:trHeight w:val="1400"/>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R0340/C0020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Income protection, before the shock.</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26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R0340/C0030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sensitive to health disability – morbidity risk – Income protection charge, before the shock.</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53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R0340/C0040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health disability – morbidity risk – Income protection charge, after the shock (i.e. as prescribed by standard formula).</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843"/>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R0340/C0050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(after the loss absorbing capacity of technical provisions) sensitive to health disability – morbidity risk – Income protection, after the shock (i.e. as prescribed by standard formula).</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729"/>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R0340/C0060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health disability – morbidity risk – Income protection, after adjustment for the loss absorbing capacity of technical provisions. </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R0040/C0010=1, this item represents net capital charge for health disability – morbidity risk – Income protection calculated using simplifications.</w:t>
            </w:r>
          </w:p>
        </w:tc>
      </w:tr>
      <w:tr w:rsidR="000A55AA" w:rsidRPr="00DF07B0" w:rsidTr="00950116">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R0340/C0070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Income protection charge, after the shock (i.e. as prescribed by standard formula) as used to compute the risk.</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1866A4"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R0340/C0080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Gross solvency capital</w:t>
            </w:r>
            <w:r w:rsidR="00BB0FCA" w:rsidRPr="00DF07B0">
              <w:rPr>
                <w:rFonts w:ascii="Times New Roman" w:eastAsia="Times New Roman" w:hAnsi="Times New Roman" w:cs="Times New Roman"/>
                <w:sz w:val="20"/>
                <w:szCs w:val="20"/>
                <w:lang w:eastAsia="es-ES"/>
              </w:rPr>
              <w:t xml:space="preserve"> requirement </w:t>
            </w:r>
            <w:r w:rsidRPr="00DF07B0">
              <w:rPr>
                <w:rFonts w:ascii="Times New Roman" w:eastAsia="Times New Roman" w:hAnsi="Times New Roman" w:cs="Times New Roman"/>
                <w:sz w:val="20"/>
                <w:szCs w:val="20"/>
                <w:lang w:eastAsia="es-ES"/>
              </w:rPr>
              <w:t xml:space="preserve">–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morbidity risk – Income protection.</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R0040/C0010=1, this item represents gross capital charge for health disability – morbidity risk – Income protection calculated using simplifications.</w:t>
            </w:r>
          </w:p>
        </w:tc>
      </w:tr>
      <w:tr w:rsidR="000A55AA" w:rsidRPr="00DF07B0" w:rsidTr="00950116">
        <w:trPr>
          <w:trHeight w:val="1193"/>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R0400/C0060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 SLT Health lapse risk </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overall net capital charge for SLT health lapse risk</w:t>
            </w:r>
            <w:r w:rsidR="00686578" w:rsidRPr="00DF07B0">
              <w:rPr>
                <w:rFonts w:ascii="Times New Roman" w:eastAsia="Times New Roman" w:hAnsi="Times New Roman" w:cs="Times New Roman"/>
                <w:sz w:val="20"/>
                <w:szCs w:val="20"/>
                <w:lang w:eastAsia="es-ES"/>
              </w:rPr>
              <w:t xml:space="preserve"> referred to in Title I Chapter V Section 4 </w:t>
            </w:r>
            <w:r w:rsidR="00686578" w:rsidRPr="00DF07B0">
              <w:rPr>
                <w:rFonts w:ascii="Times New Roman" w:hAnsi="Times New Roman" w:cs="Times New Roman"/>
                <w:sz w:val="20"/>
              </w:rPr>
              <w:t xml:space="preserve">of </w:t>
            </w:r>
            <w:r w:rsidR="00686578"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 after adjustment for the loss absorbing capacity of technical provisions</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DF07B0" w:rsidTr="00950116">
        <w:trPr>
          <w:trHeight w:val="102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R0400/C0080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SLT Health lapse risk </w:t>
            </w:r>
          </w:p>
        </w:tc>
        <w:tc>
          <w:tcPr>
            <w:tcW w:w="4819" w:type="dxa"/>
            <w:tcBorders>
              <w:top w:val="single" w:sz="4" w:space="0" w:color="auto"/>
              <w:left w:val="nil"/>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overall gross capital charge (before the loss absorbing capacity for technical provisions) for SLT health lapse risk</w:t>
            </w:r>
            <w:r w:rsidR="00686578" w:rsidRPr="00DF07B0">
              <w:rPr>
                <w:rFonts w:ascii="Times New Roman" w:eastAsia="Times New Roman" w:hAnsi="Times New Roman" w:cs="Times New Roman"/>
                <w:sz w:val="20"/>
                <w:szCs w:val="20"/>
                <w:lang w:eastAsia="es-ES"/>
              </w:rPr>
              <w:t xml:space="preserve"> referred to in Title I Chapter V Section 4 </w:t>
            </w:r>
            <w:r w:rsidR="00686578" w:rsidRPr="00DF07B0">
              <w:rPr>
                <w:rFonts w:ascii="Times New Roman" w:hAnsi="Times New Roman" w:cs="Times New Roman"/>
                <w:sz w:val="20"/>
              </w:rPr>
              <w:t xml:space="preserve">of </w:t>
            </w:r>
            <w:r w:rsidR="00686578"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w:t>
            </w:r>
          </w:p>
        </w:tc>
      </w:tr>
      <w:tr w:rsidR="000A55AA" w:rsidRPr="00DF07B0" w:rsidTr="00950116">
        <w:trPr>
          <w:trHeight w:val="1080"/>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R0410/C0020</w:t>
            </w:r>
          </w:p>
        </w:tc>
        <w:tc>
          <w:tcPr>
            <w:tcW w:w="219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Assets – SLT health lapse risk</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risk of increase in lapse</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the risk of an increase in lapse rates, before the shock. </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140"/>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R0410/C0030</w:t>
            </w:r>
          </w:p>
        </w:tc>
        <w:tc>
          <w:tcPr>
            <w:tcW w:w="219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SLT health lapse risk – risk of increase in lapse </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sensitive to the risk of an increase in lapse rates, before the shock.</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992"/>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R0410/C0040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SLT health lapse risk –risk of increase in lapse </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risk of an increase in lapse rates after the shock (i.e. permanent increase in the rates of lapse).</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 </w:t>
            </w:r>
          </w:p>
        </w:tc>
      </w:tr>
      <w:tr w:rsidR="000A55AA" w:rsidRPr="00DF07B0" w:rsidTr="00950116">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R0410/C0050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SLT health  lapse risk –risk of increase in lapse</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(after the loss absorbing capacity of technical provisions) sensitive to the risk of an increase in lapse rates, after the shock (i.e. permanent increase of the rates of lapse).</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56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SLT health lapse risk –risk of increase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net capital charge for the risk of a permanent increase in lapse rates, after adjustment for the loss absorbing capacity of technical provisions.</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R0050/C0010=1, this item represents net capital charge for a permanent increase in SLT health  lapse rates</w:t>
            </w:r>
            <w:r w:rsidR="00686578" w:rsidRPr="00DF07B0">
              <w:rPr>
                <w:rFonts w:ascii="Times New Roman" w:eastAsia="Times New Roman" w:hAnsi="Times New Roman" w:cs="Times New Roman"/>
                <w:sz w:val="20"/>
                <w:szCs w:val="20"/>
                <w:lang w:eastAsia="es-ES"/>
              </w:rPr>
              <w:t xml:space="preserve"> referred to in Title I Chapter V Section 4 </w:t>
            </w:r>
            <w:r w:rsidR="00686578" w:rsidRPr="00DF07B0">
              <w:rPr>
                <w:rFonts w:ascii="Times New Roman" w:hAnsi="Times New Roman" w:cs="Times New Roman"/>
                <w:sz w:val="20"/>
              </w:rPr>
              <w:t xml:space="preserve">of </w:t>
            </w:r>
            <w:r w:rsidR="00686578"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 xml:space="preserve">, calculated using simplified calculation for SLT health  lapse rate </w:t>
            </w:r>
          </w:p>
        </w:tc>
      </w:tr>
      <w:tr w:rsidR="000A55AA" w:rsidRPr="00DF07B0" w:rsidTr="00950116">
        <w:trPr>
          <w:trHeight w:val="1917"/>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R0410/C0070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Liabilities (before the loss absorbing capacity of technical provisions) – </w:t>
            </w:r>
            <w:r w:rsidR="002037B9" w:rsidRPr="00DF07B0">
              <w:rPr>
                <w:rFonts w:ascii="Times New Roman" w:eastAsia="Times New Roman" w:hAnsi="Times New Roman" w:cs="Times New Roman"/>
                <w:sz w:val="20"/>
                <w:szCs w:val="20"/>
                <w:lang w:eastAsia="es-ES"/>
              </w:rPr>
              <w:t>SLT h</w:t>
            </w:r>
            <w:r w:rsidRPr="00DF07B0">
              <w:rPr>
                <w:rFonts w:ascii="Times New Roman" w:eastAsia="Times New Roman" w:hAnsi="Times New Roman" w:cs="Times New Roman"/>
                <w:sz w:val="20"/>
                <w:szCs w:val="20"/>
                <w:lang w:eastAsia="es-ES"/>
              </w:rPr>
              <w:t>ealth lapse risk – risk of increase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underlying the risk of a permanent increase in lapse rates, after the shock (permanent increase in lapse rates) as used to compute the risk.</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amount of TP shall be net of reinsurance and SPV recoverables. </w:t>
            </w:r>
          </w:p>
        </w:tc>
      </w:tr>
      <w:tr w:rsidR="000A55AA" w:rsidRPr="00DF07B0" w:rsidTr="00950116">
        <w:trPr>
          <w:trHeight w:val="168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R0410/C0080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SLT health lapse risk –risk of increase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(excluding the loss absorbing capacity for technical provisions)   for the risk of a permanent increase in lapse rates.</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R0050/C0010=1, this item represents gross capital charge for a permanent increase in lapse rates, calculated using simplified calculation for SLT health lapse rate</w:t>
            </w:r>
            <w:r w:rsidR="00686578" w:rsidRPr="00DF07B0">
              <w:rPr>
                <w:rFonts w:ascii="Times New Roman" w:eastAsia="Times New Roman" w:hAnsi="Times New Roman" w:cs="Times New Roman"/>
                <w:sz w:val="20"/>
                <w:szCs w:val="20"/>
                <w:lang w:eastAsia="es-ES"/>
              </w:rPr>
              <w:t xml:space="preserve"> referred to in Title I Chapter V Section 4 </w:t>
            </w:r>
            <w:r w:rsidR="00686578" w:rsidRPr="00DF07B0">
              <w:rPr>
                <w:rFonts w:ascii="Times New Roman" w:hAnsi="Times New Roman" w:cs="Times New Roman"/>
                <w:sz w:val="20"/>
              </w:rPr>
              <w:t xml:space="preserve">of </w:t>
            </w:r>
            <w:r w:rsidR="00686578"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w:t>
            </w:r>
          </w:p>
        </w:tc>
      </w:tr>
      <w:tr w:rsidR="000A55AA" w:rsidRPr="00DF07B0" w:rsidTr="00950116">
        <w:trPr>
          <w:trHeight w:val="100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Assets – SLT health lapse risk</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the risk of a permanent decrease in lapse rates, before the shock. </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283"/>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SLT health lapse risk – risk of decrease in lapse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the risk of a permanent decrease in lapse rates, before the shock. </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492"/>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R0420/C0040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SLT health lapse risk –risk of decrease in lapse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the risk of a permanent decrease in lapse rates, after the shock (i.e. permanent decrease in the rates of lapse). </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828"/>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the risk of a permanent decrease in lapse rates, after the shock (i.e. permanent decrease of the rates of lapse). </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711"/>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the risk of a permanent decrease in lapse rates, after adjustment for the loss absorbing capacity of technical provisions. </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R0050/C0010=1, this item represents net capital charge for a permanent decrease in SLT health rates</w:t>
            </w:r>
            <w:r w:rsidR="00686578" w:rsidRPr="00DF07B0">
              <w:rPr>
                <w:rFonts w:ascii="Times New Roman" w:eastAsia="Times New Roman" w:hAnsi="Times New Roman" w:cs="Times New Roman"/>
                <w:sz w:val="20"/>
                <w:szCs w:val="20"/>
                <w:lang w:eastAsia="es-ES"/>
              </w:rPr>
              <w:t xml:space="preserve"> referred to in Title I Chapter V Section 4 </w:t>
            </w:r>
            <w:r w:rsidR="00686578" w:rsidRPr="00DF07B0">
              <w:rPr>
                <w:rFonts w:ascii="Times New Roman" w:hAnsi="Times New Roman" w:cs="Times New Roman"/>
                <w:sz w:val="20"/>
              </w:rPr>
              <w:t xml:space="preserve">of </w:t>
            </w:r>
            <w:r w:rsidR="00686578"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 calculated using simplified calculation for SLT health lapse rate</w:t>
            </w:r>
          </w:p>
        </w:tc>
      </w:tr>
      <w:tr w:rsidR="000A55AA" w:rsidRPr="00DF07B0" w:rsidTr="00950116">
        <w:trPr>
          <w:trHeight w:val="1604"/>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Liabilities (before the loss absorbing capacity of technical provisions) –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decrease in lapse rates, after the shock (permanent decrease in lapse rates).</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82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R0420/C0080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 </w:t>
            </w:r>
            <w:r w:rsidRPr="00DF07B0">
              <w:rPr>
                <w:rFonts w:ascii="Times New Roman" w:eastAsia="Times New Roman" w:hAnsi="Times New Roman" w:cs="Times New Roman"/>
                <w:sz w:val="20"/>
                <w:szCs w:val="20"/>
                <w:lang w:eastAsia="es-ES"/>
              </w:rPr>
              <w:t>SLT health lapse risk – risk of decrease in lapse</w:t>
            </w:r>
            <w:r w:rsidRPr="00DF07B0" w:rsidDel="00563E73">
              <w:rPr>
                <w:rFonts w:ascii="Times New Roman" w:eastAsia="Times New Roman" w:hAnsi="Times New Roman" w:cs="Times New Roman"/>
                <w:sz w:val="20"/>
                <w:szCs w:val="20"/>
                <w:lang w:eastAsia="es-ES"/>
              </w:rPr>
              <w:t xml:space="preserve">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gross capital charge (before the loss absorbing capacity for technical provisions) for the risk of a permanent decrease in lapse rates </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R0050/C0010=1, this item represents gross capital charge for a permanent decrease in SLT health rates</w:t>
            </w:r>
            <w:r w:rsidR="00686578" w:rsidRPr="00DF07B0">
              <w:rPr>
                <w:rFonts w:ascii="Times New Roman" w:eastAsia="Times New Roman" w:hAnsi="Times New Roman" w:cs="Times New Roman"/>
                <w:sz w:val="20"/>
                <w:szCs w:val="20"/>
                <w:lang w:eastAsia="es-ES"/>
              </w:rPr>
              <w:t xml:space="preserve"> referred to in Title I Chapter V Section 4 </w:t>
            </w:r>
            <w:r w:rsidR="00686578" w:rsidRPr="00DF07B0">
              <w:rPr>
                <w:rFonts w:ascii="Times New Roman" w:hAnsi="Times New Roman" w:cs="Times New Roman"/>
                <w:sz w:val="20"/>
              </w:rPr>
              <w:t xml:space="preserve">of </w:t>
            </w:r>
            <w:r w:rsidR="00686578"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 calculated using simplified calculation for SLT health lapse rate.</w:t>
            </w: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R0430/C0020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Assets – SLT health lapse risk</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mass lapse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mass lapse risk, before the shock. </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SLT health lapse risk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mass lapse risk, before the shock. </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R0430/C0040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w:t>
            </w:r>
            <w:r w:rsidR="00A65703" w:rsidRPr="00DF07B0">
              <w:rPr>
                <w:rFonts w:ascii="Times New Roman" w:eastAsia="Times New Roman" w:hAnsi="Times New Roman" w:cs="Times New Roman"/>
                <w:sz w:val="20"/>
                <w:szCs w:val="20"/>
                <w:lang w:eastAsia="es-ES"/>
              </w:rPr>
              <w:t>m</w:t>
            </w:r>
            <w:r w:rsidRPr="00DF07B0">
              <w:rPr>
                <w:rFonts w:ascii="Times New Roman" w:eastAsia="Times New Roman" w:hAnsi="Times New Roman" w:cs="Times New Roman"/>
                <w:sz w:val="20"/>
                <w:szCs w:val="20"/>
                <w:lang w:eastAsia="es-ES"/>
              </w:rPr>
              <w:t>ass lapse risk, after the shock.</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51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R0430/C0050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(after the loss absorbing capacity of technical provisions) –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mass lapse risk, after the shock. </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129"/>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SLT health lapse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mass lapse risk, after adjustment for the loss absorbing capacity of technical provisions. </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DF07B0" w:rsidTr="00950116">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R0430/C0070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Liabilities (before the loss absorbing capacity of technical provisions) – Health lapse risk – mass lapse risk </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sensitive to mass lapse risk, after the shock.</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600"/>
        </w:trPr>
        <w:tc>
          <w:tcPr>
            <w:tcW w:w="1630" w:type="dxa"/>
            <w:vMerge/>
            <w:tcBorders>
              <w:top w:val="single" w:sz="4" w:space="0" w:color="auto"/>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pPr>
              <w:spacing w:after="0" w:line="240" w:lineRule="auto"/>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DF07B0" w:rsidTr="00950116">
        <w:trPr>
          <w:trHeight w:val="10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R0430/C0080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gross capital charge (excluding the loss absorbing capacity for technical provisions)   for SLT health lapse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mass lapse risk</w:t>
            </w:r>
            <w:r w:rsidR="00686578" w:rsidRPr="00DF07B0">
              <w:rPr>
                <w:rFonts w:ascii="Times New Roman" w:eastAsia="Times New Roman" w:hAnsi="Times New Roman" w:cs="Times New Roman"/>
                <w:sz w:val="20"/>
                <w:szCs w:val="20"/>
                <w:lang w:eastAsia="es-ES"/>
              </w:rPr>
              <w:t xml:space="preserve"> referred to in Title I Chapter V Section 4 </w:t>
            </w:r>
            <w:r w:rsidR="00686578" w:rsidRPr="00DF07B0">
              <w:rPr>
                <w:rFonts w:ascii="Times New Roman" w:hAnsi="Times New Roman" w:cs="Times New Roman"/>
                <w:sz w:val="20"/>
              </w:rPr>
              <w:t xml:space="preserve">of </w:t>
            </w:r>
            <w:r w:rsidR="00686578"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expense risk, before the shock. </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855"/>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R0500/C0030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Health expense  risk   </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expense risk, before the shock. </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765"/>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R0500/C0040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Health expense  risk  </w:t>
            </w:r>
          </w:p>
        </w:tc>
        <w:tc>
          <w:tcPr>
            <w:tcW w:w="4819" w:type="dxa"/>
            <w:tcBorders>
              <w:top w:val="nil"/>
              <w:left w:val="nil"/>
              <w:bottom w:val="nil"/>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health expense risk, after the shock.</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260"/>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R0500/C0050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Liabilities (after the loss absorbing capacity of technical provisions)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(after the loss absorbing capacity of technical provisions) sensitive to health expense risk, after the shock.</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634"/>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xml:space="preserve">–  Health expense  risk </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health expense risk, after adjustment for the loss absorbing capacity of technical provisions. </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R0060/C0010=1, this item represents net capital charge for health expense risk calculated using simplified calculations.</w:t>
            </w:r>
            <w:r w:rsidRPr="00DF07B0">
              <w:rPr>
                <w:rFonts w:ascii="Times New Roman" w:eastAsia="Times New Roman" w:hAnsi="Times New Roman" w:cs="Times New Roman"/>
                <w:strike/>
                <w:sz w:val="20"/>
                <w:szCs w:val="20"/>
                <w:lang w:eastAsia="es-ES"/>
              </w:rPr>
              <w:t xml:space="preserve"> </w:t>
            </w:r>
          </w:p>
        </w:tc>
      </w:tr>
      <w:tr w:rsidR="000A55AA" w:rsidRPr="00DF07B0" w:rsidTr="00950116">
        <w:trPr>
          <w:trHeight w:val="69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R0500/C0070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Liabilities (before the loss absorbing capacity of technical provisions)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sensitive to expense risk charge, after the shock.</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413"/>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(excluding the loss absorbing capacity of technical provisions) for health expense risk.</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R0060/C0010=1, this item represents gross capital charge for health expense risk calculated using simplified calculations.</w:t>
            </w:r>
            <w:r w:rsidRPr="00DF07B0">
              <w:rPr>
                <w:rFonts w:ascii="Times New Roman" w:eastAsia="Times New Roman" w:hAnsi="Times New Roman" w:cs="Times New Roman"/>
                <w:strike/>
                <w:sz w:val="20"/>
                <w:szCs w:val="20"/>
                <w:lang w:eastAsia="es-ES"/>
              </w:rPr>
              <w:t xml:space="preserve"> </w:t>
            </w: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Assets –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health revision risk, before the shock.</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Recoverables from reinsurance and SPVs shall not be included in this cell. </w:t>
            </w: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health revision risk charge, before the shock. </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34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R0600/C0040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health revision risk, after the shock.</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R0600/C0050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(after the loss absorbing capacity of technical provisions) – Health revision risk</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(after the loss absorbing capacity of technical provisions) sensitive to health revision risk, after the shock.</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285"/>
        </w:trPr>
        <w:tc>
          <w:tcPr>
            <w:tcW w:w="1630" w:type="dxa"/>
            <w:vMerge/>
            <w:tcBorders>
              <w:top w:val="single" w:sz="4" w:space="0" w:color="auto"/>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pPr>
              <w:spacing w:after="0" w:line="240" w:lineRule="auto"/>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DF07B0" w:rsidTr="00950116">
        <w:trPr>
          <w:trHeight w:val="750"/>
        </w:trPr>
        <w:tc>
          <w:tcPr>
            <w:tcW w:w="1630" w:type="dxa"/>
            <w:vMerge/>
            <w:tcBorders>
              <w:top w:val="single" w:sz="4" w:space="0" w:color="auto"/>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pPr>
              <w:spacing w:after="0" w:line="240" w:lineRule="auto"/>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DF07B0" w:rsidTr="00950116">
        <w:trPr>
          <w:trHeight w:val="109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332B5">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w:t>
            </w:r>
            <w:r w:rsidRPr="00DF07B0">
              <w:rPr>
                <w:rFonts w:ascii="Times New Roman" w:eastAsia="Times New Roman" w:hAnsi="Times New Roman" w:cs="Times New Roman"/>
                <w:strike/>
                <w:sz w:val="20"/>
                <w:szCs w:val="20"/>
                <w:lang w:eastAsia="es-ES"/>
              </w:rPr>
              <w:t>–</w:t>
            </w:r>
            <w:r w:rsidRPr="00DF07B0">
              <w:rPr>
                <w:rFonts w:ascii="Times New Roman" w:eastAsia="Times New Roman" w:hAnsi="Times New Roman" w:cs="Times New Roman"/>
                <w:sz w:val="20"/>
                <w:szCs w:val="20"/>
                <w:lang w:eastAsia="es-ES"/>
              </w:rPr>
              <w:t xml:space="preserve"> Net solvency capital requirement</w:t>
            </w:r>
            <w:r w:rsidR="009332B5"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 Health revision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net capital charge for health revision risk, after adjustment for the loss absorbing capacity of technical provisions. </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DF07B0"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R0600/C0070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 after shock – Liabilities (before the loss absorbing capacity of technical provisions) – Health revision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amount of TP shall be net of reinsurance and SPV </w:t>
            </w:r>
            <w:r w:rsidRPr="00DF07B0">
              <w:rPr>
                <w:rFonts w:ascii="Times New Roman" w:eastAsia="Times New Roman" w:hAnsi="Times New Roman" w:cs="Times New Roman"/>
                <w:sz w:val="20"/>
                <w:szCs w:val="20"/>
                <w:lang w:eastAsia="es-ES"/>
              </w:rPr>
              <w:lastRenderedPageBreak/>
              <w:t>recoverables.</w:t>
            </w:r>
          </w:p>
        </w:tc>
      </w:tr>
      <w:tr w:rsidR="000A55AA" w:rsidRPr="00DF07B0" w:rsidTr="00950116">
        <w:trPr>
          <w:trHeight w:val="83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R0600/C0080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 Gross solvency capital </w:t>
            </w:r>
            <w:r w:rsidR="00BB0FCA" w:rsidRPr="00DF07B0">
              <w:rPr>
                <w:rFonts w:ascii="Times New Roman" w:eastAsia="Times New Roman" w:hAnsi="Times New Roman" w:cs="Times New Roman"/>
                <w:sz w:val="20"/>
                <w:szCs w:val="20"/>
                <w:lang w:eastAsia="es-ES"/>
              </w:rPr>
              <w:t xml:space="preserve">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gross capital charge (before the loss absorbing capacity of technical provisions) for health revision risk.</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DF07B0" w:rsidTr="00950116">
        <w:trPr>
          <w:trHeight w:val="1899"/>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R0700/C0060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Diversification within SLT health underwriting risk module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Net</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SLT health underwriting risk module</w:t>
            </w:r>
            <w:r w:rsidR="00686578" w:rsidRPr="00DF07B0">
              <w:rPr>
                <w:rFonts w:ascii="Times New Roman" w:eastAsia="Times New Roman" w:hAnsi="Times New Roman" w:cs="Times New Roman"/>
                <w:sz w:val="20"/>
                <w:szCs w:val="20"/>
                <w:lang w:eastAsia="es-ES"/>
              </w:rPr>
              <w:t xml:space="preserve"> referred to in Title I Chapter V Section 4 </w:t>
            </w:r>
            <w:r w:rsidR="00686578" w:rsidRPr="00DF07B0">
              <w:rPr>
                <w:rFonts w:ascii="Times New Roman" w:hAnsi="Times New Roman" w:cs="Times New Roman"/>
                <w:sz w:val="20"/>
              </w:rPr>
              <w:t xml:space="preserve">of </w:t>
            </w:r>
            <w:r w:rsidR="00686578"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 xml:space="preserve"> as a result of the aggregation of the net capital requirements (after adjustment for the loss absorbing capacity of technical provisions) of the single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modules.</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DF07B0" w:rsidTr="00950116">
        <w:trPr>
          <w:trHeight w:val="1889"/>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R0700/C0080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Diversification within SLT health underwriting risk module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Gross</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SLT health underwriting risk module</w:t>
            </w:r>
            <w:r w:rsidR="00D42064" w:rsidRPr="00DF07B0">
              <w:rPr>
                <w:rFonts w:ascii="Times New Roman" w:eastAsia="Times New Roman" w:hAnsi="Times New Roman" w:cs="Times New Roman"/>
                <w:sz w:val="20"/>
                <w:szCs w:val="20"/>
                <w:lang w:eastAsia="es-ES"/>
              </w:rPr>
              <w:t xml:space="preserve"> referred to in Title I Chapter V Section 4 </w:t>
            </w:r>
            <w:r w:rsidR="00D42064" w:rsidRPr="00DF07B0">
              <w:rPr>
                <w:rFonts w:ascii="Times New Roman" w:hAnsi="Times New Roman" w:cs="Times New Roman"/>
                <w:sz w:val="20"/>
              </w:rPr>
              <w:t xml:space="preserve">of </w:t>
            </w:r>
            <w:r w:rsidR="00D42064"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 xml:space="preserve"> as a result of the aggregation of the gross capital requirements (before the loss absorbing capacity of technical provisions) of the single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modules.</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DF07B0" w:rsidTr="00950116">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R0800/C0060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BB0FC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Net solvency capital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SLT health underwriting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total net capital charge for SLT health underwriting risk </w:t>
            </w:r>
            <w:r w:rsidR="00D42064" w:rsidRPr="00DF07B0">
              <w:rPr>
                <w:rFonts w:ascii="Times New Roman" w:eastAsia="Times New Roman" w:hAnsi="Times New Roman" w:cs="Times New Roman"/>
                <w:sz w:val="20"/>
                <w:szCs w:val="20"/>
                <w:lang w:eastAsia="es-ES"/>
              </w:rPr>
              <w:t xml:space="preserve">referred to in Title I Chapter V Section 4 </w:t>
            </w:r>
            <w:r w:rsidR="00D42064" w:rsidRPr="00DF07B0">
              <w:rPr>
                <w:rFonts w:ascii="Times New Roman" w:hAnsi="Times New Roman" w:cs="Times New Roman"/>
                <w:sz w:val="20"/>
              </w:rPr>
              <w:t xml:space="preserve">of </w:t>
            </w:r>
            <w:r w:rsidR="00D42064" w:rsidRPr="00DF07B0">
              <w:rPr>
                <w:rFonts w:ascii="Times New Roman" w:hAnsi="Times New Roman" w:cs="Times New Roman"/>
                <w:bCs/>
                <w:sz w:val="20"/>
              </w:rPr>
              <w:t xml:space="preserve">Delegated Regulation (EU) 2015/35, </w:t>
            </w:r>
            <w:r w:rsidRPr="00DF07B0">
              <w:rPr>
                <w:rFonts w:ascii="Times New Roman" w:eastAsia="Times New Roman" w:hAnsi="Times New Roman" w:cs="Times New Roman"/>
                <w:sz w:val="20"/>
                <w:szCs w:val="20"/>
                <w:lang w:eastAsia="es-ES"/>
              </w:rPr>
              <w:t>after adjustment of the loss absorbing capacity of technical provisions.</w:t>
            </w:r>
          </w:p>
        </w:tc>
      </w:tr>
      <w:tr w:rsidR="000A55AA" w:rsidRPr="00DF07B0" w:rsidTr="00950116">
        <w:trPr>
          <w:trHeight w:val="854"/>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R0800/C0080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Gross solvency capital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SLT health underwriting risk</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gross capital charge for SLT health underwriting risk</w:t>
            </w:r>
            <w:r w:rsidR="00D42064" w:rsidRPr="00DF07B0">
              <w:rPr>
                <w:rFonts w:ascii="Times New Roman" w:eastAsia="Times New Roman" w:hAnsi="Times New Roman" w:cs="Times New Roman"/>
                <w:sz w:val="20"/>
                <w:szCs w:val="20"/>
                <w:lang w:eastAsia="es-ES"/>
              </w:rPr>
              <w:t xml:space="preserve"> referred to in Title I Chapter V Section 4 </w:t>
            </w:r>
            <w:r w:rsidR="00D42064" w:rsidRPr="00DF07B0">
              <w:rPr>
                <w:rFonts w:ascii="Times New Roman" w:hAnsi="Times New Roman" w:cs="Times New Roman"/>
                <w:sz w:val="20"/>
              </w:rPr>
              <w:t xml:space="preserve">of </w:t>
            </w:r>
            <w:r w:rsidR="00D42064" w:rsidRPr="00DF07B0">
              <w:rPr>
                <w:rFonts w:ascii="Times New Roman" w:hAnsi="Times New Roman" w:cs="Times New Roman"/>
                <w:bCs/>
                <w:sz w:val="20"/>
              </w:rPr>
              <w:t xml:space="preserve">Delegated Regulation (EU) 2015/35, </w:t>
            </w:r>
            <w:r w:rsidRPr="00DF07B0">
              <w:rPr>
                <w:rFonts w:ascii="Times New Roman" w:eastAsia="Times New Roman" w:hAnsi="Times New Roman" w:cs="Times New Roman"/>
                <w:sz w:val="20"/>
                <w:szCs w:val="20"/>
                <w:lang w:eastAsia="es-ES"/>
              </w:rPr>
              <w:t xml:space="preserve">before adjustment of the loss absorbing capacity of technical provisions. </w:t>
            </w:r>
          </w:p>
        </w:tc>
      </w:tr>
      <w:tr w:rsidR="000A55AA" w:rsidRPr="00DF07B0" w:rsidTr="00950116">
        <w:trPr>
          <w:trHeight w:val="285"/>
        </w:trPr>
        <w:tc>
          <w:tcPr>
            <w:tcW w:w="8647" w:type="dxa"/>
            <w:gridSpan w:val="3"/>
            <w:tcBorders>
              <w:top w:val="nil"/>
              <w:left w:val="nil"/>
              <w:bottom w:val="single" w:sz="4" w:space="0" w:color="auto"/>
              <w:right w:val="nil"/>
            </w:tcBorders>
            <w:shd w:val="clear" w:color="000000" w:fill="FFFFFF"/>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Further details on revision risk</w:t>
            </w:r>
          </w:p>
        </w:tc>
      </w:tr>
      <w:tr w:rsidR="000A55AA" w:rsidRPr="00DF07B0" w:rsidTr="00950116">
        <w:trPr>
          <w:trHeight w:val="162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R0900/C0090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Revision shock USP</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Revision shock – undertaking specific parameter as calculated by the undertaking and approved by the supervisory authority. </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item is not reported where no undertaking specific parameter is used.</w:t>
            </w:r>
          </w:p>
        </w:tc>
      </w:tr>
      <w:tr w:rsidR="000A55AA" w:rsidRPr="00DF07B0" w:rsidTr="00950116">
        <w:trPr>
          <w:trHeight w:val="565"/>
        </w:trPr>
        <w:tc>
          <w:tcPr>
            <w:tcW w:w="8647" w:type="dxa"/>
            <w:gridSpan w:val="3"/>
            <w:tcBorders>
              <w:top w:val="single" w:sz="4" w:space="0" w:color="auto"/>
              <w:left w:val="nil"/>
              <w:right w:val="nil"/>
            </w:tcBorders>
            <w:shd w:val="clear" w:color="000000" w:fill="FFFFFF"/>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NSLT Health premium and reserve risk</w:t>
            </w:r>
          </w:p>
        </w:tc>
      </w:tr>
      <w:tr w:rsidR="000A55AA" w:rsidRPr="00DF07B0" w:rsidTr="00950116">
        <w:trPr>
          <w:trHeight w:val="1648"/>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R1000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R1030/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C0100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Standard deviation for premium risk – USP</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undertaking specific standard deviation for premium risk for each </w:t>
            </w:r>
            <w:r w:rsidR="00E646B1"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eastAsia="Times New Roman" w:hAnsi="Times New Roman" w:cs="Times New Roman"/>
                <w:sz w:val="20"/>
                <w:szCs w:val="20"/>
                <w:lang w:eastAsia="es-ES"/>
              </w:rPr>
              <w:t xml:space="preserve"> and its proportional reinsurance as calculated by the undertaking and approved or prescribed by the supervisory authority.</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item is not reported where no undertaking specific parameter is used.</w:t>
            </w:r>
          </w:p>
        </w:tc>
      </w:tr>
      <w:tr w:rsidR="000A55AA" w:rsidRPr="00DF07B0" w:rsidTr="00950116">
        <w:trPr>
          <w:trHeight w:val="137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R1000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R1030/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C0110</w:t>
            </w:r>
          </w:p>
        </w:tc>
        <w:tc>
          <w:tcPr>
            <w:tcW w:w="2198"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USP Standard Deviation gross/net</w:t>
            </w:r>
          </w:p>
        </w:tc>
        <w:tc>
          <w:tcPr>
            <w:tcW w:w="4819" w:type="dxa"/>
            <w:tcBorders>
              <w:top w:val="single" w:sz="4" w:space="0" w:color="auto"/>
              <w:left w:val="nil"/>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Identify if the USP standard Deviation was applied gross or net. One of the options in the following closed list shall be used:</w:t>
            </w:r>
            <w:r w:rsidRPr="00DF07B0">
              <w:rPr>
                <w:rFonts w:ascii="Times New Roman" w:eastAsia="Times New Roman" w:hAnsi="Times New Roman" w:cs="Times New Roman"/>
                <w:sz w:val="20"/>
                <w:szCs w:val="20"/>
                <w:lang w:eastAsia="es-ES"/>
              </w:rPr>
              <w:br/>
              <w:t>1 – USP gross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USP net</w:t>
            </w:r>
          </w:p>
        </w:tc>
      </w:tr>
      <w:tr w:rsidR="000A55AA" w:rsidRPr="00DF07B0" w:rsidTr="00950116">
        <w:trPr>
          <w:trHeight w:val="2112"/>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R1000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R1030/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C0120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Standard deviation for premium risk –  USP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Adjustment factor for non – proportional reinsurance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undertaking specific adjustment factor for non–proportional reinsurance of each </w:t>
            </w:r>
            <w:r w:rsidR="00E646B1"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eastAsia="Times New Roman" w:hAnsi="Times New Roman" w:cs="Times New Roman"/>
                <w:sz w:val="20"/>
                <w:szCs w:val="20"/>
                <w:lang w:eastAsia="es-ES"/>
              </w:rPr>
              <w:t xml:space="preserve"> which allows undertakings to take into account the risk–mitigating effect of particular per risk excess of loss </w:t>
            </w:r>
            <w:r w:rsidR="001D06F5" w:rsidRPr="00DF07B0">
              <w:rPr>
                <w:rFonts w:ascii="Times New Roman" w:eastAsia="Times New Roman" w:hAnsi="Times New Roman" w:cs="Times New Roman"/>
                <w:sz w:val="20"/>
                <w:szCs w:val="20"/>
                <w:lang w:eastAsia="es-ES"/>
              </w:rPr>
              <w:t xml:space="preserve">("XL") </w:t>
            </w:r>
            <w:r w:rsidRPr="00DF07B0">
              <w:rPr>
                <w:rFonts w:ascii="Times New Roman" w:eastAsia="Times New Roman" w:hAnsi="Times New Roman" w:cs="Times New Roman"/>
                <w:sz w:val="20"/>
                <w:szCs w:val="20"/>
                <w:lang w:eastAsia="es-ES"/>
              </w:rPr>
              <w:t xml:space="preserve">reinsurance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as calculated by the undertaking and approved or prescribed by the supervisory authority</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Where no undertaking specific parameter is used, this cell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left blank.</w:t>
            </w:r>
          </w:p>
        </w:tc>
      </w:tr>
      <w:tr w:rsidR="000A55AA" w:rsidRPr="00DF07B0" w:rsidTr="00950116">
        <w:trPr>
          <w:trHeight w:val="1688"/>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R1000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R1030/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C0130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Standard deviation for reserve risk – USP</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undertaking specific standard deviation for reserve risk for each </w:t>
            </w:r>
            <w:r w:rsidR="00E646B1"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eastAsia="Times New Roman" w:hAnsi="Times New Roman" w:cs="Times New Roman"/>
                <w:sz w:val="20"/>
                <w:szCs w:val="20"/>
                <w:lang w:eastAsia="es-ES"/>
              </w:rPr>
              <w:t xml:space="preserve"> and its proportional reinsurance as calculated by the undertaking and approved or prescribed by the supervisory authority.</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item is not reported where no undertaking specific parameter is used.</w:t>
            </w:r>
          </w:p>
        </w:tc>
      </w:tr>
      <w:tr w:rsidR="000A55AA" w:rsidRPr="00DF07B0" w:rsidTr="00950116">
        <w:trPr>
          <w:trHeight w:val="567"/>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R1000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R1030/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C0140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Volume measure for premium and reserve risk –  volume measure for premium risk: </w:t>
            </w:r>
            <w:proofErr w:type="spellStart"/>
            <w:r w:rsidRPr="00DF07B0">
              <w:rPr>
                <w:rFonts w:ascii="Times New Roman" w:eastAsia="Times New Roman" w:hAnsi="Times New Roman" w:cs="Times New Roman"/>
                <w:sz w:val="20"/>
                <w:szCs w:val="20"/>
                <w:lang w:eastAsia="es-ES"/>
              </w:rPr>
              <w:t>Vprem</w:t>
            </w:r>
            <w:proofErr w:type="spellEnd"/>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volume measure for premium risk for each </w:t>
            </w:r>
            <w:r w:rsidR="00E646B1"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eastAsia="Times New Roman" w:hAnsi="Times New Roman" w:cs="Times New Roman"/>
                <w:sz w:val="20"/>
                <w:szCs w:val="20"/>
                <w:lang w:eastAsia="es-ES"/>
              </w:rPr>
              <w:t xml:space="preserve"> and its proportional reinsurance </w:t>
            </w:r>
          </w:p>
        </w:tc>
      </w:tr>
      <w:tr w:rsidR="000A55AA" w:rsidRPr="00DF07B0" w:rsidTr="00950116">
        <w:trPr>
          <w:trHeight w:val="1044"/>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R1000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R1030/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C0150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Volume measure for premium and reserve risk –Volume measure reserve risk: </w:t>
            </w:r>
            <w:proofErr w:type="spellStart"/>
            <w:r w:rsidRPr="00DF07B0">
              <w:rPr>
                <w:rFonts w:ascii="Times New Roman" w:eastAsia="Times New Roman" w:hAnsi="Times New Roman" w:cs="Times New Roman"/>
                <w:sz w:val="20"/>
                <w:szCs w:val="20"/>
                <w:lang w:eastAsia="es-ES"/>
              </w:rPr>
              <w:t>Vres</w:t>
            </w:r>
            <w:proofErr w:type="spellEnd"/>
            <w:r w:rsidRPr="00DF07B0">
              <w:rPr>
                <w:rFonts w:ascii="Times New Roman" w:eastAsia="Times New Roman" w:hAnsi="Times New Roman" w:cs="Times New Roman"/>
                <w:sz w:val="20"/>
                <w:szCs w:val="20"/>
                <w:lang w:eastAsia="es-ES"/>
              </w:rPr>
              <w:t xml:space="preserve">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volume measure for reserve risk for  each </w:t>
            </w:r>
            <w:r w:rsidR="00E646B1"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eastAsia="Times New Roman" w:hAnsi="Times New Roman" w:cs="Times New Roman"/>
                <w:sz w:val="20"/>
                <w:szCs w:val="20"/>
                <w:lang w:eastAsia="es-ES"/>
              </w:rPr>
              <w:t xml:space="preserve"> and its proportional reinsurance</w:t>
            </w:r>
          </w:p>
        </w:tc>
      </w:tr>
      <w:tr w:rsidR="000A55AA" w:rsidRPr="00DF07B0" w:rsidTr="00950116">
        <w:trPr>
          <w:trHeight w:val="155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R1000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R1030/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C0160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Volume measure for premium and reserve risk – Geographical Diversification</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represents the geographical diversification to be used for the volume measure for premium and reserve risk for each </w:t>
            </w:r>
            <w:r w:rsidR="00E646B1"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eastAsia="Times New Roman" w:hAnsi="Times New Roman" w:cs="Times New Roman"/>
                <w:sz w:val="20"/>
                <w:szCs w:val="20"/>
                <w:lang w:eastAsia="es-ES"/>
              </w:rPr>
              <w:t xml:space="preserve"> and its proportional reinsurance.</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the factor for geographical diversification is not calculated, then this item is set to the default value of 1.</w:t>
            </w:r>
          </w:p>
        </w:tc>
      </w:tr>
      <w:tr w:rsidR="000A55AA" w:rsidRPr="00DF07B0" w:rsidTr="00950116">
        <w:trPr>
          <w:trHeight w:val="801"/>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R1000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R1030/</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C0170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Volume measure for premium and reserve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V</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volume measure for NSLT health premium and reserve risk</w:t>
            </w:r>
            <w:r w:rsidR="00D42064" w:rsidRPr="00DF07B0">
              <w:rPr>
                <w:rFonts w:ascii="Times New Roman" w:eastAsia="Times New Roman" w:hAnsi="Times New Roman" w:cs="Times New Roman"/>
                <w:sz w:val="20"/>
                <w:szCs w:val="20"/>
                <w:lang w:eastAsia="es-ES"/>
              </w:rPr>
              <w:t xml:space="preserve"> referred t</w:t>
            </w:r>
            <w:r w:rsidR="00334E4B" w:rsidRPr="00DF07B0">
              <w:rPr>
                <w:rFonts w:ascii="Times New Roman" w:eastAsia="Times New Roman" w:hAnsi="Times New Roman" w:cs="Times New Roman"/>
                <w:sz w:val="20"/>
                <w:szCs w:val="20"/>
                <w:lang w:eastAsia="es-ES"/>
              </w:rPr>
              <w:t>o in Title I Chapter V Section</w:t>
            </w:r>
            <w:r w:rsidR="004F2256" w:rsidRPr="00DF07B0">
              <w:rPr>
                <w:rFonts w:ascii="Times New Roman" w:eastAsia="Times New Roman" w:hAnsi="Times New Roman" w:cs="Times New Roman"/>
                <w:sz w:val="20"/>
                <w:szCs w:val="20"/>
                <w:lang w:eastAsia="es-ES"/>
              </w:rPr>
              <w:t>s 4 and</w:t>
            </w:r>
            <w:r w:rsidR="00334E4B" w:rsidRPr="00DF07B0">
              <w:rPr>
                <w:rFonts w:ascii="Times New Roman" w:eastAsia="Times New Roman" w:hAnsi="Times New Roman" w:cs="Times New Roman"/>
                <w:sz w:val="20"/>
                <w:szCs w:val="20"/>
                <w:lang w:eastAsia="es-ES"/>
              </w:rPr>
              <w:t xml:space="preserve"> 12</w:t>
            </w:r>
            <w:r w:rsidR="00D42064" w:rsidRPr="00DF07B0">
              <w:rPr>
                <w:rFonts w:ascii="Times New Roman" w:eastAsia="Times New Roman" w:hAnsi="Times New Roman" w:cs="Times New Roman"/>
                <w:sz w:val="20"/>
                <w:szCs w:val="20"/>
                <w:lang w:eastAsia="es-ES"/>
              </w:rPr>
              <w:t xml:space="preserve"> </w:t>
            </w:r>
            <w:r w:rsidR="00D42064" w:rsidRPr="00DF07B0">
              <w:rPr>
                <w:rFonts w:ascii="Times New Roman" w:hAnsi="Times New Roman" w:cs="Times New Roman"/>
                <w:sz w:val="20"/>
              </w:rPr>
              <w:t xml:space="preserve">of </w:t>
            </w:r>
            <w:r w:rsidR="00D42064" w:rsidRPr="00DF07B0">
              <w:rPr>
                <w:rFonts w:ascii="Times New Roman" w:hAnsi="Times New Roman" w:cs="Times New Roman"/>
                <w:bCs/>
                <w:sz w:val="20"/>
              </w:rPr>
              <w:t xml:space="preserve">Delegated Regulation (EU) 2015/35, </w:t>
            </w:r>
            <w:r w:rsidRPr="00DF07B0">
              <w:rPr>
                <w:rFonts w:ascii="Times New Roman" w:eastAsia="Times New Roman" w:hAnsi="Times New Roman" w:cs="Times New Roman"/>
                <w:sz w:val="20"/>
                <w:szCs w:val="20"/>
                <w:lang w:eastAsia="es-ES"/>
              </w:rPr>
              <w:t xml:space="preserve">for each </w:t>
            </w:r>
            <w:r w:rsidR="00E646B1"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eastAsia="Times New Roman" w:hAnsi="Times New Roman" w:cs="Times New Roman"/>
                <w:sz w:val="20"/>
                <w:szCs w:val="20"/>
                <w:lang w:eastAsia="es-ES"/>
              </w:rPr>
              <w:t xml:space="preserve"> and its proportional reinsurance </w:t>
            </w:r>
          </w:p>
        </w:tc>
      </w:tr>
      <w:tr w:rsidR="000A55AA" w:rsidRPr="00DF07B0" w:rsidTr="00950116">
        <w:trPr>
          <w:trHeight w:val="285"/>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R1040/C0170</w:t>
            </w:r>
          </w:p>
        </w:tc>
        <w:tc>
          <w:tcPr>
            <w:tcW w:w="2198" w:type="dxa"/>
            <w:tcBorders>
              <w:top w:val="nil"/>
              <w:left w:val="single" w:sz="4" w:space="0" w:color="auto"/>
              <w:bottom w:val="single" w:sz="4" w:space="0" w:color="auto"/>
              <w:right w:val="single" w:sz="4" w:space="0" w:color="auto"/>
            </w:tcBorders>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Total Volume measure for premium and reserve risk </w:t>
            </w:r>
          </w:p>
        </w:tc>
        <w:tc>
          <w:tcPr>
            <w:tcW w:w="4819" w:type="dxa"/>
            <w:tcBorders>
              <w:top w:val="single" w:sz="4" w:space="0" w:color="auto"/>
              <w:left w:val="single" w:sz="4" w:space="0" w:color="auto"/>
              <w:bottom w:val="single" w:sz="4" w:space="0" w:color="000000"/>
              <w:right w:val="single" w:sz="4" w:space="0" w:color="auto"/>
            </w:tcBorders>
            <w:shd w:val="clear" w:color="000000" w:fill="FFFFFF"/>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total volume measure for premium and reserve risk, equal to the sum of the volume measures for premium and reserve risk for all </w:t>
            </w:r>
            <w:r w:rsidR="00E646B1"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s-ES"/>
              </w:rPr>
              <w:t>.</w:t>
            </w:r>
          </w:p>
        </w:tc>
      </w:tr>
      <w:tr w:rsidR="000A55AA" w:rsidRPr="00DF07B0" w:rsidTr="00950116">
        <w:trPr>
          <w:trHeight w:val="285"/>
        </w:trPr>
        <w:tc>
          <w:tcPr>
            <w:tcW w:w="1630" w:type="dxa"/>
            <w:vMerge w:val="restart"/>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R1050/C0100</w:t>
            </w:r>
          </w:p>
        </w:tc>
        <w:tc>
          <w:tcPr>
            <w:tcW w:w="2198" w:type="dxa"/>
            <w:vMerge w:val="restart"/>
            <w:tcBorders>
              <w:top w:val="nil"/>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Combined standard deviation</w:t>
            </w:r>
          </w:p>
        </w:tc>
        <w:tc>
          <w:tcPr>
            <w:tcW w:w="481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combined standard deviation for premium and reserve risk for all segments.</w:t>
            </w:r>
          </w:p>
        </w:tc>
      </w:tr>
      <w:tr w:rsidR="000A55AA" w:rsidRPr="00DF07B0" w:rsidTr="00950116">
        <w:trPr>
          <w:trHeight w:val="285"/>
        </w:trPr>
        <w:tc>
          <w:tcPr>
            <w:tcW w:w="1630" w:type="dxa"/>
            <w:vMerge/>
            <w:tcBorders>
              <w:top w:val="nil"/>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nil"/>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DF07B0" w:rsidTr="00950116">
        <w:trPr>
          <w:trHeight w:val="285"/>
        </w:trPr>
        <w:tc>
          <w:tcPr>
            <w:tcW w:w="1630" w:type="dxa"/>
            <w:vMerge/>
            <w:tcBorders>
              <w:top w:val="nil"/>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nil"/>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DF07B0" w:rsidTr="00950116">
        <w:trPr>
          <w:trHeight w:val="230"/>
        </w:trPr>
        <w:tc>
          <w:tcPr>
            <w:tcW w:w="1630" w:type="dxa"/>
            <w:vMerge/>
            <w:tcBorders>
              <w:top w:val="nil"/>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nil"/>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4819"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DF07B0" w:rsidTr="00950116">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R1100/C0180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Solvency capital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NSLT health premium and reserve risk</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capital charge for the NSLT health premium and reserve risk sub module</w:t>
            </w:r>
            <w:r w:rsidR="00D42064" w:rsidRPr="00DF07B0">
              <w:rPr>
                <w:rFonts w:ascii="Times New Roman" w:eastAsia="Times New Roman" w:hAnsi="Times New Roman" w:cs="Times New Roman"/>
                <w:sz w:val="20"/>
                <w:szCs w:val="20"/>
                <w:lang w:eastAsia="es-ES"/>
              </w:rPr>
              <w:t xml:space="preserve"> referred to in Title I Chapter V Section</w:t>
            </w:r>
            <w:r w:rsidR="004F2256" w:rsidRPr="00DF07B0">
              <w:rPr>
                <w:rFonts w:ascii="Times New Roman" w:eastAsia="Times New Roman" w:hAnsi="Times New Roman" w:cs="Times New Roman"/>
                <w:sz w:val="20"/>
                <w:szCs w:val="20"/>
                <w:lang w:eastAsia="es-ES"/>
              </w:rPr>
              <w:t>s</w:t>
            </w:r>
            <w:r w:rsidR="00D42064" w:rsidRPr="00DF07B0">
              <w:rPr>
                <w:rFonts w:ascii="Times New Roman" w:eastAsia="Times New Roman" w:hAnsi="Times New Roman" w:cs="Times New Roman"/>
                <w:sz w:val="20"/>
                <w:szCs w:val="20"/>
                <w:lang w:eastAsia="es-ES"/>
              </w:rPr>
              <w:t xml:space="preserve"> 4</w:t>
            </w:r>
            <w:r w:rsidR="004F2256" w:rsidRPr="00DF07B0">
              <w:rPr>
                <w:rFonts w:ascii="Times New Roman" w:eastAsia="Times New Roman" w:hAnsi="Times New Roman" w:cs="Times New Roman"/>
                <w:sz w:val="20"/>
                <w:szCs w:val="20"/>
                <w:lang w:eastAsia="es-ES"/>
              </w:rPr>
              <w:t xml:space="preserve"> and 12</w:t>
            </w:r>
            <w:r w:rsidR="00D42064" w:rsidRPr="00DF07B0">
              <w:rPr>
                <w:rFonts w:ascii="Times New Roman" w:eastAsia="Times New Roman" w:hAnsi="Times New Roman" w:cs="Times New Roman"/>
                <w:sz w:val="20"/>
                <w:szCs w:val="20"/>
                <w:lang w:eastAsia="es-ES"/>
              </w:rPr>
              <w:t xml:space="preserve"> </w:t>
            </w:r>
            <w:r w:rsidR="00D42064" w:rsidRPr="00DF07B0">
              <w:rPr>
                <w:rFonts w:ascii="Times New Roman" w:hAnsi="Times New Roman" w:cs="Times New Roman"/>
                <w:sz w:val="20"/>
              </w:rPr>
              <w:t xml:space="preserve">of </w:t>
            </w:r>
            <w:r w:rsidR="00D42064"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w:t>
            </w:r>
          </w:p>
        </w:tc>
      </w:tr>
      <w:tr w:rsidR="000A55AA" w:rsidRPr="00DF07B0" w:rsidTr="00950116">
        <w:trPr>
          <w:trHeight w:val="435"/>
        </w:trPr>
        <w:tc>
          <w:tcPr>
            <w:tcW w:w="1630" w:type="dxa"/>
            <w:vMerge/>
            <w:tcBorders>
              <w:top w:val="single" w:sz="4" w:space="0" w:color="auto"/>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DF07B0" w:rsidTr="00950116">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R1200/C0190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w:t>
            </w:r>
            <w:r w:rsidRPr="00DF07B0">
              <w:rPr>
                <w:rFonts w:ascii="Times New Roman" w:eastAsia="Times New Roman" w:hAnsi="Times New Roman" w:cs="Times New Roman"/>
                <w:sz w:val="20"/>
                <w:szCs w:val="20"/>
                <w:lang w:eastAsia="es-ES"/>
              </w:rPr>
              <w:lastRenderedPageBreak/>
              <w:t>before shock – Assets – Lapse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 xml:space="preserve">This is the absolute value of the assets sensitive to the </w:t>
            </w:r>
            <w:r w:rsidRPr="00DF07B0">
              <w:rPr>
                <w:rFonts w:ascii="Times New Roman" w:eastAsia="Times New Roman" w:hAnsi="Times New Roman" w:cs="Times New Roman"/>
                <w:sz w:val="20"/>
                <w:szCs w:val="20"/>
                <w:lang w:eastAsia="es-ES"/>
              </w:rPr>
              <w:lastRenderedPageBreak/>
              <w:t xml:space="preserve">NSLT health lapse risk </w:t>
            </w:r>
            <w:r w:rsidR="00D42064" w:rsidRPr="00DF07B0">
              <w:rPr>
                <w:rFonts w:ascii="Times New Roman" w:eastAsia="Times New Roman" w:hAnsi="Times New Roman" w:cs="Times New Roman"/>
                <w:sz w:val="20"/>
                <w:szCs w:val="20"/>
                <w:lang w:eastAsia="es-ES"/>
              </w:rPr>
              <w:t xml:space="preserve">referred to in Title I Chapter V Section 4 </w:t>
            </w:r>
            <w:r w:rsidR="00D42064" w:rsidRPr="00DF07B0">
              <w:rPr>
                <w:rFonts w:ascii="Times New Roman" w:hAnsi="Times New Roman" w:cs="Times New Roman"/>
                <w:sz w:val="20"/>
              </w:rPr>
              <w:t xml:space="preserve">of </w:t>
            </w:r>
            <w:r w:rsidR="00D42064" w:rsidRPr="00DF07B0">
              <w:rPr>
                <w:rFonts w:ascii="Times New Roman" w:hAnsi="Times New Roman" w:cs="Times New Roman"/>
                <w:bCs/>
                <w:sz w:val="20"/>
              </w:rPr>
              <w:t xml:space="preserve">Delegated Regulation (EU) 2015/35, </w:t>
            </w:r>
            <w:r w:rsidRPr="00DF07B0">
              <w:rPr>
                <w:rFonts w:ascii="Times New Roman" w:eastAsia="Times New Roman" w:hAnsi="Times New Roman" w:cs="Times New Roman"/>
                <w:sz w:val="20"/>
                <w:szCs w:val="20"/>
                <w:lang w:eastAsia="es-ES"/>
              </w:rPr>
              <w:t>before the shock.</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720"/>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R1200/C0200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Initial absolute values before shock – Liabilities – Lapse risk </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liabilities sensitive to the NSLT health lapse risk </w:t>
            </w:r>
            <w:r w:rsidR="00D42064" w:rsidRPr="00DF07B0">
              <w:rPr>
                <w:rFonts w:ascii="Times New Roman" w:eastAsia="Times New Roman" w:hAnsi="Times New Roman" w:cs="Times New Roman"/>
                <w:sz w:val="20"/>
                <w:szCs w:val="20"/>
                <w:lang w:eastAsia="es-ES"/>
              </w:rPr>
              <w:t xml:space="preserve">referred to in Title I Chapter V Section 4 </w:t>
            </w:r>
            <w:r w:rsidR="00D42064" w:rsidRPr="00DF07B0">
              <w:rPr>
                <w:rFonts w:ascii="Times New Roman" w:hAnsi="Times New Roman" w:cs="Times New Roman"/>
                <w:sz w:val="20"/>
              </w:rPr>
              <w:t xml:space="preserve">of </w:t>
            </w:r>
            <w:r w:rsidR="00D42064" w:rsidRPr="00DF07B0">
              <w:rPr>
                <w:rFonts w:ascii="Times New Roman" w:hAnsi="Times New Roman" w:cs="Times New Roman"/>
                <w:bCs/>
                <w:sz w:val="20"/>
              </w:rPr>
              <w:t xml:space="preserve">Delegated Regulation (EU) 2015/35, </w:t>
            </w:r>
            <w:r w:rsidRPr="00DF07B0">
              <w:rPr>
                <w:rFonts w:ascii="Times New Roman" w:eastAsia="Times New Roman" w:hAnsi="Times New Roman" w:cs="Times New Roman"/>
                <w:sz w:val="20"/>
                <w:szCs w:val="20"/>
                <w:lang w:eastAsia="es-ES"/>
              </w:rPr>
              <w:t>before the shock.</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720"/>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R1200/C0210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 Assets – Lapse risk </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absolute value of the assets sensitive to the NSLT health lapse risk </w:t>
            </w:r>
            <w:r w:rsidR="00D42064" w:rsidRPr="00DF07B0">
              <w:rPr>
                <w:rFonts w:ascii="Times New Roman" w:eastAsia="Times New Roman" w:hAnsi="Times New Roman" w:cs="Times New Roman"/>
                <w:sz w:val="20"/>
                <w:szCs w:val="20"/>
                <w:lang w:eastAsia="es-ES"/>
              </w:rPr>
              <w:t xml:space="preserve">referred to in Title I Chapter V Section 4 </w:t>
            </w:r>
            <w:r w:rsidR="00D42064" w:rsidRPr="00DF07B0">
              <w:rPr>
                <w:rFonts w:ascii="Times New Roman" w:hAnsi="Times New Roman" w:cs="Times New Roman"/>
                <w:sz w:val="20"/>
              </w:rPr>
              <w:t xml:space="preserve">of </w:t>
            </w:r>
            <w:r w:rsidR="00D42064" w:rsidRPr="00DF07B0">
              <w:rPr>
                <w:rFonts w:ascii="Times New Roman" w:hAnsi="Times New Roman" w:cs="Times New Roman"/>
                <w:bCs/>
                <w:sz w:val="20"/>
              </w:rPr>
              <w:t xml:space="preserve">Delegated Regulation (EU) 2015/35, </w:t>
            </w:r>
            <w:r w:rsidRPr="00DF07B0">
              <w:rPr>
                <w:rFonts w:ascii="Times New Roman" w:eastAsia="Times New Roman" w:hAnsi="Times New Roman" w:cs="Times New Roman"/>
                <w:sz w:val="20"/>
                <w:szCs w:val="20"/>
                <w:lang w:eastAsia="es-ES"/>
              </w:rPr>
              <w:t>after the shock.</w:t>
            </w:r>
          </w:p>
          <w:p w:rsidR="000A55AA" w:rsidRPr="00DF07B0" w:rsidRDefault="000A55AA">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245"/>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R1200/C0220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values after shock Liabilities – Lapse risk </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lapse risk, after the shock.</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753"/>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R1200/C0230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Absolute value after shock– Solvency capital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capital charge for NSLT health lapse risk</w:t>
            </w:r>
            <w:r w:rsidR="00D42064" w:rsidRPr="00DF07B0">
              <w:rPr>
                <w:rFonts w:ascii="Times New Roman" w:eastAsia="Times New Roman" w:hAnsi="Times New Roman" w:cs="Times New Roman"/>
                <w:sz w:val="20"/>
                <w:szCs w:val="20"/>
                <w:lang w:eastAsia="es-ES"/>
              </w:rPr>
              <w:t xml:space="preserve"> referred to in Title I Chapter V Section 4 </w:t>
            </w:r>
            <w:r w:rsidR="00D42064" w:rsidRPr="00DF07B0">
              <w:rPr>
                <w:rFonts w:ascii="Times New Roman" w:hAnsi="Times New Roman" w:cs="Times New Roman"/>
                <w:sz w:val="20"/>
              </w:rPr>
              <w:t xml:space="preserve">of </w:t>
            </w:r>
            <w:r w:rsidR="00D42064"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w:t>
            </w:r>
          </w:p>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DF07B0" w:rsidTr="00950116">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R1300/C0240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Diversification within NSLT health underwriting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gross</w:t>
            </w:r>
          </w:p>
        </w:tc>
        <w:tc>
          <w:tcPr>
            <w:tcW w:w="481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NSLT health underwriting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module </w:t>
            </w:r>
            <w:r w:rsidR="00D42064" w:rsidRPr="00DF07B0">
              <w:rPr>
                <w:rFonts w:ascii="Times New Roman" w:eastAsia="Times New Roman" w:hAnsi="Times New Roman" w:cs="Times New Roman"/>
                <w:sz w:val="20"/>
                <w:szCs w:val="20"/>
                <w:lang w:eastAsia="es-ES"/>
              </w:rPr>
              <w:t xml:space="preserve">referred to in Title I Chapter V Section 4 </w:t>
            </w:r>
            <w:r w:rsidR="00D42064" w:rsidRPr="00DF07B0">
              <w:rPr>
                <w:rFonts w:ascii="Times New Roman" w:hAnsi="Times New Roman" w:cs="Times New Roman"/>
                <w:sz w:val="20"/>
              </w:rPr>
              <w:t xml:space="preserve">of </w:t>
            </w:r>
            <w:r w:rsidR="00D42064" w:rsidRPr="00DF07B0">
              <w:rPr>
                <w:rFonts w:ascii="Times New Roman" w:hAnsi="Times New Roman" w:cs="Times New Roman"/>
                <w:bCs/>
                <w:sz w:val="20"/>
              </w:rPr>
              <w:t xml:space="preserve">Delegated Regulation (EU) 2015/35, </w:t>
            </w:r>
            <w:r w:rsidRPr="00DF07B0">
              <w:rPr>
                <w:rFonts w:ascii="Times New Roman" w:eastAsia="Times New Roman" w:hAnsi="Times New Roman" w:cs="Times New Roman"/>
                <w:sz w:val="20"/>
                <w:szCs w:val="20"/>
                <w:lang w:eastAsia="es-ES"/>
              </w:rPr>
              <w:t>as a result of the aggregation of the capital requirements for NSLT health premium and reserve risk and NSLT health lapse risk.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DF07B0" w:rsidTr="00950116">
        <w:trPr>
          <w:trHeight w:val="420"/>
        </w:trPr>
        <w:tc>
          <w:tcPr>
            <w:tcW w:w="1630" w:type="dxa"/>
            <w:vMerge/>
            <w:tcBorders>
              <w:top w:val="nil"/>
              <w:left w:val="single" w:sz="4" w:space="0" w:color="auto"/>
              <w:bottom w:val="single" w:sz="4" w:space="0" w:color="auto"/>
              <w:right w:val="single" w:sz="4" w:space="0" w:color="auto"/>
            </w:tcBorders>
            <w:vAlign w:val="center"/>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nil"/>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DF07B0" w:rsidTr="00950116">
        <w:trPr>
          <w:trHeight w:val="836"/>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R1400/C0240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solvency capital requirement  for  NSLT health underwriting</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capital charge for the NSLT health underwriting risk sub module</w:t>
            </w:r>
            <w:r w:rsidR="00D42064" w:rsidRPr="00DF07B0">
              <w:rPr>
                <w:rFonts w:ascii="Times New Roman" w:eastAsia="Times New Roman" w:hAnsi="Times New Roman" w:cs="Times New Roman"/>
                <w:sz w:val="20"/>
                <w:szCs w:val="20"/>
                <w:lang w:eastAsia="es-ES"/>
              </w:rPr>
              <w:t xml:space="preserve"> referred to in Title I Chapter V Section 4 </w:t>
            </w:r>
            <w:r w:rsidR="00D42064" w:rsidRPr="00DF07B0">
              <w:rPr>
                <w:rFonts w:ascii="Times New Roman" w:hAnsi="Times New Roman" w:cs="Times New Roman"/>
                <w:sz w:val="20"/>
              </w:rPr>
              <w:t xml:space="preserve">of </w:t>
            </w:r>
            <w:r w:rsidR="00D42064" w:rsidRPr="00DF07B0">
              <w:rPr>
                <w:rFonts w:ascii="Times New Roman" w:hAnsi="Times New Roman" w:cs="Times New Roman"/>
                <w:bCs/>
                <w:sz w:val="20"/>
              </w:rPr>
              <w:t>Delegated Regulation (EU) 2015/35</w:t>
            </w:r>
            <w:r w:rsidRPr="00DF07B0">
              <w:rPr>
                <w:rFonts w:ascii="Times New Roman" w:eastAsia="Times New Roman" w:hAnsi="Times New Roman" w:cs="Times New Roman"/>
                <w:sz w:val="20"/>
                <w:szCs w:val="20"/>
                <w:lang w:eastAsia="es-ES"/>
              </w:rPr>
              <w:t>.</w:t>
            </w:r>
          </w:p>
        </w:tc>
      </w:tr>
      <w:tr w:rsidR="000A55AA" w:rsidRPr="00DF07B0" w:rsidTr="00950116">
        <w:trPr>
          <w:trHeight w:val="285"/>
        </w:trPr>
        <w:tc>
          <w:tcPr>
            <w:tcW w:w="8647" w:type="dxa"/>
            <w:gridSpan w:val="3"/>
            <w:tcBorders>
              <w:top w:val="nil"/>
              <w:left w:val="nil"/>
              <w:bottom w:val="nil"/>
              <w:right w:val="nil"/>
            </w:tcBorders>
            <w:shd w:val="clear" w:color="000000" w:fill="FFFFFF"/>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Health catastrophe risk</w:t>
            </w:r>
          </w:p>
        </w:tc>
      </w:tr>
      <w:tr w:rsidR="000A55AA" w:rsidRPr="00DF07B0" w:rsidTr="00950116">
        <w:trPr>
          <w:trHeight w:val="1119"/>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R1500/C0250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Net solvency  capital requirement for health catastrophe risks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Mass accident risk sub module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net solvency capital requirement for the mass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calculated after loss absorbing capacity of technical provisions</w:t>
            </w:r>
          </w:p>
        </w:tc>
      </w:tr>
      <w:tr w:rsidR="000A55AA" w:rsidRPr="00DF07B0" w:rsidTr="00950116">
        <w:trPr>
          <w:trHeight w:val="1108"/>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R1500/C0260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Gross solvency capital requirement for health catastrophe risks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Mass accident risk sub module</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gross solvency capital requirement for the mass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module, calculated before loss absorbing capacity of technical provisions. </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DF07B0" w:rsidTr="00950116">
        <w:trPr>
          <w:trHeight w:val="982"/>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R1510/C0250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Net solvency  capital requirement for health catastrophe risks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Accident concentration risk</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net solvency capital requirement for the accident concentration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calculated after loss absorbing capacity of technical provisions</w:t>
            </w:r>
          </w:p>
        </w:tc>
      </w:tr>
      <w:tr w:rsidR="000A55AA" w:rsidRPr="00DF07B0" w:rsidTr="00950116">
        <w:trPr>
          <w:trHeight w:val="708"/>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R1510/C0260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Gross solvency capital requirement for health catastrophe risks</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Accident concentration risk</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gross solvency capital requirement for the accident concentration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module calculated before loss absorbing capacity of technical provisions.  </w:t>
            </w:r>
          </w:p>
          <w:p w:rsidR="000A55AA" w:rsidRPr="00DF07B0"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DF07B0" w:rsidTr="00950116">
        <w:trPr>
          <w:trHeight w:val="1053"/>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R1520/C0250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Net solvency capital requirement  for health catastrophe risks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Pandemic risk</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net solvency capital requirement for the pandemic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calculated after loss absorbing capacity of technical provisions.</w:t>
            </w:r>
          </w:p>
        </w:tc>
      </w:tr>
      <w:tr w:rsidR="000A55AA" w:rsidRPr="00DF07B0" w:rsidTr="00950116">
        <w:trPr>
          <w:trHeight w:val="994"/>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R1520/C0260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Gross solvency  capital requirement  for health catastrophe risks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Pandemic risk</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gross solvency capital requirement for the pandemic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module is calculated before loss absorbing capacity of technical provisions. </w:t>
            </w:r>
          </w:p>
          <w:p w:rsidR="000A55AA" w:rsidRPr="00DF07B0" w:rsidRDefault="000A55AA">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14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R1530/C0250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Diversification within health catastrophe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Net</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health catastrophe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as a result of the aggregation of the capital requirements for the risks of a mass accident, accident concentration and pandemic risk, calculated after loss absorbing capacity of technical provisions</w:t>
            </w:r>
          </w:p>
        </w:tc>
      </w:tr>
      <w:tr w:rsidR="000A55AA" w:rsidRPr="00DF07B0" w:rsidTr="00950116">
        <w:trPr>
          <w:trHeight w:val="1140"/>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R1530/C0260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Diversification within health catastrophe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Gross</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health catastrophe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module as a result of the aggregation of the capital requirements for the risks of a mass accident, accident concentration and pandemic risk, calculated after loss absorbing capacity of technical provisions. </w:t>
            </w:r>
          </w:p>
        </w:tc>
      </w:tr>
      <w:tr w:rsidR="000A55AA" w:rsidRPr="00DF07B0" w:rsidTr="00950116">
        <w:trPr>
          <w:trHeight w:val="803"/>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R1540/C0250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Total net solvency  capital requirement  for health catastrophe risk </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net capital charge (after loss absorbing capacity of technical provisions) for the health catastrophe risk sub–module</w:t>
            </w:r>
          </w:p>
        </w:tc>
      </w:tr>
      <w:tr w:rsidR="000A55AA" w:rsidRPr="00DF07B0" w:rsidTr="00950116">
        <w:trPr>
          <w:trHeight w:val="873"/>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R1540/C0260</w:t>
            </w:r>
          </w:p>
        </w:tc>
        <w:tc>
          <w:tcPr>
            <w:tcW w:w="219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gross solvency capital requirement  for health catastrophe risk</w:t>
            </w:r>
          </w:p>
        </w:tc>
        <w:tc>
          <w:tcPr>
            <w:tcW w:w="4819"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gross capital charge for the health catastrophe risk sub – module (before loss absorbing capacity of technical provisions)</w:t>
            </w:r>
          </w:p>
        </w:tc>
      </w:tr>
      <w:tr w:rsidR="000A55AA" w:rsidRPr="00DF07B0" w:rsidTr="00950116">
        <w:trPr>
          <w:trHeight w:val="283"/>
        </w:trPr>
        <w:tc>
          <w:tcPr>
            <w:tcW w:w="8647" w:type="dxa"/>
            <w:gridSpan w:val="3"/>
            <w:tcBorders>
              <w:top w:val="single" w:sz="4" w:space="0" w:color="auto"/>
              <w:bottom w:val="single" w:sz="4" w:space="0" w:color="auto"/>
            </w:tcBorders>
            <w:shd w:val="clear" w:color="000000" w:fill="FFFFFF"/>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Total health underwriting risk</w:t>
            </w:r>
          </w:p>
        </w:tc>
      </w:tr>
      <w:tr w:rsidR="000A55AA" w:rsidRPr="00DF07B0" w:rsidTr="00950116">
        <w:trPr>
          <w:trHeight w:val="1518"/>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R1600/C0270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Diversification within health underwriting risk module – Net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F97A90">
            <w:pPr>
              <w:spacing w:after="0" w:line="240" w:lineRule="auto"/>
              <w:ind w:left="22"/>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health underwriting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as a result of the aggregation of the capital requirements SLT health underwriting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w:t>
            </w:r>
            <w:r w:rsidR="00D42064"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NSLT health underwriting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and health catastrophe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w:t>
            </w:r>
            <w:r w:rsidR="00F97A90" w:rsidRPr="00DF07B0">
              <w:rPr>
                <w:rFonts w:ascii="Times New Roman" w:eastAsia="Times New Roman" w:hAnsi="Times New Roman" w:cs="Times New Roman"/>
                <w:sz w:val="20"/>
                <w:szCs w:val="20"/>
                <w:lang w:eastAsia="es-ES"/>
              </w:rPr>
              <w:t xml:space="preserve"> referred to in Title I Chapter V Section 4 </w:t>
            </w:r>
            <w:r w:rsidR="00F97A90" w:rsidRPr="00DF07B0">
              <w:rPr>
                <w:rFonts w:ascii="Times New Roman" w:hAnsi="Times New Roman" w:cs="Times New Roman"/>
                <w:sz w:val="20"/>
              </w:rPr>
              <w:t xml:space="preserve">of </w:t>
            </w:r>
            <w:r w:rsidR="00F97A90" w:rsidRPr="00DF07B0">
              <w:rPr>
                <w:rFonts w:ascii="Times New Roman" w:hAnsi="Times New Roman" w:cs="Times New Roman"/>
                <w:bCs/>
                <w:sz w:val="20"/>
              </w:rPr>
              <w:t>Delegated Regulation (EU) 2015/35,</w:t>
            </w:r>
            <w:r w:rsidR="00F97A90" w:rsidRPr="00DF07B0">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t>calculated after loss absorbing capacity of technical provision.</w:t>
            </w:r>
          </w:p>
        </w:tc>
      </w:tr>
      <w:tr w:rsidR="000A55AA" w:rsidRPr="00DF07B0" w:rsidTr="00950116">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R1600/C0280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within health underwriting risk module – Gross</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F97A90">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health underwriting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as a result of the aggregation of the capital requirements SLT health underwriting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NSLT health underwriting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and health catastrophe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w:t>
            </w:r>
            <w:r w:rsidR="00F97A90" w:rsidRPr="00DF07B0">
              <w:rPr>
                <w:rFonts w:ascii="Times New Roman" w:eastAsia="Times New Roman" w:hAnsi="Times New Roman" w:cs="Times New Roman"/>
                <w:sz w:val="20"/>
                <w:szCs w:val="20"/>
                <w:lang w:eastAsia="es-ES"/>
              </w:rPr>
              <w:t xml:space="preserve"> referred to in Title I Chapter V Section 4 </w:t>
            </w:r>
            <w:r w:rsidR="00F97A90" w:rsidRPr="00DF07B0">
              <w:rPr>
                <w:rFonts w:ascii="Times New Roman" w:hAnsi="Times New Roman" w:cs="Times New Roman"/>
                <w:sz w:val="20"/>
              </w:rPr>
              <w:t xml:space="preserve">of </w:t>
            </w:r>
            <w:r w:rsidR="00F97A90" w:rsidRPr="00DF07B0">
              <w:rPr>
                <w:rFonts w:ascii="Times New Roman" w:hAnsi="Times New Roman" w:cs="Times New Roman"/>
                <w:bCs/>
                <w:sz w:val="20"/>
              </w:rPr>
              <w:t xml:space="preserve">Delegated Regulation (EU) 2015/35, </w:t>
            </w:r>
            <w:r w:rsidRPr="00DF07B0">
              <w:rPr>
                <w:rFonts w:ascii="Times New Roman" w:eastAsia="Times New Roman" w:hAnsi="Times New Roman" w:cs="Times New Roman"/>
                <w:sz w:val="20"/>
                <w:szCs w:val="20"/>
                <w:lang w:eastAsia="es-ES"/>
              </w:rPr>
              <w:t>calculated before loss absorbing capacity of technical provisions.</w:t>
            </w:r>
          </w:p>
        </w:tc>
      </w:tr>
      <w:tr w:rsidR="000A55AA" w:rsidRPr="00DF07B0" w:rsidTr="00950116">
        <w:trPr>
          <w:trHeight w:val="8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R1700/C0270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Total net solvency capital requirement for health underwriting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net solvency capital requirement for the health underwriting risk module.</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831"/>
        </w:trPr>
        <w:tc>
          <w:tcPr>
            <w:tcW w:w="1630" w:type="dxa"/>
            <w:tcBorders>
              <w:top w:val="nil"/>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R1700/C0280</w:t>
            </w:r>
          </w:p>
        </w:tc>
        <w:tc>
          <w:tcPr>
            <w:tcW w:w="2198" w:type="dxa"/>
            <w:tcBorders>
              <w:top w:val="nil"/>
              <w:left w:val="single" w:sz="4" w:space="0" w:color="auto"/>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Total gross solvency capital requirement for health underwriting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gross solvency capital requirement for the health underwriting risk module.</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bl>
    <w:p w:rsidR="000A55AA" w:rsidRPr="00DF07B0" w:rsidRDefault="000A55AA">
      <w:pPr>
        <w:rPr>
          <w:rFonts w:ascii="Times New Roman" w:hAnsi="Times New Roman" w:cs="Times New Roman"/>
          <w:sz w:val="20"/>
          <w:szCs w:val="20"/>
        </w:rPr>
      </w:pPr>
    </w:p>
    <w:p w:rsidR="000A55AA" w:rsidRPr="00DF07B0" w:rsidRDefault="000A55AA" w:rsidP="00950116">
      <w:pPr>
        <w:rPr>
          <w:rFonts w:ascii="Times New Roman" w:hAnsi="Times New Roman" w:cs="Times New Roman"/>
          <w:b/>
          <w:sz w:val="20"/>
          <w:szCs w:val="20"/>
        </w:rPr>
      </w:pPr>
      <w:r w:rsidRPr="00DF07B0">
        <w:rPr>
          <w:rFonts w:ascii="Times New Roman" w:eastAsia="Times New Roman" w:hAnsi="Times New Roman" w:cs="Times New Roman"/>
          <w:b/>
          <w:sz w:val="20"/>
          <w:szCs w:val="20"/>
          <w:lang w:eastAsia="es-ES"/>
        </w:rPr>
        <w:lastRenderedPageBreak/>
        <w:t xml:space="preserve">S.26.05 </w:t>
      </w:r>
      <w:r w:rsidR="0072092D" w:rsidRPr="00DF07B0">
        <w:rPr>
          <w:rFonts w:ascii="Times New Roman" w:eastAsia="Times New Roman" w:hAnsi="Times New Roman" w:cs="Times New Roman"/>
          <w:b/>
          <w:sz w:val="20"/>
          <w:szCs w:val="20"/>
          <w:lang w:eastAsia="es-ES"/>
        </w:rPr>
        <w:t>–</w:t>
      </w:r>
      <w:r w:rsidRPr="00DF07B0">
        <w:rPr>
          <w:rFonts w:ascii="Times New Roman" w:eastAsia="Times New Roman" w:hAnsi="Times New Roman" w:cs="Times New Roman"/>
          <w:b/>
          <w:sz w:val="20"/>
          <w:szCs w:val="20"/>
          <w:lang w:eastAsia="es-ES"/>
        </w:rPr>
        <w:t xml:space="preserve"> Solvency Capital Requirement – </w:t>
      </w:r>
      <w:r w:rsidR="00BA7D71" w:rsidRPr="00DF07B0">
        <w:rPr>
          <w:rFonts w:ascii="Times New Roman" w:eastAsia="Times New Roman" w:hAnsi="Times New Roman" w:cs="Times New Roman"/>
          <w:b/>
          <w:sz w:val="20"/>
          <w:szCs w:val="20"/>
          <w:lang w:eastAsia="es-ES"/>
        </w:rPr>
        <w:t>N</w:t>
      </w:r>
      <w:r w:rsidRPr="00DF07B0">
        <w:rPr>
          <w:rFonts w:ascii="Times New Roman" w:eastAsia="Times New Roman" w:hAnsi="Times New Roman" w:cs="Times New Roman"/>
          <w:b/>
          <w:sz w:val="20"/>
          <w:szCs w:val="20"/>
          <w:lang w:eastAsia="es-ES"/>
        </w:rPr>
        <w:t>on–</w:t>
      </w:r>
      <w:r w:rsidR="00BA7D71" w:rsidRPr="00DF07B0">
        <w:rPr>
          <w:rFonts w:ascii="Times New Roman" w:eastAsia="Times New Roman" w:hAnsi="Times New Roman" w:cs="Times New Roman"/>
          <w:b/>
          <w:sz w:val="20"/>
          <w:szCs w:val="20"/>
          <w:lang w:eastAsia="es-ES"/>
        </w:rPr>
        <w:t>L</w:t>
      </w:r>
      <w:r w:rsidRPr="00DF07B0">
        <w:rPr>
          <w:rFonts w:ascii="Times New Roman" w:eastAsia="Times New Roman" w:hAnsi="Times New Roman" w:cs="Times New Roman"/>
          <w:b/>
          <w:sz w:val="20"/>
          <w:szCs w:val="20"/>
          <w:lang w:eastAsia="es-ES"/>
        </w:rPr>
        <w:t xml:space="preserve">ife underwriting risk </w:t>
      </w: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 xml:space="preserve">General comments: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ring fenced</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funds, matching adjustment portfolios and remaining part.</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Template SR.26.05.01 has to be filled in for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(RFF), each matching adjustment portfolio (MAP) and for the remaining part. However, where a RFF/MAP includes a </w:t>
      </w:r>
      <w:r w:rsidR="001D212F" w:rsidRPr="00DF07B0">
        <w:rPr>
          <w:rFonts w:ascii="Times New Roman" w:hAnsi="Times New Roman" w:cs="Times New Roman"/>
          <w:sz w:val="20"/>
          <w:szCs w:val="20"/>
        </w:rPr>
        <w:t>MAP/RFF</w:t>
      </w:r>
      <w:r w:rsidRPr="00DF07B0">
        <w:rPr>
          <w:rFonts w:ascii="Times New Roman" w:hAnsi="Times New Roman" w:cs="Times New Roman"/>
          <w:sz w:val="20"/>
          <w:szCs w:val="20"/>
        </w:rPr>
        <w:t xml:space="preserve"> embedded, the fund </w:t>
      </w:r>
      <w:r w:rsidR="00CD22EA" w:rsidRPr="00DF07B0">
        <w:rPr>
          <w:rFonts w:ascii="Times New Roman" w:hAnsi="Times New Roman" w:cs="Times New Roman"/>
          <w:sz w:val="20"/>
          <w:szCs w:val="20"/>
        </w:rPr>
        <w:t>sh</w:t>
      </w:r>
      <w:r w:rsidR="00525F28" w:rsidRPr="00DF07B0">
        <w:rPr>
          <w:rFonts w:ascii="Times New Roman" w:hAnsi="Times New Roman" w:cs="Times New Roman"/>
          <w:sz w:val="20"/>
          <w:szCs w:val="20"/>
        </w:rPr>
        <w:t>ou</w:t>
      </w:r>
      <w:r w:rsidR="00CD22EA" w:rsidRPr="00DF07B0">
        <w:rPr>
          <w:rFonts w:ascii="Times New Roman" w:hAnsi="Times New Roman" w:cs="Times New Roman"/>
          <w:sz w:val="20"/>
          <w:szCs w:val="20"/>
        </w:rPr>
        <w:t>l</w:t>
      </w:r>
      <w:r w:rsidR="00525F28" w:rsidRPr="00DF07B0">
        <w:rPr>
          <w:rFonts w:ascii="Times New Roman" w:hAnsi="Times New Roman" w:cs="Times New Roman"/>
          <w:sz w:val="20"/>
          <w:szCs w:val="20"/>
        </w:rPr>
        <w:t>d</w:t>
      </w:r>
      <w:r w:rsidRPr="00DF07B0">
        <w:rPr>
          <w:rFonts w:ascii="Times New Roman" w:hAnsi="Times New Roman" w:cs="Times New Roman"/>
          <w:sz w:val="20"/>
          <w:szCs w:val="20"/>
        </w:rPr>
        <w:t xml:space="preserve"> be treated as different funds. 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for all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funds of a material RFF/MAP as identified in the second table of S.01.03.</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All values shall be reported net of reinsurance and other risk mitigating techniques. </w:t>
      </w:r>
    </w:p>
    <w:p w:rsidR="000A55AA" w:rsidRPr="00DF07B0" w:rsidRDefault="000A55AA" w:rsidP="00950116">
      <w:pPr>
        <w:jc w:val="both"/>
        <w:rPr>
          <w:rFonts w:ascii="Times New Roman" w:hAnsi="Times New Roman" w:cs="Times New Roman"/>
          <w:sz w:val="20"/>
          <w:szCs w:val="20"/>
        </w:rPr>
      </w:pPr>
      <w:proofErr w:type="gramStart"/>
      <w:r w:rsidRPr="00DF07B0">
        <w:rPr>
          <w:rFonts w:ascii="Times New Roman" w:hAnsi="Times New Roman" w:cs="Times New Roman"/>
          <w:sz w:val="20"/>
          <w:szCs w:val="20"/>
        </w:rPr>
        <w:t>Amounts before and after shock shall be filled in with the amount of assets and liabilities sensitive to that shock.</w:t>
      </w:r>
      <w:proofErr w:type="gramEnd"/>
      <w:r w:rsidRPr="00DF07B0">
        <w:rPr>
          <w:rFonts w:ascii="Times New Roman" w:hAnsi="Times New Roman" w:cs="Times New Roman"/>
          <w:sz w:val="20"/>
          <w:szCs w:val="20"/>
        </w:rPr>
        <w:t xml:space="preserve">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tbl>
      <w:tblPr>
        <w:tblW w:w="9072" w:type="dxa"/>
        <w:tblInd w:w="70" w:type="dxa"/>
        <w:tblCellMar>
          <w:left w:w="70" w:type="dxa"/>
          <w:right w:w="70" w:type="dxa"/>
        </w:tblCellMar>
        <w:tblLook w:val="04A0" w:firstRow="1" w:lastRow="0" w:firstColumn="1" w:lastColumn="0" w:noHBand="0" w:noVBand="1"/>
      </w:tblPr>
      <w:tblGrid>
        <w:gridCol w:w="1281"/>
        <w:gridCol w:w="2317"/>
        <w:gridCol w:w="5474"/>
      </w:tblGrid>
      <w:tr w:rsidR="000A55AA" w:rsidRPr="00DF07B0" w:rsidTr="00950116">
        <w:trPr>
          <w:trHeight w:val="297"/>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sz w:val="20"/>
                <w:szCs w:val="20"/>
                <w:lang w:eastAsia="es-ES"/>
              </w:rPr>
            </w:pPr>
          </w:p>
        </w:tc>
        <w:tc>
          <w:tcPr>
            <w:tcW w:w="2317" w:type="dxa"/>
            <w:tcBorders>
              <w:top w:val="single" w:sz="4" w:space="0" w:color="auto"/>
              <w:left w:val="nil"/>
              <w:bottom w:val="single" w:sz="4" w:space="0" w:color="auto"/>
              <w:right w:val="single" w:sz="4" w:space="0" w:color="auto"/>
            </w:tcBorders>
            <w:shd w:val="clear" w:color="auto" w:fill="auto"/>
            <w:vAlign w:val="center"/>
          </w:tcPr>
          <w:p w:rsidR="000A55AA" w:rsidRPr="00DF07B0" w:rsidRDefault="000A55AA" w:rsidP="00950116">
            <w:pPr>
              <w:spacing w:after="0" w:line="240" w:lineRule="auto"/>
              <w:jc w:val="center"/>
              <w:rPr>
                <w:rFonts w:ascii="Times New Roman" w:eastAsia="Times New Roman" w:hAnsi="Times New Roman" w:cs="Times New Roman"/>
                <w:sz w:val="20"/>
                <w:szCs w:val="20"/>
                <w:lang w:eastAsia="es-ES"/>
              </w:rPr>
            </w:pPr>
            <w:r w:rsidRPr="00DF07B0">
              <w:rPr>
                <w:rFonts w:ascii="Times New Roman" w:eastAsia="Times New Roman" w:hAnsi="Times New Roman" w:cs="Times New Roman"/>
                <w:b/>
                <w:bCs/>
                <w:sz w:val="20"/>
                <w:szCs w:val="20"/>
                <w:lang w:eastAsia="es-ES"/>
              </w:rPr>
              <w:t>ITEM</w:t>
            </w:r>
          </w:p>
        </w:tc>
        <w:tc>
          <w:tcPr>
            <w:tcW w:w="5474" w:type="dxa"/>
            <w:tcBorders>
              <w:top w:val="single" w:sz="4" w:space="0" w:color="auto"/>
              <w:left w:val="nil"/>
              <w:bottom w:val="single" w:sz="4" w:space="0" w:color="auto"/>
              <w:right w:val="single" w:sz="4" w:space="0" w:color="auto"/>
            </w:tcBorders>
            <w:shd w:val="clear" w:color="auto" w:fill="auto"/>
            <w:vAlign w:val="center"/>
          </w:tcPr>
          <w:p w:rsidR="000A55AA" w:rsidRPr="00DF07B0" w:rsidRDefault="000A55AA" w:rsidP="00950116">
            <w:pPr>
              <w:spacing w:after="0" w:line="240" w:lineRule="auto"/>
              <w:jc w:val="center"/>
              <w:rPr>
                <w:rFonts w:ascii="Times New Roman" w:eastAsia="Times New Roman" w:hAnsi="Times New Roman" w:cs="Times New Roman"/>
                <w:sz w:val="20"/>
                <w:szCs w:val="20"/>
                <w:lang w:eastAsia="es-ES"/>
              </w:rPr>
            </w:pPr>
            <w:r w:rsidRPr="00DF07B0">
              <w:rPr>
                <w:rFonts w:ascii="Times New Roman" w:eastAsia="Times New Roman" w:hAnsi="Times New Roman" w:cs="Times New Roman"/>
                <w:b/>
                <w:bCs/>
                <w:sz w:val="20"/>
                <w:szCs w:val="20"/>
                <w:lang w:eastAsia="es-ES"/>
              </w:rPr>
              <w:t>INSTRUCTIONS</w:t>
            </w:r>
          </w:p>
        </w:tc>
      </w:tr>
      <w:tr w:rsidR="000A55AA" w:rsidRPr="00DF07B0" w:rsidTr="00950116">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717935"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Z0010</w:t>
            </w:r>
          </w:p>
        </w:tc>
        <w:tc>
          <w:tcPr>
            <w:tcW w:w="2317"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Article 112 </w:t>
            </w:r>
          </w:p>
        </w:tc>
        <w:tc>
          <w:tcPr>
            <w:tcW w:w="5474"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1 – Article 112(7) reporting</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Regular reporting</w:t>
            </w:r>
          </w:p>
        </w:tc>
      </w:tr>
      <w:tr w:rsidR="000A55AA" w:rsidRPr="00DF07B0" w:rsidTr="00950116">
        <w:trPr>
          <w:trHeight w:val="1368"/>
        </w:trPr>
        <w:tc>
          <w:tcPr>
            <w:tcW w:w="128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Z0020</w:t>
            </w:r>
          </w:p>
        </w:tc>
        <w:tc>
          <w:tcPr>
            <w:tcW w:w="2317"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fenced fund, matching adjustment portfolio or remaining part</w:t>
            </w:r>
          </w:p>
        </w:tc>
        <w:tc>
          <w:tcPr>
            <w:tcW w:w="5474"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t>2 – Remaining part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275"/>
        </w:trPr>
        <w:tc>
          <w:tcPr>
            <w:tcW w:w="128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Z0030</w:t>
            </w:r>
          </w:p>
        </w:tc>
        <w:tc>
          <w:tcPr>
            <w:tcW w:w="2317"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Fund/Portfolio number</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item Z0020 = </w:t>
            </w:r>
            <w:r w:rsidR="006907A8" w:rsidRPr="00DF07B0">
              <w:rPr>
                <w:rFonts w:ascii="Times New Roman" w:eastAsia="Times New Roman" w:hAnsi="Times New Roman" w:cs="Times New Roman"/>
                <w:sz w:val="20"/>
                <w:szCs w:val="20"/>
                <w:lang w:eastAsia="es-ES"/>
              </w:rPr>
              <w:t>1</w:t>
            </w:r>
            <w:r w:rsidRPr="00DF07B0">
              <w:rPr>
                <w:rFonts w:ascii="Times New Roman" w:eastAsia="Times New Roman" w:hAnsi="Times New Roman" w:cs="Times New Roman"/>
                <w:sz w:val="20"/>
                <w:szCs w:val="20"/>
                <w:lang w:eastAsia="es-ES"/>
              </w:rPr>
              <w:t xml:space="preserve">, identification number for a ring fenced fund or matching adjustment portfolio. This number is attributed by the undertaking and must be consistent over time and with the fund/portfolio number reported in other templates. </w:t>
            </w:r>
          </w:p>
          <w:p w:rsidR="000A55AA" w:rsidRPr="00DF07B0" w:rsidDel="00780DB8" w:rsidRDefault="000A55AA" w:rsidP="00950116">
            <w:pPr>
              <w:spacing w:after="0" w:line="240" w:lineRule="auto"/>
              <w:rPr>
                <w:del w:id="1563" w:author="Autho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del w:id="1564" w:author="Author">
              <w:r w:rsidRPr="00DF07B0" w:rsidDel="00780DB8">
                <w:rPr>
                  <w:rFonts w:ascii="Times New Roman" w:eastAsia="Times New Roman" w:hAnsi="Times New Roman" w:cs="Times New Roman"/>
                  <w:sz w:val="20"/>
                  <w:szCs w:val="20"/>
                  <w:lang w:eastAsia="es-ES"/>
                </w:rPr>
                <w:delText>When item Z0020 = 2, then report “0”</w:delText>
              </w:r>
            </w:del>
          </w:p>
        </w:tc>
      </w:tr>
      <w:tr w:rsidR="000A55AA" w:rsidRPr="00DF07B0" w:rsidTr="00950116">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R0010/C0010</w:t>
            </w:r>
          </w:p>
        </w:tc>
        <w:tc>
          <w:tcPr>
            <w:tcW w:w="2317"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Captives simplifications – non life premium and reserve risk </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Identify whether a captive undertaking used simplifications for the calculation of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premium and reserve risk.  One of the options in the following closed list shall be used:</w:t>
            </w:r>
            <w:r w:rsidRPr="00DF07B0">
              <w:rPr>
                <w:rFonts w:ascii="Times New Roman" w:eastAsia="Times New Roman" w:hAnsi="Times New Roman" w:cs="Times New Roman"/>
                <w:sz w:val="20"/>
                <w:szCs w:val="20"/>
                <w:lang w:eastAsia="es-ES"/>
              </w:rPr>
              <w:br/>
              <w:t xml:space="preserve">1 – Simplifications used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Simplifications not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R0010/C0010 = 1, only C0060, C0070 and C0090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be filled in for R0100 – R0230.</w:t>
            </w:r>
          </w:p>
        </w:tc>
      </w:tr>
      <w:tr w:rsidR="000A55AA" w:rsidRPr="00DF07B0" w:rsidTr="00950116">
        <w:trPr>
          <w:trHeight w:val="285"/>
        </w:trPr>
        <w:tc>
          <w:tcPr>
            <w:tcW w:w="9072" w:type="dxa"/>
            <w:gridSpan w:val="3"/>
            <w:tcBorders>
              <w:top w:val="nil"/>
              <w:left w:val="nil"/>
              <w:bottom w:val="single" w:sz="4" w:space="0" w:color="auto"/>
              <w:right w:val="nil"/>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Non</w:t>
            </w:r>
            <w:r w:rsidR="0072092D" w:rsidRPr="00DF07B0">
              <w:rPr>
                <w:rFonts w:ascii="Times New Roman" w:eastAsia="Times New Roman" w:hAnsi="Times New Roman" w:cs="Times New Roman"/>
                <w:b/>
                <w:bCs/>
                <w:sz w:val="20"/>
                <w:szCs w:val="20"/>
                <w:lang w:eastAsia="es-ES"/>
              </w:rPr>
              <w:t>–</w:t>
            </w:r>
            <w:r w:rsidRPr="00DF07B0">
              <w:rPr>
                <w:rFonts w:ascii="Times New Roman" w:eastAsia="Times New Roman" w:hAnsi="Times New Roman" w:cs="Times New Roman"/>
                <w:b/>
                <w:bCs/>
                <w:sz w:val="20"/>
                <w:szCs w:val="20"/>
                <w:lang w:eastAsia="es-ES"/>
              </w:rPr>
              <w:t xml:space="preserve">life premium and Reserve Risk </w:t>
            </w:r>
          </w:p>
        </w:tc>
      </w:tr>
      <w:tr w:rsidR="000A55AA" w:rsidRPr="00DF07B0" w:rsidTr="00950116">
        <w:trPr>
          <w:trHeight w:val="1250"/>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R0210/C0020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Standard deviation for premium risk – USP Standard Deviation</w:t>
            </w:r>
          </w:p>
        </w:tc>
        <w:tc>
          <w:tcPr>
            <w:tcW w:w="5474"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undertaking specific standard deviation for premium risk for each segment as calculated by the undertaking and approved or prescribed by the supervisory authority.</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item is not reported where no undertaking specific parameter is used.</w:t>
            </w:r>
          </w:p>
        </w:tc>
      </w:tr>
      <w:tr w:rsidR="000A55AA" w:rsidRPr="00DF07B0" w:rsidTr="00950116">
        <w:trPr>
          <w:trHeight w:val="978"/>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717935"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R0210/C0030</w:t>
            </w:r>
          </w:p>
        </w:tc>
        <w:tc>
          <w:tcPr>
            <w:tcW w:w="2317"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USP Standard Deviation gross/net</w:t>
            </w:r>
          </w:p>
        </w:tc>
        <w:tc>
          <w:tcPr>
            <w:tcW w:w="5474"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Identify if the USP standard Deviation was applied gross or net. One of the options in the following closed list shall be used:</w:t>
            </w:r>
            <w:r w:rsidRPr="00DF07B0">
              <w:rPr>
                <w:rFonts w:ascii="Times New Roman" w:eastAsia="Times New Roman" w:hAnsi="Times New Roman" w:cs="Times New Roman"/>
                <w:sz w:val="20"/>
                <w:szCs w:val="20"/>
                <w:lang w:eastAsia="es-ES"/>
              </w:rPr>
              <w:br/>
              <w:t>1 – USP gross</w:t>
            </w:r>
          </w:p>
          <w:p w:rsidR="000A55AA" w:rsidRPr="00DF07B0" w:rsidDel="00737077"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USP net</w:t>
            </w:r>
          </w:p>
        </w:tc>
      </w:tr>
      <w:tr w:rsidR="000A55AA" w:rsidRPr="00DF07B0" w:rsidTr="00950116">
        <w:trPr>
          <w:trHeight w:val="1686"/>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R0100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R0210/C0040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Standard deviation for premium risk – USP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Adjustment factor for non – proportional reinsurance </w:t>
            </w:r>
          </w:p>
        </w:tc>
        <w:tc>
          <w:tcPr>
            <w:tcW w:w="5474"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undertaking specific  adjustment factor for non – proportional reinsurance of each segment allows undertakings to take into account the risk – mitigating effect of particular per risk excess of loss reinsurance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as calculated by the undertaking and approved or prescribed by the supervisory authority.</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item is not reported where no undertaking specific parameter is used.</w:t>
            </w:r>
          </w:p>
        </w:tc>
      </w:tr>
      <w:tr w:rsidR="000A55AA" w:rsidRPr="00DF07B0" w:rsidTr="00950116">
        <w:trPr>
          <w:trHeight w:val="1475"/>
        </w:trPr>
        <w:tc>
          <w:tcPr>
            <w:tcW w:w="128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R0210/C0050</w:t>
            </w:r>
          </w:p>
        </w:tc>
        <w:tc>
          <w:tcPr>
            <w:tcW w:w="2317"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Standard deviation for reserve risk – USP</w:t>
            </w:r>
          </w:p>
        </w:tc>
        <w:tc>
          <w:tcPr>
            <w:tcW w:w="5474"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undertaking specific standard deviation for reserve risk each segment as calculated by the undertaking and approved or prescribed by the supervisory authority.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item is not reported where no undertaking specific parameter is used.</w:t>
            </w:r>
          </w:p>
        </w:tc>
      </w:tr>
      <w:tr w:rsidR="000A55AA" w:rsidRPr="00DF07B0" w:rsidTr="00950116">
        <w:trPr>
          <w:trHeight w:val="1067"/>
        </w:trPr>
        <w:tc>
          <w:tcPr>
            <w:tcW w:w="128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R0210/C0060</w:t>
            </w:r>
          </w:p>
        </w:tc>
        <w:tc>
          <w:tcPr>
            <w:tcW w:w="2317"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Volume measure for premium and reserve risk –  volume measure for premium risk: </w:t>
            </w:r>
            <w:proofErr w:type="spellStart"/>
            <w:r w:rsidRPr="00DF07B0">
              <w:rPr>
                <w:rFonts w:ascii="Times New Roman" w:eastAsia="Times New Roman" w:hAnsi="Times New Roman" w:cs="Times New Roman"/>
                <w:sz w:val="20"/>
                <w:szCs w:val="20"/>
                <w:lang w:eastAsia="es-ES"/>
              </w:rPr>
              <w:t>Vprem</w:t>
            </w:r>
            <w:proofErr w:type="spellEnd"/>
          </w:p>
        </w:tc>
        <w:tc>
          <w:tcPr>
            <w:tcW w:w="5474"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volume measure for premium risk for each </w:t>
            </w:r>
            <w:r w:rsidR="00E646B1" w:rsidRPr="00DF07B0">
              <w:rPr>
                <w:rFonts w:ascii="Times New Roman" w:eastAsia="Times New Roman" w:hAnsi="Times New Roman" w:cs="Times New Roman"/>
                <w:sz w:val="20"/>
                <w:szCs w:val="20"/>
                <w:lang w:eastAsia="es-ES"/>
              </w:rPr>
              <w:t>line of business, as defined in Annex I to Delegated Regulation (EU) 2015/35.</w:t>
            </w:r>
          </w:p>
        </w:tc>
      </w:tr>
      <w:tr w:rsidR="000A55AA" w:rsidRPr="00DF07B0" w:rsidTr="00950116">
        <w:trPr>
          <w:trHeight w:val="1111"/>
        </w:trPr>
        <w:tc>
          <w:tcPr>
            <w:tcW w:w="128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R0210/C0070</w:t>
            </w:r>
          </w:p>
        </w:tc>
        <w:tc>
          <w:tcPr>
            <w:tcW w:w="2317"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Volume measure for premium and reserve risk –Volume measure reserve risk:  </w:t>
            </w:r>
            <w:proofErr w:type="spellStart"/>
            <w:r w:rsidRPr="00DF07B0">
              <w:rPr>
                <w:rFonts w:ascii="Times New Roman" w:eastAsia="Times New Roman" w:hAnsi="Times New Roman" w:cs="Times New Roman"/>
                <w:sz w:val="20"/>
                <w:szCs w:val="20"/>
                <w:lang w:eastAsia="es-ES"/>
              </w:rPr>
              <w:t>Vres</w:t>
            </w:r>
            <w:proofErr w:type="spellEnd"/>
          </w:p>
        </w:tc>
        <w:tc>
          <w:tcPr>
            <w:tcW w:w="5474"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The volume measure for reserve risk for each segment, equal to the best estimate for the provisions for claims outstanding for the segment, after deduction of the amount recoverable from reinsurance contracts and special purpose vehicles.  </w:t>
            </w:r>
          </w:p>
        </w:tc>
      </w:tr>
      <w:tr w:rsidR="000A55AA" w:rsidRPr="00DF07B0" w:rsidTr="00950116">
        <w:trPr>
          <w:trHeight w:val="1160"/>
        </w:trPr>
        <w:tc>
          <w:tcPr>
            <w:tcW w:w="128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R0210/C0080</w:t>
            </w:r>
          </w:p>
        </w:tc>
        <w:tc>
          <w:tcPr>
            <w:tcW w:w="2317"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Volume measure for premium and reserve risk – Geographical Diversification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w:t>
            </w:r>
          </w:p>
        </w:tc>
        <w:tc>
          <w:tcPr>
            <w:tcW w:w="5474" w:type="dxa"/>
            <w:tcBorders>
              <w:top w:val="single" w:sz="4" w:space="0" w:color="auto"/>
              <w:left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Geographical diversification used for the volume measure for each segment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If the factor for geographical diversification is not calculated, then this item is set to the default value of 1.</w:t>
            </w:r>
          </w:p>
        </w:tc>
      </w:tr>
      <w:tr w:rsidR="000A55AA" w:rsidRPr="00DF07B0" w:rsidTr="00950116">
        <w:trPr>
          <w:trHeight w:val="1035"/>
        </w:trPr>
        <w:tc>
          <w:tcPr>
            <w:tcW w:w="128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R0210/C0090</w:t>
            </w:r>
          </w:p>
        </w:tc>
        <w:tc>
          <w:tcPr>
            <w:tcW w:w="2317"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Volume measure for premium and reserve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V </w:t>
            </w:r>
          </w:p>
        </w:tc>
        <w:tc>
          <w:tcPr>
            <w:tcW w:w="5474"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volume measure for non – life premium and reserve risk for each segment</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If R0010/C0010 = 1, this item </w:t>
            </w:r>
            <w:r w:rsidR="00CD22EA" w:rsidRPr="00DF07B0">
              <w:rPr>
                <w:rFonts w:ascii="Times New Roman" w:eastAsia="Times New Roman" w:hAnsi="Times New Roman" w:cs="Times New Roman"/>
                <w:sz w:val="20"/>
                <w:szCs w:val="20"/>
                <w:lang w:eastAsia="es-ES"/>
              </w:rPr>
              <w:t>shall</w:t>
            </w:r>
            <w:r w:rsidRPr="00DF07B0">
              <w:rPr>
                <w:rFonts w:ascii="Times New Roman" w:eastAsia="Times New Roman" w:hAnsi="Times New Roman" w:cs="Times New Roman"/>
                <w:sz w:val="20"/>
                <w:szCs w:val="20"/>
                <w:lang w:eastAsia="es-ES"/>
              </w:rPr>
              <w:t xml:space="preserve"> represent the capital requirement for non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life premium and reserve risk of particular  segment calculated using simplifications </w:t>
            </w:r>
          </w:p>
        </w:tc>
      </w:tr>
      <w:tr w:rsidR="000A55AA" w:rsidRPr="00DF07B0" w:rsidTr="00950116">
        <w:trPr>
          <w:trHeight w:val="795"/>
        </w:trPr>
        <w:tc>
          <w:tcPr>
            <w:tcW w:w="128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R0220/C0090</w:t>
            </w:r>
          </w:p>
        </w:tc>
        <w:tc>
          <w:tcPr>
            <w:tcW w:w="2317" w:type="dxa"/>
            <w:tcBorders>
              <w:top w:val="nil"/>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Total Volume measure for premium and reserve risk </w:t>
            </w:r>
          </w:p>
        </w:tc>
        <w:tc>
          <w:tcPr>
            <w:tcW w:w="5474" w:type="dxa"/>
            <w:tcBorders>
              <w:top w:val="single" w:sz="4" w:space="0" w:color="auto"/>
              <w:left w:val="nil"/>
              <w:bottom w:val="nil"/>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total volume measure for premium and reserve risk, equal to the sum of the volume measures for premium and reserve risk for all segments: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1300"/>
        </w:trPr>
        <w:tc>
          <w:tcPr>
            <w:tcW w:w="1281" w:type="dxa"/>
            <w:tcBorders>
              <w:top w:val="nil"/>
              <w:left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R0230/C0020</w:t>
            </w:r>
          </w:p>
        </w:tc>
        <w:tc>
          <w:tcPr>
            <w:tcW w:w="2317" w:type="dxa"/>
            <w:tcBorders>
              <w:top w:val="nil"/>
              <w:left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Combined standard deviation</w:t>
            </w:r>
          </w:p>
        </w:tc>
        <w:tc>
          <w:tcPr>
            <w:tcW w:w="5474" w:type="dxa"/>
            <w:tcBorders>
              <w:top w:val="single" w:sz="4" w:space="0" w:color="auto"/>
              <w:left w:val="nil"/>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combined standard deviation for premium and reserve risk for all segments.</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570"/>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R0300/C0100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capital requirement for non – life premium and reserve risk</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capital charge for the non–life premium and reserve risk sub module.</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285"/>
        </w:trPr>
        <w:tc>
          <w:tcPr>
            <w:tcW w:w="9072" w:type="dxa"/>
            <w:gridSpan w:val="3"/>
            <w:tcBorders>
              <w:top w:val="nil"/>
              <w:left w:val="nil"/>
              <w:bottom w:val="nil"/>
              <w:right w:val="nil"/>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bCs/>
                <w:sz w:val="20"/>
                <w:szCs w:val="20"/>
                <w:lang w:eastAsia="es-ES"/>
              </w:rPr>
            </w:pPr>
            <w:r w:rsidRPr="00DF07B0">
              <w:rPr>
                <w:rFonts w:ascii="Times New Roman" w:eastAsia="Times New Roman" w:hAnsi="Times New Roman" w:cs="Times New Roman"/>
                <w:b/>
                <w:bCs/>
                <w:sz w:val="20"/>
                <w:szCs w:val="20"/>
                <w:lang w:eastAsia="es-ES"/>
              </w:rPr>
              <w:t>Non</w:t>
            </w:r>
            <w:r w:rsidR="0072092D" w:rsidRPr="00DF07B0">
              <w:rPr>
                <w:rFonts w:ascii="Times New Roman" w:eastAsia="Times New Roman" w:hAnsi="Times New Roman" w:cs="Times New Roman"/>
                <w:b/>
                <w:bCs/>
                <w:sz w:val="20"/>
                <w:szCs w:val="20"/>
                <w:lang w:eastAsia="es-ES"/>
              </w:rPr>
              <w:t>–</w:t>
            </w:r>
            <w:r w:rsidRPr="00DF07B0">
              <w:rPr>
                <w:rFonts w:ascii="Times New Roman" w:eastAsia="Times New Roman" w:hAnsi="Times New Roman" w:cs="Times New Roman"/>
                <w:b/>
                <w:bCs/>
                <w:sz w:val="20"/>
                <w:szCs w:val="20"/>
                <w:lang w:eastAsia="es-ES"/>
              </w:rPr>
              <w:t xml:space="preserve">life lapse risk </w:t>
            </w:r>
          </w:p>
        </w:tc>
      </w:tr>
      <w:tr w:rsidR="000A55AA" w:rsidRPr="00DF07B0" w:rsidTr="00950116">
        <w:trPr>
          <w:trHeight w:val="1245"/>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R0400/C0110</w:t>
            </w:r>
          </w:p>
        </w:tc>
        <w:tc>
          <w:tcPr>
            <w:tcW w:w="2317"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Assets –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life underwriting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Lapse risk</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the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lapse risk,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120"/>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R0400/C0120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Initial absolute values before shock – Liabilities –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life underwriting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Lapse risk </w:t>
            </w:r>
          </w:p>
        </w:tc>
        <w:tc>
          <w:tcPr>
            <w:tcW w:w="5474"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liabilities sensitive to the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lapse risk, before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185"/>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R0400/C0130</w:t>
            </w:r>
          </w:p>
        </w:tc>
        <w:tc>
          <w:tcPr>
            <w:tcW w:w="2317"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Assets –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life underwriting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Lapse risk </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assets sensitive to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lapse risk,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Recoverables from reinsurance and SPVs shall not be included in this cell.</w:t>
            </w:r>
          </w:p>
        </w:tc>
      </w:tr>
      <w:tr w:rsidR="000A55AA" w:rsidRPr="00DF07B0" w:rsidTr="00950116">
        <w:trPr>
          <w:trHeight w:val="1066"/>
        </w:trPr>
        <w:tc>
          <w:tcPr>
            <w:tcW w:w="128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R0400/C0140</w:t>
            </w:r>
          </w:p>
        </w:tc>
        <w:tc>
          <w:tcPr>
            <w:tcW w:w="2317"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Absolute values after shock – Liabilities –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life underwriting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Lapse risk </w:t>
            </w:r>
          </w:p>
        </w:tc>
        <w:tc>
          <w:tcPr>
            <w:tcW w:w="5474"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absolute value of the liabilities sensitive to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lapse risk, after the shock.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The amount of TP shall be net of reinsurance and SPV recoverables.</w:t>
            </w:r>
          </w:p>
        </w:tc>
      </w:tr>
      <w:tr w:rsidR="000A55AA" w:rsidRPr="00DF07B0" w:rsidTr="00950116">
        <w:trPr>
          <w:trHeight w:val="1080"/>
        </w:trPr>
        <w:tc>
          <w:tcPr>
            <w:tcW w:w="128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R0400/C0150</w:t>
            </w:r>
          </w:p>
        </w:tc>
        <w:tc>
          <w:tcPr>
            <w:tcW w:w="2317"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Solvency capital requirement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life underwriting risk </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 Lapse risk </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capital charge for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underwriting lapse risk.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tc>
      </w:tr>
      <w:tr w:rsidR="000A55AA" w:rsidRPr="00DF07B0" w:rsidTr="00950116">
        <w:trPr>
          <w:trHeight w:val="350"/>
        </w:trPr>
        <w:tc>
          <w:tcPr>
            <w:tcW w:w="9072" w:type="dxa"/>
            <w:gridSpan w:val="3"/>
            <w:tcBorders>
              <w:bottom w:val="single" w:sz="4" w:space="0" w:color="auto"/>
            </w:tcBorders>
            <w:shd w:val="clear" w:color="auto" w:fill="auto"/>
          </w:tcPr>
          <w:p w:rsidR="000A55AA" w:rsidRPr="00DF07B0" w:rsidRDefault="000A55AA"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Non</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life catastrophe risk</w:t>
            </w:r>
          </w:p>
        </w:tc>
      </w:tr>
      <w:tr w:rsidR="000A55AA" w:rsidRPr="00DF07B0" w:rsidTr="00950116">
        <w:trPr>
          <w:trHeight w:val="617"/>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R0500/C0160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Capital requirement for non–life catastrophe risk</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total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life catastrophe risk capital requirement.  </w:t>
            </w:r>
          </w:p>
        </w:tc>
      </w:tr>
      <w:tr w:rsidR="000A55AA" w:rsidRPr="00DF07B0" w:rsidTr="00950116">
        <w:trPr>
          <w:trHeight w:val="350"/>
        </w:trPr>
        <w:tc>
          <w:tcPr>
            <w:tcW w:w="9072" w:type="dxa"/>
            <w:gridSpan w:val="3"/>
            <w:tcBorders>
              <w:top w:val="single" w:sz="4" w:space="0" w:color="auto"/>
              <w:bottom w:val="single" w:sz="4" w:space="0" w:color="auto"/>
            </w:tcBorders>
            <w:shd w:val="clear" w:color="auto" w:fill="auto"/>
          </w:tcPr>
          <w:p w:rsidR="000A55AA" w:rsidRPr="00DF07B0" w:rsidRDefault="000A55AA"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Total non</w:t>
            </w:r>
            <w:r w:rsidR="0072092D" w:rsidRPr="00DF07B0">
              <w:rPr>
                <w:rFonts w:ascii="Times New Roman" w:hAnsi="Times New Roman" w:cs="Times New Roman"/>
                <w:b/>
                <w:sz w:val="20"/>
                <w:szCs w:val="20"/>
              </w:rPr>
              <w:t>–</w:t>
            </w:r>
            <w:r w:rsidRPr="00DF07B0">
              <w:rPr>
                <w:rFonts w:ascii="Times New Roman" w:hAnsi="Times New Roman" w:cs="Times New Roman"/>
                <w:b/>
                <w:sz w:val="20"/>
                <w:szCs w:val="20"/>
              </w:rPr>
              <w:t>life underwriting risk</w:t>
            </w:r>
          </w:p>
        </w:tc>
      </w:tr>
      <w:tr w:rsidR="000A55AA" w:rsidRPr="00DF07B0" w:rsidTr="00950116">
        <w:trPr>
          <w:trHeight w:val="1626"/>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R0600/C0160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within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underwriting risk module</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diversification effect within the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underwriting risk sub</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module as a result of the aggregation of the capital requirements premium and reserve risk, catastrophe risk and lapse risk.</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DF07B0" w:rsidTr="00950116">
        <w:trPr>
          <w:trHeight w:val="699"/>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R0700/C0160</w:t>
            </w:r>
          </w:p>
        </w:tc>
        <w:tc>
          <w:tcPr>
            <w:tcW w:w="2317"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capital requirement for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underwriting risk</w:t>
            </w:r>
          </w:p>
        </w:tc>
        <w:tc>
          <w:tcPr>
            <w:tcW w:w="5474"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solvency capital requirement for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life underwriting risk sub module.  </w:t>
            </w:r>
          </w:p>
        </w:tc>
      </w:tr>
    </w:tbl>
    <w:p w:rsidR="000A55AA" w:rsidRPr="00DF07B0" w:rsidRDefault="000A55AA">
      <w:pPr>
        <w:rPr>
          <w:rFonts w:ascii="Times New Roman" w:hAnsi="Times New Roman" w:cs="Times New Roman"/>
          <w:sz w:val="20"/>
          <w:szCs w:val="20"/>
        </w:rPr>
      </w:pPr>
    </w:p>
    <w:p w:rsidR="000A55AA" w:rsidRPr="00DF07B0" w:rsidRDefault="000A55AA" w:rsidP="00950116">
      <w:pPr>
        <w:spacing w:after="0" w:line="240" w:lineRule="auto"/>
        <w:jc w:val="both"/>
        <w:rPr>
          <w:rFonts w:ascii="Times New Roman" w:eastAsia="Times New Roman" w:hAnsi="Times New Roman" w:cs="Times New Roman"/>
          <w:b/>
          <w:sz w:val="20"/>
          <w:szCs w:val="20"/>
          <w:lang w:eastAsia="es-ES"/>
        </w:rPr>
      </w:pPr>
    </w:p>
    <w:p w:rsidR="000A55AA" w:rsidRPr="00DF07B0" w:rsidRDefault="000A55AA" w:rsidP="00950116">
      <w:pPr>
        <w:spacing w:after="0" w:line="240" w:lineRule="auto"/>
        <w:jc w:val="both"/>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 xml:space="preserve">S.26.06 </w:t>
      </w:r>
      <w:r w:rsidR="0072092D" w:rsidRPr="00DF07B0">
        <w:rPr>
          <w:rFonts w:ascii="Times New Roman" w:eastAsia="Times New Roman" w:hAnsi="Times New Roman" w:cs="Times New Roman"/>
          <w:b/>
          <w:sz w:val="20"/>
          <w:szCs w:val="20"/>
          <w:lang w:eastAsia="es-ES"/>
        </w:rPr>
        <w:t>–</w:t>
      </w:r>
      <w:r w:rsidRPr="00DF07B0">
        <w:rPr>
          <w:rFonts w:ascii="Times New Roman" w:eastAsia="Times New Roman" w:hAnsi="Times New Roman" w:cs="Times New Roman"/>
          <w:b/>
          <w:sz w:val="20"/>
          <w:szCs w:val="20"/>
          <w:lang w:eastAsia="es-ES"/>
        </w:rPr>
        <w:t xml:space="preserve"> Solvency Capital Requirements – Operational risk</w:t>
      </w:r>
    </w:p>
    <w:p w:rsidR="000A55AA" w:rsidRPr="00DF07B0" w:rsidRDefault="000A55AA" w:rsidP="00950116">
      <w:pPr>
        <w:spacing w:after="0" w:line="240" w:lineRule="auto"/>
        <w:jc w:val="both"/>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 xml:space="preserve">General comments: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D2E4C" w:rsidP="00950116">
      <w:pPr>
        <w:ind w:right="-568"/>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ring fenced</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funds, matching adjustment portfolios and remaining part.</w:t>
      </w:r>
    </w:p>
    <w:p w:rsidR="000A55AA" w:rsidRPr="00DF07B0" w:rsidRDefault="000A55AA" w:rsidP="00950116">
      <w:pPr>
        <w:ind w:right="-568"/>
        <w:jc w:val="both"/>
        <w:rPr>
          <w:rFonts w:ascii="Times New Roman" w:hAnsi="Times New Roman" w:cs="Times New Roman"/>
          <w:sz w:val="20"/>
          <w:szCs w:val="20"/>
        </w:rPr>
      </w:pPr>
      <w:r w:rsidRPr="00DF07B0">
        <w:rPr>
          <w:rFonts w:ascii="Times New Roman" w:hAnsi="Times New Roman" w:cs="Times New Roman"/>
          <w:sz w:val="20"/>
          <w:szCs w:val="20"/>
        </w:rPr>
        <w:t>Template SR.26.06.01 has to be filled in for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(RFF), each matching adjustment portfolio (MAP) and for the remaining part. However, where a RFF/MAP includes a </w:t>
      </w:r>
      <w:r w:rsidR="001D212F" w:rsidRPr="00DF07B0">
        <w:rPr>
          <w:rFonts w:ascii="Times New Roman" w:hAnsi="Times New Roman" w:cs="Times New Roman"/>
          <w:sz w:val="20"/>
          <w:szCs w:val="20"/>
        </w:rPr>
        <w:t>MAP/RFF</w:t>
      </w:r>
      <w:r w:rsidRPr="00DF07B0">
        <w:rPr>
          <w:rFonts w:ascii="Times New Roman" w:hAnsi="Times New Roman" w:cs="Times New Roman"/>
          <w:sz w:val="20"/>
          <w:szCs w:val="20"/>
        </w:rPr>
        <w:t xml:space="preserve"> embedded, the fund </w:t>
      </w:r>
      <w:r w:rsidR="00CD22EA" w:rsidRPr="00DF07B0">
        <w:rPr>
          <w:rFonts w:ascii="Times New Roman" w:hAnsi="Times New Roman" w:cs="Times New Roman"/>
          <w:sz w:val="20"/>
          <w:szCs w:val="20"/>
        </w:rPr>
        <w:t>sh</w:t>
      </w:r>
      <w:r w:rsidR="007C2E95" w:rsidRPr="00DF07B0">
        <w:rPr>
          <w:rFonts w:ascii="Times New Roman" w:hAnsi="Times New Roman" w:cs="Times New Roman"/>
          <w:sz w:val="20"/>
          <w:szCs w:val="20"/>
        </w:rPr>
        <w:t>ould</w:t>
      </w:r>
      <w:r w:rsidRPr="00DF07B0">
        <w:rPr>
          <w:rFonts w:ascii="Times New Roman" w:hAnsi="Times New Roman" w:cs="Times New Roman"/>
          <w:sz w:val="20"/>
          <w:szCs w:val="20"/>
        </w:rPr>
        <w:t xml:space="preserve"> be treated as different funds. 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for all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funds of a material RFF/MAP as identified in the second table of S.01.03.</w:t>
      </w:r>
    </w:p>
    <w:tbl>
      <w:tblPr>
        <w:tblW w:w="9027" w:type="dxa"/>
        <w:tblInd w:w="70" w:type="dxa"/>
        <w:tblCellMar>
          <w:left w:w="70" w:type="dxa"/>
          <w:right w:w="70" w:type="dxa"/>
        </w:tblCellMar>
        <w:tblLook w:val="04A0" w:firstRow="1" w:lastRow="0" w:firstColumn="1" w:lastColumn="0" w:noHBand="0" w:noVBand="1"/>
      </w:tblPr>
      <w:tblGrid>
        <w:gridCol w:w="1418"/>
        <w:gridCol w:w="2551"/>
        <w:gridCol w:w="5058"/>
      </w:tblGrid>
      <w:tr w:rsidR="000A55AA" w:rsidRPr="00DF07B0" w:rsidTr="00950116">
        <w:trPr>
          <w:trHeight w:val="351"/>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jc w:val="center"/>
              <w:rPr>
                <w:rFonts w:ascii="Times New Roman" w:eastAsia="Times New Roman" w:hAnsi="Times New Roman" w:cs="Times New Roman"/>
                <w:sz w:val="20"/>
                <w:szCs w:val="20"/>
                <w:lang w:eastAsia="es-ES"/>
              </w:rPr>
            </w:pPr>
            <w:r w:rsidRPr="00DF07B0">
              <w:rPr>
                <w:rFonts w:ascii="Times New Roman" w:eastAsia="Times New Roman" w:hAnsi="Times New Roman" w:cs="Times New Roman"/>
                <w:b/>
                <w:bCs/>
                <w:sz w:val="20"/>
                <w:szCs w:val="20"/>
                <w:lang w:eastAsia="es-ES"/>
              </w:rPr>
              <w:t>ITEM</w:t>
            </w:r>
          </w:p>
        </w:tc>
        <w:tc>
          <w:tcPr>
            <w:tcW w:w="5058" w:type="dxa"/>
            <w:tcBorders>
              <w:top w:val="single" w:sz="4" w:space="0" w:color="auto"/>
              <w:left w:val="nil"/>
              <w:bottom w:val="single" w:sz="4" w:space="0" w:color="auto"/>
              <w:right w:val="single" w:sz="4" w:space="0" w:color="auto"/>
            </w:tcBorders>
            <w:shd w:val="clear" w:color="000000" w:fill="FFFFFF"/>
          </w:tcPr>
          <w:p w:rsidR="000A55AA" w:rsidRPr="00DF07B0" w:rsidRDefault="000A55AA" w:rsidP="00950116">
            <w:pPr>
              <w:spacing w:after="0" w:line="240" w:lineRule="auto"/>
              <w:jc w:val="center"/>
              <w:rPr>
                <w:rFonts w:ascii="Times New Roman" w:eastAsia="Times New Roman" w:hAnsi="Times New Roman" w:cs="Times New Roman"/>
                <w:sz w:val="20"/>
                <w:szCs w:val="20"/>
                <w:lang w:eastAsia="es-ES"/>
              </w:rPr>
            </w:pPr>
            <w:r w:rsidRPr="00DF07B0">
              <w:rPr>
                <w:rFonts w:ascii="Times New Roman" w:eastAsia="Times New Roman" w:hAnsi="Times New Roman" w:cs="Times New Roman"/>
                <w:b/>
                <w:bCs/>
                <w:sz w:val="20"/>
                <w:szCs w:val="20"/>
                <w:lang w:eastAsia="es-ES"/>
              </w:rPr>
              <w:t>INSTRUCTIONS</w:t>
            </w:r>
          </w:p>
        </w:tc>
      </w:tr>
      <w:tr w:rsidR="000A55AA" w:rsidRPr="00DF07B0" w:rsidTr="00950116">
        <w:trPr>
          <w:trHeight w:val="85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Del="008A4929"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Z0010</w:t>
            </w:r>
          </w:p>
        </w:tc>
        <w:tc>
          <w:tcPr>
            <w:tcW w:w="2551" w:type="dxa"/>
            <w:tcBorders>
              <w:top w:val="single" w:sz="4" w:space="0" w:color="auto"/>
              <w:left w:val="single" w:sz="4" w:space="0" w:color="auto"/>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Article 112 </w:t>
            </w:r>
          </w:p>
        </w:tc>
        <w:tc>
          <w:tcPr>
            <w:tcW w:w="5058" w:type="dxa"/>
            <w:tcBorders>
              <w:top w:val="single" w:sz="4" w:space="0" w:color="auto"/>
              <w:left w:val="nil"/>
              <w:bottom w:val="single" w:sz="4" w:space="0" w:color="auto"/>
              <w:right w:val="single" w:sz="4" w:space="0" w:color="auto"/>
            </w:tcBorders>
            <w:shd w:val="clear" w:color="000000" w:fill="FFFFFF"/>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1 – Article 112(7) reporting</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Regular reporting</w:t>
            </w:r>
          </w:p>
        </w:tc>
      </w:tr>
      <w:tr w:rsidR="000A55AA" w:rsidRPr="00DF07B0" w:rsidTr="00950116">
        <w:trPr>
          <w:trHeight w:val="1216"/>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Z0020</w:t>
            </w:r>
          </w:p>
        </w:tc>
        <w:tc>
          <w:tcPr>
            <w:tcW w:w="2551"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fenced fund, matching  adjustment portfolio or remaining part</w:t>
            </w:r>
          </w:p>
        </w:tc>
        <w:tc>
          <w:tcPr>
            <w:tcW w:w="5058" w:type="dxa"/>
            <w:tcBorders>
              <w:top w:val="single" w:sz="4" w:space="0" w:color="auto"/>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t>2 – Remaining part</w:t>
            </w:r>
          </w:p>
        </w:tc>
      </w:tr>
      <w:tr w:rsidR="000A55AA" w:rsidRPr="00DF07B0" w:rsidTr="00950116">
        <w:trPr>
          <w:trHeight w:val="1575"/>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Z0030</w:t>
            </w:r>
          </w:p>
        </w:tc>
        <w:tc>
          <w:tcPr>
            <w:tcW w:w="2551"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Fund/Portfolio number</w:t>
            </w:r>
          </w:p>
        </w:tc>
        <w:tc>
          <w:tcPr>
            <w:tcW w:w="505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item Z0020 = </w:t>
            </w:r>
            <w:r w:rsidR="006907A8" w:rsidRPr="00DF07B0">
              <w:rPr>
                <w:rFonts w:ascii="Times New Roman" w:eastAsia="Times New Roman" w:hAnsi="Times New Roman" w:cs="Times New Roman"/>
                <w:sz w:val="20"/>
                <w:szCs w:val="20"/>
                <w:lang w:eastAsia="es-ES"/>
              </w:rPr>
              <w:t>1</w:t>
            </w:r>
            <w:r w:rsidRPr="00DF07B0">
              <w:rPr>
                <w:rFonts w:ascii="Times New Roman" w:eastAsia="Times New Roman" w:hAnsi="Times New Roman" w:cs="Times New Roman"/>
                <w:sz w:val="20"/>
                <w:szCs w:val="20"/>
                <w:lang w:eastAsia="es-ES"/>
              </w:rPr>
              <w:t xml:space="preserve">, identification number for a ring fenced fund or matching adjustment portfolio. This number is attributed by the undertaking and must be consistent over time and with the fund/portfolio number reported in other templates. </w:t>
            </w:r>
          </w:p>
          <w:p w:rsidR="000A55AA" w:rsidRPr="00DF07B0" w:rsidDel="00780DB8" w:rsidRDefault="000A55AA" w:rsidP="00950116">
            <w:pPr>
              <w:spacing w:after="0" w:line="240" w:lineRule="auto"/>
              <w:rPr>
                <w:del w:id="1565" w:author="Autho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sz w:val="20"/>
                <w:szCs w:val="20"/>
                <w:lang w:eastAsia="es-ES"/>
              </w:rPr>
            </w:pPr>
            <w:del w:id="1566" w:author="Author">
              <w:r w:rsidRPr="00DF07B0" w:rsidDel="00780DB8">
                <w:rPr>
                  <w:rFonts w:ascii="Times New Roman" w:eastAsia="Times New Roman" w:hAnsi="Times New Roman" w:cs="Times New Roman"/>
                  <w:sz w:val="20"/>
                  <w:szCs w:val="20"/>
                  <w:lang w:eastAsia="es-ES"/>
                </w:rPr>
                <w:delText>When item Z0020 = 2, then report “0”</w:delText>
              </w:r>
            </w:del>
            <w:r w:rsidRPr="00DF07B0">
              <w:rPr>
                <w:rFonts w:ascii="Times New Roman" w:eastAsia="Times New Roman" w:hAnsi="Times New Roman" w:cs="Times New Roman"/>
                <w:sz w:val="20"/>
                <w:szCs w:val="20"/>
                <w:lang w:eastAsia="es-ES"/>
              </w:rPr>
              <w:t xml:space="preserve"> </w:t>
            </w:r>
          </w:p>
        </w:tc>
      </w:tr>
      <w:tr w:rsidR="000A55AA" w:rsidRPr="00DF07B0" w:rsidTr="00950116">
        <w:trPr>
          <w:trHeight w:val="1100"/>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R0100/C0020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Life gross technical provisions (excluding risk margin)</w:t>
            </w:r>
          </w:p>
        </w:tc>
        <w:tc>
          <w:tcPr>
            <w:tcW w:w="505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technical provisions for life insurance obligations</w:t>
            </w:r>
            <w:ins w:id="1567" w:author="Author">
              <w:r w:rsidR="0077691E" w:rsidRPr="00DF07B0">
                <w:rPr>
                  <w:rFonts w:ascii="Times New Roman" w:eastAsia="Times New Roman" w:hAnsi="Times New Roman" w:cs="Times New Roman"/>
                  <w:sz w:val="20"/>
                  <w:szCs w:val="20"/>
                  <w:lang w:eastAsia="es-ES"/>
                </w:rPr>
                <w:t>, excluding unit-linked</w:t>
              </w:r>
            </w:ins>
            <w:r w:rsidRPr="00DF07B0">
              <w:rPr>
                <w:rFonts w:ascii="Times New Roman" w:eastAsia="Times New Roman" w:hAnsi="Times New Roman" w:cs="Times New Roman"/>
                <w:sz w:val="20"/>
                <w:szCs w:val="20"/>
                <w:lang w:eastAsia="es-ES"/>
              </w:rPr>
              <w:t>. For these purposes, technical provisions shall not include the risk margin, and shall be without deduction of recoverables from reinsurance contracts and special purpose vehicles.</w:t>
            </w:r>
          </w:p>
        </w:tc>
      </w:tr>
      <w:tr w:rsidR="000A55AA" w:rsidRPr="00DF07B0" w:rsidTr="00950116">
        <w:trPr>
          <w:trHeight w:val="1230"/>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R0110/C0020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Life gross technical provisions unit</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linked (excluding risk margin)</w:t>
            </w:r>
          </w:p>
        </w:tc>
        <w:tc>
          <w:tcPr>
            <w:tcW w:w="505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0A55AA" w:rsidRPr="00DF07B0" w:rsidTr="00950116">
        <w:trPr>
          <w:trHeight w:val="1123"/>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R0120/C0020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gross technical provisions (excluding risk margin)</w:t>
            </w:r>
          </w:p>
        </w:tc>
        <w:tc>
          <w:tcPr>
            <w:tcW w:w="505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technical provisions for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life insurance obligations. For these purposes, technical provisions shall not include the risk margin, and shall be without deduction of recoverables from reinsurance contracts and special purpose vehicles. </w:t>
            </w:r>
          </w:p>
        </w:tc>
      </w:tr>
      <w:tr w:rsidR="000A55AA" w:rsidRPr="00DF07B0" w:rsidTr="00950116">
        <w:trPr>
          <w:trHeight w:val="841"/>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R0130/C0020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Capital requirement for operational risk based on technical provisions </w:t>
            </w:r>
          </w:p>
        </w:tc>
        <w:tc>
          <w:tcPr>
            <w:tcW w:w="505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capital requirement for operational risk based on technical provisions</w:t>
            </w:r>
            <w:r w:rsidRPr="00DF07B0">
              <w:rPr>
                <w:rFonts w:ascii="Times New Roman" w:eastAsia="Times New Roman" w:hAnsi="Times New Roman" w:cs="Times New Roman"/>
                <w:sz w:val="20"/>
                <w:szCs w:val="20"/>
                <w:lang w:eastAsia="es-ES"/>
              </w:rPr>
              <w:br/>
            </w:r>
          </w:p>
        </w:tc>
      </w:tr>
      <w:tr w:rsidR="000A55AA" w:rsidRPr="00DF07B0" w:rsidTr="00950116">
        <w:trPr>
          <w:trHeight w:val="85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R0200/C0020</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Earned life gross premiums (previous 12 months) </w:t>
            </w:r>
          </w:p>
        </w:tc>
        <w:tc>
          <w:tcPr>
            <w:tcW w:w="505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Premium earned during the previous 12 months for life insurance obligations, </w:t>
            </w:r>
            <w:ins w:id="1568" w:author="Author">
              <w:r w:rsidR="0077691E" w:rsidRPr="00DF07B0">
                <w:rPr>
                  <w:rFonts w:ascii="Times New Roman" w:eastAsia="Times New Roman" w:hAnsi="Times New Roman" w:cs="Times New Roman"/>
                  <w:sz w:val="20"/>
                  <w:szCs w:val="20"/>
                  <w:lang w:eastAsia="es-ES"/>
                </w:rPr>
                <w:t xml:space="preserve">excluding unit-linked </w:t>
              </w:r>
            </w:ins>
            <w:r w:rsidRPr="00DF07B0">
              <w:rPr>
                <w:rFonts w:ascii="Times New Roman" w:eastAsia="Times New Roman" w:hAnsi="Times New Roman" w:cs="Times New Roman"/>
                <w:sz w:val="20"/>
                <w:szCs w:val="20"/>
                <w:lang w:eastAsia="es-ES"/>
              </w:rPr>
              <w:t>without deducting premium ceded to reinsurance</w:t>
            </w:r>
          </w:p>
        </w:tc>
      </w:tr>
      <w:tr w:rsidR="000A55AA" w:rsidRPr="00DF07B0" w:rsidTr="00950116">
        <w:trPr>
          <w:trHeight w:val="976"/>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R0210/C0020</w:t>
            </w:r>
          </w:p>
        </w:tc>
        <w:tc>
          <w:tcPr>
            <w:tcW w:w="2551"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Earned life gross premiums unit</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linked  (previous 12 months)</w:t>
            </w:r>
          </w:p>
        </w:tc>
        <w:tc>
          <w:tcPr>
            <w:tcW w:w="505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Premium earned during the previous 12 months for life insurance obligations where the investment risk is borne by the policyholders without deducting premium ceded to reinsurance</w:t>
            </w:r>
          </w:p>
        </w:tc>
      </w:tr>
      <w:tr w:rsidR="000A55AA" w:rsidRPr="00DF07B0" w:rsidTr="00950116">
        <w:trPr>
          <w:trHeight w:val="930"/>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R0220/C0020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Earned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 xml:space="preserve">life gross premiums  (previous 12 months) </w:t>
            </w:r>
          </w:p>
        </w:tc>
        <w:tc>
          <w:tcPr>
            <w:tcW w:w="505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Premium earned during the previous 12 months for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insurance obligations, without deducting premiums ceded to reinsurance</w:t>
            </w:r>
          </w:p>
        </w:tc>
      </w:tr>
      <w:tr w:rsidR="000A55AA" w:rsidRPr="00DF07B0" w:rsidTr="00950116">
        <w:trPr>
          <w:trHeight w:val="905"/>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R0230/C0020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Earned life gross premiums  (12 months prior to the previous 12 months)</w:t>
            </w:r>
          </w:p>
        </w:tc>
        <w:tc>
          <w:tcPr>
            <w:tcW w:w="5058" w:type="dxa"/>
            <w:tcBorders>
              <w:top w:val="nil"/>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Premium earned during the 12 months prior to the previous 12 months for life insurance obligations, </w:t>
            </w:r>
            <w:ins w:id="1569" w:author="Author">
              <w:r w:rsidR="0077691E" w:rsidRPr="00DF07B0">
                <w:rPr>
                  <w:rFonts w:ascii="Times New Roman" w:eastAsia="Times New Roman" w:hAnsi="Times New Roman" w:cs="Times New Roman"/>
                  <w:sz w:val="20"/>
                  <w:szCs w:val="20"/>
                  <w:lang w:eastAsia="es-ES"/>
                </w:rPr>
                <w:t xml:space="preserve">excluding unit-linked </w:t>
              </w:r>
            </w:ins>
            <w:r w:rsidRPr="00DF07B0">
              <w:rPr>
                <w:rFonts w:ascii="Times New Roman" w:eastAsia="Times New Roman" w:hAnsi="Times New Roman" w:cs="Times New Roman"/>
                <w:sz w:val="20"/>
                <w:szCs w:val="20"/>
                <w:lang w:eastAsia="es-ES"/>
              </w:rPr>
              <w:t>without deducting premium ceded to reinsurance</w:t>
            </w:r>
          </w:p>
        </w:tc>
      </w:tr>
      <w:tr w:rsidR="000A55AA" w:rsidRPr="00DF07B0" w:rsidTr="00950116">
        <w:trPr>
          <w:trHeight w:val="1045"/>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R0240/C0020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Earned life gross premiums unit</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linked (12 months prior to the previous 12 months)</w:t>
            </w:r>
          </w:p>
        </w:tc>
        <w:tc>
          <w:tcPr>
            <w:tcW w:w="505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Premium earned during the 12 months prior to the previous 12 months for life insurance obligations where the investment risk is borne by the policy holders without deducting premium ceded to reinsurance.</w:t>
            </w:r>
          </w:p>
        </w:tc>
      </w:tr>
      <w:tr w:rsidR="000A55AA" w:rsidRPr="00DF07B0" w:rsidTr="00950116">
        <w:trPr>
          <w:trHeight w:val="846"/>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R0250/C0020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Earned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gross premiums  (12 months prior to the previous 12 months)</w:t>
            </w:r>
          </w:p>
        </w:tc>
        <w:tc>
          <w:tcPr>
            <w:tcW w:w="505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Premium earned during the 12 months prior to the previous 12 months for non</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life insurance obligations, without deducting premiums ceded to reinsurance</w:t>
            </w:r>
          </w:p>
        </w:tc>
      </w:tr>
      <w:tr w:rsidR="000A55AA" w:rsidRPr="00DF07B0" w:rsidTr="00950116">
        <w:trPr>
          <w:trHeight w:val="855"/>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R0260/C0020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Capital requirement for operational risk based on earned premiums </w:t>
            </w:r>
          </w:p>
        </w:tc>
        <w:tc>
          <w:tcPr>
            <w:tcW w:w="5058" w:type="dxa"/>
            <w:tcBorders>
              <w:top w:val="nil"/>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capital requirement for operational risks based on earned premiums.</w:t>
            </w:r>
          </w:p>
        </w:tc>
      </w:tr>
      <w:tr w:rsidR="000A55AA" w:rsidRPr="00DF07B0" w:rsidTr="00950116">
        <w:trPr>
          <w:trHeight w:val="802"/>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lastRenderedPageBreak/>
              <w:t>R0300/C0020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8D018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Capital requirement for operational risk before capping</w:t>
            </w:r>
          </w:p>
        </w:tc>
        <w:tc>
          <w:tcPr>
            <w:tcW w:w="505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capital requirement for operational risk before capping adjustment</w:t>
            </w:r>
          </w:p>
        </w:tc>
      </w:tr>
      <w:tr w:rsidR="000A55AA" w:rsidRPr="00DF07B0" w:rsidTr="00950116">
        <w:trPr>
          <w:trHeight w:val="643"/>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R0310/C0020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Cap based on Basic Solvency Capital Requirement </w:t>
            </w:r>
          </w:p>
        </w:tc>
        <w:tc>
          <w:tcPr>
            <w:tcW w:w="5058" w:type="dxa"/>
            <w:tcBorders>
              <w:top w:val="nil"/>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result of the cap percentage applied to the Basic SCR.</w:t>
            </w:r>
          </w:p>
        </w:tc>
      </w:tr>
      <w:tr w:rsidR="000A55AA" w:rsidRPr="00DF07B0" w:rsidTr="00950116">
        <w:trPr>
          <w:trHeight w:val="851"/>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R0320/C0020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8D018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Capital requirement for operational risk after capping</w:t>
            </w:r>
          </w:p>
        </w:tc>
        <w:tc>
          <w:tcPr>
            <w:tcW w:w="5058" w:type="dxa"/>
            <w:tcBorders>
              <w:top w:val="nil"/>
              <w:left w:val="nil"/>
              <w:bottom w:val="single" w:sz="4" w:space="0" w:color="auto"/>
              <w:right w:val="single" w:sz="4" w:space="0" w:color="auto"/>
            </w:tcBorders>
            <w:shd w:val="clear" w:color="000000" w:fill="FFFFFF"/>
            <w:hideMark/>
          </w:tcPr>
          <w:p w:rsidR="000A55AA" w:rsidRPr="00DF07B0" w:rsidRDefault="000A55AA">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capital requirement for operational risk after capping adjustment. </w:t>
            </w:r>
            <w:r w:rsidRPr="00DF07B0">
              <w:rPr>
                <w:rFonts w:ascii="Times New Roman" w:eastAsia="Times New Roman" w:hAnsi="Times New Roman" w:cs="Times New Roman"/>
                <w:sz w:val="20"/>
                <w:szCs w:val="20"/>
                <w:lang w:eastAsia="es-ES"/>
              </w:rPr>
              <w:br/>
            </w:r>
          </w:p>
        </w:tc>
      </w:tr>
      <w:tr w:rsidR="000A55AA" w:rsidRPr="00DF07B0" w:rsidTr="00950116">
        <w:trPr>
          <w:trHeight w:val="796"/>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R0330/C0020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Expenses incurred in respect of unit linked business (previous 12 months)</w:t>
            </w:r>
          </w:p>
        </w:tc>
        <w:tc>
          <w:tcPr>
            <w:tcW w:w="5058" w:type="dxa"/>
            <w:tcBorders>
              <w:top w:val="nil"/>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This is the amount of expenses incurred in the previous 12 months in respect of life insurance where the investment risk is borne by the policyholders.</w:t>
            </w:r>
          </w:p>
        </w:tc>
      </w:tr>
      <w:tr w:rsidR="000A55AA" w:rsidRPr="00DF07B0" w:rsidTr="00950116">
        <w:trPr>
          <w:trHeight w:val="591"/>
        </w:trPr>
        <w:tc>
          <w:tcPr>
            <w:tcW w:w="1418"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R0340/C0020</w:t>
            </w:r>
          </w:p>
        </w:tc>
        <w:tc>
          <w:tcPr>
            <w:tcW w:w="255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Total capital requirement for operational risk</w:t>
            </w:r>
          </w:p>
        </w:tc>
        <w:tc>
          <w:tcPr>
            <w:tcW w:w="5058" w:type="dxa"/>
            <w:tcBorders>
              <w:top w:val="nil"/>
              <w:left w:val="nil"/>
              <w:bottom w:val="single" w:sz="4" w:space="0" w:color="auto"/>
              <w:right w:val="single" w:sz="4" w:space="0" w:color="auto"/>
            </w:tcBorders>
            <w:shd w:val="clear" w:color="000000" w:fill="FFFFFF"/>
            <w:hideMark/>
          </w:tcPr>
          <w:p w:rsidR="000A55AA" w:rsidRPr="00DF07B0" w:rsidRDefault="000A55AA" w:rsidP="00950116">
            <w:pPr>
              <w:spacing w:after="0" w:line="240" w:lineRule="auto"/>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This is the capital charge for operational risk. </w:t>
            </w:r>
            <w:r w:rsidRPr="00DF07B0">
              <w:rPr>
                <w:rFonts w:ascii="Times New Roman" w:eastAsia="Times New Roman" w:hAnsi="Times New Roman" w:cs="Times New Roman"/>
                <w:sz w:val="20"/>
                <w:szCs w:val="20"/>
                <w:lang w:eastAsia="es-ES"/>
              </w:rPr>
              <w:br/>
            </w:r>
          </w:p>
        </w:tc>
      </w:tr>
    </w:tbl>
    <w:p w:rsidR="000A55AA" w:rsidRPr="00DF07B0" w:rsidRDefault="000A55AA">
      <w:pPr>
        <w:rPr>
          <w:rFonts w:ascii="Times New Roman" w:hAnsi="Times New Roman" w:cs="Times New Roman"/>
          <w:sz w:val="20"/>
          <w:szCs w:val="20"/>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 xml:space="preserve">S.26.07 </w:t>
      </w:r>
      <w:r w:rsidR="0072092D" w:rsidRPr="00DF07B0">
        <w:rPr>
          <w:rFonts w:ascii="Times New Roman" w:eastAsia="Times New Roman" w:hAnsi="Times New Roman" w:cs="Times New Roman"/>
          <w:b/>
          <w:sz w:val="20"/>
          <w:szCs w:val="20"/>
          <w:lang w:eastAsia="es-ES"/>
        </w:rPr>
        <w:t>–</w:t>
      </w:r>
      <w:r w:rsidRPr="00DF07B0">
        <w:rPr>
          <w:rFonts w:ascii="Times New Roman" w:eastAsia="Times New Roman" w:hAnsi="Times New Roman" w:cs="Times New Roman"/>
          <w:b/>
          <w:sz w:val="20"/>
          <w:szCs w:val="20"/>
          <w:lang w:eastAsia="es-ES"/>
        </w:rPr>
        <w:t xml:space="preserve"> Solvency Capital Requirement – Simplifications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A55AA" w:rsidP="00950116">
      <w:pPr>
        <w:spacing w:after="0" w:line="240" w:lineRule="auto"/>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 xml:space="preserve">General comments: </w:t>
      </w:r>
    </w:p>
    <w:p w:rsidR="000A55AA" w:rsidRPr="00DF07B0" w:rsidRDefault="000A55AA" w:rsidP="00950116">
      <w:pPr>
        <w:spacing w:after="0" w:line="240" w:lineRule="auto"/>
        <w:rPr>
          <w:rFonts w:ascii="Times New Roman" w:eastAsia="Times New Roman" w:hAnsi="Times New Roman" w:cs="Times New Roman"/>
          <w:sz w:val="20"/>
          <w:szCs w:val="20"/>
          <w:lang w:eastAsia="es-ES"/>
        </w:rPr>
      </w:pP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ring fenced</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funds, matching adjustment portfolios and remaining part.</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Template SR.26.07.01 has to be filled in for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(RFF), each matching adjustment portfolio (MAP) and for the remaining part. However, where a RFF/MAP includes a </w:t>
      </w:r>
      <w:r w:rsidR="001D212F" w:rsidRPr="00DF07B0">
        <w:rPr>
          <w:rFonts w:ascii="Times New Roman" w:hAnsi="Times New Roman" w:cs="Times New Roman"/>
          <w:sz w:val="20"/>
          <w:szCs w:val="20"/>
        </w:rPr>
        <w:t>MAP/RFF</w:t>
      </w:r>
      <w:r w:rsidRPr="00DF07B0">
        <w:rPr>
          <w:rFonts w:ascii="Times New Roman" w:hAnsi="Times New Roman" w:cs="Times New Roman"/>
          <w:sz w:val="20"/>
          <w:szCs w:val="20"/>
        </w:rPr>
        <w:t xml:space="preserve"> embedded, the fund </w:t>
      </w:r>
      <w:r w:rsidR="00CD22EA" w:rsidRPr="00DF07B0">
        <w:rPr>
          <w:rFonts w:ascii="Times New Roman" w:hAnsi="Times New Roman" w:cs="Times New Roman"/>
          <w:sz w:val="20"/>
          <w:szCs w:val="20"/>
        </w:rPr>
        <w:t>sh</w:t>
      </w:r>
      <w:r w:rsidR="007C2E95" w:rsidRPr="00DF07B0">
        <w:rPr>
          <w:rFonts w:ascii="Times New Roman" w:hAnsi="Times New Roman" w:cs="Times New Roman"/>
          <w:sz w:val="20"/>
          <w:szCs w:val="20"/>
        </w:rPr>
        <w:t>ould</w:t>
      </w:r>
      <w:r w:rsidRPr="00DF07B0">
        <w:rPr>
          <w:rFonts w:ascii="Times New Roman" w:hAnsi="Times New Roman" w:cs="Times New Roman"/>
          <w:sz w:val="20"/>
          <w:szCs w:val="20"/>
        </w:rPr>
        <w:t xml:space="preserve"> be treated as different funds. 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for all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funds of a material RFF/MAP as identified in the second table of S.01.03.</w:t>
      </w:r>
    </w:p>
    <w:tbl>
      <w:tblPr>
        <w:tblStyle w:val="TableGrid"/>
        <w:tblW w:w="0" w:type="auto"/>
        <w:tblLook w:val="04A0" w:firstRow="1" w:lastRow="0" w:firstColumn="1" w:lastColumn="0" w:noHBand="0" w:noVBand="1"/>
      </w:tblPr>
      <w:tblGrid>
        <w:gridCol w:w="1339"/>
        <w:gridCol w:w="113"/>
        <w:gridCol w:w="2297"/>
        <w:gridCol w:w="4955"/>
      </w:tblGrid>
      <w:tr w:rsidR="000A55AA" w:rsidRPr="00DF07B0" w:rsidTr="00950116">
        <w:tc>
          <w:tcPr>
            <w:tcW w:w="1375" w:type="dxa"/>
            <w:gridSpan w:val="2"/>
          </w:tcPr>
          <w:p w:rsidR="000A55AA" w:rsidRPr="00DF07B0" w:rsidRDefault="000A55AA" w:rsidP="00950116">
            <w:pPr>
              <w:jc w:val="center"/>
              <w:rPr>
                <w:rFonts w:ascii="Times New Roman" w:hAnsi="Times New Roman" w:cs="Times New Roman"/>
                <w:sz w:val="20"/>
                <w:szCs w:val="20"/>
              </w:rPr>
            </w:pPr>
          </w:p>
        </w:tc>
        <w:tc>
          <w:tcPr>
            <w:tcW w:w="2297" w:type="dxa"/>
          </w:tcPr>
          <w:p w:rsidR="000A55AA" w:rsidRPr="00DF07B0" w:rsidRDefault="000A55AA" w:rsidP="00950116">
            <w:pPr>
              <w:jc w:val="center"/>
              <w:rPr>
                <w:rFonts w:ascii="Times New Roman" w:hAnsi="Times New Roman" w:cs="Times New Roman"/>
                <w:sz w:val="20"/>
                <w:szCs w:val="20"/>
              </w:rPr>
            </w:pPr>
            <w:r w:rsidRPr="00DF07B0">
              <w:rPr>
                <w:rFonts w:ascii="Times New Roman" w:eastAsia="Times New Roman" w:hAnsi="Times New Roman" w:cs="Times New Roman"/>
                <w:b/>
                <w:sz w:val="20"/>
                <w:szCs w:val="20"/>
                <w:lang w:eastAsia="es-ES"/>
              </w:rPr>
              <w:t>ITEM</w:t>
            </w:r>
          </w:p>
        </w:tc>
        <w:tc>
          <w:tcPr>
            <w:tcW w:w="4955" w:type="dxa"/>
          </w:tcPr>
          <w:p w:rsidR="000A55AA" w:rsidRPr="00DF07B0" w:rsidRDefault="000A55AA" w:rsidP="00950116">
            <w:pPr>
              <w:jc w:val="center"/>
              <w:rPr>
                <w:rFonts w:ascii="Times New Roman" w:hAnsi="Times New Roman" w:cs="Times New Roman"/>
                <w:sz w:val="20"/>
                <w:szCs w:val="20"/>
              </w:rPr>
            </w:pPr>
            <w:r w:rsidRPr="00DF07B0">
              <w:rPr>
                <w:rFonts w:ascii="Times New Roman" w:eastAsia="Times New Roman" w:hAnsi="Times New Roman" w:cs="Times New Roman"/>
                <w:b/>
                <w:sz w:val="20"/>
                <w:szCs w:val="20"/>
                <w:lang w:eastAsia="es-ES"/>
              </w:rPr>
              <w:t>INSTRUCTIONS</w:t>
            </w:r>
          </w:p>
        </w:tc>
      </w:tr>
      <w:tr w:rsidR="000A55AA" w:rsidRPr="00DF07B0" w:rsidTr="00950116">
        <w:tc>
          <w:tcPr>
            <w:tcW w:w="1375" w:type="dxa"/>
            <w:gridSpan w:val="2"/>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Z0010</w:t>
            </w:r>
          </w:p>
        </w:tc>
        <w:tc>
          <w:tcPr>
            <w:tcW w:w="2297" w:type="dxa"/>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Article 112 </w:t>
            </w:r>
          </w:p>
        </w:tc>
        <w:tc>
          <w:tcPr>
            <w:tcW w:w="4955" w:type="dxa"/>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1 – Article 112(7) reporting</w:t>
            </w:r>
          </w:p>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2 – Regular reporting</w:t>
            </w:r>
          </w:p>
        </w:tc>
      </w:tr>
      <w:tr w:rsidR="000A55AA" w:rsidRPr="00DF07B0" w:rsidTr="00950116">
        <w:trPr>
          <w:trHeight w:val="1378"/>
        </w:trPr>
        <w:tc>
          <w:tcPr>
            <w:tcW w:w="1375" w:type="dxa"/>
            <w:gridSpan w:val="2"/>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Z0020</w:t>
            </w:r>
          </w:p>
        </w:tc>
        <w:tc>
          <w:tcPr>
            <w:tcW w:w="2297"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fenced fund, matching adjustment portfolio or remaining part</w:t>
            </w:r>
          </w:p>
        </w:tc>
        <w:tc>
          <w:tcPr>
            <w:tcW w:w="4955"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t>2 – Remaining part</w:t>
            </w:r>
          </w:p>
        </w:tc>
      </w:tr>
      <w:tr w:rsidR="000A55AA" w:rsidRPr="00DF07B0" w:rsidTr="00950116">
        <w:tc>
          <w:tcPr>
            <w:tcW w:w="1375" w:type="dxa"/>
            <w:gridSpan w:val="2"/>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Z0030</w:t>
            </w:r>
          </w:p>
        </w:tc>
        <w:tc>
          <w:tcPr>
            <w:tcW w:w="2297"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Fund/Portfolio number</w:t>
            </w:r>
          </w:p>
        </w:tc>
        <w:tc>
          <w:tcPr>
            <w:tcW w:w="4955"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item Z0020 = </w:t>
            </w:r>
            <w:r w:rsidR="006907A8" w:rsidRPr="00DF07B0">
              <w:rPr>
                <w:rFonts w:ascii="Times New Roman" w:eastAsia="Times New Roman" w:hAnsi="Times New Roman" w:cs="Times New Roman"/>
                <w:sz w:val="20"/>
                <w:szCs w:val="20"/>
                <w:lang w:eastAsia="es-ES"/>
              </w:rPr>
              <w:t>1</w:t>
            </w:r>
            <w:r w:rsidRPr="00DF07B0">
              <w:rPr>
                <w:rFonts w:ascii="Times New Roman" w:eastAsia="Times New Roman" w:hAnsi="Times New Roman" w:cs="Times New Roman"/>
                <w:sz w:val="20"/>
                <w:szCs w:val="20"/>
                <w:lang w:eastAsia="es-ES"/>
              </w:rPr>
              <w:t xml:space="preserve">, identification number for a ring fenced fund or matching adjustment portfolio. This number is attributed by the undertaking and must be consistent over time and with the fund/portfolio number reported in other templates. </w:t>
            </w:r>
          </w:p>
          <w:p w:rsidR="000A55AA" w:rsidRPr="00DF07B0" w:rsidDel="00780DB8" w:rsidRDefault="000A55AA" w:rsidP="00950116">
            <w:pPr>
              <w:rPr>
                <w:del w:id="1570" w:author="Author"/>
                <w:rFonts w:ascii="Times New Roman" w:eastAsia="Times New Roman" w:hAnsi="Times New Roman" w:cs="Times New Roman"/>
                <w:sz w:val="20"/>
                <w:szCs w:val="20"/>
                <w:lang w:eastAsia="es-ES"/>
              </w:rPr>
            </w:pPr>
          </w:p>
          <w:p w:rsidR="000A55AA" w:rsidRPr="00DF07B0" w:rsidRDefault="000A55AA" w:rsidP="00950116">
            <w:pPr>
              <w:rPr>
                <w:rFonts w:ascii="Times New Roman" w:eastAsia="Times New Roman" w:hAnsi="Times New Roman" w:cs="Times New Roman"/>
                <w:sz w:val="20"/>
                <w:szCs w:val="20"/>
                <w:lang w:eastAsia="es-ES"/>
              </w:rPr>
            </w:pPr>
            <w:del w:id="1571" w:author="Author">
              <w:r w:rsidRPr="00DF07B0" w:rsidDel="00780DB8">
                <w:rPr>
                  <w:rFonts w:ascii="Times New Roman" w:eastAsia="Times New Roman" w:hAnsi="Times New Roman" w:cs="Times New Roman"/>
                  <w:sz w:val="20"/>
                  <w:szCs w:val="20"/>
                  <w:lang w:eastAsia="es-ES"/>
                </w:rPr>
                <w:delText>When item Z0020 = 2, then report “0”</w:delText>
              </w:r>
            </w:del>
            <w:r w:rsidRPr="00DF07B0">
              <w:rPr>
                <w:rFonts w:ascii="Times New Roman" w:eastAsia="Times New Roman" w:hAnsi="Times New Roman" w:cs="Times New Roman"/>
                <w:sz w:val="20"/>
                <w:szCs w:val="20"/>
                <w:lang w:eastAsia="es-ES"/>
              </w:rPr>
              <w:t xml:space="preserve"> </w:t>
            </w:r>
          </w:p>
        </w:tc>
      </w:tr>
      <w:tr w:rsidR="000A55AA" w:rsidRPr="00DF07B0" w:rsidTr="00950116">
        <w:tc>
          <w:tcPr>
            <w:tcW w:w="1375" w:type="dxa"/>
            <w:gridSpan w:val="2"/>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Z0040</w:t>
            </w:r>
          </w:p>
        </w:tc>
        <w:tc>
          <w:tcPr>
            <w:tcW w:w="2297"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Currency for interest rate risk (captives)</w:t>
            </w:r>
          </w:p>
        </w:tc>
        <w:tc>
          <w:tcPr>
            <w:tcW w:w="4955"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hAnsi="Times New Roman" w:cs="Times New Roman"/>
                <w:sz w:val="20"/>
                <w:szCs w:val="20"/>
              </w:rPr>
              <w:t>Identify the ISO 4217 alphabetic code of the currency of issue. Each currency shall be reported in a different line</w:t>
            </w:r>
          </w:p>
        </w:tc>
      </w:tr>
      <w:tr w:rsidR="000A55AA" w:rsidRPr="00DF07B0" w:rsidTr="00950116">
        <w:tc>
          <w:tcPr>
            <w:tcW w:w="367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Market risk (including captives)</w:t>
            </w:r>
          </w:p>
        </w:tc>
        <w:tc>
          <w:tcPr>
            <w:tcW w:w="4955" w:type="dxa"/>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sz w:val="20"/>
                <w:szCs w:val="20"/>
              </w:rPr>
            </w:pPr>
          </w:p>
        </w:tc>
      </w:tr>
      <w:tr w:rsidR="000A55AA" w:rsidRPr="00DF07B0" w:rsidTr="00950116">
        <w:tc>
          <w:tcPr>
            <w:tcW w:w="1375" w:type="dxa"/>
            <w:gridSpan w:val="2"/>
            <w:tcBorders>
              <w:top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R0010/C0010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C0070</w:t>
            </w:r>
          </w:p>
          <w:p w:rsidR="000A55AA" w:rsidRPr="00DF07B0" w:rsidRDefault="000A55AA" w:rsidP="00950116">
            <w:pPr>
              <w:rPr>
                <w:rFonts w:ascii="Times New Roman" w:hAnsi="Times New Roman" w:cs="Times New Roman"/>
                <w:sz w:val="20"/>
                <w:szCs w:val="20"/>
              </w:rPr>
            </w:pPr>
          </w:p>
        </w:tc>
        <w:tc>
          <w:tcPr>
            <w:tcW w:w="2297" w:type="dxa"/>
            <w:tcBorders>
              <w:top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Spread risk (bonds and loans) – Market value – by credit quality step</w:t>
            </w:r>
          </w:p>
        </w:tc>
        <w:tc>
          <w:tcPr>
            <w:tcW w:w="4955" w:type="dxa"/>
            <w:tcBorders>
              <w:top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Market value of the assets subject to a capital requirement for spread risk on bonds and loans for each credit quality step where a credit assessment by a nominated ECAI is available</w:t>
            </w:r>
          </w:p>
        </w:tc>
      </w:tr>
      <w:tr w:rsidR="000A55AA" w:rsidRPr="00DF07B0" w:rsidTr="00950116">
        <w:tc>
          <w:tcPr>
            <w:tcW w:w="1375"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R0010/C0080</w:t>
            </w:r>
          </w:p>
        </w:tc>
        <w:tc>
          <w:tcPr>
            <w:tcW w:w="2297"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Spread risk (bonds and </w:t>
            </w:r>
            <w:r w:rsidRPr="00DF07B0">
              <w:rPr>
                <w:rFonts w:ascii="Times New Roman" w:hAnsi="Times New Roman" w:cs="Times New Roman"/>
                <w:sz w:val="20"/>
                <w:szCs w:val="20"/>
              </w:rPr>
              <w:lastRenderedPageBreak/>
              <w:t>loans) – Market value – No rating available</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Market value of the assets subject to a capital requirement </w:t>
            </w:r>
            <w:r w:rsidRPr="00DF07B0">
              <w:rPr>
                <w:rFonts w:ascii="Times New Roman" w:hAnsi="Times New Roman" w:cs="Times New Roman"/>
                <w:sz w:val="20"/>
                <w:szCs w:val="20"/>
              </w:rPr>
              <w:lastRenderedPageBreak/>
              <w:t>for spread risk on bonds and loans where no credit assessment by a nominated ECAI is available</w:t>
            </w:r>
          </w:p>
        </w:tc>
      </w:tr>
      <w:tr w:rsidR="000A55AA" w:rsidRPr="00DF07B0" w:rsidTr="00950116">
        <w:tc>
          <w:tcPr>
            <w:tcW w:w="1375"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R0020/C0010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C0070</w:t>
            </w:r>
          </w:p>
          <w:p w:rsidR="000A55AA" w:rsidRPr="00DF07B0" w:rsidRDefault="000A55AA" w:rsidP="00950116">
            <w:pPr>
              <w:rPr>
                <w:rFonts w:ascii="Times New Roman" w:hAnsi="Times New Roman" w:cs="Times New Roman"/>
                <w:sz w:val="20"/>
                <w:szCs w:val="20"/>
              </w:rPr>
            </w:pPr>
          </w:p>
        </w:tc>
        <w:tc>
          <w:tcPr>
            <w:tcW w:w="2297"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Spread risk (bonds and loans) – Modified duration – by credit quality step</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Modified duration in years of the assets subject to a capital requirement for spread risk on bonds and loans for each credit quality step where a credit assessment by a nominated ECAI is available</w:t>
            </w:r>
          </w:p>
        </w:tc>
      </w:tr>
      <w:tr w:rsidR="000A55AA" w:rsidRPr="00DF07B0" w:rsidTr="00950116">
        <w:tc>
          <w:tcPr>
            <w:tcW w:w="1375" w:type="dxa"/>
            <w:gridSpan w:val="2"/>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R0020/C0080</w:t>
            </w:r>
          </w:p>
        </w:tc>
        <w:tc>
          <w:tcPr>
            <w:tcW w:w="2297"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Spread risk (bonds and loans) – Modified duration – No rating available</w:t>
            </w:r>
          </w:p>
        </w:tc>
        <w:tc>
          <w:tcPr>
            <w:tcW w:w="4955"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Modified duration in years of the assets subject to a capital requirement for spread risk on bonds and loans where no credit assessment by a nominated ECAI is available</w:t>
            </w:r>
          </w:p>
        </w:tc>
      </w:tr>
      <w:tr w:rsidR="000A55AA" w:rsidRPr="00DF07B0" w:rsidTr="00950116">
        <w:trPr>
          <w:trHeight w:val="1136"/>
        </w:trPr>
        <w:tc>
          <w:tcPr>
            <w:tcW w:w="1375" w:type="dxa"/>
            <w:gridSpan w:val="2"/>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R0030/C0090</w:t>
            </w:r>
          </w:p>
        </w:tc>
        <w:tc>
          <w:tcPr>
            <w:tcW w:w="2297"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Spread risk (bonds and loans) – Increase in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technical provisions</w:t>
            </w:r>
          </w:p>
        </w:tc>
        <w:tc>
          <w:tcPr>
            <w:tcW w:w="4955"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0A55AA" w:rsidRPr="00DF07B0" w:rsidTr="00950116">
        <w:tc>
          <w:tcPr>
            <w:tcW w:w="367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Interest rate risk (captives)</w:t>
            </w:r>
          </w:p>
        </w:tc>
        <w:tc>
          <w:tcPr>
            <w:tcW w:w="4955" w:type="dxa"/>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cs="Times New Roman"/>
                <w:sz w:val="20"/>
                <w:szCs w:val="20"/>
              </w:rPr>
            </w:pPr>
          </w:p>
        </w:tc>
      </w:tr>
      <w:tr w:rsidR="000A55AA" w:rsidRPr="00DF07B0" w:rsidTr="00950116">
        <w:tc>
          <w:tcPr>
            <w:tcW w:w="1375"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R0040/C0100</w:t>
            </w:r>
          </w:p>
        </w:tc>
        <w:tc>
          <w:tcPr>
            <w:tcW w:w="2297"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Interest rate risk (captives) – Capital requirement – Interest rate up – by currency</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Capital requirement for the risk of an increase in the term structure of interest rates according to the captive simplified calculation for each currency reported.</w:t>
            </w:r>
          </w:p>
        </w:tc>
      </w:tr>
      <w:tr w:rsidR="000A55AA" w:rsidRPr="00DF07B0" w:rsidTr="00950116">
        <w:tc>
          <w:tcPr>
            <w:tcW w:w="1375" w:type="dxa"/>
            <w:gridSpan w:val="2"/>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R0040/C0110</w:t>
            </w:r>
          </w:p>
        </w:tc>
        <w:tc>
          <w:tcPr>
            <w:tcW w:w="2297"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Interest rate risk (Captives) – Capital requirement – Interest rate down – by currency</w:t>
            </w:r>
          </w:p>
        </w:tc>
        <w:tc>
          <w:tcPr>
            <w:tcW w:w="4955"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Capital requirement for the risk of a decrease in the term structure of interest rates according to the captive simplified calculation for each currency reported.</w:t>
            </w:r>
          </w:p>
        </w:tc>
      </w:tr>
      <w:tr w:rsidR="000A55AA" w:rsidRPr="00DF07B0" w:rsidTr="00950116">
        <w:trPr>
          <w:trHeight w:val="339"/>
        </w:trPr>
        <w:tc>
          <w:tcPr>
            <w:tcW w:w="8627" w:type="dxa"/>
            <w:gridSpan w:val="4"/>
            <w:tcBorders>
              <w:left w:val="nil"/>
              <w:right w:val="nil"/>
            </w:tcBorders>
          </w:tcPr>
          <w:p w:rsidR="000A55AA" w:rsidRPr="00DF07B0" w:rsidRDefault="000A55AA"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Life underwriting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R0100/C0120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Mortality risk – Capital at risk</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Sum of positive capitals at risk as defined in Article 91 of </w:t>
            </w:r>
            <w:r w:rsidRPr="00DF07B0">
              <w:rPr>
                <w:rFonts w:ascii="Times New Roman" w:eastAsia="Times New Roman" w:hAnsi="Times New Roman" w:cs="Times New Roman"/>
                <w:sz w:val="20"/>
                <w:szCs w:val="20"/>
                <w:lang w:eastAsia="es-ES"/>
              </w:rPr>
              <w:t xml:space="preserve">Delegated Regulation </w:t>
            </w:r>
            <w:r w:rsidR="000C6BAE" w:rsidRPr="00DF07B0">
              <w:rPr>
                <w:rFonts w:ascii="Times New Roman" w:eastAsia="Times New Roman" w:hAnsi="Times New Roman" w:cs="Times New Roman"/>
                <w:sz w:val="20"/>
                <w:szCs w:val="20"/>
                <w:lang w:eastAsia="es-ES"/>
              </w:rPr>
              <w:t xml:space="preserve">(EU) </w:t>
            </w:r>
            <w:r w:rsidRPr="00DF07B0">
              <w:rPr>
                <w:rFonts w:ascii="Times New Roman" w:eastAsia="Times New Roman" w:hAnsi="Times New Roman" w:cs="Times New Roman"/>
                <w:sz w:val="20"/>
                <w:szCs w:val="20"/>
                <w:lang w:eastAsia="es-ES"/>
              </w:rPr>
              <w:t>2015/35</w:t>
            </w:r>
            <w:r w:rsidRPr="00DF07B0">
              <w:rPr>
                <w:rFonts w:ascii="Times New Roman" w:hAnsi="Times New Roman" w:cs="Times New Roman"/>
                <w:sz w:val="20"/>
                <w:szCs w:val="20"/>
              </w:rPr>
              <w:t xml:space="preserve"> for all obligations subject to mortality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R0100/C0160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Mortality risk – Average rate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mortality rate during the following 12 (t+1) months weighted by sum insured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R0100/C0180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Mortality risk – Modified duration</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Modified duration in years of all payments payable on death included in the best estimate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R0110/C0150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Longevity risk – Best estimate</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Best estimate of obligations subject to longevity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R0110/C0160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Longevity risk – Average rate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mortality rate during the following 12 (t+1) months weighted by sum insured for policies where a decrease in the mortality rate leads to an increase in technical provisions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R0110/C0180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Longevity risk – Modified duration</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Modified duration in years of all payments to beneficiaries included in the best estimate for policies where a decrease in the mortality rate leads to an increase in technical provisions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R0120/C0120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 Capital at risk</w:t>
            </w:r>
          </w:p>
        </w:tc>
        <w:tc>
          <w:tcPr>
            <w:tcW w:w="4955" w:type="dxa"/>
          </w:tcPr>
          <w:p w:rsidR="000A55AA" w:rsidRPr="00DF07B0" w:rsidRDefault="000A55AA" w:rsidP="00DB7C64">
            <w:pPr>
              <w:rPr>
                <w:rFonts w:ascii="Times New Roman" w:hAnsi="Times New Roman" w:cs="Times New Roman"/>
                <w:sz w:val="20"/>
                <w:szCs w:val="20"/>
              </w:rPr>
            </w:pPr>
            <w:r w:rsidRPr="00DF07B0">
              <w:rPr>
                <w:rFonts w:ascii="Times New Roman" w:hAnsi="Times New Roman" w:cs="Times New Roman"/>
                <w:sz w:val="20"/>
                <w:szCs w:val="20"/>
              </w:rPr>
              <w:t xml:space="preserve">Sum of positive capitals at risk as defined in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93 of </w:t>
            </w:r>
            <w:r w:rsidRPr="00DF07B0">
              <w:rPr>
                <w:rFonts w:ascii="Times New Roman" w:eastAsia="Times New Roman" w:hAnsi="Times New Roman" w:cs="Times New Roman"/>
                <w:sz w:val="20"/>
                <w:szCs w:val="20"/>
                <w:lang w:eastAsia="es-ES"/>
              </w:rPr>
              <w:t>Delegated Regulation (EU) 2015/35</w:t>
            </w:r>
            <w:r w:rsidRPr="00DF07B0">
              <w:rPr>
                <w:rFonts w:ascii="Times New Roman" w:hAnsi="Times New Roman" w:cs="Times New Roman"/>
                <w:sz w:val="20"/>
                <w:szCs w:val="20"/>
              </w:rPr>
              <w:t xml:space="preserve"> for all obligations subject to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R0120/C0130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 Capital at risk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Capital at risk as defined in R0120/C0120 after 12 (t+1) months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R0120/C0150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 Best estimate</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Best estimate of obligations subject to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R0120/C0160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 Average rate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rate during the following 12 months (t+1) weighted by sum insured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R0120/C0170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 Average rate t+2</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morbidity rate during the 12 months after the following 12 months (t+2) weighted by sum </w:t>
            </w:r>
            <w:r w:rsidRPr="00DF07B0">
              <w:rPr>
                <w:rFonts w:ascii="Times New Roman" w:hAnsi="Times New Roman" w:cs="Times New Roman"/>
                <w:sz w:val="20"/>
                <w:szCs w:val="20"/>
              </w:rPr>
              <w:lastRenderedPageBreak/>
              <w:t>insured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R0120/C0180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 Modified duration</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Modified duration in years of all payments on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included in the best estimate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R0120/C0200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 Termination rates</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Expected termination rates during the following 12 months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R0130/C0140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Lapse risk (up) – Surrender strain</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Sum of all positive surrender strains as defined in Article 95 of </w:t>
            </w:r>
            <w:r w:rsidRPr="00DF07B0">
              <w:rPr>
                <w:rFonts w:ascii="Times New Roman" w:eastAsia="Times New Roman" w:hAnsi="Times New Roman" w:cs="Times New Roman"/>
                <w:sz w:val="20"/>
                <w:szCs w:val="20"/>
                <w:lang w:eastAsia="es-ES"/>
              </w:rPr>
              <w:t>Delegated Regulation (EU) 2015/35.</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R0130/C0160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Lapse risk (up) – Average rate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Average lapse rate for policies with positive surrender strains </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R0130/C0190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Lapse risk (up) – Average run off period</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period in years over which the policies with a positive surrender strain run off</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R0140/C0140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Lapse risk (down) – Surrender strain </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Sum of all negative surrender strains as defined in Article 95 of </w:t>
            </w:r>
            <w:r w:rsidRPr="00DF07B0">
              <w:rPr>
                <w:rFonts w:ascii="Times New Roman" w:eastAsia="Times New Roman" w:hAnsi="Times New Roman" w:cs="Times New Roman"/>
                <w:sz w:val="20"/>
                <w:szCs w:val="20"/>
                <w:lang w:eastAsia="es-ES"/>
              </w:rPr>
              <w:t>Delegated Regulation (EU) 2015/35.</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R0140/C0160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Lapse risk (down) – Average rate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Average lapse rate for policies with negative surrender strains </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R0140/C0190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Lapse risk (down) – Average run off period </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period in years over which the policies with a negative surrender strain run off</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R0150/C0180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Life expense risk – Modified duration</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Modified duration in years of the cash flows included in the best estimate of life insurance and reinsurance obligations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R0150/C0210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Life expense risk – Payments </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Expenses paid related to life insurance and reinsurance during the last 12 months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R0150/C0220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Life expense risk – Average inflation rate</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0A55AA" w:rsidRPr="00DF07B0" w:rsidTr="00950116">
        <w:tc>
          <w:tcPr>
            <w:tcW w:w="1262"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R0160/C0120</w:t>
            </w:r>
          </w:p>
        </w:tc>
        <w:tc>
          <w:tcPr>
            <w:tcW w:w="2410" w:type="dxa"/>
            <w:gridSpan w:val="2"/>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Life catastrophe risk – Capital at risk</w:t>
            </w:r>
          </w:p>
        </w:tc>
        <w:tc>
          <w:tcPr>
            <w:tcW w:w="4955" w:type="dxa"/>
            <w:tcBorders>
              <w:bottom w:val="single" w:sz="4" w:space="0" w:color="auto"/>
            </w:tcBorders>
          </w:tcPr>
          <w:p w:rsidR="000A55AA" w:rsidRPr="00DF07B0" w:rsidRDefault="000A55AA" w:rsidP="00DB7C64">
            <w:pPr>
              <w:rPr>
                <w:rFonts w:ascii="Times New Roman" w:hAnsi="Times New Roman" w:cs="Times New Roman"/>
                <w:sz w:val="20"/>
                <w:szCs w:val="20"/>
              </w:rPr>
            </w:pPr>
            <w:r w:rsidRPr="00DF07B0">
              <w:rPr>
                <w:rFonts w:ascii="Times New Roman" w:hAnsi="Times New Roman" w:cs="Times New Roman"/>
                <w:sz w:val="20"/>
                <w:szCs w:val="20"/>
              </w:rPr>
              <w:t xml:space="preserve">Sum of positive capitals at risk as defined in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96 of </w:t>
            </w:r>
            <w:r w:rsidRPr="00DF07B0">
              <w:rPr>
                <w:rFonts w:ascii="Times New Roman" w:eastAsia="Times New Roman" w:hAnsi="Times New Roman" w:cs="Times New Roman"/>
                <w:sz w:val="20"/>
                <w:szCs w:val="20"/>
                <w:lang w:eastAsia="es-ES"/>
              </w:rPr>
              <w:t>Delegated Regulation (EU) 2015/35.</w:t>
            </w:r>
          </w:p>
        </w:tc>
      </w:tr>
      <w:tr w:rsidR="000A55AA" w:rsidRPr="00DF07B0" w:rsidTr="00950116">
        <w:tc>
          <w:tcPr>
            <w:tcW w:w="8627" w:type="dxa"/>
            <w:gridSpan w:val="4"/>
            <w:tcBorders>
              <w:left w:val="nil"/>
              <w:right w:val="nil"/>
            </w:tcBorders>
          </w:tcPr>
          <w:p w:rsidR="000A55AA" w:rsidRPr="00DF07B0" w:rsidRDefault="000A55AA" w:rsidP="00950116">
            <w:pPr>
              <w:spacing w:before="120" w:after="120"/>
              <w:rPr>
                <w:rFonts w:ascii="Times New Roman" w:hAnsi="Times New Roman" w:cs="Times New Roman"/>
                <w:b/>
                <w:sz w:val="20"/>
                <w:szCs w:val="20"/>
              </w:rPr>
            </w:pPr>
            <w:r w:rsidRPr="00DF07B0">
              <w:rPr>
                <w:rFonts w:ascii="Times New Roman" w:hAnsi="Times New Roman" w:cs="Times New Roman"/>
                <w:b/>
                <w:sz w:val="20"/>
                <w:szCs w:val="20"/>
              </w:rPr>
              <w:t>Health underwriting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R0200/C0120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mortality risk – Capital at risk</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Sum of positive capitals at risk as defined in Article 97 of </w:t>
            </w:r>
            <w:r w:rsidRPr="00DF07B0">
              <w:rPr>
                <w:rFonts w:ascii="Times New Roman" w:eastAsia="Times New Roman" w:hAnsi="Times New Roman" w:cs="Times New Roman"/>
                <w:sz w:val="20"/>
                <w:szCs w:val="20"/>
                <w:lang w:eastAsia="es-ES"/>
              </w:rPr>
              <w:t xml:space="preserve">Delegated Regulation </w:t>
            </w:r>
            <w:r w:rsidR="000C6BAE" w:rsidRPr="00DF07B0">
              <w:rPr>
                <w:rFonts w:ascii="Times New Roman" w:eastAsia="Times New Roman" w:hAnsi="Times New Roman" w:cs="Times New Roman"/>
                <w:sz w:val="20"/>
                <w:szCs w:val="20"/>
                <w:lang w:eastAsia="es-ES"/>
              </w:rPr>
              <w:t xml:space="preserve">(EU) </w:t>
            </w:r>
            <w:r w:rsidRPr="00DF07B0">
              <w:rPr>
                <w:rFonts w:ascii="Times New Roman" w:eastAsia="Times New Roman" w:hAnsi="Times New Roman" w:cs="Times New Roman"/>
                <w:sz w:val="20"/>
                <w:szCs w:val="20"/>
                <w:lang w:eastAsia="es-ES"/>
              </w:rPr>
              <w:t>2015/35</w:t>
            </w:r>
            <w:r w:rsidR="000C6BAE" w:rsidRPr="00DF07B0">
              <w:rPr>
                <w:rFonts w:ascii="Times New Roman" w:eastAsia="Times New Roman" w:hAnsi="Times New Roman" w:cs="Times New Roman"/>
                <w:sz w:val="20"/>
                <w:szCs w:val="20"/>
                <w:lang w:eastAsia="es-ES"/>
              </w:rPr>
              <w:t xml:space="preserve"> </w:t>
            </w:r>
            <w:r w:rsidRPr="00DF07B0">
              <w:rPr>
                <w:rFonts w:ascii="Times New Roman" w:hAnsi="Times New Roman" w:cs="Times New Roman"/>
                <w:sz w:val="20"/>
                <w:szCs w:val="20"/>
              </w:rPr>
              <w:t>for all obligations subject to health mortality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R0200/C0160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mortality risk – Average rate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mortality rate during the following 12 months (t+1) weighted by sum insured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R0200/C0180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mortality risk – Modified duration</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Modified duration in years of all payments payable on death included in the best estimate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R0210/C0150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longevity risk – Best estimate</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Best estimate of obligations subject to health longevity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R0210/C0160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longevity risk – Average rate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mortality rate during the following 12 months (t+1) weighted by sum insured for policies where a decrease in the mortality rate leads to an increase in technical provisions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R0210/C0180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longevity risk – Modified duration</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Modified duration in years of all payments to beneficiaries included in the best estimate for policies where a decrease in the mortality rate leads to an increase in technical provisions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R0220/C0180</w:t>
            </w:r>
          </w:p>
        </w:tc>
        <w:tc>
          <w:tcPr>
            <w:tcW w:w="2410" w:type="dxa"/>
            <w:gridSpan w:val="2"/>
          </w:tcPr>
          <w:p w:rsidR="000A55AA" w:rsidRPr="00DF07B0" w:rsidRDefault="000A55AA" w:rsidP="00632A29">
            <w:pPr>
              <w:rPr>
                <w:rFonts w:ascii="Times New Roman" w:hAnsi="Times New Roman" w:cs="Times New Roman"/>
                <w:sz w:val="20"/>
                <w:szCs w:val="20"/>
              </w:rPr>
            </w:pPr>
            <w:r w:rsidRPr="00DF07B0">
              <w:rPr>
                <w:rFonts w:ascii="Times New Roman" w:hAnsi="Times New Roman" w:cs="Times New Roman"/>
                <w:sz w:val="20"/>
                <w:szCs w:val="20"/>
              </w:rPr>
              <w:t>Health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(medical expense) – Modified duration</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Modified duration in years of the cash flows included in the best estimate of medical expense insurance and reinsurance obligations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R0220/C0210</w:t>
            </w:r>
          </w:p>
        </w:tc>
        <w:tc>
          <w:tcPr>
            <w:tcW w:w="2410" w:type="dxa"/>
            <w:gridSpan w:val="2"/>
          </w:tcPr>
          <w:p w:rsidR="000A55AA" w:rsidRPr="00DF07B0" w:rsidRDefault="000A55AA" w:rsidP="00632A29">
            <w:pPr>
              <w:rPr>
                <w:rFonts w:ascii="Times New Roman" w:hAnsi="Times New Roman" w:cs="Times New Roman"/>
                <w:sz w:val="20"/>
                <w:szCs w:val="20"/>
              </w:rPr>
            </w:pPr>
            <w:r w:rsidRPr="00DF07B0">
              <w:rPr>
                <w:rFonts w:ascii="Times New Roman" w:hAnsi="Times New Roman" w:cs="Times New Roman"/>
                <w:sz w:val="20"/>
                <w:szCs w:val="20"/>
              </w:rPr>
              <w:t>Health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morbidity risk (medical expense) – Payments </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Expenses paid related to medical expense insurance and reinsurance during the last 12 months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R0220/C0220</w:t>
            </w:r>
          </w:p>
        </w:tc>
        <w:tc>
          <w:tcPr>
            <w:tcW w:w="2410" w:type="dxa"/>
            <w:gridSpan w:val="2"/>
          </w:tcPr>
          <w:p w:rsidR="000A55AA" w:rsidRPr="00DF07B0" w:rsidRDefault="000A55AA" w:rsidP="00632A29">
            <w:pPr>
              <w:rPr>
                <w:rFonts w:ascii="Times New Roman" w:hAnsi="Times New Roman" w:cs="Times New Roman"/>
                <w:sz w:val="20"/>
                <w:szCs w:val="20"/>
              </w:rPr>
            </w:pPr>
            <w:r w:rsidRPr="00DF07B0">
              <w:rPr>
                <w:rFonts w:ascii="Times New Roman" w:hAnsi="Times New Roman" w:cs="Times New Roman"/>
                <w:sz w:val="20"/>
                <w:szCs w:val="20"/>
              </w:rPr>
              <w:t>Health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lastRenderedPageBreak/>
              <w:t>morbidity risk (medical expense) – Average inflation rate</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lang w:eastAsia="ja-JP"/>
              </w:rPr>
              <w:lastRenderedPageBreak/>
              <w:t xml:space="preserve">Weighted average rate of inflation on medical payments </w:t>
            </w:r>
            <w:r w:rsidRPr="00DF07B0">
              <w:rPr>
                <w:rFonts w:ascii="Times New Roman" w:hAnsi="Times New Roman" w:cs="Times New Roman"/>
                <w:sz w:val="20"/>
                <w:szCs w:val="20"/>
                <w:lang w:eastAsia="ja-JP"/>
              </w:rPr>
              <w:lastRenderedPageBreak/>
              <w:t>included in the calculation of the best estimate of those obligations, where the weights are based on the present value of medical payments included in the calculation of the best estimate of those obligations.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R0230/C0120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(income protection) – Capital at risk</w:t>
            </w:r>
          </w:p>
        </w:tc>
        <w:tc>
          <w:tcPr>
            <w:tcW w:w="4955" w:type="dxa"/>
          </w:tcPr>
          <w:p w:rsidR="000A55AA" w:rsidRPr="00DF07B0" w:rsidRDefault="000A55AA" w:rsidP="00DB7C64">
            <w:pPr>
              <w:rPr>
                <w:rFonts w:ascii="Times New Roman" w:hAnsi="Times New Roman" w:cs="Times New Roman"/>
                <w:sz w:val="20"/>
                <w:szCs w:val="20"/>
              </w:rPr>
            </w:pPr>
            <w:r w:rsidRPr="00DF07B0">
              <w:rPr>
                <w:rFonts w:ascii="Times New Roman" w:hAnsi="Times New Roman" w:cs="Times New Roman"/>
                <w:sz w:val="20"/>
                <w:szCs w:val="20"/>
              </w:rPr>
              <w:t xml:space="preserve">Sum of positive capitals at risk as defined in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100 of </w:t>
            </w:r>
            <w:r w:rsidRPr="00DF07B0">
              <w:rPr>
                <w:rFonts w:ascii="Times New Roman" w:eastAsia="Times New Roman" w:hAnsi="Times New Roman" w:cs="Times New Roman"/>
                <w:sz w:val="20"/>
                <w:szCs w:val="20"/>
                <w:lang w:eastAsia="es-ES"/>
              </w:rPr>
              <w:t>Delegated Regulation (EU) 2015/35</w:t>
            </w:r>
            <w:r w:rsidRPr="00DF07B0">
              <w:rPr>
                <w:rFonts w:ascii="Times New Roman" w:hAnsi="Times New Roman" w:cs="Times New Roman"/>
                <w:sz w:val="20"/>
                <w:szCs w:val="20"/>
              </w:rPr>
              <w:t xml:space="preserve"> for all obligations subject to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(income protection)</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R0230/C0130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(income protection) – Capital at risk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Capital at risk as defined in R0230/C0120 after 12 months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R0230/C0150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(income protection) – Best estimate</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Best estimate of obligations subject to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R0230/C0160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(income protection) – Average rate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rate during the following 12 (t+1) months weighted by sum insured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R0230/C0170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(income protection) – Average rate t+2</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rate during the 12 months after the following 12 months (t+2) weighted by sum insured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R0230/C0180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(income protection) – Modified duration</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Modified duration in years of all payments on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included in the best estimate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R0230/C0200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disability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morbidity risk (income protection) – Termination rates</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Expected termination rates during the following 12 months for policies with a positive capital at risk</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R0240/C0140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SLT lapse risk (up) – Surrender strain</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Sum of all positive surrender strains as defined in Article 102 of </w:t>
            </w:r>
            <w:r w:rsidRPr="00DF07B0">
              <w:rPr>
                <w:rFonts w:ascii="Times New Roman" w:eastAsia="Times New Roman" w:hAnsi="Times New Roman" w:cs="Times New Roman"/>
                <w:sz w:val="20"/>
                <w:szCs w:val="20"/>
                <w:lang w:eastAsia="es-ES"/>
              </w:rPr>
              <w:t>Delegated Regulation (EU) 2015/35.</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R0240/C0160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SLT lapse risk (up) – Average rate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Average lapse rate for policies with positive surrender strains </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R0240/C0190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SLT lapse risk (up) – Average run off period</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period in years over which the policies with a positive surrender strain run off</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R0250/C0140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Health SLT lapse risk (down) – Surrender strain </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Sum of all negative surrender strains as defined in Article 102 of </w:t>
            </w:r>
            <w:r w:rsidRPr="00DF07B0">
              <w:rPr>
                <w:rFonts w:ascii="Times New Roman" w:eastAsia="Times New Roman" w:hAnsi="Times New Roman" w:cs="Times New Roman"/>
                <w:sz w:val="20"/>
                <w:szCs w:val="20"/>
                <w:lang w:eastAsia="es-ES"/>
              </w:rPr>
              <w:t>Delegated Regulation (EU) 2015/35.</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R0250/C0160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SLT lapse risk (down) – Average rate t+1</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Average lapse rate for policies with negative surrender strains </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R0250/C0190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Health SLT lapse risk (down) – Average run off period </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Average period in years over which the policies with a negative surrender strain run off</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R0260/C0180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expense risk – Modified duration</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Modified duration in years of the cash flows included in the best estimate of health insurance and reinsurance obligations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R0260/C0210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Health expense risk – Payments </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Expenses paid related to health insurance and reinsurance during the last 12 months</w:t>
            </w:r>
          </w:p>
        </w:tc>
      </w:tr>
      <w:tr w:rsidR="000A55AA" w:rsidRPr="00DF07B0" w:rsidTr="00950116">
        <w:tc>
          <w:tcPr>
            <w:tcW w:w="1262"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R0260/C0220</w:t>
            </w:r>
          </w:p>
        </w:tc>
        <w:tc>
          <w:tcPr>
            <w:tcW w:w="2410"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Health expense risk – Average inflation rate</w:t>
            </w:r>
          </w:p>
        </w:tc>
        <w:tc>
          <w:tcPr>
            <w:tcW w:w="4955"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Weighted average inflation rate included in the calculation of the best estimate of these obligations, weighted by the present value of expenses included in the calculation of the best estimate for servicing existing health obligations.</w:t>
            </w:r>
          </w:p>
        </w:tc>
      </w:tr>
    </w:tbl>
    <w:p w:rsidR="000A55AA" w:rsidRPr="00DF07B0" w:rsidRDefault="000A55AA" w:rsidP="00950116">
      <w:pPr>
        <w:rPr>
          <w:rFonts w:ascii="Times New Roman" w:hAnsi="Times New Roman" w:cs="Times New Roman"/>
          <w:sz w:val="20"/>
          <w:szCs w:val="20"/>
        </w:rPr>
      </w:pPr>
    </w:p>
    <w:p w:rsidR="000A55AA" w:rsidRPr="00DF07B0" w:rsidRDefault="000A55AA" w:rsidP="00950116">
      <w:pPr>
        <w:spacing w:after="0" w:line="240" w:lineRule="auto"/>
        <w:rPr>
          <w:rFonts w:ascii="Times New Roman" w:eastAsia="Times New Roman" w:hAnsi="Times New Roman" w:cs="Times New Roman"/>
          <w:b/>
          <w:bCs/>
          <w:sz w:val="20"/>
          <w:szCs w:val="20"/>
          <w:lang w:eastAsia="en-GB"/>
        </w:rPr>
      </w:pPr>
    </w:p>
    <w:p w:rsidR="000A55AA" w:rsidRPr="00DF07B0" w:rsidRDefault="000A55AA" w:rsidP="00950116">
      <w:pPr>
        <w:spacing w:after="0" w:line="240" w:lineRule="auto"/>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 xml:space="preserve">S.27.01 </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 xml:space="preserve"> Solvency Capital Requirement </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 xml:space="preserve"> Non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life and health catastrophe risk</w:t>
      </w:r>
    </w:p>
    <w:p w:rsidR="000A55AA" w:rsidRPr="00DF07B0" w:rsidRDefault="000A55AA" w:rsidP="00950116">
      <w:pPr>
        <w:spacing w:after="0" w:line="240" w:lineRule="auto"/>
        <w:rPr>
          <w:rFonts w:ascii="Times New Roman" w:eastAsia="Times New Roman" w:hAnsi="Times New Roman" w:cs="Times New Roman"/>
          <w:b/>
          <w:bCs/>
          <w:sz w:val="20"/>
          <w:szCs w:val="20"/>
          <w:lang w:eastAsia="en-GB"/>
        </w:rPr>
      </w:pPr>
    </w:p>
    <w:p w:rsidR="000A55AA" w:rsidRPr="00DF07B0" w:rsidRDefault="000A55AA" w:rsidP="00950116">
      <w:pPr>
        <w:spacing w:after="0" w:line="240" w:lineRule="auto"/>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General comments:</w:t>
      </w:r>
    </w:p>
    <w:p w:rsidR="000A55AA" w:rsidRPr="00DF07B0" w:rsidRDefault="000A55AA" w:rsidP="00950116">
      <w:pPr>
        <w:spacing w:after="0" w:line="240" w:lineRule="auto"/>
        <w:rPr>
          <w:rFonts w:ascii="Times New Roman" w:eastAsia="Times New Roman" w:hAnsi="Times New Roman" w:cs="Times New Roman"/>
          <w:b/>
          <w:bCs/>
          <w:sz w:val="20"/>
          <w:szCs w:val="20"/>
          <w:lang w:eastAsia="en-GB"/>
        </w:rPr>
      </w:pP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ring fenced</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funds, matching adjustment portfolios and remaining part.</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Template SR.27.01 has to be filled in for each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fund (RFF), each matching adjustment portfolio (MAP) and for the remaining part. However, where a RFF/MAP includes a MAP/RFF embedded, the fund </w:t>
      </w:r>
      <w:r w:rsidR="00CD22EA" w:rsidRPr="00DF07B0">
        <w:rPr>
          <w:rFonts w:ascii="Times New Roman" w:hAnsi="Times New Roman" w:cs="Times New Roman"/>
          <w:sz w:val="20"/>
          <w:szCs w:val="20"/>
        </w:rPr>
        <w:t>sh</w:t>
      </w:r>
      <w:r w:rsidR="007C2E95" w:rsidRPr="00DF07B0">
        <w:rPr>
          <w:rFonts w:ascii="Times New Roman" w:hAnsi="Times New Roman" w:cs="Times New Roman"/>
          <w:sz w:val="20"/>
          <w:szCs w:val="20"/>
        </w:rPr>
        <w:t>ould</w:t>
      </w:r>
      <w:r w:rsidRPr="00DF07B0">
        <w:rPr>
          <w:rFonts w:ascii="Times New Roman" w:hAnsi="Times New Roman" w:cs="Times New Roman"/>
          <w:sz w:val="20"/>
          <w:szCs w:val="20"/>
        </w:rPr>
        <w:t xml:space="preserve"> be treated as different funds. 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reported for all sub</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funds of a material RFF/MAP as identified in the second table of S.01.03.</w:t>
      </w:r>
    </w:p>
    <w:p w:rsidR="000A55AA" w:rsidRPr="00DF07B0" w:rsidRDefault="000A55AA" w:rsidP="00950116">
      <w:pPr>
        <w:spacing w:after="0" w:line="240" w:lineRule="auto"/>
        <w:rPr>
          <w:rFonts w:ascii="Times New Roman" w:eastAsia="Times New Roman" w:hAnsi="Times New Roman" w:cs="Times New Roman"/>
          <w:bCs/>
          <w:sz w:val="20"/>
          <w:szCs w:val="20"/>
          <w:lang w:eastAsia="en-GB"/>
        </w:rPr>
      </w:pPr>
      <w:r w:rsidRPr="00DF07B0">
        <w:rPr>
          <w:rFonts w:ascii="Times New Roman" w:eastAsia="Times New Roman" w:hAnsi="Times New Roman" w:cs="Times New Roman"/>
          <w:bCs/>
          <w:sz w:val="20"/>
          <w:szCs w:val="20"/>
          <w:lang w:eastAsia="en-GB"/>
        </w:rPr>
        <w:t>This template is designed to allow an understanding of how the catastrophe risk module of the SCR has been calculated and what are the main drivers.</w:t>
      </w:r>
    </w:p>
    <w:p w:rsidR="000A55AA" w:rsidRPr="00DF07B0" w:rsidRDefault="000A55AA" w:rsidP="00950116">
      <w:pPr>
        <w:spacing w:after="0" w:line="240" w:lineRule="auto"/>
        <w:rPr>
          <w:rFonts w:ascii="Times New Roman" w:eastAsia="Times New Roman" w:hAnsi="Times New Roman" w:cs="Times New Roman"/>
          <w:bCs/>
          <w:sz w:val="20"/>
          <w:szCs w:val="20"/>
          <w:lang w:eastAsia="en-GB"/>
        </w:rPr>
      </w:pPr>
    </w:p>
    <w:p w:rsidR="000A55AA" w:rsidRPr="00DF07B0" w:rsidRDefault="000A55AA" w:rsidP="00950116">
      <w:pPr>
        <w:spacing w:after="0" w:line="240" w:lineRule="auto"/>
        <w:jc w:val="both"/>
        <w:rPr>
          <w:rFonts w:ascii="Times New Roman" w:eastAsia="Times New Roman" w:hAnsi="Times New Roman" w:cs="Times New Roman"/>
          <w:bCs/>
          <w:sz w:val="20"/>
          <w:szCs w:val="20"/>
          <w:lang w:eastAsia="en-GB"/>
        </w:rPr>
      </w:pPr>
      <w:r w:rsidRPr="00DF07B0">
        <w:rPr>
          <w:rFonts w:ascii="Times New Roman" w:eastAsia="Times New Roman" w:hAnsi="Times New Roman" w:cs="Times New Roman"/>
          <w:bCs/>
          <w:sz w:val="20"/>
          <w:szCs w:val="20"/>
          <w:lang w:eastAsia="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and Outgoing reinsurance program in the next reporting year (S.30.03 and S.30.04).</w:t>
      </w:r>
    </w:p>
    <w:p w:rsidR="000A55AA" w:rsidRPr="00DF07B0" w:rsidRDefault="000A55AA" w:rsidP="00950116">
      <w:pPr>
        <w:spacing w:after="0" w:line="240" w:lineRule="auto"/>
        <w:rPr>
          <w:rFonts w:ascii="Times New Roman" w:eastAsia="Times New Roman" w:hAnsi="Times New Roman" w:cs="Times New Roman"/>
          <w:bCs/>
          <w:sz w:val="20"/>
          <w:szCs w:val="20"/>
          <w:lang w:eastAsia="en-GB"/>
        </w:rPr>
      </w:pPr>
    </w:p>
    <w:p w:rsidR="000A55AA" w:rsidRPr="00DF07B0" w:rsidRDefault="000A55AA" w:rsidP="00950116">
      <w:pPr>
        <w:spacing w:after="0" w:line="240" w:lineRule="auto"/>
        <w:jc w:val="both"/>
        <w:rPr>
          <w:rFonts w:ascii="Times New Roman" w:eastAsia="Times New Roman" w:hAnsi="Times New Roman" w:cs="Times New Roman"/>
          <w:bCs/>
          <w:sz w:val="20"/>
          <w:szCs w:val="20"/>
          <w:lang w:eastAsia="en-GB"/>
        </w:rPr>
      </w:pPr>
      <w:r w:rsidRPr="00DF07B0">
        <w:rPr>
          <w:rFonts w:ascii="Times New Roman" w:eastAsia="Times New Roman" w:hAnsi="Times New Roman" w:cs="Times New Roman"/>
          <w:bCs/>
          <w:sz w:val="20"/>
          <w:szCs w:val="20"/>
          <w:lang w:eastAsia="en-GB"/>
        </w:rPr>
        <w:t xml:space="preserve">Undertakings need to estimate their recoveries from risk mitigation in line with the Directive 2009/138/EC, </w:t>
      </w:r>
      <w:r w:rsidRPr="00DF07B0">
        <w:rPr>
          <w:rFonts w:ascii="Times New Roman" w:eastAsia="Times New Roman" w:hAnsi="Times New Roman" w:cs="Times New Roman"/>
          <w:sz w:val="20"/>
          <w:szCs w:val="20"/>
          <w:lang w:eastAsia="es-ES"/>
        </w:rPr>
        <w:t>Delegated Regulation (EU) 2015/35</w:t>
      </w:r>
      <w:r w:rsidRPr="00DF07B0">
        <w:rPr>
          <w:rFonts w:ascii="Times New Roman" w:eastAsia="Times New Roman" w:hAnsi="Times New Roman" w:cs="Times New Roman"/>
          <w:bCs/>
          <w:sz w:val="20"/>
          <w:szCs w:val="20"/>
          <w:lang w:eastAsia="en-GB"/>
        </w:rPr>
        <w:t xml:space="preserve"> and any relevant technical standard. Undertakings shall complete the catastrophe reporting template only to the granularity required to perform this calculation.</w:t>
      </w:r>
    </w:p>
    <w:p w:rsidR="000A55AA" w:rsidRPr="00DF07B0" w:rsidRDefault="000A55AA" w:rsidP="00950116">
      <w:pPr>
        <w:spacing w:after="0" w:line="240" w:lineRule="auto"/>
        <w:rPr>
          <w:rFonts w:ascii="Times New Roman" w:eastAsia="Times New Roman" w:hAnsi="Times New Roman" w:cs="Times New Roman"/>
          <w:bCs/>
          <w:sz w:val="20"/>
          <w:szCs w:val="20"/>
          <w:lang w:eastAsia="en-GB"/>
        </w:rPr>
      </w:pPr>
    </w:p>
    <w:p w:rsidR="000A55AA" w:rsidRPr="00DF07B0" w:rsidRDefault="000A55AA" w:rsidP="00950116">
      <w:pPr>
        <w:spacing w:after="0" w:line="240" w:lineRule="auto"/>
        <w:jc w:val="both"/>
        <w:rPr>
          <w:rFonts w:ascii="Times New Roman" w:eastAsia="Times New Roman" w:hAnsi="Times New Roman" w:cs="Times New Roman"/>
          <w:bCs/>
          <w:sz w:val="20"/>
          <w:szCs w:val="20"/>
          <w:lang w:eastAsia="en-GB"/>
        </w:rPr>
      </w:pPr>
      <w:r w:rsidRPr="00DF07B0">
        <w:rPr>
          <w:rFonts w:ascii="Times New Roman" w:eastAsia="Times New Roman" w:hAnsi="Times New Roman" w:cs="Times New Roman"/>
          <w:bCs/>
          <w:sz w:val="20"/>
          <w:szCs w:val="20"/>
          <w:lang w:eastAsia="en-GB"/>
        </w:rPr>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w:t>
      </w:r>
      <w:r w:rsidR="006907A8" w:rsidRPr="00DF07B0">
        <w:rPr>
          <w:rFonts w:ascii="Times New Roman" w:eastAsia="Times New Roman" w:hAnsi="Times New Roman" w:cs="Times New Roman"/>
          <w:bCs/>
          <w:sz w:val="20"/>
          <w:szCs w:val="20"/>
          <w:lang w:eastAsia="en-GB"/>
        </w:rPr>
        <w:t>)(</w:t>
      </w:r>
      <w:r w:rsidRPr="00DF07B0">
        <w:rPr>
          <w:rFonts w:ascii="Times New Roman" w:eastAsia="Times New Roman" w:hAnsi="Times New Roman" w:cs="Times New Roman"/>
          <w:bCs/>
          <w:sz w:val="20"/>
          <w:szCs w:val="20"/>
          <w:lang w:eastAsia="en-GB"/>
        </w:rPr>
        <w:t>b) and (4</w:t>
      </w:r>
      <w:r w:rsidR="006907A8" w:rsidRPr="00DF07B0">
        <w:rPr>
          <w:rFonts w:ascii="Times New Roman" w:eastAsia="Times New Roman" w:hAnsi="Times New Roman" w:cs="Times New Roman"/>
          <w:bCs/>
          <w:sz w:val="20"/>
          <w:szCs w:val="20"/>
          <w:lang w:eastAsia="en-GB"/>
        </w:rPr>
        <w:t>)(</w:t>
      </w:r>
      <w:r w:rsidRPr="00DF07B0">
        <w:rPr>
          <w:rFonts w:ascii="Times New Roman" w:eastAsia="Times New Roman" w:hAnsi="Times New Roman" w:cs="Times New Roman"/>
          <w:bCs/>
          <w:sz w:val="20"/>
          <w:szCs w:val="20"/>
          <w:lang w:eastAsia="en-GB"/>
        </w:rPr>
        <w:t>c) of the Directive 2009/138/EC.</w:t>
      </w:r>
    </w:p>
    <w:p w:rsidR="000A55AA" w:rsidRPr="00DF07B0" w:rsidRDefault="000A55AA" w:rsidP="00950116">
      <w:pPr>
        <w:spacing w:after="0" w:line="240" w:lineRule="auto"/>
        <w:rPr>
          <w:rFonts w:ascii="Times New Roman" w:eastAsia="Times New Roman" w:hAnsi="Times New Roman" w:cs="Times New Roman"/>
          <w:bCs/>
          <w:sz w:val="20"/>
          <w:szCs w:val="20"/>
          <w:lang w:eastAsia="en-GB"/>
        </w:rPr>
      </w:pPr>
    </w:p>
    <w:p w:rsidR="000A55AA" w:rsidRPr="00DF07B0" w:rsidRDefault="000A55AA" w:rsidP="00950116">
      <w:pPr>
        <w:spacing w:after="0" w:line="240" w:lineRule="auto"/>
        <w:jc w:val="both"/>
        <w:rPr>
          <w:rFonts w:ascii="Times New Roman" w:eastAsia="Times New Roman" w:hAnsi="Times New Roman" w:cs="Times New Roman"/>
          <w:bCs/>
          <w:sz w:val="20"/>
          <w:szCs w:val="20"/>
          <w:lang w:eastAsia="en-GB"/>
        </w:rPr>
      </w:pPr>
      <w:r w:rsidRPr="00DF07B0">
        <w:rPr>
          <w:rFonts w:ascii="Times New Roman" w:eastAsia="Times New Roman" w:hAnsi="Times New Roman" w:cs="Times New Roman"/>
          <w:bCs/>
          <w:sz w:val="20"/>
          <w:szCs w:val="20"/>
          <w:lang w:eastAsia="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in order to be deducted.</w:t>
      </w:r>
    </w:p>
    <w:p w:rsidR="000A55AA" w:rsidRPr="00DF07B0" w:rsidRDefault="000A55AA" w:rsidP="00950116">
      <w:pPr>
        <w:spacing w:after="0" w:line="240" w:lineRule="auto"/>
        <w:rPr>
          <w:rFonts w:ascii="Times New Roman" w:eastAsia="Times New Roman" w:hAnsi="Times New Roman" w:cs="Times New Roman"/>
          <w:bCs/>
          <w:sz w:val="20"/>
          <w:szCs w:val="20"/>
          <w:lang w:eastAsia="en-GB"/>
        </w:rPr>
      </w:pPr>
    </w:p>
    <w:p w:rsidR="000A55AA" w:rsidRPr="00DF07B0" w:rsidRDefault="000A55AA" w:rsidP="00950116">
      <w:pPr>
        <w:rPr>
          <w:rFonts w:ascii="Times New Roman" w:eastAsia="Times New Roman" w:hAnsi="Times New Roman" w:cs="Times New Roman"/>
          <w:bCs/>
          <w:sz w:val="20"/>
          <w:szCs w:val="20"/>
          <w:lang w:eastAsia="en-GB"/>
        </w:rPr>
      </w:pPr>
      <w:r w:rsidRPr="00DF07B0">
        <w:rPr>
          <w:rFonts w:ascii="Times New Roman" w:eastAsia="Times New Roman" w:hAnsi="Times New Roman" w:cs="Times New Roman"/>
          <w:bCs/>
          <w:sz w:val="20"/>
          <w:szCs w:val="20"/>
          <w:lang w:eastAsia="en-GB"/>
        </w:rPr>
        <w:t>In case the diversification effect reduces the capital requirement the default value of the diversification shall be reported as a negative value.</w:t>
      </w:r>
    </w:p>
    <w:tbl>
      <w:tblPr>
        <w:tblStyle w:val="TableGrid"/>
        <w:tblW w:w="0" w:type="auto"/>
        <w:tblLayout w:type="fixed"/>
        <w:tblLook w:val="04A0" w:firstRow="1" w:lastRow="0" w:firstColumn="1" w:lastColumn="0" w:noHBand="0" w:noVBand="1"/>
      </w:tblPr>
      <w:tblGrid>
        <w:gridCol w:w="1951"/>
        <w:gridCol w:w="2552"/>
        <w:gridCol w:w="4739"/>
      </w:tblGrid>
      <w:tr w:rsidR="000A55AA" w:rsidRPr="00DF07B0" w:rsidTr="00950116">
        <w:tc>
          <w:tcPr>
            <w:tcW w:w="1951" w:type="dxa"/>
          </w:tcPr>
          <w:p w:rsidR="000A55AA" w:rsidRPr="00DF07B0" w:rsidRDefault="000A55AA" w:rsidP="00950116">
            <w:pPr>
              <w:rPr>
                <w:rFonts w:ascii="Times New Roman" w:hAnsi="Times New Roman" w:cs="Times New Roman"/>
                <w:sz w:val="20"/>
                <w:szCs w:val="20"/>
              </w:rPr>
            </w:pPr>
          </w:p>
        </w:tc>
        <w:tc>
          <w:tcPr>
            <w:tcW w:w="2552" w:type="dxa"/>
          </w:tcPr>
          <w:p w:rsidR="000A55AA" w:rsidRPr="00DF07B0" w:rsidRDefault="000A55AA" w:rsidP="00950116">
            <w:pPr>
              <w:jc w:val="center"/>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ITEM</w:t>
            </w:r>
          </w:p>
        </w:tc>
        <w:tc>
          <w:tcPr>
            <w:tcW w:w="4739" w:type="dxa"/>
          </w:tcPr>
          <w:p w:rsidR="000A55AA" w:rsidRPr="00DF07B0" w:rsidRDefault="000A55AA" w:rsidP="00950116">
            <w:pPr>
              <w:jc w:val="center"/>
              <w:rPr>
                <w:rFonts w:ascii="Times New Roman" w:eastAsia="Times New Roman" w:hAnsi="Times New Roman" w:cs="Times New Roman"/>
                <w:b/>
                <w:sz w:val="20"/>
                <w:szCs w:val="20"/>
                <w:lang w:eastAsia="es-ES"/>
              </w:rPr>
            </w:pPr>
            <w:r w:rsidRPr="00DF07B0">
              <w:rPr>
                <w:rFonts w:ascii="Times New Roman" w:eastAsia="Times New Roman" w:hAnsi="Times New Roman" w:cs="Times New Roman"/>
                <w:b/>
                <w:sz w:val="20"/>
                <w:szCs w:val="20"/>
                <w:lang w:eastAsia="es-ES"/>
              </w:rPr>
              <w:t>INSTRUCTIONS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Z0020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Ring</w:t>
            </w:r>
            <w:r w:rsidR="0072092D" w:rsidRPr="00DF07B0">
              <w:rPr>
                <w:rFonts w:ascii="Times New Roman" w:eastAsia="Times New Roman" w:hAnsi="Times New Roman" w:cs="Times New Roman"/>
                <w:sz w:val="20"/>
                <w:szCs w:val="20"/>
                <w:lang w:eastAsia="es-ES"/>
              </w:rPr>
              <w:t>–</w:t>
            </w:r>
            <w:r w:rsidRPr="00DF07B0">
              <w:rPr>
                <w:rFonts w:ascii="Times New Roman" w:eastAsia="Times New Roman" w:hAnsi="Times New Roman" w:cs="Times New Roman"/>
                <w:sz w:val="20"/>
                <w:szCs w:val="20"/>
                <w:lang w:eastAsia="es-ES"/>
              </w:rPr>
              <w:t>fenced fund, matching adjustment portfolio or remaining part</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DF07B0">
              <w:rPr>
                <w:rFonts w:ascii="Times New Roman" w:eastAsia="Times New Roman" w:hAnsi="Times New Roman" w:cs="Times New Roman"/>
                <w:sz w:val="20"/>
                <w:szCs w:val="20"/>
                <w:lang w:eastAsia="es-ES"/>
              </w:rPr>
              <w:br/>
              <w:t>1 – RFF/MAP</w:t>
            </w:r>
            <w:r w:rsidRPr="00DF07B0" w:rsidDel="00C11F0B">
              <w:rPr>
                <w:rFonts w:ascii="Times New Roman" w:eastAsia="Times New Roman" w:hAnsi="Times New Roman" w:cs="Times New Roman"/>
                <w:sz w:val="20"/>
                <w:szCs w:val="20"/>
                <w:lang w:eastAsia="es-ES"/>
              </w:rPr>
              <w:t xml:space="preserve"> </w:t>
            </w:r>
            <w:r w:rsidRPr="00DF07B0">
              <w:rPr>
                <w:rFonts w:ascii="Times New Roman" w:eastAsia="Times New Roman" w:hAnsi="Times New Roman" w:cs="Times New Roman"/>
                <w:sz w:val="20"/>
                <w:szCs w:val="20"/>
                <w:lang w:eastAsia="es-ES"/>
              </w:rPr>
              <w:br/>
              <w:t>2 – Remaining part</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hAnsi="Times New Roman" w:cs="Times New Roman"/>
                <w:sz w:val="20"/>
                <w:szCs w:val="20"/>
                <w:lang w:val="en-US"/>
              </w:rPr>
            </w:pPr>
            <w:r w:rsidRPr="00DF07B0">
              <w:rPr>
                <w:rFonts w:ascii="Times New Roman" w:hAnsi="Times New Roman" w:cs="Times New Roman"/>
                <w:sz w:val="20"/>
                <w:szCs w:val="20"/>
                <w:lang w:val="en-US"/>
              </w:rPr>
              <w:t>Z0030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Fund/Portfolio number</w:t>
            </w:r>
          </w:p>
          <w:p w:rsidR="000A55AA" w:rsidRPr="00DF07B0" w:rsidRDefault="000A55AA" w:rsidP="00950116">
            <w:pPr>
              <w:rPr>
                <w:rFonts w:ascii="Times New Roman" w:eastAsia="Times New Roman" w:hAnsi="Times New Roman" w:cs="Times New Roman"/>
                <w:sz w:val="20"/>
                <w:szCs w:val="20"/>
                <w:lang w:eastAsia="es-ES"/>
              </w:rPr>
            </w:pP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s-ES"/>
              </w:rPr>
            </w:pPr>
            <w:r w:rsidRPr="00DF07B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DF07B0" w:rsidDel="00780DB8" w:rsidRDefault="000A55AA" w:rsidP="00950116">
            <w:pPr>
              <w:rPr>
                <w:del w:id="1572" w:author="Author"/>
                <w:rFonts w:ascii="Times New Roman" w:eastAsia="Times New Roman" w:hAnsi="Times New Roman" w:cs="Times New Roman"/>
                <w:sz w:val="20"/>
                <w:szCs w:val="20"/>
                <w:lang w:eastAsia="es-ES"/>
              </w:rPr>
            </w:pPr>
          </w:p>
          <w:p w:rsidR="000A55AA" w:rsidRPr="00DF07B0" w:rsidRDefault="000A55AA" w:rsidP="00950116">
            <w:pPr>
              <w:rPr>
                <w:rFonts w:ascii="Times New Roman" w:eastAsia="Times New Roman" w:hAnsi="Times New Roman" w:cs="Times New Roman"/>
                <w:sz w:val="20"/>
                <w:szCs w:val="20"/>
                <w:lang w:eastAsia="es-ES"/>
              </w:rPr>
            </w:pPr>
            <w:del w:id="1573" w:author="Author">
              <w:r w:rsidRPr="00DF07B0" w:rsidDel="00780DB8">
                <w:rPr>
                  <w:rFonts w:ascii="Times New Roman" w:eastAsia="Times New Roman" w:hAnsi="Times New Roman" w:cs="Times New Roman"/>
                  <w:sz w:val="20"/>
                  <w:szCs w:val="20"/>
                  <w:lang w:eastAsia="es-ES"/>
                </w:rPr>
                <w:delText>When item Z0020 = 2, then report “0”</w:delText>
              </w:r>
            </w:del>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rPr>
            </w:pPr>
            <w:r w:rsidRPr="00DF07B0">
              <w:rPr>
                <w:rFonts w:ascii="Times New Roman" w:eastAsia="Times New Roman" w:hAnsi="Times New Roman" w:cs="Times New Roman"/>
                <w:b/>
                <w:bCs/>
                <w:sz w:val="20"/>
                <w:szCs w:val="20"/>
                <w:lang w:eastAsia="en-GB"/>
              </w:rPr>
              <w:t>Non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life catastrophe risk – Summary</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C0010/R0010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Natural catastrophe risk</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catastrophe risk before risk mitigation arising from all natural catastrophe perils and taking into consideration the diversification effect between the perils given in C0010/R0070.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C0010/R0020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R0060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Natural catastrophe risk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before risk mitigation per natural catastrophe peril, taking into consideration the diversification effect between zones and regions. </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Per natural peril this amount is equal to the Catastrophe Risk Charge before risk mitigation.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C0010/R0070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Diversification between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natural catastrophe perils.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C0020/R0010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Natural catastrophe risk</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natural catastrophe perils and taking into consideration the diversification effect between the perils given in C0020/R0070.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C0020/R0020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R0060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Natural catastrophe risk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per natural catastrophe peril.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C0020/R0070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Diversification between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natural catastrophe perils.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C0030/R0010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Natural catastrophe risk</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catastrophe risk after risk mitigation arising from all natural catastrophe perils and taking into consideration the diversification effect between the perils given in C0030/R0070.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C0030/R0020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R0060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Natural catastrophe risk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after risk mitigation per natural catastrophe peril, taking into consideration the diversification effect between zones and regions. </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Per natural peril this amount is equal to the Catastrophe Risk Charge after risk mitigation.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C0030/R0070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Diversification between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after risk mitigation relating to different natural catastrophe perils.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C0010/R0080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Catastrophe risk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before risk mitigation arising from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C0020/R0080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Catastrophe risk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risk mitigation effect of the undertaking’s specific reinsurance contracts and special purpose vehicles for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C0030/R0080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Catastrophe risk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after risk mitigation arising from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proportional property reinsurance. </w:t>
            </w:r>
            <w:r w:rsidRPr="00DF07B0">
              <w:rPr>
                <w:rFonts w:ascii="Times New Roman" w:eastAsia="Times New Roman" w:hAnsi="Times New Roman" w:cs="Times New Roman"/>
                <w:sz w:val="20"/>
                <w:szCs w:val="20"/>
                <w:lang w:eastAsia="en-GB"/>
              </w:rPr>
              <w:br/>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catastrophe risk</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before risk mitigation arising from all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made perils and taking into consideration the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 xml:space="preserve">between the perils given in C0010/R0160.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C0010/R0100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R0150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catastrophe risk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per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peril, taking into consideration the diversification effect between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perils. </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Per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peril this amount is equal to the Catastrophe Risk Charge before risk mitigation.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C0010/R0160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Diversification between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perils.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C0020/R0090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catastrophe risk</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risk mitigation effect of the undertaking’s specific reinsurance contracts and special purpose vehicles arising from all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made perils and </w:t>
            </w:r>
            <w:r w:rsidRPr="00DF07B0">
              <w:rPr>
                <w:rFonts w:ascii="Times New Roman" w:eastAsia="Times New Roman" w:hAnsi="Times New Roman" w:cs="Times New Roman"/>
                <w:sz w:val="20"/>
                <w:szCs w:val="20"/>
                <w:lang w:eastAsia="en-GB"/>
              </w:rPr>
              <w:lastRenderedPageBreak/>
              <w:t xml:space="preserve">taking into consideration the diversification effect between the perils given in C0020/R0160.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C0020/R0100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R0150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catastrophe risk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risk mitigation effect of the undertaking’s specific reinsurance contracts and special purpose vehicles per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made catastrophe peril.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C0020/R0160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Diversification between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perils.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C0030/R0090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catastrophe risk</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after risk mitigation arising from all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made catastrophe perils and taking into consideration the diversification effect between the perils given in C0030/R0160.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R0150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catastrophe risk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after risk mitigation per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made catastrophe peril, taking into consideration the diversification effect between </w:t>
            </w:r>
            <w:r w:rsidR="00B508C7" w:rsidRPr="00DF07B0">
              <w:rPr>
                <w:rFonts w:ascii="Times New Roman" w:eastAsia="Times New Roman" w:hAnsi="Times New Roman" w:cs="Times New Roman"/>
                <w:sz w:val="20"/>
                <w:szCs w:val="20"/>
                <w:lang w:eastAsia="en-GB"/>
              </w:rPr>
              <w:t>sub–perils.</w:t>
            </w:r>
            <w:r w:rsidRPr="00DF07B0">
              <w:rPr>
                <w:rFonts w:ascii="Times New Roman" w:eastAsia="Times New Roman" w:hAnsi="Times New Roman" w:cs="Times New Roman"/>
                <w:sz w:val="20"/>
                <w:szCs w:val="20"/>
                <w:lang w:eastAsia="en-GB"/>
              </w:rPr>
              <w:t xml:space="preserve"> </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Per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peril this amount is equal to the Catastrophe Risk Charge after risk mitigation.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C0030/R0160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Diversification between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after risk mitigation relating to different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catastrophe perils.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C0010/R0170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before risk mitigation arising from all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perils and taking into consideration the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the perils given in C0010/R0180.</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C0010/R0180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Diversification between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perils.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C0020/R0170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risk mitigation effect of the undertaking’s specific reinsurance contracts and special purpose vehicles arising from all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perils and taking into consideration the diversification effect between the perils given in C0020/R0180.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C0020/R0180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Diversification between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perils.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C0030/R0170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after risk mitigation arising from all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perils and taking into consideration the diversification effect between the perils given in C0030/R0180.</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C0030/R0180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Diversification between perils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after risk mitigation relating to different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perils.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C0010/R0190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SCR before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before risk mitigation arising from all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 (Natural catastrophe,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and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catastrophe risks) before the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C0010/R0200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SCR before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Diversification between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 (Natural catastrophe,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and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C0010/R0210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SCR before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 after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before risk mitigation arising from all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 (Natural catastrophe,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made and </w:t>
            </w:r>
            <w:r w:rsidRPr="00DF07B0">
              <w:rPr>
                <w:rFonts w:ascii="Times New Roman" w:eastAsia="Times New Roman" w:hAnsi="Times New Roman" w:cs="Times New Roman"/>
                <w:sz w:val="20"/>
                <w:szCs w:val="20"/>
                <w:lang w:eastAsia="en-GB"/>
              </w:rPr>
              <w:lastRenderedPageBreak/>
              <w:t>“Other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catastrophe risks), taking into consideration the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modules given in C0010/R0200.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C0020/R0190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Total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risk mitigation effect of the undertaking’s specific reinsurance contracts and special purpose vehicles arising from all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 (Natural catastrophe,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and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 before the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C0020/R0200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Diversification between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 (Natural catastrophe,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and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C0020/R0210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Total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 after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risk mitigation effect of the undertaking’s specific reinsurance contracts and special purpose vehicles arising from all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 (Natural catastrophe,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and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 taking into consideration the diversification effect between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modules given in C0020/R0200.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SCR after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after risk mitigation arising from all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 (Natural catastrophe,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and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catastrophe risks), before the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C0030/R0200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SCR after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Diversification between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after risk mitigation relating to different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 (Natural catastrophe,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and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C0030/R0210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SCR after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 after diversification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after risk mitigation arising from all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 (Natural catastrophe,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 Man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made and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catastrophe risks), taking into consideration the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modules given in item C0030/R0200. </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hAnsi="Times New Roman"/>
              </w:rPr>
            </w:pPr>
            <w:r w:rsidRPr="00DF07B0">
              <w:rPr>
                <w:rFonts w:ascii="Times New Roman" w:eastAsia="Times New Roman" w:hAnsi="Times New Roman" w:cs="Times New Roman"/>
                <w:b/>
                <w:bCs/>
                <w:sz w:val="20"/>
                <w:szCs w:val="20"/>
                <w:lang w:eastAsia="en-GB"/>
              </w:rPr>
              <w:t>Health catastrophe risk – Summary</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C0010/R0300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Health catastrophe risk</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before risk mitigation arising from all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modules and taking into consideration the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modules given in C0010/R0340.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C0010/R0310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R0330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per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modules, taking into consideration the diversification effect between the countries. </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Per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this amount is equal to the Catastrophe Risk Charge before risk mitigation.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C0010/R0340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before risk mitigation – Diversification between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c>
          <w:tcPr>
            <w:tcW w:w="4739" w:type="dxa"/>
          </w:tcPr>
          <w:p w:rsidR="000A55AA" w:rsidRPr="00DF07B0" w:rsidRDefault="000A55AA" w:rsidP="006E38D0">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Diversification effect arising from the aggregation of the total capital charges before risk mitigation relating to different Health catastrophe </w:t>
            </w:r>
            <w:r w:rsidR="006E38D0" w:rsidRPr="00DF07B0">
              <w:rPr>
                <w:rFonts w:ascii="Times New Roman" w:eastAsia="Times New Roman" w:hAnsi="Times New Roman" w:cs="Times New Roman"/>
                <w:sz w:val="20"/>
                <w:szCs w:val="20"/>
                <w:lang w:eastAsia="en-GB"/>
              </w:rPr>
              <w:t xml:space="preserve">risk </w:t>
            </w:r>
            <w:r w:rsidRPr="00DF07B0">
              <w:rPr>
                <w:rFonts w:ascii="Times New Roman" w:eastAsia="Times New Roman" w:hAnsi="Times New Roman" w:cs="Times New Roman"/>
                <w:sz w:val="20"/>
                <w:szCs w:val="20"/>
                <w:lang w:eastAsia="en-GB"/>
              </w:rPr>
              <w:t>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C0020/R0300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Health catastrophe risk</w:t>
            </w:r>
          </w:p>
        </w:tc>
        <w:tc>
          <w:tcPr>
            <w:tcW w:w="4739" w:type="dxa"/>
          </w:tcPr>
          <w:p w:rsidR="000A55AA" w:rsidRPr="00DF07B0" w:rsidRDefault="000A55AA" w:rsidP="006E38D0">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Health catastrophe </w:t>
            </w:r>
            <w:r w:rsidR="006E38D0" w:rsidRPr="00DF07B0">
              <w:rPr>
                <w:rFonts w:ascii="Times New Roman" w:eastAsia="Times New Roman" w:hAnsi="Times New Roman" w:cs="Times New Roman"/>
                <w:sz w:val="20"/>
                <w:szCs w:val="20"/>
                <w:lang w:eastAsia="en-GB"/>
              </w:rPr>
              <w:t xml:space="preserve">risk </w:t>
            </w:r>
            <w:r w:rsidRPr="00DF07B0">
              <w:rPr>
                <w:rFonts w:ascii="Times New Roman" w:eastAsia="Times New Roman" w:hAnsi="Times New Roman" w:cs="Times New Roman"/>
                <w:sz w:val="20"/>
                <w:szCs w:val="20"/>
                <w:lang w:eastAsia="en-GB"/>
              </w:rPr>
              <w:lastRenderedPageBreak/>
              <w:t>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 and taking into consideration the diversification effect between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modules given in C0020/R0340.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C0020/R0310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R0330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risk mitigation effect of the undertaking’s specific reinsurance contracts and special purpose vehicles per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C0020/R0340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risk mitigation – Diversification between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C0030/R0300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Health catastrophe risk</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catastrophe risk after risk mitigation arising from all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 and taking into consideration the diversification effect between the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modules given in C0030/R0340. </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C0030/R0310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R0330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after risk mitigation per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 taking into consideration the diversification effect between countries. </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Per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this amount is equal to the Catastrophe Risk Charge after risk mitigation.</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C0030/R0340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SCR after risk mitigation – Diversification between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after risk mitigation relating to different Health catastrophe risk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modules.</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Non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life catastrophe risk</w:t>
            </w:r>
          </w:p>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Natural catastrophe risk – Windstorm</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C0040/R0610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R0780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Estimation of the gross premium to be earned – Other Regions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in relation to the 14 regions other than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(include regions as specified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III, except the ones specified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V or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XIII of Delegated Regulation (EU) 2015/35), for the contract in relation to the obligations of </w:t>
            </w:r>
            <w:r w:rsidR="00E646B1"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 </w:t>
            </w:r>
            <w:r w:rsidR="00E646B1" w:rsidRPr="00DF07B0">
              <w:rPr>
                <w:rFonts w:ascii="Times New Roman" w:eastAsia="Times New Roman" w:hAnsi="Times New Roman" w:cs="Times New Roman"/>
                <w:sz w:val="20"/>
                <w:szCs w:val="20"/>
                <w:lang w:eastAsia="en-GB"/>
              </w:rPr>
              <w:t>F</w:t>
            </w:r>
            <w:r w:rsidRPr="00DF07B0">
              <w:rPr>
                <w:rFonts w:ascii="Times New Roman" w:eastAsia="Times New Roman" w:hAnsi="Times New Roman" w:cs="Times New Roman"/>
                <w:sz w:val="20"/>
                <w:szCs w:val="20"/>
                <w:lang w:eastAsia="en-GB"/>
              </w:rPr>
              <w:t>ire and other damage covering windstorm risk, including the proportional reinsurance obligations and marine, aviation and transport insurance covering onshore property damage by windstorm, including the proportional reinsurance obligations.</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shall be gross, without deduction of premiums for reinsurance contracts.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C0040/R0790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Estimation of the gross premium to be earned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Windstorm Other Regions before diversifications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estimate of the premiums to be earned by the insurance or reinsurance undertaking before diversification, during the following year for the other 14 regions other than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p>
        </w:tc>
        <w:tc>
          <w:tcPr>
            <w:tcW w:w="2552" w:type="dxa"/>
          </w:tcPr>
          <w:p w:rsidR="000A55AA" w:rsidRPr="00DF07B0" w:rsidRDefault="000A55AA" w:rsidP="00950116">
            <w:pPr>
              <w:rPr>
                <w:rFonts w:ascii="Times New Roman" w:eastAsia="Times New Roman" w:hAnsi="Times New Roman" w:cs="Times New Roman"/>
                <w:sz w:val="20"/>
                <w:szCs w:val="20"/>
                <w:lang w:eastAsia="en-GB"/>
              </w:rPr>
            </w:pPr>
          </w:p>
        </w:tc>
        <w:tc>
          <w:tcPr>
            <w:tcW w:w="4739" w:type="dxa"/>
          </w:tcPr>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C0050/R0400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R0590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Exposure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sum of the total insured per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for </w:t>
            </w:r>
            <w:r w:rsidR="00E646B1"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windstorm risk and where the risk is situated in this particular </w:t>
            </w:r>
            <w:r w:rsidR="0056140F" w:rsidRPr="00DF07B0">
              <w:rPr>
                <w:rFonts w:ascii="Times New Roman" w:eastAsia="Times New Roman" w:hAnsi="Times New Roman" w:cs="Times New Roman"/>
                <w:sz w:val="20"/>
                <w:szCs w:val="20"/>
                <w:lang w:eastAsia="en-GB"/>
              </w:rPr>
              <w:t>specified</w:t>
            </w:r>
            <w:r w:rsidR="000A55AA" w:rsidRPr="00DF07B0">
              <w:rPr>
                <w:rFonts w:ascii="Times New Roman" w:eastAsia="Times New Roman" w:hAnsi="Times New Roman" w:cs="Times New Roman"/>
                <w:sz w:val="20"/>
                <w:szCs w:val="20"/>
                <w:lang w:eastAsia="en-GB"/>
              </w:rPr>
              <w:t xml:space="preserve"> region; and</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w:t>
            </w:r>
            <w:r w:rsidR="000A55AA" w:rsidRPr="00DF07B0">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Windstorm and where the risk is situated in this particular </w:t>
            </w:r>
            <w:r w:rsidR="0056140F" w:rsidRPr="00DF07B0">
              <w:rPr>
                <w:rFonts w:ascii="Times New Roman" w:eastAsia="Times New Roman" w:hAnsi="Times New Roman" w:cs="Times New Roman"/>
                <w:sz w:val="20"/>
                <w:szCs w:val="20"/>
                <w:lang w:eastAsia="en-GB"/>
              </w:rPr>
              <w:t>specified</w:t>
            </w:r>
            <w:r w:rsidR="000A55AA" w:rsidRPr="00DF07B0">
              <w:rPr>
                <w:rFonts w:ascii="Times New Roman" w:eastAsia="Times New Roman" w:hAnsi="Times New Roman" w:cs="Times New Roman"/>
                <w:sz w:val="20"/>
                <w:szCs w:val="20"/>
                <w:lang w:eastAsia="en-GB"/>
              </w:rPr>
              <w:t xml:space="preserve"> region.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C0050/R0600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Exposure – Total Windstorm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exposure before diversification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ind w:firstLine="600"/>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C0060/R0400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R0590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Loss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windstorm loss per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taking into consideration the effect of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 xml:space="preserve">between zones.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C0060/R0600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Loss – Total Windstorm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specified gross loss before diversification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C0070/R0400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R0590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Factor before risk mitigation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risk charge factor per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for Windstorm, taking into consideration the effect of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zones.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C0070/R0600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Factor before risk mitigation – Total Windstorm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Ratio between total specified gross loss and total exposure.</w:t>
            </w:r>
          </w:p>
          <w:p w:rsidR="000A55AA" w:rsidRPr="00DF07B0" w:rsidRDefault="000A55AA" w:rsidP="00950116">
            <w:pPr>
              <w:ind w:firstLineChars="100" w:firstLine="200"/>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C0080/R0400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R0590</w:t>
            </w:r>
          </w:p>
        </w:tc>
        <w:tc>
          <w:tcPr>
            <w:tcW w:w="2552" w:type="dxa"/>
          </w:tcPr>
          <w:p w:rsidR="000A55AA" w:rsidRPr="00DF07B0" w:rsidRDefault="000A55AA" w:rsidP="00950116">
            <w:pPr>
              <w:rPr>
                <w:rFonts w:ascii="Times New Roman" w:eastAsia="Times New Roman" w:hAnsi="Times New Roman" w:cs="Times New Roman"/>
                <w:sz w:val="20"/>
                <w:szCs w:val="20"/>
                <w:lang w:val="it-IT" w:eastAsia="en-GB"/>
              </w:rPr>
            </w:pPr>
            <w:r w:rsidRPr="00DF07B0">
              <w:rPr>
                <w:rFonts w:ascii="Times New Roman" w:eastAsia="Times New Roman" w:hAnsi="Times New Roman" w:cs="Times New Roman"/>
                <w:sz w:val="20"/>
                <w:szCs w:val="20"/>
                <w:lang w:val="it-IT" w:eastAsia="en-GB"/>
              </w:rPr>
              <w:t xml:space="preserve">Scenario A or B – </w:t>
            </w:r>
            <w:r w:rsidR="0056140F" w:rsidRPr="00DF07B0">
              <w:rPr>
                <w:rFonts w:ascii="Times New Roman" w:eastAsia="Times New Roman" w:hAnsi="Times New Roman" w:cs="Times New Roman"/>
                <w:sz w:val="20"/>
                <w:szCs w:val="20"/>
                <w:lang w:val="it-IT" w:eastAsia="en-GB"/>
              </w:rPr>
              <w:t>specified</w:t>
            </w:r>
            <w:r w:rsidRPr="00DF07B0">
              <w:rPr>
                <w:rFonts w:ascii="Times New Roman" w:eastAsia="Times New Roman" w:hAnsi="Times New Roman" w:cs="Times New Roman"/>
                <w:sz w:val="20"/>
                <w:szCs w:val="20"/>
                <w:lang w:val="it-IT"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larger of the capital requirement for Windstorm risk for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according to scenario A or scenario B. </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19271B"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When</w:t>
            </w:r>
            <w:r w:rsidR="000A55AA" w:rsidRPr="00DF07B0">
              <w:rPr>
                <w:rFonts w:ascii="Times New Roman" w:eastAsia="Times New Roman" w:hAnsi="Times New Roman" w:cs="Times New Roman"/>
                <w:sz w:val="20"/>
                <w:szCs w:val="20"/>
                <w:lang w:eastAsia="en-GB"/>
              </w:rPr>
              <w:t xml:space="preserve"> determining the largest amount of scenario A and B, the risk mitigation effect of the undertaking’s specific reinsurance contracts and special purpose vehicles relating to this peril, shall be taken into account.</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C0090/R0400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R0590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before risk mitigation arising from Windstorm for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corresponding to the larger of scenario A or B.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C0090/R0600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 Total Windstorm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capital requirement before risk mitigation arising from Windstorm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ind w:firstLineChars="100" w:firstLine="200"/>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C0090/R0790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Total Windstorm Other Regions before diversifications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capital requirement before risk mitigation for Windstorm risk in regions other than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It is the amount of the instantaneous loss, without deduction of the amounts recoverable from reinsurance contracts and Special Purpose Vehicles.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C0090/R0800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Total Windstorm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capital requirement before risk mitigation arising from Windstorm for all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C0090/R0810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Diversification effect arising from the aggregation of the Windstorm risks relating to the different regions (both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and “other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C0090/R0820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Total Windstorm after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Windstorm risk, taking into consideration the diversification effect reported in item C0090/R0810.</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C0100/R0400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R0590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Per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risk mitigation effect, corresponding to the selected scenario, of the undertaking’s specific reinsurance </w:t>
            </w:r>
            <w:r w:rsidRPr="00DF07B0">
              <w:rPr>
                <w:rFonts w:ascii="Times New Roman" w:eastAsia="Times New Roman" w:hAnsi="Times New Roman" w:cs="Times New Roman"/>
                <w:sz w:val="20"/>
                <w:szCs w:val="20"/>
                <w:lang w:eastAsia="en-GB"/>
              </w:rPr>
              <w:lastRenderedPageBreak/>
              <w:t>contracts and special purpose vehicles relating to this peril,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C0100/R0600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Total Windstorm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estimated risk mitigation arising from Windstorm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C0100/R0790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 – Total Windstorm Other Regions before diversifications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For all the regions other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risk mitigation effect of the undertaking’s specific reinsurance contracts and special purpose vehicles relating to this peril,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C0100/R0800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 – Total Windstorm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estimated risk mitigation arising from Windstorm for all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C0110/R0400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R0590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For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reinstatement premiums, corresponding to the selected scenario, as a result of the undertaking’s specific reinsurance contracts and special purpose vehicles relating to this peril.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C0110/R0600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Total Windstorm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estimated reinstatement premiums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C0110/R0790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 – Total Windstorm Other Regions before diversifications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For all the regions other than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reinstatement premiums, as a result of the undertaking’s specific reinsurance contracts and special purpose vehicles relating to this peril.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C0110/R0800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 – Total Windstorm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estimated reinstatement premiums for all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C0120/R0400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R0590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after the deduction of the risk mitigating effect of the undertaking’s specific reinsurance contracts and special purpose vehicles relating to this peril, arising from Windstorms in each of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corresponding to the selected scenario.</w:t>
            </w:r>
            <w:r w:rsidRPr="00DF07B0">
              <w:rPr>
                <w:rFonts w:ascii="Times New Roman" w:eastAsia="Times New Roman" w:hAnsi="Times New Roman" w:cs="Times New Roman"/>
                <w:sz w:val="20"/>
                <w:szCs w:val="20"/>
                <w:lang w:eastAsia="en-GB"/>
              </w:rPr>
              <w:br w:type="page"/>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C0120/R0600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 Total Windstorm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capital requirement, after the deduction of the risk mitigating effect of the undertaking’s specific reinsurance contracts and special purpose vehicles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C0120/R0790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Total Windstorm Other Regions before diversifications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after risk mitigation for Windstorm risk in regions other than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It is the amount of the instantaneous loss, including the deduction of the amounts recoverable from reinsurance contracts and Special Purpose Vehicles.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C0120/R0800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Windstorm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for all regions.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C0120/R0810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Diversification effect arising from the aggregation of the capital requirement after risk mitigations for Windstorm risks relating to the different regions (both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and “other regions”).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C0120/R0820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Total Windstorm after diversification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after risk mitigation for Windstorm risk, taking into consideration the diversification effect given in item C0120/R0810.</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lastRenderedPageBreak/>
              <w:t>Natural catastrophe risk – Earthquake</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C0130/R1040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R1210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Estimation of the gross premium to be earned – Other Regions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in relation to each of the 14 regions other than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(include regions as specified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III, except the ones specified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V or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XIII of Delegated Regulation (EU) 2015/35), for the contract in relation to the obligations of </w:t>
            </w:r>
            <w:r w:rsidR="00E646B1"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Fire and other damage covering earthquake risk, including the proportional reinsurance obligations; and</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Marine, aviation and transport insurance covering onshore property damage by earthquake, including the proportional reinsurance obligations.</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shall be gross, without deduction of premiums for reinsurance contracts.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C0130/R1220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Estimation of the gross premium to be earned – Total Earthquake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 of the premiums to be earned, by the insurance or reinsurance undertaking, during the following year for the other regions.</w:t>
            </w:r>
          </w:p>
          <w:p w:rsidR="000A55AA" w:rsidRPr="00DF07B0" w:rsidRDefault="000A55AA" w:rsidP="00950116">
            <w:pPr>
              <w:ind w:firstLine="400"/>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C0140/R0830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R1020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Exposure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sum of the total insured per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for the </w:t>
            </w:r>
            <w:r w:rsidR="00CA6CBD"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Earthquake risk and where the risk is situated in this particular </w:t>
            </w:r>
            <w:r w:rsidR="0056140F" w:rsidRPr="00DF07B0">
              <w:rPr>
                <w:rFonts w:ascii="Times New Roman" w:eastAsia="Times New Roman" w:hAnsi="Times New Roman" w:cs="Times New Roman"/>
                <w:sz w:val="20"/>
                <w:szCs w:val="20"/>
                <w:lang w:eastAsia="en-GB"/>
              </w:rPr>
              <w:t>specified</w:t>
            </w:r>
            <w:r w:rsidR="000A55AA" w:rsidRPr="00DF07B0">
              <w:rPr>
                <w:rFonts w:ascii="Times New Roman" w:eastAsia="Times New Roman" w:hAnsi="Times New Roman" w:cs="Times New Roman"/>
                <w:sz w:val="20"/>
                <w:szCs w:val="20"/>
                <w:lang w:eastAsia="en-GB"/>
              </w:rPr>
              <w:t xml:space="preserve"> region; and</w:t>
            </w:r>
          </w:p>
          <w:p w:rsidR="000A55AA" w:rsidRPr="00DF07B0" w:rsidRDefault="0072092D">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For </w:t>
            </w:r>
            <w:r w:rsidR="00CA6CBD" w:rsidRPr="00DF07B0">
              <w:rPr>
                <w:rFonts w:ascii="Times New Roman" w:eastAsia="Times New Roman" w:hAnsi="Times New Roman" w:cs="Times New Roman"/>
                <w:sz w:val="20"/>
                <w:szCs w:val="20"/>
                <w:lang w:eastAsia="en-GB"/>
              </w:rPr>
              <w:t>lines of business</w:t>
            </w:r>
            <w:r w:rsidR="000A55AA" w:rsidRPr="00DF07B0">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Earthquake and where the risk is situated in this particular </w:t>
            </w:r>
            <w:r w:rsidR="0056140F" w:rsidRPr="00DF07B0">
              <w:rPr>
                <w:rFonts w:ascii="Times New Roman" w:eastAsia="Times New Roman" w:hAnsi="Times New Roman" w:cs="Times New Roman"/>
                <w:sz w:val="20"/>
                <w:szCs w:val="20"/>
                <w:lang w:eastAsia="en-GB"/>
              </w:rPr>
              <w:t>specified</w:t>
            </w:r>
            <w:r w:rsidR="000A55AA" w:rsidRPr="00DF07B0">
              <w:rPr>
                <w:rFonts w:ascii="Times New Roman" w:eastAsia="Times New Roman" w:hAnsi="Times New Roman" w:cs="Times New Roman"/>
                <w:sz w:val="20"/>
                <w:szCs w:val="20"/>
                <w:lang w:eastAsia="en-GB"/>
              </w:rPr>
              <w:t xml:space="preserve"> region.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C0140/R1030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Exposure – Total Earthquake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exposure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C0150/R0830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R1020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Loss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Earthquake loss for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taking into consideration the effect of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zones.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C0150/R1030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Loss – Total Earthquake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specified gross Earthquake loss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C0160/R0830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R1020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Factor before risk mitigation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Risk Charge Factor per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for Earthquake according to the Standard Formula, taking into consideration the effect of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 xml:space="preserve">between zones.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C0160/R1030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Factor before risk mitigation – Total Earthquake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Ratio between total specified gross loss and total exposure.</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C0170/R0830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R1020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before risk mitigation arising from Earthquakes in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C0170/R1030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w:t>
            </w:r>
            <w:r w:rsidRPr="00DF07B0">
              <w:rPr>
                <w:rFonts w:ascii="Times New Roman" w:eastAsia="Times New Roman" w:hAnsi="Times New Roman" w:cs="Times New Roman"/>
                <w:sz w:val="20"/>
                <w:szCs w:val="20"/>
                <w:lang w:eastAsia="en-GB"/>
              </w:rPr>
              <w:lastRenderedPageBreak/>
              <w:t xml:space="preserve">before risk mitigation – Total Earthquake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 xml:space="preserve">Total of the capital requirement before risk mitigation </w:t>
            </w:r>
            <w:r w:rsidRPr="00DF07B0">
              <w:rPr>
                <w:rFonts w:ascii="Times New Roman" w:eastAsia="Times New Roman" w:hAnsi="Times New Roman" w:cs="Times New Roman"/>
                <w:sz w:val="20"/>
                <w:szCs w:val="20"/>
                <w:lang w:eastAsia="en-GB"/>
              </w:rPr>
              <w:lastRenderedPageBreak/>
              <w:t xml:space="preserve">arising from Earthquakes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C0170/R1220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 Total Earthquake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capital requirement before risk mitigation for Earthquake risk in regions other than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It is the amount of the instantaneous loss, without deduction of the amounts recoverable from reinsurance contracts and Special Purpose Vehicles.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C0170/R1230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 Total Earthquake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capital requirement before risk mitigation arising from Earthquakes for all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C0170/R1240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Diversification effect arising from the aggregation of the Earthquake risks relating to the different regions (both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and Other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C0170/R1250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Total Earthquake after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Earthquake risk, taking into consideration the diversification effect given in C0170/R1240.</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C0180/R0830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R1020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Per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risk mitigation effect of the undertaking’s specific reinsurance contracts and special purpose vehicles relating to this peril,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C0180/R1030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Total Earthquake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estimated Risk Mitigation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C0180/R1220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Total Earthquake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For all the regions other than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risk mitigation effect of the undertaking’s specific reinsurance contracts and special purpose vehicles relating to this peril,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C0180/R1230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Total Earthquake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estimated Risk Mitigation for all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C0190/R0830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R1020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Per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reinstatement premiums as a result of the undertaking’s specific reinsurance contracts and special purpose vehicles relating to this peril.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C0190/R1030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Total Earthquake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estimated reinstatement premiums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C0190/R1220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 – Total Earthquake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For all the regions other than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reinstatement premiums, as a result of the undertaking’s specific reinsurance contracts and special purpose vehicles relating to this peril.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C0190/R1230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 – Total Earthquake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estimated reinstatement premiums for all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C0200/R0830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R1020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after the deduction of the risk mitigating effect of the undertaking’s specific reinsurance contracts and special purpose vehicles </w:t>
            </w:r>
            <w:r w:rsidRPr="00DF07B0">
              <w:rPr>
                <w:rFonts w:ascii="Times New Roman" w:eastAsia="Times New Roman" w:hAnsi="Times New Roman" w:cs="Times New Roman"/>
                <w:sz w:val="20"/>
                <w:szCs w:val="20"/>
                <w:lang w:eastAsia="en-GB"/>
              </w:rPr>
              <w:lastRenderedPageBreak/>
              <w:t xml:space="preserve">relating to this peril, arising from Earthquake in each of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C0200/R1030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 Total Earthquake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capital requirement, after the deduction of the risk mitigating effect of the undertaking’s specific reinsurance contracts and special purpose vehicles relating to this peril, arising from Earthquake for the 20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C0200/R1220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Total Earthquake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after risk mitigation for Earthquake risk in regions other than the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It is the amount of the instantaneous loss, including the deduction of the amounts recoverable from reinsurance contracts and Special Purpose Vehicles.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C0200/R1230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Total Earthquake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relating to this peril, arising from Earthquake for all regions.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C0200/R1240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Diversification effect arising from the aggregation of the capital requirement after risk mitigations for Earthquake risks relating to the different regions (both </w:t>
            </w:r>
            <w:r w:rsidR="0056140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and Other regions).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C0200/R1250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Total Earthquake after diversification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after risk mitigation for Earthquake risk, taking into consideration the diversification effect given in C0200/R1240.</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Natural catastrophe risk – Flood</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C0210/R1410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R1580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Estimation of the gross premiums to be earned – Other Regions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in relation to each of the 14 regions other than the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(include regions as specified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III, except the ones specified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V or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XIII of Delegated Regulation (EU) 2015/35), for the contract in relation to the obligations of </w:t>
            </w:r>
            <w:r w:rsidR="00CA6CBD"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Fire and other damage covering flood risk, including the proportional reinsurance obligations;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Marine, aviation and transport insurance covering onshore property damage by flood, including the proportional reinsurance obligations;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Other motor insurance, including the proportional reinsurance obligations.  </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shall be gross, without deduction of premiums for reinsurance contracts.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C0210/R1590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Estimation of the gross premium to be earned – Total Flood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 of the premiums to be earned, by the insurance or reinsurance undertaking, during the following year for the other regions.</w:t>
            </w:r>
          </w:p>
          <w:p w:rsidR="000A55AA" w:rsidRPr="00DF07B0" w:rsidRDefault="000A55AA" w:rsidP="00950116">
            <w:pPr>
              <w:ind w:firstLine="400"/>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C0220/R1260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R1390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Exposure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sum of the total insured per each of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of </w:t>
            </w:r>
            <w:r w:rsidR="00CA6CBD"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Flood risk and where the risk is situated in this particular </w:t>
            </w:r>
            <w:r w:rsidR="00E975AF" w:rsidRPr="00DF07B0">
              <w:rPr>
                <w:rFonts w:ascii="Times New Roman" w:eastAsia="Times New Roman" w:hAnsi="Times New Roman" w:cs="Times New Roman"/>
                <w:sz w:val="20"/>
                <w:szCs w:val="20"/>
                <w:lang w:eastAsia="en-GB"/>
              </w:rPr>
              <w:t>specified</w:t>
            </w:r>
            <w:r w:rsidR="000A55AA" w:rsidRPr="00DF07B0">
              <w:rPr>
                <w:rFonts w:ascii="Times New Roman" w:eastAsia="Times New Roman" w:hAnsi="Times New Roman" w:cs="Times New Roman"/>
                <w:sz w:val="20"/>
                <w:szCs w:val="20"/>
                <w:lang w:eastAsia="en-GB"/>
              </w:rPr>
              <w:t xml:space="preserve"> region;</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Flood </w:t>
            </w:r>
            <w:r w:rsidR="000A55AA" w:rsidRPr="00DF07B0">
              <w:rPr>
                <w:rFonts w:ascii="Times New Roman" w:eastAsia="Times New Roman" w:hAnsi="Times New Roman" w:cs="Times New Roman"/>
                <w:sz w:val="20"/>
                <w:szCs w:val="20"/>
                <w:lang w:eastAsia="en-GB"/>
              </w:rPr>
              <w:lastRenderedPageBreak/>
              <w:t xml:space="preserve">and where the risk is situated in this particular </w:t>
            </w:r>
            <w:r w:rsidR="00E975AF" w:rsidRPr="00DF07B0">
              <w:rPr>
                <w:rFonts w:ascii="Times New Roman" w:eastAsia="Times New Roman" w:hAnsi="Times New Roman" w:cs="Times New Roman"/>
                <w:sz w:val="20"/>
                <w:szCs w:val="20"/>
                <w:lang w:eastAsia="en-GB"/>
              </w:rPr>
              <w:t>specified</w:t>
            </w:r>
            <w:r w:rsidR="000A55AA" w:rsidRPr="00DF07B0">
              <w:rPr>
                <w:rFonts w:ascii="Times New Roman" w:eastAsia="Times New Roman" w:hAnsi="Times New Roman" w:cs="Times New Roman"/>
                <w:sz w:val="20"/>
                <w:szCs w:val="20"/>
                <w:lang w:eastAsia="en-GB"/>
              </w:rPr>
              <w:t xml:space="preserve"> region; and</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Other motor insurance, including the proportional reinsurance obligations, multiplied by 1.5, in relation to contracts that cover onshore property damage by Flood and where the risk is situated in this particular </w:t>
            </w:r>
            <w:r w:rsidR="00E975AF" w:rsidRPr="00DF07B0">
              <w:rPr>
                <w:rFonts w:ascii="Times New Roman" w:eastAsia="Times New Roman" w:hAnsi="Times New Roman" w:cs="Times New Roman"/>
                <w:sz w:val="20"/>
                <w:szCs w:val="20"/>
                <w:lang w:eastAsia="en-GB"/>
              </w:rPr>
              <w:t>specified</w:t>
            </w:r>
            <w:r w:rsidR="000A55AA" w:rsidRPr="00DF07B0">
              <w:rPr>
                <w:rFonts w:ascii="Times New Roman" w:eastAsia="Times New Roman" w:hAnsi="Times New Roman" w:cs="Times New Roman"/>
                <w:sz w:val="20"/>
                <w:szCs w:val="20"/>
                <w:lang w:eastAsia="en-GB"/>
              </w:rPr>
              <w:t xml:space="preserve"> region.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C0220/R1400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Exposure – Total Flood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exposure for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C0230/R1260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R1390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Loss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Flood loss in each of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taking into consideration the effect of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zones.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C0230/R1400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Loss – Total Flood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specified gross Flood loss for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C0240/R1260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R1390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Factor before risk mitigation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Risk Charge Factor per each of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for Flood according to the Standard Formula, taking into consideration the effect of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 xml:space="preserve">between zones. </w:t>
            </w:r>
          </w:p>
        </w:tc>
      </w:tr>
      <w:tr w:rsidR="000A55AA" w:rsidRPr="00DF07B0" w:rsidTr="00950116">
        <w:tc>
          <w:tcPr>
            <w:tcW w:w="1951" w:type="dxa"/>
          </w:tcPr>
          <w:p w:rsidR="000A55AA" w:rsidRPr="00DF07B0" w:rsidRDefault="000A55AA" w:rsidP="00950116">
            <w:pPr>
              <w:rPr>
                <w:rFonts w:ascii="Times New Roman" w:hAnsi="Times New Roman" w:cs="Times New Roman"/>
                <w:sz w:val="20"/>
                <w:szCs w:val="20"/>
              </w:rPr>
            </w:pPr>
            <w:r w:rsidRPr="00DF07B0">
              <w:rPr>
                <w:rFonts w:ascii="Times New Roman" w:eastAsia="Times New Roman" w:hAnsi="Times New Roman" w:cs="Times New Roman"/>
                <w:sz w:val="20"/>
                <w:szCs w:val="20"/>
                <w:lang w:eastAsia="en-GB"/>
              </w:rPr>
              <w:t>C0240/R1400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Factor before risk mitigation – Total Flood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Ratio between total specified gross loss and total exposure.</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C0250/R1260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R1390</w:t>
            </w:r>
          </w:p>
        </w:tc>
        <w:tc>
          <w:tcPr>
            <w:tcW w:w="2552" w:type="dxa"/>
          </w:tcPr>
          <w:p w:rsidR="000A55AA" w:rsidRPr="00DF07B0" w:rsidRDefault="000A55AA" w:rsidP="00950116">
            <w:pPr>
              <w:rPr>
                <w:rFonts w:ascii="Times New Roman" w:eastAsia="Times New Roman" w:hAnsi="Times New Roman" w:cs="Times New Roman"/>
                <w:sz w:val="20"/>
                <w:szCs w:val="20"/>
                <w:lang w:val="it-IT" w:eastAsia="en-GB"/>
              </w:rPr>
            </w:pPr>
            <w:r w:rsidRPr="00DF07B0">
              <w:rPr>
                <w:rFonts w:ascii="Times New Roman" w:eastAsia="Times New Roman" w:hAnsi="Times New Roman" w:cs="Times New Roman"/>
                <w:sz w:val="20"/>
                <w:szCs w:val="20"/>
                <w:lang w:val="it-IT" w:eastAsia="en-GB"/>
              </w:rPr>
              <w:t xml:space="preserve">Scenario A or B – </w:t>
            </w:r>
            <w:r w:rsidR="00E975AF" w:rsidRPr="00DF07B0">
              <w:rPr>
                <w:rFonts w:ascii="Times New Roman" w:eastAsia="Times New Roman" w:hAnsi="Times New Roman" w:cs="Times New Roman"/>
                <w:sz w:val="20"/>
                <w:szCs w:val="20"/>
                <w:lang w:val="it-IT" w:eastAsia="en-GB"/>
              </w:rPr>
              <w:t>specified</w:t>
            </w:r>
            <w:r w:rsidRPr="00DF07B0">
              <w:rPr>
                <w:rFonts w:ascii="Times New Roman" w:eastAsia="Times New Roman" w:hAnsi="Times New Roman" w:cs="Times New Roman"/>
                <w:sz w:val="20"/>
                <w:szCs w:val="20"/>
                <w:lang w:val="it-IT"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larger of the capital requirement for Flood risk in each of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according to scenario A or scenario B. </w:t>
            </w:r>
          </w:p>
          <w:p w:rsidR="000A55AA" w:rsidRPr="00DF07B0" w:rsidRDefault="0019271B"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When</w:t>
            </w:r>
            <w:r w:rsidR="000A55AA" w:rsidRPr="00DF07B0">
              <w:rPr>
                <w:rFonts w:ascii="Times New Roman" w:eastAsia="Times New Roman" w:hAnsi="Times New Roman" w:cs="Times New Roman"/>
                <w:sz w:val="20"/>
                <w:szCs w:val="20"/>
                <w:lang w:eastAsia="en-GB"/>
              </w:rPr>
              <w:t xml:space="preserve"> determining the largest amount of scenario A and B, the risk mitigation effect of the undertaking’s specific reinsurance contracts and special purpose vehicles relating to this peril, must be taken into account.</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C0260/R1260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R1390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before risk mitigation arising from Floods in each of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corresponding to the larger of scenario A or B.</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C0260/R1400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 Total Flood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capital requirement before risk mitigation arising from Floods for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C0260/R1590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Total Flood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capital requirement before risk mitigation for Flood risk in regions other than the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It is the amount of the instantaneous loss, without deduction of the amounts recoverable from reinsurance contracts and Special Purpose Vehicles.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C0260/R1600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Total Flood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capital requirement before risk mitigation arising from Floods for all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C0260/R1610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Diversification effect arising from the aggregation of the Flood risks relating to the different regions (both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and Other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C0260/R1620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Total Flood after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Flood risk, taking into consideration the diversification effect given in C0260/R1610.</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C0270/R1260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R1390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Per each of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risk mitigation effect, corresponding to the selected </w:t>
            </w:r>
            <w:r w:rsidRPr="00DF07B0">
              <w:rPr>
                <w:rFonts w:ascii="Times New Roman" w:eastAsia="Times New Roman" w:hAnsi="Times New Roman" w:cs="Times New Roman"/>
                <w:sz w:val="20"/>
                <w:szCs w:val="20"/>
                <w:lang w:eastAsia="en-GB"/>
              </w:rPr>
              <w:lastRenderedPageBreak/>
              <w:t>scenario, of the undertaking’s specific reinsurance contracts and special purpose vehicles relating to this peril,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C0270/R1400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Total Flood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estimated Risk Mitigation for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C0270/R1590</w:t>
            </w:r>
          </w:p>
        </w:tc>
        <w:tc>
          <w:tcPr>
            <w:tcW w:w="2552" w:type="dxa"/>
          </w:tcPr>
          <w:p w:rsidR="000A55AA" w:rsidRPr="00DF07B0" w:rsidRDefault="000A55AA">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 – Total Flood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For all the regions other than the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risk mitigation effect of the undertaking’s specific reinsurance contracts and special purpose vehicles relating to this peril, excluding the estimated reinstatement premiums.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C0270/R1600</w:t>
            </w:r>
          </w:p>
        </w:tc>
        <w:tc>
          <w:tcPr>
            <w:tcW w:w="2552" w:type="dxa"/>
          </w:tcPr>
          <w:p w:rsidR="000A55AA" w:rsidRPr="00DF07B0" w:rsidRDefault="000A55AA">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 – Total Flood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estimated Risk Mitigation for all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C0280/R1260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R1390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Per each of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reinstatement premiums, corresponding to the selected scenario, as a result of the undertaking’s specific reinsurance contracts and special purpose vehicles relating to this peril.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C0280/R1400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Total Flood </w:t>
            </w:r>
            <w:r w:rsidR="0072092D" w:rsidRPr="00DF07B0">
              <w:rPr>
                <w:rFonts w:ascii="Times New Roman" w:eastAsia="Times New Roman" w:hAnsi="Times New Roman" w:cs="Times New Roman"/>
                <w:sz w:val="20"/>
                <w:szCs w:val="20"/>
                <w:lang w:eastAsia="en-GB"/>
              </w:rPr>
              <w:t>–</w:t>
            </w:r>
            <w:r w:rsidR="00E975AF" w:rsidRPr="00DF07B0">
              <w:t xml:space="preserv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estimated reinstatement premiums for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C0280/R1590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Total Flood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For all the regions other than the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reinstatement premiums, as a result of the undertaking’s specific reinsurance contracts and special purpose vehicles relating to this peril.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C0280/R1600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Total Flood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estimated reinstatement premiums for all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C0290/R1260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R1390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after the deduction of the risk mitigating effect of the undertaking’s specific reinsurance contracts and special purpose vehicles relating to this peril, arising from Flood in each of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corresponding to the selected scenario.</w:t>
            </w:r>
            <w:r w:rsidRPr="00DF07B0">
              <w:rPr>
                <w:rFonts w:ascii="Times New Roman" w:eastAsia="Times New Roman" w:hAnsi="Times New Roman" w:cs="Times New Roman"/>
                <w:sz w:val="20"/>
                <w:szCs w:val="20"/>
                <w:lang w:eastAsia="en-GB"/>
              </w:rPr>
              <w:br w:type="page"/>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C0290/R1400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 Total Flood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capital requirement, after the deduction of the risk mitigating effect of the undertaking’s specific reinsurance contracts and special purpose vehicles for the 14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C0290/R1590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 Total Flood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after risk mitigation for Flood risk in regions other than the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It is the amount of the instantaneous loss, including the deduction of the amounts recoverable from reinsurance contracts and Special Purpose Vehicles.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C0290/R1600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 Total Flood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all regions.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C0290/R1610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Diversification effect arising from the aggregation of the capital requirement after risk mitigations for Flood risks relating to the different regions (both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and Other regions).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C0290/R1620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Total Flood after diversification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after risk mitigation for Flood risk, taking into consideration the diversification effect given in C0290/R1610.</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lastRenderedPageBreak/>
              <w:t>Natural catastrophe risk – Hail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C0300/R1730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R1900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Estimation of the gross premiums to be earned – Other Regions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and in relation to each of the 9 regions other than the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(include regions as specified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III, except the ones specified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V or in </w:t>
            </w:r>
            <w:r w:rsidR="000D2E4C" w:rsidRPr="00DF07B0">
              <w:rPr>
                <w:rFonts w:ascii="Times New Roman" w:eastAsia="Times New Roman" w:hAnsi="Times New Roman" w:cs="Times New Roman"/>
                <w:sz w:val="20"/>
                <w:szCs w:val="20"/>
                <w:lang w:eastAsia="en-GB"/>
              </w:rPr>
              <w:t>Annex</w:t>
            </w:r>
            <w:r w:rsidRPr="00DF07B0">
              <w:rPr>
                <w:rFonts w:ascii="Times New Roman" w:eastAsia="Times New Roman" w:hAnsi="Times New Roman" w:cs="Times New Roman"/>
                <w:sz w:val="20"/>
                <w:szCs w:val="20"/>
                <w:lang w:eastAsia="en-GB"/>
              </w:rPr>
              <w:t xml:space="preserve"> XIII of Delegated Regulation (EU) 2015/35), for the contract in relation to the obligations of </w:t>
            </w:r>
            <w:r w:rsidR="00CA6CBD"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Fire and other damage covering hail risk, including the proportional reinsurance obligations;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Marine, aviation and transport insurance covering onshore property damage by hail, including the proportional reinsurance obligations; and</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Other motor insurance, including the proportional reinsurance obligations.</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shall be gross, without deduction of premiums for reinsurance contracts.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C0300/R1910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Estimation of the gross premium to be earned – Total Hail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 of the premiums to be earned, by the insurance or reinsurance undertaking, during the following year for the other regions.</w:t>
            </w:r>
          </w:p>
          <w:p w:rsidR="000A55AA" w:rsidRPr="00DF07B0" w:rsidRDefault="000A55AA" w:rsidP="00950116">
            <w:pPr>
              <w:ind w:firstLine="400"/>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C0310/R1630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R1710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Exposure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sum of the total insured per each of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for </w:t>
            </w:r>
            <w:r w:rsidR="00CA6CBD"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Hail risk and where the risk is situated in this particular </w:t>
            </w:r>
            <w:r w:rsidR="00E975AF" w:rsidRPr="00DF07B0">
              <w:rPr>
                <w:rFonts w:ascii="Times New Roman" w:eastAsia="Times New Roman" w:hAnsi="Times New Roman" w:cs="Times New Roman"/>
                <w:sz w:val="20"/>
                <w:szCs w:val="20"/>
                <w:lang w:eastAsia="en-GB"/>
              </w:rPr>
              <w:t>specified</w:t>
            </w:r>
            <w:r w:rsidR="000A55AA" w:rsidRPr="00DF07B0">
              <w:rPr>
                <w:rFonts w:ascii="Times New Roman" w:eastAsia="Times New Roman" w:hAnsi="Times New Roman" w:cs="Times New Roman"/>
                <w:sz w:val="20"/>
                <w:szCs w:val="20"/>
                <w:lang w:eastAsia="en-GB"/>
              </w:rPr>
              <w:t xml:space="preserve"> region; </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Hail and where the risk is situated in this particular </w:t>
            </w:r>
            <w:r w:rsidR="00E975AF" w:rsidRPr="00DF07B0">
              <w:rPr>
                <w:rFonts w:ascii="Times New Roman" w:eastAsia="Times New Roman" w:hAnsi="Times New Roman" w:cs="Times New Roman"/>
                <w:sz w:val="20"/>
                <w:szCs w:val="20"/>
                <w:lang w:eastAsia="en-GB"/>
              </w:rPr>
              <w:t>specified</w:t>
            </w:r>
            <w:r w:rsidR="000A55AA" w:rsidRPr="00DF07B0">
              <w:rPr>
                <w:rFonts w:ascii="Times New Roman" w:eastAsia="Times New Roman" w:hAnsi="Times New Roman" w:cs="Times New Roman"/>
                <w:sz w:val="20"/>
                <w:szCs w:val="20"/>
                <w:lang w:eastAsia="en-GB"/>
              </w:rPr>
              <w:t xml:space="preserve"> region; and</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Other motor insurance, including the proportional reinsurance obligations, multiplied by 5, in relation to contracts that cover onshore property damage by Hail and where the risk is situated in this particular </w:t>
            </w:r>
            <w:r w:rsidR="00E975AF" w:rsidRPr="00DF07B0">
              <w:rPr>
                <w:rFonts w:ascii="Times New Roman" w:eastAsia="Times New Roman" w:hAnsi="Times New Roman" w:cs="Times New Roman"/>
                <w:sz w:val="20"/>
                <w:szCs w:val="20"/>
                <w:lang w:eastAsia="en-GB"/>
              </w:rPr>
              <w:t>specified</w:t>
            </w:r>
            <w:r w:rsidR="000A55AA" w:rsidRPr="00DF07B0">
              <w:rPr>
                <w:rFonts w:ascii="Times New Roman" w:eastAsia="Times New Roman" w:hAnsi="Times New Roman" w:cs="Times New Roman"/>
                <w:sz w:val="20"/>
                <w:szCs w:val="20"/>
                <w:lang w:eastAsia="en-GB"/>
              </w:rPr>
              <w:t xml:space="preserve"> region.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C0310/R1720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Exposure – Total Hail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exposure for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C0320/R1630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R1710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Loss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Hail loss in each of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taking into consideration the effect of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zones.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C0320/R1720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Loss – Total Hail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specified gross Hail loss for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C0330/R1630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R1710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Factor before risk mitigation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Risk Charge Factor per each of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for Hail according to the Standard Formula, taking into consideration the effect of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 xml:space="preserve">between zones.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C0330/R1720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Factor before risk mitigation – Total Hail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Ratio between total specified gross loss and total exposure.</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C0340/R1630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R1710</w:t>
            </w:r>
          </w:p>
        </w:tc>
        <w:tc>
          <w:tcPr>
            <w:tcW w:w="2552" w:type="dxa"/>
          </w:tcPr>
          <w:p w:rsidR="000A55AA" w:rsidRPr="00DF07B0" w:rsidRDefault="000A55AA" w:rsidP="00950116">
            <w:pPr>
              <w:rPr>
                <w:rFonts w:ascii="Times New Roman" w:eastAsia="Times New Roman" w:hAnsi="Times New Roman" w:cs="Times New Roman"/>
                <w:sz w:val="20"/>
                <w:szCs w:val="20"/>
                <w:lang w:val="it-IT" w:eastAsia="en-GB"/>
              </w:rPr>
            </w:pPr>
            <w:r w:rsidRPr="00DF07B0">
              <w:rPr>
                <w:rFonts w:ascii="Times New Roman" w:eastAsia="Times New Roman" w:hAnsi="Times New Roman" w:cs="Times New Roman"/>
                <w:sz w:val="20"/>
                <w:szCs w:val="20"/>
                <w:lang w:val="it-IT" w:eastAsia="en-GB"/>
              </w:rPr>
              <w:t xml:space="preserve">Scenario A or B – </w:t>
            </w:r>
            <w:r w:rsidR="00E975AF" w:rsidRPr="00DF07B0">
              <w:rPr>
                <w:rFonts w:ascii="Times New Roman" w:eastAsia="Times New Roman" w:hAnsi="Times New Roman" w:cs="Times New Roman"/>
                <w:sz w:val="20"/>
                <w:szCs w:val="20"/>
                <w:lang w:val="it-IT" w:eastAsia="en-GB"/>
              </w:rPr>
              <w:t>specified</w:t>
            </w:r>
            <w:r w:rsidRPr="00DF07B0">
              <w:rPr>
                <w:rFonts w:ascii="Times New Roman" w:eastAsia="Times New Roman" w:hAnsi="Times New Roman" w:cs="Times New Roman"/>
                <w:sz w:val="20"/>
                <w:szCs w:val="20"/>
                <w:lang w:val="it-IT"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larger of the capital requirement for Hail risk in each of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according to scenario A or scenario B. </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19271B"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When</w:t>
            </w:r>
            <w:r w:rsidR="000A55AA" w:rsidRPr="00DF07B0">
              <w:rPr>
                <w:rFonts w:ascii="Times New Roman" w:eastAsia="Times New Roman" w:hAnsi="Times New Roman" w:cs="Times New Roman"/>
                <w:sz w:val="20"/>
                <w:szCs w:val="20"/>
                <w:lang w:eastAsia="en-GB"/>
              </w:rPr>
              <w:t xml:space="preserve"> determining the largest amount of scenario A and B, the risk mitigation effect of the undertaking’s specific reinsurance contracts and special purpose vehicles relating to this peril, must be taken into account.</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C0350/R1630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R1710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before risk mitigation arising from Hails in each of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corresponding to the larger of scenario A or B.</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C0350/R1720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 Total Hail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capital requirement before risk mitigation arising from Hails for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C0350/R1910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Total Hail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capital requirement before risk mitigation for Hail risk in regions other than the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It is the amount of the instantaneous loss, without deduction of the amounts recoverable from reinsurance contracts and Special Purpose Vehicles.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C0350/R1920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Total Hail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capital requirement before risk mitigation arising from Hails for all regions.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C0350/R1930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Diversification effect arising from the aggregation of the Hail risks relating to the different regions (both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and other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C0350/R1940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Total Hail after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Hail risk, taking into consideration the diversification effect given in C0350/R1930.</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C0360/R1630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R1710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Per each of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risk mitigation effect, corresponding to the selected scenario, of the undertaking’s specific reinsurance contracts and special purpose vehicles relating to this peril,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C0360/R1720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Total Hail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estimated risk mitigation for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C0360/R1910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 – Total Hail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For all the regions other than the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risk mitigation effect of the undertaking’s specific reinsurance contracts and special purpose vehicles relating to this peril,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C0360/R1920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 – Total Hail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estimated risk mitigation for all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C0370/R1630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R1710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Per each of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reinstatement premiums, corresponding to the selected scenario, as a result of the undertaking’s specific reinsurance contracts and special purpose vehicles relating to this peril.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C0370/R1720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Total Hail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estimated reinstatement premiums for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C0370/R1910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Total Hail Other </w:t>
            </w:r>
            <w:r w:rsidRPr="00DF07B0">
              <w:rPr>
                <w:rFonts w:ascii="Times New Roman" w:eastAsia="Times New Roman" w:hAnsi="Times New Roman" w:cs="Times New Roman"/>
                <w:sz w:val="20"/>
                <w:szCs w:val="20"/>
                <w:lang w:eastAsia="en-GB"/>
              </w:rPr>
              <w:lastRenderedPageBreak/>
              <w:t>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 xml:space="preserve">For all the regions other than the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the estimated reinstatement premiums, as a result of the </w:t>
            </w:r>
            <w:r w:rsidRPr="00DF07B0">
              <w:rPr>
                <w:rFonts w:ascii="Times New Roman" w:eastAsia="Times New Roman" w:hAnsi="Times New Roman" w:cs="Times New Roman"/>
                <w:sz w:val="20"/>
                <w:szCs w:val="20"/>
                <w:lang w:eastAsia="en-GB"/>
              </w:rPr>
              <w:lastRenderedPageBreak/>
              <w:t>undertaking’s specific reinsurance contracts and special purpose vehicles relating to this peril.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C0370/R1920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 – Total Hail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estimated reinstatement premiums for all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C0380/R1630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R1710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after the deduction of the risk mitigating effect of the undertaking’s specific reinsurance contracts and special purpose vehicles relating to this peril, arising from Hail in each of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corresponding to the selected scenario.</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C0380/R1720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 Total Hail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of the capital requirement, after the deduction of the risk mitigating effect of the undertaking’s specific reinsurance contracts and special purpose vehicles for the 9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C0380/R1910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Total Hail Other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after risk mitigation for Hail risk in regions other than the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It is the amount of the instantaneous loss, including the deduction of the amounts recoverable from reinsurance contracts and Special Purpose Vehicles.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C0380/R1920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Total Hail All Regions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for all regions.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C0380/R1930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Diversification effect arising from the aggregation of the capital requirement after risk mitigations for Hail risks relating to the different regions (both </w:t>
            </w:r>
            <w:r w:rsidR="00E975AF" w:rsidRPr="00DF07B0">
              <w:rPr>
                <w:rFonts w:ascii="Times New Roman" w:eastAsia="Times New Roman" w:hAnsi="Times New Roman" w:cs="Times New Roman"/>
                <w:sz w:val="20"/>
                <w:szCs w:val="20"/>
                <w:lang w:eastAsia="en-GB"/>
              </w:rPr>
              <w:t>specified</w:t>
            </w:r>
            <w:r w:rsidRPr="00DF07B0">
              <w:rPr>
                <w:rFonts w:ascii="Times New Roman" w:eastAsia="Times New Roman" w:hAnsi="Times New Roman" w:cs="Times New Roman"/>
                <w:sz w:val="20"/>
                <w:szCs w:val="20"/>
                <w:lang w:eastAsia="en-GB"/>
              </w:rPr>
              <w:t xml:space="preserve"> Regions and Other regions).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C0380/R1940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Total Hail after diversification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after risk mitigation for Hail risk, taking into consideration the diversification effect given in C0380/R1930. </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Natural catastrophe risk – Subsidence</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C0390/R1950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Estimation of the gross premium to be earned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Subsidence before diversification</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An estimate of the premiums to be earned, by the insurance or reinsurance undertaking, during the following year, for the contract in relation to the obligations of fire and other damage, including the proportional reinsurance obligations.</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shall be gross, without deduction of premiums for reinsurance contracts, and in relation to the territory of France.</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C0400/R1950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Exposure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undertakings are exposed to in relation to the territory. Together the zones shall comprise the whole territory.</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C0410/R1950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Loss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Subsidence before diversification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Specified gross subsidence loss, </w:t>
            </w:r>
            <w:r w:rsidR="00E975AF" w:rsidRPr="00DF07B0">
              <w:rPr>
                <w:rFonts w:ascii="Times New Roman" w:eastAsia="Times New Roman" w:hAnsi="Times New Roman" w:cs="Times New Roman"/>
                <w:sz w:val="20"/>
                <w:szCs w:val="20"/>
                <w:lang w:eastAsia="en-GB"/>
              </w:rPr>
              <w:t xml:space="preserve">before </w:t>
            </w:r>
            <w:r w:rsidRPr="00DF07B0">
              <w:rPr>
                <w:rFonts w:ascii="Times New Roman" w:eastAsia="Times New Roman" w:hAnsi="Times New Roman" w:cs="Times New Roman"/>
                <w:sz w:val="20"/>
                <w:szCs w:val="20"/>
                <w:lang w:eastAsia="en-GB"/>
              </w:rPr>
              <w:t xml:space="preserve">taking into consideration the effect of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zones.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C0420/R1950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Factor before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Risk Charge Factor of the territory of France for subsidence, </w:t>
            </w:r>
            <w:r w:rsidR="0066374D" w:rsidRPr="00DF07B0">
              <w:rPr>
                <w:rFonts w:ascii="Times New Roman" w:eastAsia="Times New Roman" w:hAnsi="Times New Roman" w:cs="Times New Roman"/>
                <w:sz w:val="20"/>
                <w:szCs w:val="20"/>
                <w:lang w:eastAsia="en-GB"/>
              </w:rPr>
              <w:t xml:space="preserve">before </w:t>
            </w:r>
            <w:r w:rsidRPr="00DF07B0">
              <w:rPr>
                <w:rFonts w:ascii="Times New Roman" w:eastAsia="Times New Roman" w:hAnsi="Times New Roman" w:cs="Times New Roman"/>
                <w:sz w:val="20"/>
                <w:szCs w:val="20"/>
                <w:lang w:eastAsia="en-GB"/>
              </w:rPr>
              <w:t xml:space="preserve">taking into consideration the effect of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 xml:space="preserve">between zones.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C0430/R1950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C0430/R1960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Diversification effect between zones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Subsidence risks relating to the different zones of the territory of France.</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C0430/R1970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Total Subsidence after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subsidence risk, taking into consideration the diversification effect given in item C0430/R1960.</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C0440/R1950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this peril,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C0450/R1950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this peril.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C0460/R1950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subsidence.</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C0460/R1960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Diversification effect between zones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capital requirement after risk mitigations for Subsidence risks relating to the different zones of the territory of France.</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C0460/R1970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Total Subsidence after diversification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after risk mitigation for subsidence risk, taking into consideration the diversification effect given in item C0460/R1960. </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Natural catastrophe risk – Non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proportional property reinsurance</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C0470/R2000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Estimation of the gross premium to be earned</w:t>
            </w:r>
          </w:p>
        </w:tc>
        <w:tc>
          <w:tcPr>
            <w:tcW w:w="4739" w:type="dxa"/>
            <w:tcBorders>
              <w:top w:val="single" w:sz="4" w:space="0" w:color="auto"/>
            </w:tcBorders>
          </w:tcPr>
          <w:p w:rsidR="000A55AA" w:rsidRPr="00DF07B0" w:rsidRDefault="000A55AA" w:rsidP="00950116">
            <w:pPr>
              <w:pStyle w:val="Default"/>
              <w:rPr>
                <w:rFonts w:ascii="Times New Roman" w:hAnsi="Times New Roman" w:cs="Times New Roman"/>
                <w:sz w:val="20"/>
                <w:szCs w:val="20"/>
                <w:lang w:eastAsia="en-GB"/>
              </w:rPr>
            </w:pPr>
            <w:r w:rsidRPr="00DF07B0">
              <w:rPr>
                <w:rFonts w:ascii="Times New Roman" w:hAnsi="Times New Roman" w:cs="Times New Roman"/>
                <w:sz w:val="20"/>
                <w:szCs w:val="20"/>
                <w:lang w:eastAsia="en-GB"/>
              </w:rPr>
              <w:t xml:space="preserve">An estimate of the premiums to be earned, by the insurance or reinsurance undertaking, during the following year, for the contract in relation to the obligations of the </w:t>
            </w:r>
            <w:r w:rsidR="00CA6CBD" w:rsidRPr="00DF07B0">
              <w:rPr>
                <w:rFonts w:ascii="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lang w:eastAsia="en-GB"/>
              </w:rPr>
              <w:t xml:space="preserve"> non</w:t>
            </w:r>
            <w:r w:rsidR="0072092D" w:rsidRPr="00DF07B0">
              <w:rPr>
                <w:rFonts w:ascii="Times New Roman" w:hAnsi="Times New Roman" w:cs="Times New Roman"/>
                <w:sz w:val="20"/>
                <w:szCs w:val="20"/>
                <w:lang w:eastAsia="en-GB"/>
              </w:rPr>
              <w:t>–</w:t>
            </w:r>
            <w:r w:rsidRPr="00DF07B0">
              <w:rPr>
                <w:rFonts w:ascii="Times New Roman" w:hAnsi="Times New Roman" w:cs="Times New Roman"/>
                <w:sz w:val="20"/>
                <w:szCs w:val="20"/>
                <w:lang w:eastAsia="en-GB"/>
              </w:rPr>
              <w:t>proportional property reinsurance other than non</w:t>
            </w:r>
            <w:r w:rsidR="0072092D" w:rsidRPr="00DF07B0">
              <w:rPr>
                <w:rFonts w:ascii="Times New Roman" w:hAnsi="Times New Roman" w:cs="Times New Roman"/>
                <w:sz w:val="20"/>
                <w:szCs w:val="20"/>
                <w:lang w:eastAsia="en-GB"/>
              </w:rPr>
              <w:t>–</w:t>
            </w:r>
            <w:r w:rsidRPr="00DF07B0">
              <w:rPr>
                <w:rFonts w:ascii="Times New Roman" w:hAnsi="Times New Roman" w:cs="Times New Roman"/>
                <w:sz w:val="20"/>
                <w:szCs w:val="20"/>
                <w:lang w:eastAsia="en-GB"/>
              </w:rPr>
              <w:t xml:space="preserve">proportional reinsurance obligations relating to insurance obligations included in </w:t>
            </w:r>
            <w:r w:rsidR="00CA6CBD" w:rsidRPr="00DF07B0">
              <w:rPr>
                <w:rFonts w:ascii="Times New Roman" w:hAnsi="Times New Roman" w:cs="Times New Roman"/>
                <w:sz w:val="20"/>
                <w:szCs w:val="20"/>
                <w:lang w:eastAsia="en-GB"/>
              </w:rPr>
              <w:t>lines of business</w:t>
            </w:r>
            <w:r w:rsidRPr="00DF07B0">
              <w:rPr>
                <w:rFonts w:ascii="Times New Roman" w:hAnsi="Times New Roman" w:cs="Times New Roman"/>
                <w:sz w:val="20"/>
                <w:szCs w:val="20"/>
                <w:lang w:eastAsia="en-GB"/>
              </w:rPr>
              <w:t xml:space="preserve"> 9 and 21.</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shall be gross, without deduction of premiums for reinsurance contracts.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C0480/R2000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capital requirement before risk mitigation for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 It is the amount of the instantaneous loss, without deduction of the amounts recoverable from reinsurance contracts and Special Purpose Vehicles.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C0490/R2000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accepted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 excluding the estimated reinstatement premiums.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C0500/R2000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estimated reinstatement premiums as a result of the undertaking’s specific retrocession contracts and special </w:t>
            </w:r>
            <w:r w:rsidRPr="00DF07B0">
              <w:rPr>
                <w:rFonts w:ascii="Times New Roman" w:eastAsia="Times New Roman" w:hAnsi="Times New Roman" w:cs="Times New Roman"/>
                <w:sz w:val="20"/>
                <w:szCs w:val="20"/>
                <w:lang w:eastAsia="en-GB"/>
              </w:rPr>
              <w:lastRenderedPageBreak/>
              <w:t>purpose vehicles relating to risks arising from accepted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C0510/R2000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accepted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proportional property reinsurance.</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Man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made catastrophe risk – Motor Vehicle Liability</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C0520/R2100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Number of vehicles policy limit above 24M€</w:t>
            </w:r>
          </w:p>
        </w:tc>
        <w:tc>
          <w:tcPr>
            <w:tcW w:w="4739" w:type="dxa"/>
            <w:tcBorders>
              <w:top w:val="single" w:sz="4" w:space="0" w:color="auto"/>
            </w:tcBorders>
          </w:tcPr>
          <w:p w:rsidR="000A55AA" w:rsidRPr="00DF07B0" w:rsidRDefault="000A55AA">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Number of vehicles insured by the insurance or reinsurance undertaking in </w:t>
            </w:r>
            <w:r w:rsidR="00CA6CBD"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eastAsia="Times New Roman" w:hAnsi="Times New Roman" w:cs="Times New Roman"/>
                <w:sz w:val="20"/>
                <w:szCs w:val="20"/>
                <w:lang w:eastAsia="en-GB"/>
              </w:rPr>
              <w:t xml:space="preserve"> Motor vehicle liability insurance, including proportional reinsurance obligations, with a deemed policy limit above 24,000,000 Euro.</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C0530/R2100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Number of vehicles policy limit below or equal to 24M€</w:t>
            </w:r>
          </w:p>
        </w:tc>
        <w:tc>
          <w:tcPr>
            <w:tcW w:w="4739" w:type="dxa"/>
          </w:tcPr>
          <w:p w:rsidR="000A55AA" w:rsidRPr="00DF07B0" w:rsidRDefault="000A55AA">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Number of vehicles insured by the insurance or reinsurance undertaking in </w:t>
            </w:r>
            <w:r w:rsidR="00CA6CBD"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eastAsia="Times New Roman" w:hAnsi="Times New Roman" w:cs="Times New Roman"/>
                <w:sz w:val="20"/>
                <w:szCs w:val="20"/>
                <w:lang w:eastAsia="en-GB"/>
              </w:rPr>
              <w:t xml:space="preserve"> Motor vehicle liability insurance, including proportional reinsurance obligations, with a deemed policy limit below or equal to 24,000,000 Euro.</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C0540/R2100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Motor Vehicle Liability before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Motor Vehicle Liability risk.</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C0550/R2100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Motor Vehicle Liability, excluding the estimated reinstatement premiums.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C0560/R2100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Motor Vehicle Liability.</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C0570/R2100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Motor Vehicle Liability after risk mitigation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Motor Vehicle Liability.</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Man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made catastrophe risk – Marine Tanker Collision</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C0580/R2200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Type of cover Catastrophe Risk Charge Share marine hull in tanker t before risk mitigation</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capital requirement before risk mitigation, per each marine hull cover, for risks arising from Marine Tanker Collision.</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maximum relates to all oil and gas tankers insured by the insurance or reinsurance undertaking in respect of tanker collision in </w:t>
            </w:r>
            <w:r w:rsidR="00CA6CBD"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Marine, aviation and transport, including proportional reinsurance obligations; and</w:t>
            </w:r>
          </w:p>
          <w:p w:rsidR="000A55AA" w:rsidRPr="00DF07B0" w:rsidRDefault="0072092D" w:rsidP="00950116">
            <w:pPr>
              <w:rPr>
                <w:rFonts w:ascii="Times New Roman" w:eastAsia="Times New Roman" w:hAnsi="Times New Roman" w:cs="Times New Roman"/>
                <w:sz w:val="20"/>
                <w:szCs w:val="20"/>
                <w:lang w:val="fr-BE" w:eastAsia="en-GB"/>
              </w:rPr>
            </w:pPr>
            <w:r w:rsidRPr="00DF07B0">
              <w:rPr>
                <w:rFonts w:ascii="Times New Roman" w:eastAsia="Times New Roman" w:hAnsi="Times New Roman" w:cs="Times New Roman"/>
                <w:sz w:val="20"/>
                <w:szCs w:val="20"/>
                <w:lang w:val="fr-BE" w:eastAsia="en-GB"/>
              </w:rPr>
              <w:t>–</w:t>
            </w:r>
            <w:r w:rsidR="000A55AA" w:rsidRPr="00DF07B0">
              <w:rPr>
                <w:rFonts w:ascii="Times New Roman" w:eastAsia="Times New Roman" w:hAnsi="Times New Roman" w:cs="Times New Roman"/>
                <w:sz w:val="20"/>
                <w:szCs w:val="20"/>
                <w:lang w:val="fr-BE" w:eastAsia="en-GB"/>
              </w:rPr>
              <w:t xml:space="preserve"> Non</w:t>
            </w:r>
            <w:r w:rsidRPr="00DF07B0">
              <w:rPr>
                <w:rFonts w:ascii="Times New Roman" w:eastAsia="Times New Roman" w:hAnsi="Times New Roman" w:cs="Times New Roman"/>
                <w:sz w:val="20"/>
                <w:szCs w:val="20"/>
                <w:lang w:val="fr-BE" w:eastAsia="en-GB"/>
              </w:rPr>
              <w:t>–</w:t>
            </w:r>
            <w:proofErr w:type="spellStart"/>
            <w:r w:rsidR="000A55AA" w:rsidRPr="00DF07B0">
              <w:rPr>
                <w:rFonts w:ascii="Times New Roman" w:eastAsia="Times New Roman" w:hAnsi="Times New Roman" w:cs="Times New Roman"/>
                <w:sz w:val="20"/>
                <w:szCs w:val="20"/>
                <w:lang w:val="fr-BE" w:eastAsia="en-GB"/>
              </w:rPr>
              <w:t>proportional</w:t>
            </w:r>
            <w:proofErr w:type="spellEnd"/>
            <w:r w:rsidR="000A55AA" w:rsidRPr="00DF07B0">
              <w:rPr>
                <w:rFonts w:ascii="Times New Roman" w:eastAsia="Times New Roman" w:hAnsi="Times New Roman" w:cs="Times New Roman"/>
                <w:sz w:val="20"/>
                <w:szCs w:val="20"/>
                <w:lang w:val="fr-BE" w:eastAsia="en-GB"/>
              </w:rPr>
              <w:t xml:space="preserve"> marine, aviation and transport </w:t>
            </w:r>
            <w:proofErr w:type="spellStart"/>
            <w:r w:rsidR="000A55AA" w:rsidRPr="00DF07B0">
              <w:rPr>
                <w:rFonts w:ascii="Times New Roman" w:eastAsia="Times New Roman" w:hAnsi="Times New Roman" w:cs="Times New Roman"/>
                <w:sz w:val="20"/>
                <w:szCs w:val="20"/>
                <w:lang w:val="fr-BE" w:eastAsia="en-GB"/>
              </w:rPr>
              <w:t>reinsurance</w:t>
            </w:r>
            <w:proofErr w:type="spellEnd"/>
            <w:r w:rsidR="000A55AA" w:rsidRPr="00DF07B0">
              <w:rPr>
                <w:rFonts w:ascii="Times New Roman" w:eastAsia="Times New Roman" w:hAnsi="Times New Roman" w:cs="Times New Roman"/>
                <w:sz w:val="20"/>
                <w:szCs w:val="20"/>
                <w:lang w:val="fr-BE" w:eastAsia="en-GB"/>
              </w:rPr>
              <w:t>.</w:t>
            </w:r>
          </w:p>
          <w:p w:rsidR="000A55AA" w:rsidRPr="00DF07B0" w:rsidRDefault="000A55AA" w:rsidP="00950116">
            <w:pPr>
              <w:rPr>
                <w:rFonts w:ascii="Times New Roman" w:eastAsia="Times New Roman" w:hAnsi="Times New Roman" w:cs="Times New Roman"/>
                <w:sz w:val="20"/>
                <w:szCs w:val="20"/>
                <w:lang w:val="fr-BE"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C0590/R2200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Share marine liability in tanker t before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capital requirement before risk mitigation, per marine liability cover, for risks arising from Marine Tanker Collision.</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maximum relates to all oil and gas tankers insured by the insurance or reinsurance undertaking in respect </w:t>
            </w:r>
            <w:r w:rsidRPr="00DF07B0">
              <w:rPr>
                <w:rFonts w:ascii="Times New Roman" w:eastAsia="Times New Roman" w:hAnsi="Times New Roman" w:cs="Times New Roman"/>
                <w:sz w:val="20"/>
                <w:szCs w:val="20"/>
                <w:lang w:eastAsia="en-GB"/>
              </w:rPr>
              <w:lastRenderedPageBreak/>
              <w:t xml:space="preserve">of tanker collision in </w:t>
            </w:r>
            <w:r w:rsidR="00F13E5D"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Marine, aviation and transport, including proportional reinsurance obligations; and</w:t>
            </w:r>
          </w:p>
          <w:p w:rsidR="000A55AA" w:rsidRPr="00DF07B0" w:rsidRDefault="0072092D" w:rsidP="00950116">
            <w:pPr>
              <w:rPr>
                <w:rFonts w:ascii="Times New Roman" w:eastAsia="Times New Roman" w:hAnsi="Times New Roman" w:cs="Times New Roman"/>
                <w:sz w:val="20"/>
                <w:szCs w:val="20"/>
                <w:lang w:val="fr-BE" w:eastAsia="en-GB"/>
              </w:rPr>
            </w:pPr>
            <w:r w:rsidRPr="00DF07B0">
              <w:rPr>
                <w:rFonts w:ascii="Times New Roman" w:eastAsia="Times New Roman" w:hAnsi="Times New Roman" w:cs="Times New Roman"/>
                <w:sz w:val="20"/>
                <w:szCs w:val="20"/>
                <w:lang w:val="fr-BE" w:eastAsia="en-GB"/>
              </w:rPr>
              <w:t>–</w:t>
            </w:r>
            <w:r w:rsidR="000A55AA" w:rsidRPr="00DF07B0">
              <w:rPr>
                <w:rFonts w:ascii="Times New Roman" w:eastAsia="Times New Roman" w:hAnsi="Times New Roman" w:cs="Times New Roman"/>
                <w:sz w:val="20"/>
                <w:szCs w:val="20"/>
                <w:lang w:val="fr-BE" w:eastAsia="en-GB"/>
              </w:rPr>
              <w:t xml:space="preserve"> Non</w:t>
            </w:r>
            <w:r w:rsidRPr="00DF07B0">
              <w:rPr>
                <w:rFonts w:ascii="Times New Roman" w:eastAsia="Times New Roman" w:hAnsi="Times New Roman" w:cs="Times New Roman"/>
                <w:sz w:val="20"/>
                <w:szCs w:val="20"/>
                <w:lang w:val="fr-BE" w:eastAsia="en-GB"/>
              </w:rPr>
              <w:t>–</w:t>
            </w:r>
            <w:proofErr w:type="spellStart"/>
            <w:r w:rsidR="000A55AA" w:rsidRPr="00DF07B0">
              <w:rPr>
                <w:rFonts w:ascii="Times New Roman" w:eastAsia="Times New Roman" w:hAnsi="Times New Roman" w:cs="Times New Roman"/>
                <w:sz w:val="20"/>
                <w:szCs w:val="20"/>
                <w:lang w:val="fr-BE" w:eastAsia="en-GB"/>
              </w:rPr>
              <w:t>proportional</w:t>
            </w:r>
            <w:proofErr w:type="spellEnd"/>
            <w:r w:rsidR="000A55AA" w:rsidRPr="00DF07B0">
              <w:rPr>
                <w:rFonts w:ascii="Times New Roman" w:eastAsia="Times New Roman" w:hAnsi="Times New Roman" w:cs="Times New Roman"/>
                <w:sz w:val="20"/>
                <w:szCs w:val="20"/>
                <w:lang w:val="fr-BE" w:eastAsia="en-GB"/>
              </w:rPr>
              <w:t xml:space="preserve"> marine, aviation and transport </w:t>
            </w:r>
            <w:proofErr w:type="spellStart"/>
            <w:r w:rsidR="000A55AA" w:rsidRPr="00DF07B0">
              <w:rPr>
                <w:rFonts w:ascii="Times New Roman" w:eastAsia="Times New Roman" w:hAnsi="Times New Roman" w:cs="Times New Roman"/>
                <w:sz w:val="20"/>
                <w:szCs w:val="20"/>
                <w:lang w:val="fr-BE" w:eastAsia="en-GB"/>
              </w:rPr>
              <w:t>reinsurance</w:t>
            </w:r>
            <w:proofErr w:type="spellEnd"/>
            <w:r w:rsidR="000A55AA" w:rsidRPr="00DF07B0">
              <w:rPr>
                <w:rFonts w:ascii="Times New Roman" w:eastAsia="Times New Roman" w:hAnsi="Times New Roman" w:cs="Times New Roman"/>
                <w:sz w:val="20"/>
                <w:szCs w:val="20"/>
                <w:lang w:val="fr-BE" w:eastAsia="en-GB"/>
              </w:rPr>
              <w:t>.</w:t>
            </w:r>
          </w:p>
          <w:p w:rsidR="000A55AA" w:rsidRPr="00DF07B0" w:rsidRDefault="000A55AA" w:rsidP="00950116">
            <w:pPr>
              <w:rPr>
                <w:rFonts w:ascii="Times New Roman" w:eastAsia="Times New Roman" w:hAnsi="Times New Roman" w:cs="Times New Roman"/>
                <w:sz w:val="20"/>
                <w:szCs w:val="20"/>
                <w:lang w:val="fr-BE"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C0600/R2200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Share marine oil pollution liability in tanker t before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capital requirement before risk mitigation, per marine oil </w:t>
            </w:r>
            <w:proofErr w:type="spellStart"/>
            <w:r w:rsidRPr="00DF07B0">
              <w:rPr>
                <w:rFonts w:ascii="Times New Roman" w:eastAsia="Times New Roman" w:hAnsi="Times New Roman" w:cs="Times New Roman"/>
                <w:sz w:val="20"/>
                <w:szCs w:val="20"/>
                <w:lang w:eastAsia="en-GB"/>
              </w:rPr>
              <w:t>polution</w:t>
            </w:r>
            <w:proofErr w:type="spellEnd"/>
            <w:r w:rsidRPr="00DF07B0">
              <w:rPr>
                <w:rFonts w:ascii="Times New Roman" w:eastAsia="Times New Roman" w:hAnsi="Times New Roman" w:cs="Times New Roman"/>
                <w:sz w:val="20"/>
                <w:szCs w:val="20"/>
                <w:lang w:eastAsia="en-GB"/>
              </w:rPr>
              <w:t xml:space="preserve"> liability cover, for risks arising from Marine Tanker Collision.</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maximum relates to all oil and gas tankers insured by the insurance or reinsurance undertaking in respect of tanker collision in </w:t>
            </w:r>
            <w:r w:rsidR="00F13E5D"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Marine, aviation and transport, including proportional reinsurance obligations; and</w:t>
            </w:r>
          </w:p>
          <w:p w:rsidR="000A55AA" w:rsidRPr="00DF07B0" w:rsidRDefault="0072092D" w:rsidP="00950116">
            <w:pPr>
              <w:rPr>
                <w:rFonts w:ascii="Times New Roman" w:eastAsia="Times New Roman" w:hAnsi="Times New Roman" w:cs="Times New Roman"/>
                <w:sz w:val="20"/>
                <w:szCs w:val="20"/>
                <w:lang w:val="fr-BE" w:eastAsia="en-GB"/>
              </w:rPr>
            </w:pPr>
            <w:r w:rsidRPr="00DF07B0">
              <w:rPr>
                <w:rFonts w:ascii="Times New Roman" w:eastAsia="Times New Roman" w:hAnsi="Times New Roman" w:cs="Times New Roman"/>
                <w:sz w:val="20"/>
                <w:szCs w:val="20"/>
                <w:lang w:val="fr-BE" w:eastAsia="en-GB"/>
              </w:rPr>
              <w:t>–</w:t>
            </w:r>
            <w:r w:rsidR="000A55AA" w:rsidRPr="00DF07B0">
              <w:rPr>
                <w:rFonts w:ascii="Times New Roman" w:eastAsia="Times New Roman" w:hAnsi="Times New Roman" w:cs="Times New Roman"/>
                <w:sz w:val="20"/>
                <w:szCs w:val="20"/>
                <w:lang w:val="fr-BE" w:eastAsia="en-GB"/>
              </w:rPr>
              <w:t xml:space="preserve"> Non</w:t>
            </w:r>
            <w:r w:rsidRPr="00DF07B0">
              <w:rPr>
                <w:rFonts w:ascii="Times New Roman" w:eastAsia="Times New Roman" w:hAnsi="Times New Roman" w:cs="Times New Roman"/>
                <w:sz w:val="20"/>
                <w:szCs w:val="20"/>
                <w:lang w:val="fr-BE" w:eastAsia="en-GB"/>
              </w:rPr>
              <w:t>–</w:t>
            </w:r>
            <w:proofErr w:type="spellStart"/>
            <w:r w:rsidR="000A55AA" w:rsidRPr="00DF07B0">
              <w:rPr>
                <w:rFonts w:ascii="Times New Roman" w:eastAsia="Times New Roman" w:hAnsi="Times New Roman" w:cs="Times New Roman"/>
                <w:sz w:val="20"/>
                <w:szCs w:val="20"/>
                <w:lang w:val="fr-BE" w:eastAsia="en-GB"/>
              </w:rPr>
              <w:t>proportional</w:t>
            </w:r>
            <w:proofErr w:type="spellEnd"/>
            <w:r w:rsidR="000A55AA" w:rsidRPr="00DF07B0">
              <w:rPr>
                <w:rFonts w:ascii="Times New Roman" w:eastAsia="Times New Roman" w:hAnsi="Times New Roman" w:cs="Times New Roman"/>
                <w:sz w:val="20"/>
                <w:szCs w:val="20"/>
                <w:lang w:val="fr-BE" w:eastAsia="en-GB"/>
              </w:rPr>
              <w:t xml:space="preserve"> marine, aviation and transport </w:t>
            </w:r>
            <w:proofErr w:type="spellStart"/>
            <w:r w:rsidR="000A55AA" w:rsidRPr="00DF07B0">
              <w:rPr>
                <w:rFonts w:ascii="Times New Roman" w:eastAsia="Times New Roman" w:hAnsi="Times New Roman" w:cs="Times New Roman"/>
                <w:sz w:val="20"/>
                <w:szCs w:val="20"/>
                <w:lang w:val="fr-BE" w:eastAsia="en-GB"/>
              </w:rPr>
              <w:t>reinsurance</w:t>
            </w:r>
            <w:proofErr w:type="spellEnd"/>
            <w:r w:rsidR="000A55AA" w:rsidRPr="00DF07B0">
              <w:rPr>
                <w:rFonts w:ascii="Times New Roman" w:eastAsia="Times New Roman" w:hAnsi="Times New Roman" w:cs="Times New Roman"/>
                <w:sz w:val="20"/>
                <w:szCs w:val="20"/>
                <w:lang w:val="fr-BE" w:eastAsia="en-GB"/>
              </w:rPr>
              <w:t>.</w:t>
            </w:r>
          </w:p>
          <w:p w:rsidR="000A55AA" w:rsidRPr="00DF07B0" w:rsidRDefault="000A55AA" w:rsidP="00950116">
            <w:pPr>
              <w:rPr>
                <w:rFonts w:ascii="Times New Roman" w:eastAsia="Times New Roman" w:hAnsi="Times New Roman" w:cs="Times New Roman"/>
                <w:sz w:val="20"/>
                <w:szCs w:val="20"/>
                <w:lang w:val="fr-BE"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C0610/R2200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Marine Tanker Collision before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risks arising from Marine Tanker Collision.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C0620/R2200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Marine Tanker Collision,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C0630/R2200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Marine Tanker Collision.</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C0640/R2200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Marine Tanker Collision after risk mitigation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Marine Tanker Collision.</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C0650/R2200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Name vessel</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Name of the corresponding vessel.</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Man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made catastrophe risk – Marine Platform Explosion</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C0660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C0700/R2300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Marine Platform Explosion – </w:t>
            </w:r>
            <w:r w:rsidRPr="00DF07B0">
              <w:rPr>
                <w:rFonts w:ascii="Times New Roman" w:eastAsia="Times New Roman" w:hAnsi="Times New Roman" w:cs="Times New Roman"/>
                <w:i/>
                <w:sz w:val="20"/>
                <w:szCs w:val="20"/>
                <w:lang w:eastAsia="en-GB"/>
              </w:rPr>
              <w:t>Type of cover</w:t>
            </w:r>
            <w:r w:rsidRPr="00DF07B0">
              <w:rPr>
                <w:rFonts w:ascii="Times New Roman" w:eastAsia="Times New Roman" w:hAnsi="Times New Roman" w:cs="Times New Roman"/>
                <w:sz w:val="20"/>
                <w:szCs w:val="20"/>
                <w:lang w:eastAsia="en-GB"/>
              </w:rPr>
              <w:t xml:space="preserv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before risk mitigation</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maximum relates to all oil and gas offshore platforms insured by the insurance or reinsurance undertaking in respect of platform explosion in </w:t>
            </w:r>
            <w:r w:rsidR="00F13E5D"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Marine, aviation and transport, including proportional </w:t>
            </w:r>
            <w:r w:rsidR="000A55AA" w:rsidRPr="00DF07B0">
              <w:rPr>
                <w:rFonts w:ascii="Times New Roman" w:eastAsia="Times New Roman" w:hAnsi="Times New Roman" w:cs="Times New Roman"/>
                <w:sz w:val="20"/>
                <w:szCs w:val="20"/>
                <w:lang w:eastAsia="en-GB"/>
              </w:rPr>
              <w:lastRenderedPageBreak/>
              <w:t>reinsurance obligations; and</w:t>
            </w:r>
          </w:p>
          <w:p w:rsidR="000A55AA" w:rsidRPr="00DF07B0" w:rsidRDefault="0072092D" w:rsidP="00950116">
            <w:pPr>
              <w:rPr>
                <w:rFonts w:ascii="Times New Roman" w:eastAsia="Times New Roman" w:hAnsi="Times New Roman" w:cs="Times New Roman"/>
                <w:sz w:val="20"/>
                <w:szCs w:val="20"/>
                <w:lang w:val="fr-BE" w:eastAsia="en-GB"/>
              </w:rPr>
            </w:pPr>
            <w:r w:rsidRPr="00DF07B0">
              <w:rPr>
                <w:rFonts w:ascii="Times New Roman" w:eastAsia="Times New Roman" w:hAnsi="Times New Roman" w:cs="Times New Roman"/>
                <w:sz w:val="20"/>
                <w:szCs w:val="20"/>
                <w:lang w:val="fr-BE" w:eastAsia="en-GB"/>
              </w:rPr>
              <w:t>–</w:t>
            </w:r>
            <w:r w:rsidR="000A55AA" w:rsidRPr="00DF07B0">
              <w:rPr>
                <w:rFonts w:ascii="Times New Roman" w:eastAsia="Times New Roman" w:hAnsi="Times New Roman" w:cs="Times New Roman"/>
                <w:sz w:val="20"/>
                <w:szCs w:val="20"/>
                <w:lang w:val="fr-BE" w:eastAsia="en-GB"/>
              </w:rPr>
              <w:t xml:space="preserve"> Non</w:t>
            </w:r>
            <w:r w:rsidRPr="00DF07B0">
              <w:rPr>
                <w:rFonts w:ascii="Times New Roman" w:eastAsia="Times New Roman" w:hAnsi="Times New Roman" w:cs="Times New Roman"/>
                <w:sz w:val="20"/>
                <w:szCs w:val="20"/>
                <w:lang w:val="fr-BE" w:eastAsia="en-GB"/>
              </w:rPr>
              <w:t>–</w:t>
            </w:r>
            <w:proofErr w:type="spellStart"/>
            <w:r w:rsidR="000A55AA" w:rsidRPr="00DF07B0">
              <w:rPr>
                <w:rFonts w:ascii="Times New Roman" w:eastAsia="Times New Roman" w:hAnsi="Times New Roman" w:cs="Times New Roman"/>
                <w:sz w:val="20"/>
                <w:szCs w:val="20"/>
                <w:lang w:val="fr-BE" w:eastAsia="en-GB"/>
              </w:rPr>
              <w:t>proportional</w:t>
            </w:r>
            <w:proofErr w:type="spellEnd"/>
            <w:r w:rsidR="000A55AA" w:rsidRPr="00DF07B0">
              <w:rPr>
                <w:rFonts w:ascii="Times New Roman" w:eastAsia="Times New Roman" w:hAnsi="Times New Roman" w:cs="Times New Roman"/>
                <w:sz w:val="20"/>
                <w:szCs w:val="20"/>
                <w:lang w:val="fr-BE" w:eastAsia="en-GB"/>
              </w:rPr>
              <w:t xml:space="preserve"> marine, aviation and transport </w:t>
            </w:r>
            <w:proofErr w:type="spellStart"/>
            <w:r w:rsidR="000A55AA" w:rsidRPr="00DF07B0">
              <w:rPr>
                <w:rFonts w:ascii="Times New Roman" w:eastAsia="Times New Roman" w:hAnsi="Times New Roman" w:cs="Times New Roman"/>
                <w:sz w:val="20"/>
                <w:szCs w:val="20"/>
                <w:lang w:val="fr-BE" w:eastAsia="en-GB"/>
              </w:rPr>
              <w:t>reinsurance</w:t>
            </w:r>
            <w:proofErr w:type="spellEnd"/>
            <w:r w:rsidR="000A55AA" w:rsidRPr="00DF07B0">
              <w:rPr>
                <w:rFonts w:ascii="Times New Roman" w:eastAsia="Times New Roman" w:hAnsi="Times New Roman" w:cs="Times New Roman"/>
                <w:sz w:val="20"/>
                <w:szCs w:val="20"/>
                <w:lang w:val="fr-BE" w:eastAsia="en-GB"/>
              </w:rPr>
              <w:t>.</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undertaking in relation to the selected platform.</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C0710/R2300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Marine Platform Explosion before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risks arising from Marine Platform Explosion.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C0720/R2300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Marine Platform Explosion,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C0730/R2300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Marine Platform Explosion.</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C0740/R2300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Marine Platform Explosion after risk mitigation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Marine Platform Explosion.</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C0750/R2300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Name platform</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Name of the corresponding platform.</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Man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made catastrophe risk – Marine</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C0760/R2400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Marine before risk mitigation – Total before diversification</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before risk mitigation, before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types of events, for marine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C0760/R2410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Marine before risk mitigation – Diversification between type of event</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marine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C0760/R2420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Marine before risk mitigation – Total after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before risk mitigation, after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the types of events, for marine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C0770/R2400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Total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risk mitigation effect, before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 xml:space="preserve">between types of events, of the undertaking’s specific reinsurance contracts and special purpose vehicles arising from the marine risks.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C0780/R2400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Marine after risk mitigation – Total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after risk mitigation, before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types of events, for marine risks.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C0780/R2410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Marine after risk mitigation – Diversification between type of event</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marine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C0780/R2420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Marine after risk mitigation – Total after diversification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after risk mitigation, after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the types of events, for marine risks.</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Man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made catastrophe risk – Aviation</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C0790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C0800/R2500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Aviation before risk mitigation – </w:t>
            </w:r>
            <w:r w:rsidRPr="00DF07B0">
              <w:rPr>
                <w:rFonts w:ascii="Times New Roman" w:eastAsia="Times New Roman" w:hAnsi="Times New Roman" w:cs="Times New Roman"/>
                <w:i/>
                <w:sz w:val="20"/>
                <w:szCs w:val="20"/>
                <w:lang w:eastAsia="en-GB"/>
              </w:rPr>
              <w:t>Type of cover</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lastRenderedPageBreak/>
              <w:t>before risk mitigation</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This is the capital requirement before risk mitigation, per type of cover (Aviation hull and Aviation liability), for risks arising from Aviation.</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 </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maximum relates to all aircrafts insured by the insurance or reinsurance undertaking in </w:t>
            </w:r>
            <w:r w:rsidR="00F13E5D"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Marine, aviation and transport, including proportional reinsurance obligations; and</w:t>
            </w:r>
          </w:p>
          <w:p w:rsidR="000A55AA" w:rsidRPr="00DF07B0" w:rsidRDefault="0072092D" w:rsidP="00950116">
            <w:pPr>
              <w:rPr>
                <w:rFonts w:ascii="Times New Roman" w:eastAsia="Times New Roman" w:hAnsi="Times New Roman" w:cs="Times New Roman"/>
                <w:sz w:val="20"/>
                <w:szCs w:val="20"/>
                <w:lang w:val="fr-BE" w:eastAsia="en-GB"/>
              </w:rPr>
            </w:pPr>
            <w:r w:rsidRPr="00DF07B0">
              <w:rPr>
                <w:rFonts w:ascii="Times New Roman" w:eastAsia="Times New Roman" w:hAnsi="Times New Roman" w:cs="Times New Roman"/>
                <w:sz w:val="20"/>
                <w:szCs w:val="20"/>
                <w:lang w:val="fr-BE" w:eastAsia="en-GB"/>
              </w:rPr>
              <w:t>–</w:t>
            </w:r>
            <w:r w:rsidR="000A55AA" w:rsidRPr="00DF07B0">
              <w:rPr>
                <w:rFonts w:ascii="Times New Roman" w:eastAsia="Times New Roman" w:hAnsi="Times New Roman" w:cs="Times New Roman"/>
                <w:sz w:val="20"/>
                <w:szCs w:val="20"/>
                <w:lang w:val="fr-BE" w:eastAsia="en-GB"/>
              </w:rPr>
              <w:t xml:space="preserve"> Non</w:t>
            </w:r>
            <w:r w:rsidRPr="00DF07B0">
              <w:rPr>
                <w:rFonts w:ascii="Times New Roman" w:eastAsia="Times New Roman" w:hAnsi="Times New Roman" w:cs="Times New Roman"/>
                <w:sz w:val="20"/>
                <w:szCs w:val="20"/>
                <w:lang w:val="fr-BE" w:eastAsia="en-GB"/>
              </w:rPr>
              <w:t>–</w:t>
            </w:r>
            <w:proofErr w:type="spellStart"/>
            <w:r w:rsidR="000A55AA" w:rsidRPr="00DF07B0">
              <w:rPr>
                <w:rFonts w:ascii="Times New Roman" w:eastAsia="Times New Roman" w:hAnsi="Times New Roman" w:cs="Times New Roman"/>
                <w:sz w:val="20"/>
                <w:szCs w:val="20"/>
                <w:lang w:val="fr-BE" w:eastAsia="en-GB"/>
              </w:rPr>
              <w:t>proportional</w:t>
            </w:r>
            <w:proofErr w:type="spellEnd"/>
            <w:r w:rsidR="000A55AA" w:rsidRPr="00DF07B0">
              <w:rPr>
                <w:rFonts w:ascii="Times New Roman" w:eastAsia="Times New Roman" w:hAnsi="Times New Roman" w:cs="Times New Roman"/>
                <w:sz w:val="20"/>
                <w:szCs w:val="20"/>
                <w:lang w:val="fr-BE" w:eastAsia="en-GB"/>
              </w:rPr>
              <w:t xml:space="preserve"> marine, aviation and transport </w:t>
            </w:r>
            <w:proofErr w:type="spellStart"/>
            <w:r w:rsidR="000A55AA" w:rsidRPr="00DF07B0">
              <w:rPr>
                <w:rFonts w:ascii="Times New Roman" w:eastAsia="Times New Roman" w:hAnsi="Times New Roman" w:cs="Times New Roman"/>
                <w:sz w:val="20"/>
                <w:szCs w:val="20"/>
                <w:lang w:val="fr-BE" w:eastAsia="en-GB"/>
              </w:rPr>
              <w:t>reinsurance</w:t>
            </w:r>
            <w:proofErr w:type="spellEnd"/>
            <w:r w:rsidR="000A55AA" w:rsidRPr="00DF07B0">
              <w:rPr>
                <w:rFonts w:ascii="Times New Roman" w:eastAsia="Times New Roman" w:hAnsi="Times New Roman" w:cs="Times New Roman"/>
                <w:sz w:val="20"/>
                <w:szCs w:val="20"/>
                <w:lang w:val="fr-BE" w:eastAsia="en-GB"/>
              </w:rPr>
              <w:t>.</w:t>
            </w:r>
          </w:p>
          <w:p w:rsidR="000A55AA" w:rsidRPr="00DF07B0" w:rsidRDefault="000A55AA" w:rsidP="00950116">
            <w:pPr>
              <w:rPr>
                <w:rFonts w:ascii="Times New Roman" w:eastAsia="Times New Roman" w:hAnsi="Times New Roman" w:cs="Times New Roman"/>
                <w:sz w:val="20"/>
                <w:szCs w:val="20"/>
                <w:lang w:val="fr-BE" w:eastAsia="en-GB"/>
              </w:rPr>
            </w:pPr>
            <w:r w:rsidRPr="00DF07B0">
              <w:rPr>
                <w:rFonts w:ascii="Times New Roman" w:eastAsia="Times New Roman" w:hAnsi="Times New Roman" w:cs="Times New Roman"/>
                <w:sz w:val="20"/>
                <w:szCs w:val="20"/>
                <w:lang w:val="fr-BE" w:eastAsia="en-GB"/>
              </w:rPr>
              <w:t> </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undertaking for aviation insurance and reinsurance and in relation to the selected aircraft.</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C0810/R2500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Aviation before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risks arising from Aviation.</w:t>
            </w:r>
          </w:p>
        </w:tc>
      </w:tr>
      <w:tr w:rsidR="000A55AA" w:rsidRPr="00DF07B0" w:rsidTr="00950116">
        <w:trPr>
          <w:trHeight w:val="979"/>
        </w:trPr>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C0820/R2500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Aviation, excluding the estimated reinstatement premiums.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C0830/R2500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Aviation.</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C0840/R2500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Aviation after risk mitigation – Total (row)</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Aviation.</w:t>
            </w:r>
          </w:p>
        </w:tc>
      </w:tr>
      <w:tr w:rsidR="000A55AA" w:rsidRPr="00DF07B0" w:rsidTr="00950116">
        <w:tc>
          <w:tcPr>
            <w:tcW w:w="9242" w:type="dxa"/>
            <w:gridSpan w:val="3"/>
            <w:tcBorders>
              <w:top w:val="single" w:sz="4" w:space="0" w:color="auto"/>
              <w:left w:val="nil"/>
              <w:bottom w:val="single" w:sz="4" w:space="0" w:color="auto"/>
              <w:right w:val="nil"/>
            </w:tcBorders>
            <w:vAlign w:val="center"/>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Man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made catastrophe risk – Fire</w:t>
            </w:r>
          </w:p>
        </w:tc>
      </w:tr>
      <w:tr w:rsidR="000A55AA" w:rsidRPr="00DF07B0" w:rsidTr="00950116">
        <w:trPr>
          <w:trHeight w:val="391"/>
        </w:trPr>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C0850/R2600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Fire before risk mitigation</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Fire risks.</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 </w:t>
            </w:r>
          </w:p>
          <w:p w:rsidR="000A55AA" w:rsidRPr="00DF07B0" w:rsidRDefault="00F45436"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a</w:t>
            </w:r>
            <w:r w:rsidR="000A55AA" w:rsidRPr="00DF07B0">
              <w:rPr>
                <w:rFonts w:ascii="Times New Roman" w:eastAsia="Times New Roman" w:hAnsi="Times New Roman" w:cs="Times New Roman"/>
                <w:sz w:val="20"/>
                <w:szCs w:val="20"/>
                <w:lang w:eastAsia="en-GB"/>
              </w:rPr>
              <w:t>mount is equal to the largest fire risk concentration of an insurance or reinsurance undertaking being the set of buildings with the largest sum insured that meets the following conditions: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The insurance or reinsurance undertaking has insurance or reinsurance obligations in </w:t>
            </w:r>
            <w:r w:rsidR="00F13E5D" w:rsidRPr="00DF07B0">
              <w:rPr>
                <w:rFonts w:ascii="Times New Roman" w:eastAsia="Times New Roman" w:hAnsi="Times New Roman" w:cs="Times New Roman"/>
                <w:sz w:val="20"/>
                <w:szCs w:val="20"/>
                <w:lang w:eastAsia="es-ES"/>
              </w:rPr>
              <w:t>lines of business, as defined in Annex I to Delegated Regulation (EU) 2015/35</w:t>
            </w:r>
            <w:r w:rsidR="000A55AA" w:rsidRPr="00DF07B0">
              <w:rPr>
                <w:rFonts w:ascii="Times New Roman" w:eastAsia="Times New Roman" w:hAnsi="Times New Roman" w:cs="Times New Roman"/>
                <w:sz w:val="20"/>
                <w:szCs w:val="20"/>
                <w:lang w:eastAsia="en-GB"/>
              </w:rPr>
              <w:t xml:space="preserve"> Fire and other damage to property insurance, including proportional reinsurance obligations, in relation to each building which cover damage due to fire or explosion, including as a result of terrorist attacks.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All buildings are partly or fully located within a radius of 200 meters.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C0860/R2600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Fire, excluding the estimated reinstatement premiums.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C0870/R2600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Fire.</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C0880/R2600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Fire</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Fire.</w:t>
            </w:r>
          </w:p>
        </w:tc>
      </w:tr>
      <w:tr w:rsidR="000A55AA" w:rsidRPr="00DF07B0" w:rsidTr="00950116">
        <w:tc>
          <w:tcPr>
            <w:tcW w:w="9242" w:type="dxa"/>
            <w:gridSpan w:val="3"/>
            <w:tcBorders>
              <w:top w:val="single" w:sz="4" w:space="0" w:color="auto"/>
              <w:left w:val="nil"/>
              <w:bottom w:val="single" w:sz="4" w:space="0" w:color="auto"/>
              <w:right w:val="nil"/>
            </w:tcBorders>
            <w:vAlign w:val="center"/>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lastRenderedPageBreak/>
              <w:t>Man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made catastrophe risk – Liability</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C0890/R2700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R2740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Earned premium following 12 months –Type of cover</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earned, per type of cover, by the insurance or reinsurance undertaking, during the following 12 months, in relation to insurance and reinsurance obligations in liability risks, for the following type of covers: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Professional malpractice liability insurance and proportional reinsurance obligations other than professional malpractice liability insurance and reinsurance for self</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employed crafts persons or artisans;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Employers liability insurance and proportional reinsurance obligations;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Directors and officers liability insurance and proportional reinsurance obligations;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Liability insurance and reinsurance obligations included in </w:t>
            </w:r>
            <w:r w:rsidR="00F13E5D" w:rsidRPr="00DF07B0">
              <w:rPr>
                <w:rFonts w:ascii="Times New Roman" w:eastAsia="Times New Roman" w:hAnsi="Times New Roman" w:cs="Times New Roman"/>
                <w:sz w:val="20"/>
                <w:szCs w:val="20"/>
                <w:lang w:eastAsia="es-ES"/>
              </w:rPr>
              <w:t>line of business, as defined in Annex I to Delegated Regulation (EU) 2015/35</w:t>
            </w:r>
            <w:r w:rsidR="006317FF" w:rsidRPr="00DF07B0">
              <w:rPr>
                <w:rFonts w:ascii="Times New Roman" w:eastAsia="Times New Roman" w:hAnsi="Times New Roman" w:cs="Times New Roman"/>
                <w:sz w:val="20"/>
                <w:szCs w:val="20"/>
                <w:lang w:eastAsia="es-ES"/>
              </w:rPr>
              <w:t>,</w:t>
            </w:r>
            <w:r w:rsidR="000A55AA" w:rsidRPr="00DF07B0">
              <w:rPr>
                <w:rFonts w:ascii="Times New Roman" w:eastAsia="Times New Roman" w:hAnsi="Times New Roman" w:cs="Times New Roman"/>
                <w:sz w:val="20"/>
                <w:szCs w:val="20"/>
                <w:lang w:eastAsia="en-GB"/>
              </w:rPr>
              <w:t xml:space="preserve">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employed crafts persons or artisans;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proportional reinsurance.</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this purpose premiums shall be gross, without deduction of premiums for reinsurance contracts.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C0890/R2750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Earned premium foll</w:t>
            </w:r>
            <w:ins w:id="1574" w:author="Author">
              <w:r w:rsidR="006348A1" w:rsidRPr="00DF07B0">
                <w:rPr>
                  <w:rFonts w:ascii="Times New Roman" w:eastAsia="Times New Roman" w:hAnsi="Times New Roman" w:cs="Times New Roman"/>
                  <w:sz w:val="20"/>
                  <w:szCs w:val="20"/>
                  <w:lang w:eastAsia="en-GB"/>
                </w:rPr>
                <w:t>o</w:t>
              </w:r>
            </w:ins>
            <w:r w:rsidRPr="00DF07B0">
              <w:rPr>
                <w:rFonts w:ascii="Times New Roman" w:eastAsia="Times New Roman" w:hAnsi="Times New Roman" w:cs="Times New Roman"/>
                <w:sz w:val="20"/>
                <w:szCs w:val="20"/>
                <w:lang w:eastAsia="en-GB"/>
              </w:rPr>
              <w:t>w</w:t>
            </w:r>
            <w:del w:id="1575" w:author="Author">
              <w:r w:rsidRPr="00DF07B0" w:rsidDel="006348A1">
                <w:rPr>
                  <w:rFonts w:ascii="Times New Roman" w:eastAsia="Times New Roman" w:hAnsi="Times New Roman" w:cs="Times New Roman"/>
                  <w:sz w:val="20"/>
                  <w:szCs w:val="20"/>
                  <w:lang w:eastAsia="en-GB"/>
                </w:rPr>
                <w:delText>o</w:delText>
              </w:r>
            </w:del>
            <w:r w:rsidRPr="00DF07B0">
              <w:rPr>
                <w:rFonts w:ascii="Times New Roman" w:eastAsia="Times New Roman" w:hAnsi="Times New Roman" w:cs="Times New Roman"/>
                <w:sz w:val="20"/>
                <w:szCs w:val="20"/>
                <w:lang w:eastAsia="en-GB"/>
              </w:rPr>
              <w:t>ing 12 months – Total</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for all types of covers of premiums earned by the insurance or reinsurance undertaking, during the following 12 months.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C0900/R2700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R2740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Largest liability limit provided –Type of cover</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largest liability limit, per type of cover, provided by the insurance or reinsurance undertaking in liability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C0910/R2700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R2740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Number of claims –Type of cover</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number of claims, per type of cover, which is equal to the lowest integer that exceeds the amount according to the provided formula.</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C0920/R2700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R2740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Liability before risk mitigation –Type of cover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capital requirement before risk mitigation, per type of cover, for liability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C0920/R2750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Liability before risk mitigation – Total</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for all types of cover of the capital requirement before risk mitigation for liability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C0930/R2700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R2740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  – Type of cover</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risk mitigation effect, per type of cover, of the undertaking’s specific reinsurance contracts and special purpose vehicles relating to risks arising from Liability,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C0930/R2750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  – Total</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for all types of cover of the estimated risk mitigation.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C0940/R2700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R2740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  – Type of cover</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reinstatement premiums, per type of cover, as a result of the undertaking’s specific reinsurance contracts and special purpose vehicles relating to risks arising from Liability.</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C0940/R2750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  – Total</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for all types of cover of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C0950/R2700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R2740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Liability after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Type of cover</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Capital requirement, per type of cover, after the deduction of the risk mitigating effect of the undertaking’s specific retrocession contracts and special purpose vehicles, relating to risks arising from Liability.</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C0950/R2750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Liability after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for all types of cover of the capital requirement, per type of cover, after the deduction of the risk mitigating effect of the undertaking’s specific retrocession contracts and special purpose vehicles, relating to risks arising from Liability.</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C0960/R2800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Liability before risk mitigation – Total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before risk mitigation, before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types of cover, for liability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C0960/R2810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Liability before risk mitigation – Diversification between type of cover</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covers for liability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C0960/R2820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Liability before risk mitigation – Total after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before risk mitigation, after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the types of covers, for liability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C0970/R2800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Total Risk Mitigation – Total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estimated total risk mitigation, before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types of cover, for liability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C0980/R2800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Liability after risk mitigation – Total before diversification</w:t>
            </w:r>
          </w:p>
        </w:tc>
        <w:tc>
          <w:tcPr>
            <w:tcW w:w="4739" w:type="dxa"/>
          </w:tcPr>
          <w:p w:rsidR="000A55AA" w:rsidRPr="00DF07B0" w:rsidRDefault="000A55AA" w:rsidP="006E38D0">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after risk mitigation, before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types of cover, for liability risks.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C0980/R2810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Liability after risk mitigation – Diversification between type of cover</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covers for liability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C0980/R2820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Liability after risk mitigation – Total after diversification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after risk mitigation, after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the types of covers, for liability risks.</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Man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made catastrophe risk – Credit &amp; Suretyship</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C0990/R2900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R2910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Exposure (individual or group) – Largest exposure</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Two largest gross credit insurance exposures of the insurance or reinsurance undertaking based on a comparison of the net loss</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given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default of the credit insurance exposures, being the loss</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given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default after deduction of the amounts recoverable from reinsurance contracts and special purpose vehicles.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C0990/R2920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Exposure (individual or group) – Total</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two largest gross credit insurance exposures of the insurance or reinsurance undertaking based on a comparison of the net loss</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given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default of the credit insurance exposures, being the loss</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given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default after deduction of the amounts recoverable from reinsurance contracts and special purpose vehicles.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C1000/R2900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R2910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Proportion of damage caused by scenario – Largest exposure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Percentage representing the loss given default of the gross credit exposure without deduction of the amounts recoverable from reinsurance contracts and special purpose vehicles, for each of the two largest gross credit insurance exposures of the insurance or reinsurance undertaking.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C1000/R2920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Proportion of damage caused by scenario – Total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Average loss given default of the two largest gross credit exposures without deduction of the amounts recoverable from reinsurance contracts and special purpose vehicles.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C1010/R2900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R2910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Credit &amp; Suretyship before risk mitigation – Large Credit Default –Largest </w:t>
            </w:r>
            <w:r w:rsidRPr="00DF07B0">
              <w:rPr>
                <w:rFonts w:ascii="Times New Roman" w:eastAsia="Times New Roman" w:hAnsi="Times New Roman" w:cs="Times New Roman"/>
                <w:sz w:val="20"/>
                <w:szCs w:val="20"/>
                <w:lang w:eastAsia="en-GB"/>
              </w:rPr>
              <w:lastRenderedPageBreak/>
              <w:t xml:space="preserve">exposure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This is the capital requirement before risk mitigation, per largest exposure, arising from the Large Credit Default scenario of Credit &amp; Suretyship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C1010/R2920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Credit &amp; Suretyship before risk mitigation – Large Credit Default – Total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arising from the Large Credit Default scenario of Credit &amp; Suretyship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C1020/R2900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R2910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Largest exposure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risk mitigation effect, per largest exposure, of the undertaking’s specific reinsurance contracts and special purpose vehicles relating to risks arising from the Large Credit Default scenario of Credit &amp; Suretyship,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C1020/R2920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 Total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risk mitigation effect, for the two largest exposures, of the undertaking’s specific reinsurance contracts and special purpose vehicles relating to risks arising from the Large Credit Default scenario of Credit &amp; Suretyship,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C1030/R2900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R2910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Largest exposure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reinstatement premiums, per largest exposure, as a result of the undertaking’s specific reinsurance contracts and special purpose vehicles relating to risks arising from the Large Credit Default scenario of Credit &amp; Suretyship.</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C1030/R2920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 Total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reinstatement premiums, for the two largest exposures, as a result of the undertaking’s specific reinsurance contracts and special purpose vehicles relating to risks arising from the Large Credit Default scenario of Credit &amp; Suretyship.</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C1040/R2900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R2910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Credit &amp; Suretyship after risk mitigation – Large Credit Default – Largest exposure</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Net capital requirement, per largest exposure, after the deduction of the risk mitigating effect of the undertaking’s specific retrocession contracts and special purpose vehicles, relating to risks arising from the Large Credit Default scenario of Credit &amp; Suretyship.</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C1040/R2920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Credit &amp; Suretyship after risk mitigation – Large Credit Default  – Total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the Large Credit Default scenario of Credit &amp; Suretyship.</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C1050/R3000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Earned premium following 12 months</w:t>
            </w:r>
          </w:p>
        </w:tc>
        <w:tc>
          <w:tcPr>
            <w:tcW w:w="4739" w:type="dxa"/>
          </w:tcPr>
          <w:p w:rsidR="000A55AA" w:rsidRPr="00DF07B0" w:rsidRDefault="000A55AA">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Gross premiums earned by the insurance or reinsurance undertaking, during the following 12 months, in </w:t>
            </w:r>
            <w:r w:rsidR="006317FF"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eastAsia="Times New Roman" w:hAnsi="Times New Roman" w:cs="Times New Roman"/>
                <w:sz w:val="20"/>
                <w:szCs w:val="20"/>
                <w:lang w:eastAsia="en-GB"/>
              </w:rPr>
              <w:t xml:space="preserve"> Credit and Suretyship insurance including proportional reinsurance obligations.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C1060/R3000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Credit &amp; Suretyship before risk mitigation – Recession Risk</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the Recession scenario of Credit &amp; Suretyship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C1070/R3000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the Recession scenario of Credit &amp; Suretyship,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C1080/R3000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the Recession scenario of Credit &amp; Suretyship.</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C1090/R3000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Credit &amp; Suretyship after risk mitigation – Recession Risk</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the Recession scenario of Credit &amp; Suretyship.</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C1100/R3100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Credit &amp; Suretyship before risk mitigation – Total before diversification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before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types of events, for Credit &amp; Suretyship risks.</w:t>
            </w:r>
            <w:r w:rsidRPr="00DF07B0">
              <w:rPr>
                <w:rFonts w:ascii="Times New Roman" w:eastAsia="Times New Roman" w:hAnsi="Times New Roman" w:cs="Times New Roman"/>
                <w:sz w:val="20"/>
                <w:szCs w:val="20"/>
                <w:lang w:eastAsia="en-GB"/>
              </w:rPr>
              <w:br/>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C1100/R3110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Credit &amp; Suretyship before risk mitigation – Diversification between type of event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Credit &amp; Suretyship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C1100/R3120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Credit &amp; Suretyship before risk mitigation – Total after diversification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before risk mitigation, after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the types of events, for Credit &amp; Suretyship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C1110/R3100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Total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before diversification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risk mitigation effect, before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 xml:space="preserve">between types of events, of the undertaking’s specific reinsurance contracts and special purpose vehicles arising from the Credit &amp; Suretyship risks.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C1120/R3100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Credit &amp; Suretyship after risk mitigation – Total before diversification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after risk mitigation, before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types of events, for Credit &amp; Suretyship risks.</w:t>
            </w:r>
            <w:r w:rsidRPr="00DF07B0">
              <w:rPr>
                <w:rFonts w:ascii="Times New Roman" w:eastAsia="Times New Roman" w:hAnsi="Times New Roman" w:cs="Times New Roman"/>
                <w:sz w:val="20"/>
                <w:szCs w:val="20"/>
                <w:lang w:eastAsia="en-GB"/>
              </w:rPr>
              <w:br/>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C1120/R3110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Credit &amp; Suretyship after risk mitigation – Diversification between type of event </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Credit &amp; Suretyship risks.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C1120/R3120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Credit &amp; Suretyship after risk mitigation – Total after diversification </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after risk mitigation, after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the types of events, for Credit &amp; Suretyship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Man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made catastrophe risk – Other non</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life catastrophe risk</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C1130/R3200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R3240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Estimation of the gross premium to be earned – Group of obligations</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An estimate of the premiums to be earned by the insurance or reinsurance undertaking, during the following year, for the contracts in relation to the following group of obligations: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Insurance and reinsurance obligations included in </w:t>
            </w:r>
            <w:r w:rsidR="006317FF" w:rsidRPr="00DF07B0">
              <w:rPr>
                <w:rFonts w:ascii="Times New Roman" w:eastAsia="Times New Roman" w:hAnsi="Times New Roman" w:cs="Times New Roman"/>
                <w:sz w:val="20"/>
                <w:szCs w:val="20"/>
                <w:lang w:eastAsia="es-ES"/>
              </w:rPr>
              <w:t>line of business, as defined in Annex I to Delegated Regulation (EU) 2015/35,</w:t>
            </w:r>
            <w:r w:rsidR="000A55AA" w:rsidRPr="00DF07B0">
              <w:rPr>
                <w:rFonts w:ascii="Times New Roman" w:eastAsia="Times New Roman" w:hAnsi="Times New Roman" w:cs="Times New Roman"/>
                <w:sz w:val="20"/>
                <w:szCs w:val="20"/>
                <w:lang w:eastAsia="en-GB"/>
              </w:rPr>
              <w:t xml:space="preserve"> Marine, aviation and transport insurance, including proportional reinsurance obligations, other than marine insurance and reinsurance and aviation insurance and reinsurance;</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Reinsurance obligations included in </w:t>
            </w:r>
            <w:r w:rsidR="006317FF" w:rsidRPr="00DF07B0">
              <w:rPr>
                <w:rFonts w:ascii="Times New Roman" w:eastAsia="Times New Roman" w:hAnsi="Times New Roman" w:cs="Times New Roman"/>
                <w:sz w:val="20"/>
                <w:szCs w:val="20"/>
                <w:lang w:eastAsia="en-GB"/>
              </w:rPr>
              <w:t>line of business</w:t>
            </w:r>
            <w:r w:rsidR="000A55AA" w:rsidRPr="00DF07B0">
              <w:rPr>
                <w:rFonts w:ascii="Times New Roman" w:eastAsia="Times New Roman" w:hAnsi="Times New Roman" w:cs="Times New Roman"/>
                <w:sz w:val="20"/>
                <w:szCs w:val="20"/>
                <w:lang w:eastAsia="en-GB"/>
              </w:rPr>
              <w:t xml:space="preserve">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proportional marine, aviation and transport reinsurance, other than marine reinsurance and aviation reinsurance;</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Insurance and reinsurance obligations included in </w:t>
            </w:r>
            <w:r w:rsidR="006317FF" w:rsidRPr="00DF07B0">
              <w:rPr>
                <w:rFonts w:ascii="Times New Roman" w:eastAsia="Times New Roman" w:hAnsi="Times New Roman" w:cs="Times New Roman"/>
                <w:sz w:val="20"/>
                <w:szCs w:val="20"/>
                <w:lang w:eastAsia="en-GB"/>
              </w:rPr>
              <w:t>line of business</w:t>
            </w:r>
            <w:r w:rsidR="000A55AA" w:rsidRPr="00DF07B0">
              <w:rPr>
                <w:rFonts w:ascii="Times New Roman" w:eastAsia="Times New Roman" w:hAnsi="Times New Roman" w:cs="Times New Roman"/>
                <w:sz w:val="20"/>
                <w:szCs w:val="20"/>
                <w:lang w:eastAsia="en-GB"/>
              </w:rPr>
              <w:t xml:space="preserve">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Reinsurance obligations included in </w:t>
            </w:r>
            <w:r w:rsidR="005D0351" w:rsidRPr="00DF07B0">
              <w:rPr>
                <w:rFonts w:ascii="Times New Roman" w:eastAsia="Times New Roman" w:hAnsi="Times New Roman" w:cs="Times New Roman"/>
                <w:sz w:val="20"/>
                <w:szCs w:val="20"/>
                <w:lang w:eastAsia="en-GB"/>
              </w:rPr>
              <w:t>line of business</w:t>
            </w:r>
            <w:r w:rsidR="000A55AA" w:rsidRPr="00DF07B0">
              <w:rPr>
                <w:rFonts w:ascii="Times New Roman" w:eastAsia="Times New Roman" w:hAnsi="Times New Roman" w:cs="Times New Roman"/>
                <w:sz w:val="20"/>
                <w:szCs w:val="20"/>
                <w:lang w:eastAsia="en-GB"/>
              </w:rPr>
              <w:t xml:space="preserve">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proportional casualty reinsurance, other than general liability reinsurance;</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proportional reinsurance obligations relating to insurance obligations included in </w:t>
            </w:r>
            <w:r w:rsidR="005D0351" w:rsidRPr="00DF07B0">
              <w:rPr>
                <w:rFonts w:ascii="Times New Roman" w:eastAsia="Times New Roman" w:hAnsi="Times New Roman" w:cs="Times New Roman"/>
                <w:sz w:val="20"/>
                <w:szCs w:val="20"/>
                <w:lang w:eastAsia="en-GB"/>
              </w:rPr>
              <w:t>line of business</w:t>
            </w:r>
            <w:r w:rsidR="000A55AA" w:rsidRPr="00DF07B0">
              <w:rPr>
                <w:rFonts w:ascii="Times New Roman" w:eastAsia="Times New Roman" w:hAnsi="Times New Roman" w:cs="Times New Roman"/>
                <w:sz w:val="20"/>
                <w:szCs w:val="20"/>
                <w:lang w:eastAsia="en-GB"/>
              </w:rPr>
              <w:t xml:space="preserve"> Credit and Suretyship insurance, including proportional </w:t>
            </w:r>
            <w:r w:rsidR="000A55AA" w:rsidRPr="00DF07B0">
              <w:rPr>
                <w:rFonts w:ascii="Times New Roman" w:eastAsia="Times New Roman" w:hAnsi="Times New Roman" w:cs="Times New Roman"/>
                <w:sz w:val="20"/>
                <w:szCs w:val="20"/>
                <w:lang w:eastAsia="en-GB"/>
              </w:rPr>
              <w:lastRenderedPageBreak/>
              <w:t>reinsurance obligations.</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shall be gross, without deduction of premiums for reinsurance contracts.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C1140/R3200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R3240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catastrophe risk before risk mitigation – Group of obligations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capital requirement before risk mitigation, per group of obligations, for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C1140/R3250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catastrophe risk before risk mitigation – Total before diversification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before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groups of obligations, for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w:t>
            </w:r>
            <w:r w:rsidRPr="00DF07B0">
              <w:rPr>
                <w:rFonts w:ascii="Times New Roman" w:eastAsia="Times New Roman" w:hAnsi="Times New Roman" w:cs="Times New Roman"/>
                <w:sz w:val="20"/>
                <w:szCs w:val="20"/>
                <w:lang w:eastAsia="en-GB"/>
              </w:rPr>
              <w:br/>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C1140/R3260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catastrophe risk before risk mitigation – Diversification between groups of obligations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groups of obligations for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C1140/R3270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catastrophe risk before risk mitigation – Total after diversification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before risk mitigation, after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groups of obligations, for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C1150/R3250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estimated total risk mitigation, before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groups of obligations, for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C1160/R3250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catastrophe risk after risk mitigation – Total before diversification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after risk mitigation, before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groups of obligations, for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C1160/R3260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catastrophe risk after risk mitigation – Diversification between groups of obligations </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total capital charges after risk mitigation relating to different groups of obligations for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C1160/R3270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catastrophe risk after risk mitigation – Total after diversification </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after risk mitigation, after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groups of obligations, for Other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catastrophe risks.</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Health catastrophe risk</w:t>
            </w:r>
          </w:p>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Health catastrophe risk – Mass accident</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C1170/R3300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R3600,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C1190/R3300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R3600,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C1210/R3300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R3600,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C1230/R3300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R3600,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C1250/R3300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R3600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Policyholders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i/>
                <w:sz w:val="20"/>
                <w:szCs w:val="20"/>
                <w:lang w:eastAsia="en-GB"/>
              </w:rPr>
              <w:t>per type of event</w:t>
            </w:r>
            <w:r w:rsidRPr="00DF07B0">
              <w:rPr>
                <w:rFonts w:ascii="Times New Roman" w:eastAsia="Times New Roman" w:hAnsi="Times New Roman" w:cs="Times New Roman"/>
                <w:sz w:val="20"/>
                <w:szCs w:val="20"/>
                <w:lang w:eastAsia="en-GB"/>
              </w:rPr>
              <w:t xml:space="preserve">  </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All insured persons of the insurance or reinsurance undertaking who are inhabitants of each of the countries and are insured against the following types of event: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Death caused by an accident;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Permanent disability caused by an accident;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Disability that lasts 10 years caused by an accident;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Disability that lasts 12 months caused by an accident;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Medical treatment caused by an accident.</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C1180/R3300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 xml:space="preserve"> /R3600,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C1200/R3300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R3600,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C1220/R3300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R3600,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C1240/R3300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R3600,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C1260/R3300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lastRenderedPageBreak/>
              <w:t>R3600</w:t>
            </w:r>
          </w:p>
          <w:p w:rsidR="000A55AA" w:rsidRPr="00DF07B0" w:rsidRDefault="000A55AA" w:rsidP="00950116">
            <w:pPr>
              <w:rPr>
                <w:rFonts w:ascii="Times New Roman" w:eastAsia="Times New Roman" w:hAnsi="Times New Roman" w:cs="Times New Roman"/>
                <w:sz w:val="20"/>
                <w:szCs w:val="20"/>
                <w:lang w:val="pt-PT" w:eastAsia="en-GB"/>
              </w:rPr>
            </w:pP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 xml:space="preserve">Value of benefits payable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i/>
                <w:sz w:val="20"/>
                <w:szCs w:val="20"/>
                <w:lang w:eastAsia="en-GB"/>
              </w:rPr>
              <w:t xml:space="preserve">per type of event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value of the benefits shall be the sum insured or where the insurance contract provides for recurring benefit payments the best estimate of the benefit payments, using the cash</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flow projection, per event type. </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Where the benefits of an insurance contract depend on the nature or extent of any injury resulting from event types, the calculation of the value of the benefits shall </w:t>
            </w:r>
            <w:r w:rsidRPr="00DF07B0">
              <w:rPr>
                <w:rFonts w:ascii="Times New Roman" w:eastAsia="Times New Roman" w:hAnsi="Times New Roman" w:cs="Times New Roman"/>
                <w:sz w:val="20"/>
                <w:szCs w:val="20"/>
                <w:lang w:eastAsia="en-GB"/>
              </w:rPr>
              <w:lastRenderedPageBreak/>
              <w:t>be based on the maximum benefits obtainable under the contract which are consistent with the event.</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medical expense insurance and reinsurance obligations the value of the benefits shall be based on an estimate of the average amounts paid in case of event types taking into account the specific guarantees the obligations include.</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C1270/R3300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R3600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before risk mitigation, for each of the countries, arising from the </w:t>
            </w:r>
            <w:r w:rsidR="00695D89" w:rsidRPr="00DF07B0">
              <w:rPr>
                <w:rFonts w:ascii="Times New Roman" w:eastAsia="Times New Roman" w:hAnsi="Times New Roman" w:cs="Times New Roman"/>
                <w:sz w:val="20"/>
                <w:szCs w:val="20"/>
                <w:lang w:eastAsia="en-GB"/>
              </w:rPr>
              <w:t>mass accident risk sub</w:t>
            </w:r>
            <w:r w:rsidR="0072092D" w:rsidRPr="00DF07B0">
              <w:rPr>
                <w:rFonts w:ascii="Times New Roman" w:eastAsia="Times New Roman" w:hAnsi="Times New Roman" w:cs="Times New Roman"/>
                <w:sz w:val="20"/>
                <w:szCs w:val="20"/>
                <w:lang w:eastAsia="en-GB"/>
              </w:rPr>
              <w:t>–</w:t>
            </w:r>
            <w:r w:rsidR="00695D89" w:rsidRPr="00DF07B0">
              <w:rPr>
                <w:rFonts w:ascii="Times New Roman" w:eastAsia="Times New Roman" w:hAnsi="Times New Roman" w:cs="Times New Roman"/>
                <w:sz w:val="20"/>
                <w:szCs w:val="20"/>
                <w:lang w:eastAsia="en-GB"/>
              </w:rPr>
              <w:t>module to health insurance and reinsurance obligations</w:t>
            </w:r>
            <w:r w:rsidRPr="00DF07B0">
              <w:rPr>
                <w:rFonts w:ascii="Times New Roman" w:eastAsia="Times New Roman" w:hAnsi="Times New Roman" w:cs="Times New Roman"/>
                <w:sz w:val="20"/>
                <w:szCs w:val="20"/>
                <w:lang w:eastAsia="en-GB"/>
              </w:rPr>
              <w:t>.</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C1270/R3610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Mass accident all countries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before risk mitigation, before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 xml:space="preserve">between countries, for the </w:t>
            </w:r>
            <w:r w:rsidR="00695D89" w:rsidRPr="00DF07B0">
              <w:rPr>
                <w:rFonts w:ascii="Times New Roman" w:eastAsia="Times New Roman" w:hAnsi="Times New Roman" w:cs="Times New Roman"/>
                <w:sz w:val="20"/>
                <w:szCs w:val="20"/>
                <w:lang w:eastAsia="en-GB"/>
              </w:rPr>
              <w:t>mass accident risk sub</w:t>
            </w:r>
            <w:r w:rsidR="0072092D" w:rsidRPr="00DF07B0">
              <w:rPr>
                <w:rFonts w:ascii="Times New Roman" w:eastAsia="Times New Roman" w:hAnsi="Times New Roman" w:cs="Times New Roman"/>
                <w:sz w:val="20"/>
                <w:szCs w:val="20"/>
                <w:lang w:eastAsia="en-GB"/>
              </w:rPr>
              <w:t>–</w:t>
            </w:r>
            <w:r w:rsidR="00695D89" w:rsidRPr="00DF07B0">
              <w:rPr>
                <w:rFonts w:ascii="Times New Roman" w:eastAsia="Times New Roman" w:hAnsi="Times New Roman" w:cs="Times New Roman"/>
                <w:sz w:val="20"/>
                <w:szCs w:val="20"/>
                <w:lang w:eastAsia="en-GB"/>
              </w:rPr>
              <w:t>module to health insurance and reinsurance obligations</w:t>
            </w:r>
            <w:r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br/>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C1270/R3620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Diversification effect arising from the aggregation of the </w:t>
            </w:r>
            <w:r w:rsidR="00695D89" w:rsidRPr="00DF07B0">
              <w:rPr>
                <w:rFonts w:ascii="Times New Roman" w:eastAsia="Times New Roman" w:hAnsi="Times New Roman" w:cs="Times New Roman"/>
                <w:sz w:val="20"/>
                <w:szCs w:val="20"/>
                <w:lang w:eastAsia="en-GB"/>
              </w:rPr>
              <w:t>mass accident risk sub</w:t>
            </w:r>
            <w:r w:rsidR="0072092D" w:rsidRPr="00DF07B0">
              <w:rPr>
                <w:rFonts w:ascii="Times New Roman" w:eastAsia="Times New Roman" w:hAnsi="Times New Roman" w:cs="Times New Roman"/>
                <w:sz w:val="20"/>
                <w:szCs w:val="20"/>
                <w:lang w:eastAsia="en-GB"/>
              </w:rPr>
              <w:t>–</w:t>
            </w:r>
            <w:r w:rsidR="00695D89" w:rsidRPr="00DF07B0">
              <w:rPr>
                <w:rFonts w:ascii="Times New Roman" w:eastAsia="Times New Roman" w:hAnsi="Times New Roman" w:cs="Times New Roman"/>
                <w:sz w:val="20"/>
                <w:szCs w:val="20"/>
                <w:lang w:eastAsia="en-GB"/>
              </w:rPr>
              <w:t>module to health insurance and reinsurance obligations</w:t>
            </w:r>
            <w:r w:rsidRPr="00DF07B0">
              <w:rPr>
                <w:rFonts w:ascii="Times New Roman" w:eastAsia="Times New Roman" w:hAnsi="Times New Roman" w:cs="Times New Roman"/>
                <w:sz w:val="20"/>
                <w:szCs w:val="20"/>
                <w:lang w:eastAsia="en-GB"/>
              </w:rPr>
              <w:t xml:space="preserve"> relating to the different countries.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C1270/R3630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Mass accident all countries after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before risk mitigation, after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 xml:space="preserve">between countries, for the </w:t>
            </w:r>
            <w:r w:rsidR="00695D89" w:rsidRPr="00DF07B0">
              <w:rPr>
                <w:rFonts w:ascii="Times New Roman" w:eastAsia="Times New Roman" w:hAnsi="Times New Roman" w:cs="Times New Roman"/>
                <w:sz w:val="20"/>
                <w:szCs w:val="20"/>
                <w:lang w:eastAsia="en-GB"/>
              </w:rPr>
              <w:t>mass accident risk sub</w:t>
            </w:r>
            <w:r w:rsidR="0072092D" w:rsidRPr="00DF07B0">
              <w:rPr>
                <w:rFonts w:ascii="Times New Roman" w:eastAsia="Times New Roman" w:hAnsi="Times New Roman" w:cs="Times New Roman"/>
                <w:sz w:val="20"/>
                <w:szCs w:val="20"/>
                <w:lang w:eastAsia="en-GB"/>
              </w:rPr>
              <w:t>–</w:t>
            </w:r>
            <w:r w:rsidR="00695D89" w:rsidRPr="00DF07B0">
              <w:rPr>
                <w:rFonts w:ascii="Times New Roman" w:eastAsia="Times New Roman" w:hAnsi="Times New Roman" w:cs="Times New Roman"/>
                <w:sz w:val="20"/>
                <w:szCs w:val="20"/>
                <w:lang w:eastAsia="en-GB"/>
              </w:rPr>
              <w:t>module to health insurance and reinsurance obligations</w:t>
            </w:r>
            <w:r w:rsidRPr="00DF07B0">
              <w:rPr>
                <w:rFonts w:ascii="Times New Roman" w:eastAsia="Times New Roman" w:hAnsi="Times New Roman" w:cs="Times New Roman"/>
                <w:sz w:val="20"/>
                <w:szCs w:val="20"/>
                <w:lang w:eastAsia="en-GB"/>
              </w:rPr>
              <w:t>.</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C1280/R3300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R3600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each country the estimated risk mitigation effect of the undertaking’s specific reinsurance contracts and special purpose vehicles relating to this peril,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C1280/R3610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 – Total Mass accident all countries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amount of estimated risk mitigation effect of the undertaking’s specific reinsurance contracts and special purpose vehicles for all countries.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C1290/R3300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R3600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each country the estimated reinstatement premiums as a result of the undertaking’s specific reinsurance contracts and special purpose vehicles relating to this peril.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C1290/R3610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 – Total Mass accident all countries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amount of estimated reinstatement premiums as a result of the undertaking’s specific reinsurance contracts and special purpose vehicles for all countries.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C1300/R3300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R3600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Capital requirement, after the deduction of the risk mitigating effect of the undertaking’s specific reinsurance contracts and special purpose vehicles relating to this peril, arising from the </w:t>
            </w:r>
            <w:r w:rsidR="00695D89" w:rsidRPr="00DF07B0">
              <w:rPr>
                <w:rFonts w:ascii="Times New Roman" w:eastAsia="Times New Roman" w:hAnsi="Times New Roman" w:cs="Times New Roman"/>
                <w:sz w:val="20"/>
                <w:szCs w:val="20"/>
                <w:lang w:eastAsia="en-GB"/>
              </w:rPr>
              <w:t>mass accident risk sub</w:t>
            </w:r>
            <w:r w:rsidR="0072092D" w:rsidRPr="00DF07B0">
              <w:rPr>
                <w:rFonts w:ascii="Times New Roman" w:eastAsia="Times New Roman" w:hAnsi="Times New Roman" w:cs="Times New Roman"/>
                <w:sz w:val="20"/>
                <w:szCs w:val="20"/>
                <w:lang w:eastAsia="en-GB"/>
              </w:rPr>
              <w:t>–</w:t>
            </w:r>
            <w:r w:rsidR="00695D89" w:rsidRPr="00DF07B0">
              <w:rPr>
                <w:rFonts w:ascii="Times New Roman" w:eastAsia="Times New Roman" w:hAnsi="Times New Roman" w:cs="Times New Roman"/>
                <w:sz w:val="20"/>
                <w:szCs w:val="20"/>
                <w:lang w:eastAsia="en-GB"/>
              </w:rPr>
              <w:t>module to health insurance and reinsurance obligations</w:t>
            </w:r>
            <w:r w:rsidRPr="00DF07B0">
              <w:rPr>
                <w:rFonts w:ascii="Times New Roman" w:eastAsia="Times New Roman" w:hAnsi="Times New Roman" w:cs="Times New Roman"/>
                <w:sz w:val="20"/>
                <w:szCs w:val="20"/>
                <w:lang w:eastAsia="en-GB"/>
              </w:rPr>
              <w:t>, for each country.</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C1300/R3610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Mass accident all countries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after risk mitigation, before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 xml:space="preserve">between countries, for the </w:t>
            </w:r>
            <w:r w:rsidR="00695D89" w:rsidRPr="00DF07B0">
              <w:rPr>
                <w:rFonts w:ascii="Times New Roman" w:eastAsia="Times New Roman" w:hAnsi="Times New Roman" w:cs="Times New Roman"/>
                <w:sz w:val="20"/>
                <w:szCs w:val="20"/>
                <w:lang w:eastAsia="en-GB"/>
              </w:rPr>
              <w:t>mass accident risk sub</w:t>
            </w:r>
            <w:r w:rsidR="0072092D" w:rsidRPr="00DF07B0">
              <w:rPr>
                <w:rFonts w:ascii="Times New Roman" w:eastAsia="Times New Roman" w:hAnsi="Times New Roman" w:cs="Times New Roman"/>
                <w:sz w:val="20"/>
                <w:szCs w:val="20"/>
                <w:lang w:eastAsia="en-GB"/>
              </w:rPr>
              <w:t>–</w:t>
            </w:r>
            <w:r w:rsidR="00695D89" w:rsidRPr="00DF07B0">
              <w:rPr>
                <w:rFonts w:ascii="Times New Roman" w:eastAsia="Times New Roman" w:hAnsi="Times New Roman" w:cs="Times New Roman"/>
                <w:sz w:val="20"/>
                <w:szCs w:val="20"/>
                <w:lang w:eastAsia="en-GB"/>
              </w:rPr>
              <w:t>module to health insurance and reinsurance obligations</w:t>
            </w:r>
            <w:r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br/>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C1300/R3620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0A55AA" w:rsidRPr="00DF07B0" w:rsidRDefault="000A55AA" w:rsidP="00695D89">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Diversification effect arising from the aggregation of the capital requirement after risk mitigations for the </w:t>
            </w:r>
            <w:r w:rsidR="00695D89" w:rsidRPr="00DF07B0">
              <w:rPr>
                <w:rFonts w:ascii="Times New Roman" w:eastAsia="Times New Roman" w:hAnsi="Times New Roman" w:cs="Times New Roman"/>
                <w:sz w:val="20"/>
                <w:szCs w:val="20"/>
                <w:lang w:eastAsia="en-GB"/>
              </w:rPr>
              <w:t>mass accident risk sub</w:t>
            </w:r>
            <w:r w:rsidR="0072092D" w:rsidRPr="00DF07B0">
              <w:rPr>
                <w:rFonts w:ascii="Times New Roman" w:eastAsia="Times New Roman" w:hAnsi="Times New Roman" w:cs="Times New Roman"/>
                <w:sz w:val="20"/>
                <w:szCs w:val="20"/>
                <w:lang w:eastAsia="en-GB"/>
              </w:rPr>
              <w:t>–</w:t>
            </w:r>
            <w:r w:rsidR="00695D89" w:rsidRPr="00DF07B0">
              <w:rPr>
                <w:rFonts w:ascii="Times New Roman" w:eastAsia="Times New Roman" w:hAnsi="Times New Roman" w:cs="Times New Roman"/>
                <w:sz w:val="20"/>
                <w:szCs w:val="20"/>
                <w:lang w:eastAsia="en-GB"/>
              </w:rPr>
              <w:t>module to health insurance and reinsurance obligations</w:t>
            </w:r>
            <w:r w:rsidRPr="00DF07B0">
              <w:rPr>
                <w:rFonts w:ascii="Times New Roman" w:eastAsia="Times New Roman" w:hAnsi="Times New Roman" w:cs="Times New Roman"/>
                <w:sz w:val="20"/>
                <w:szCs w:val="20"/>
                <w:lang w:eastAsia="en-GB"/>
              </w:rPr>
              <w:t xml:space="preserve"> relating to the different countries.</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C1300/R3630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 Total Mass accident all countries </w:t>
            </w:r>
            <w:r w:rsidRPr="00DF07B0">
              <w:rPr>
                <w:rFonts w:ascii="Times New Roman" w:eastAsia="Times New Roman" w:hAnsi="Times New Roman" w:cs="Times New Roman"/>
                <w:sz w:val="20"/>
                <w:szCs w:val="20"/>
                <w:lang w:eastAsia="en-GB"/>
              </w:rPr>
              <w:lastRenderedPageBreak/>
              <w:t>after diversification</w:t>
            </w:r>
          </w:p>
        </w:tc>
        <w:tc>
          <w:tcPr>
            <w:tcW w:w="4739" w:type="dxa"/>
            <w:tcBorders>
              <w:bottom w:val="single" w:sz="4" w:space="0" w:color="auto"/>
            </w:tcBorders>
          </w:tcPr>
          <w:p w:rsidR="000A55AA" w:rsidRPr="00DF07B0" w:rsidRDefault="000A55AA" w:rsidP="005F3ABE">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 xml:space="preserve">This is the total capital requirement after risk mitigation for the </w:t>
            </w:r>
            <w:r w:rsidR="00695D89" w:rsidRPr="00DF07B0">
              <w:rPr>
                <w:rFonts w:ascii="Times New Roman" w:eastAsia="Times New Roman" w:hAnsi="Times New Roman" w:cs="Times New Roman"/>
                <w:sz w:val="20"/>
                <w:szCs w:val="20"/>
                <w:lang w:eastAsia="en-GB"/>
              </w:rPr>
              <w:t>mass accident risk sub</w:t>
            </w:r>
            <w:r w:rsidR="0072092D" w:rsidRPr="00DF07B0">
              <w:rPr>
                <w:rFonts w:ascii="Times New Roman" w:eastAsia="Times New Roman" w:hAnsi="Times New Roman" w:cs="Times New Roman"/>
                <w:sz w:val="20"/>
                <w:szCs w:val="20"/>
                <w:lang w:eastAsia="en-GB"/>
              </w:rPr>
              <w:t>–</w:t>
            </w:r>
            <w:r w:rsidR="00695D89" w:rsidRPr="00DF07B0">
              <w:rPr>
                <w:rFonts w:ascii="Times New Roman" w:eastAsia="Times New Roman" w:hAnsi="Times New Roman" w:cs="Times New Roman"/>
                <w:sz w:val="20"/>
                <w:szCs w:val="20"/>
                <w:lang w:eastAsia="en-GB"/>
              </w:rPr>
              <w:t>module to health insurance and reinsurance obligations</w:t>
            </w:r>
            <w:r w:rsidRPr="00DF07B0">
              <w:rPr>
                <w:rFonts w:ascii="Times New Roman" w:eastAsia="Times New Roman" w:hAnsi="Times New Roman" w:cs="Times New Roman"/>
                <w:sz w:val="20"/>
                <w:szCs w:val="20"/>
                <w:lang w:eastAsia="en-GB"/>
              </w:rPr>
              <w:t xml:space="preserve">, taking into </w:t>
            </w:r>
            <w:r w:rsidRPr="00DF07B0">
              <w:rPr>
                <w:rFonts w:ascii="Times New Roman" w:eastAsia="Times New Roman" w:hAnsi="Times New Roman" w:cs="Times New Roman"/>
                <w:sz w:val="20"/>
                <w:szCs w:val="20"/>
                <w:lang w:eastAsia="en-GB"/>
              </w:rPr>
              <w:lastRenderedPageBreak/>
              <w:t xml:space="preserve">consideration the diversification effect given in C1300/R3620. </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lastRenderedPageBreak/>
              <w:t>Health catastrophe risk – Concentration accident</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C1310/R3700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R4010</w:t>
            </w: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Largest known accident risk concentration – Countries</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largest accident risk concentration of an insurance or reinsurance undertaking, for each country, shall be equal to the largest number of persons for which the following conditions are met: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The insurance or reinsurance undertaking has a workers' compensation insurance or reinsurance obligation or a group income protection insurance or reinsurance obligation in relation to each of the persons;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The obligations in relation to each of the persons cover at least one of the events set out in the next item;</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The persons are working in the same building which is situated in this particular country.</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These persons are insured against the following types of event: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Death caused by an accident;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Permanent disability caused by an accident;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Disability that lasts 10 years caused by an accident;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Disability that lasts 12 months caused by an accident;</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Medical treatment caused by an accident.</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C1320/R3700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R4010,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C1330/R3700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R4010,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C1340/R3700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R4010,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C1350/R3700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R4010,</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C1360/R3700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R4010</w:t>
            </w:r>
          </w:p>
          <w:p w:rsidR="000A55AA" w:rsidRPr="00DF07B0" w:rsidRDefault="000A55AA" w:rsidP="00950116">
            <w:pPr>
              <w:rPr>
                <w:rFonts w:ascii="Times New Roman" w:eastAsia="Times New Roman" w:hAnsi="Times New Roman" w:cs="Times New Roman"/>
                <w:sz w:val="20"/>
                <w:szCs w:val="20"/>
                <w:lang w:eastAsia="en-GB"/>
              </w:rPr>
            </w:pP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Average sum insured per  type of event </w:t>
            </w:r>
          </w:p>
        </w:tc>
        <w:tc>
          <w:tcPr>
            <w:tcW w:w="4739" w:type="dxa"/>
          </w:tcPr>
          <w:p w:rsidR="000A55AA" w:rsidRPr="00DF07B0" w:rsidRDefault="0066374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average value of benefits payable by insurance and reinsurance undertakings for the largest accident risk concentration.</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C1370/R3700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R4010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Capital requirement before risk mitigation, for each country, arising from the health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concentration accident.</w:t>
            </w:r>
          </w:p>
        </w:tc>
      </w:tr>
      <w:tr w:rsidR="000A55AA" w:rsidRPr="00DF07B0" w:rsidTr="00950116">
        <w:tc>
          <w:tcPr>
            <w:tcW w:w="1951" w:type="dxa"/>
            <w:shd w:val="clear" w:color="auto" w:fill="auto"/>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C1410</w:t>
            </w:r>
          </w:p>
        </w:tc>
        <w:tc>
          <w:tcPr>
            <w:tcW w:w="2552" w:type="dxa"/>
            <w:shd w:val="clear" w:color="auto" w:fill="auto"/>
          </w:tcPr>
          <w:p w:rsidR="000A55AA" w:rsidRPr="00DF07B0" w:rsidDel="003330C3"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Other countries to be considered in the Concentration accident</w:t>
            </w:r>
          </w:p>
        </w:tc>
        <w:tc>
          <w:tcPr>
            <w:tcW w:w="4739" w:type="dxa"/>
            <w:shd w:val="clear" w:color="auto" w:fill="auto"/>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Identify the ISO code of other countries to be considered in the Concentration accident.</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C1370/R4020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Concentration accident all countries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before diversification</w:t>
            </w:r>
            <w:r w:rsidR="006E38D0" w:rsidRPr="00DF07B0">
              <w:rPr>
                <w:rFonts w:ascii="Times New Roman" w:eastAsia="Times New Roman" w:hAnsi="Times New Roman" w:cs="Times New Roman"/>
                <w:sz w:val="20"/>
                <w:szCs w:val="20"/>
                <w:lang w:eastAsia="en-GB"/>
              </w:rPr>
              <w:t xml:space="preserve"> effect</w:t>
            </w:r>
            <w:r w:rsidRPr="00DF07B0">
              <w:rPr>
                <w:rFonts w:ascii="Times New Roman" w:eastAsia="Times New Roman" w:hAnsi="Times New Roman" w:cs="Times New Roman"/>
                <w:sz w:val="20"/>
                <w:szCs w:val="20"/>
                <w:lang w:eastAsia="en-GB"/>
              </w:rPr>
              <w:t xml:space="preserve"> between countries, for the health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concentration accident.</w:t>
            </w:r>
            <w:r w:rsidRPr="00DF07B0">
              <w:rPr>
                <w:rFonts w:ascii="Times New Roman" w:eastAsia="Times New Roman" w:hAnsi="Times New Roman" w:cs="Times New Roman"/>
                <w:sz w:val="20"/>
                <w:szCs w:val="20"/>
                <w:lang w:eastAsia="en-GB"/>
              </w:rPr>
              <w:br/>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C1370/R4030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health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concentration accident relating to the different countries.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C1370/R4040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Concentration accident all countries after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total capital requirement before risk mitigation, after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countries, for the health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concentration accident.</w:t>
            </w:r>
          </w:p>
          <w:p w:rsidR="000A55AA" w:rsidRPr="00DF07B0" w:rsidRDefault="000A55AA" w:rsidP="00950116">
            <w:pPr>
              <w:rPr>
                <w:rFonts w:ascii="Times New Roman" w:eastAsia="Times New Roman" w:hAnsi="Times New Roman" w:cs="Times New Roman"/>
                <w:sz w:val="20"/>
                <w:szCs w:val="20"/>
                <w:lang w:eastAsia="en-GB"/>
              </w:rPr>
            </w:pP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C1380/R3700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R4010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 –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each of the countries identified the estimated risk mitigation effect of the undertaking’s specific reinsurance contracts and special purpose vehicles relating to this peril, excluding the estimated reinstatement premiums.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C1380/R4020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Risk Mitigation – Total Concentration accident all countries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estimated risk mitigation effect of the undertaking’s specific reinsurance contracts and special purpose vehicles for all countries.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C1390/R3700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R4010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 –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each of the countries identified the estimated reinstatement premiums as a result of the undertaking’s specific reinsurance contracts and special purpose vehicles relating to this peril.</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C1390/R4020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Estimated Reinstatement Premiums – Total Concentration accident all countries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the estimated reinstatement premiums as a result of the undertaking’s specific reinsurance contracts and special purpose vehicles for all countries.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C1400/R3700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R4010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the health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concentration accident for each of the countries identified.</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C1400/R4020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Concentration accident all countries before diversification</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total capital requirement after risk mitigation, before diversification </w:t>
            </w:r>
            <w:r w:rsidR="006E38D0" w:rsidRPr="00DF07B0">
              <w:rPr>
                <w:rFonts w:ascii="Times New Roman" w:eastAsia="Times New Roman" w:hAnsi="Times New Roman" w:cs="Times New Roman"/>
                <w:sz w:val="20"/>
                <w:szCs w:val="20"/>
                <w:lang w:eastAsia="en-GB"/>
              </w:rPr>
              <w:t xml:space="preserve">effect </w:t>
            </w:r>
            <w:r w:rsidRPr="00DF07B0">
              <w:rPr>
                <w:rFonts w:ascii="Times New Roman" w:eastAsia="Times New Roman" w:hAnsi="Times New Roman" w:cs="Times New Roman"/>
                <w:sz w:val="20"/>
                <w:szCs w:val="20"/>
                <w:lang w:eastAsia="en-GB"/>
              </w:rPr>
              <w:t>between countries, for the health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concentration accident.</w:t>
            </w:r>
            <w:r w:rsidRPr="00DF07B0">
              <w:rPr>
                <w:rFonts w:ascii="Times New Roman" w:eastAsia="Times New Roman" w:hAnsi="Times New Roman" w:cs="Times New Roman"/>
                <w:sz w:val="20"/>
                <w:szCs w:val="20"/>
                <w:lang w:eastAsia="en-GB"/>
              </w:rPr>
              <w:br/>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C1400/R4030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Diversification effect arising from the aggregation of the capital requirement after risk mitigations for the health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module concentration accident risks relating to the different countries. </w:t>
            </w:r>
          </w:p>
        </w:tc>
      </w:tr>
      <w:tr w:rsidR="000A55AA" w:rsidRPr="00DF07B0" w:rsidTr="00950116">
        <w:tc>
          <w:tcPr>
            <w:tcW w:w="1951"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C1400/R4040</w:t>
            </w:r>
          </w:p>
        </w:tc>
        <w:tc>
          <w:tcPr>
            <w:tcW w:w="2552"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after risk mitigation – Total Concentration accident all countries after diversification</w:t>
            </w:r>
          </w:p>
        </w:tc>
        <w:tc>
          <w:tcPr>
            <w:tcW w:w="4739" w:type="dxa"/>
            <w:tcBorders>
              <w:bottom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after risk mitigation for the health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concentration accident risk, taking into consideration the diversification effect given in C1400/R4020.</w:t>
            </w:r>
          </w:p>
        </w:tc>
      </w:tr>
      <w:tr w:rsidR="000A55AA" w:rsidRPr="00DF07B0" w:rsidTr="00950116">
        <w:tc>
          <w:tcPr>
            <w:tcW w:w="9242" w:type="dxa"/>
            <w:gridSpan w:val="3"/>
            <w:tcBorders>
              <w:top w:val="single" w:sz="4" w:space="0" w:color="auto"/>
              <w:left w:val="nil"/>
              <w:bottom w:val="single" w:sz="4" w:space="0" w:color="auto"/>
              <w:right w:val="nil"/>
            </w:tcBorders>
          </w:tcPr>
          <w:p w:rsidR="000A55AA" w:rsidRPr="00DF07B0" w:rsidRDefault="000A55AA" w:rsidP="00950116">
            <w:pPr>
              <w:spacing w:before="120" w:after="120"/>
              <w:rPr>
                <w:rFonts w:ascii="Times New Roman" w:eastAsia="Times New Roman" w:hAnsi="Times New Roman" w:cs="Times New Roman"/>
                <w:sz w:val="20"/>
                <w:szCs w:val="20"/>
                <w:lang w:eastAsia="en-GB"/>
              </w:rPr>
            </w:pPr>
            <w:r w:rsidRPr="00DF07B0">
              <w:rPr>
                <w:rFonts w:ascii="Times New Roman" w:eastAsia="Times New Roman" w:hAnsi="Times New Roman" w:cs="Times New Roman"/>
                <w:b/>
                <w:bCs/>
                <w:sz w:val="20"/>
                <w:szCs w:val="20"/>
                <w:lang w:eastAsia="en-GB"/>
              </w:rPr>
              <w:t>Health catastrophe risk – Pandemic</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C1440/R4100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R4410</w:t>
            </w:r>
          </w:p>
          <w:p w:rsidR="000A55AA" w:rsidRPr="00DF07B0" w:rsidRDefault="000A55AA" w:rsidP="00950116">
            <w:pPr>
              <w:rPr>
                <w:rFonts w:ascii="Times New Roman" w:eastAsia="Times New Roman" w:hAnsi="Times New Roman" w:cs="Times New Roman"/>
                <w:sz w:val="20"/>
                <w:szCs w:val="20"/>
                <w:lang w:eastAsia="en-GB"/>
              </w:rPr>
            </w:pP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Medical expense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Number of insured persons –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number of insured persons of insurance and reinsurance undertakings, for each of the countries identified, which meet the following conditions:</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The insured persons are inhabitants of this particular country;</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The insured persons are covered by medical expense insurance or reinsurance obligations, other than workers' compensation insurance or reinsurance obligations that cover medical expense resulting from an infectious disease.</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These insured persons may claim benefits for the following healthcare utilisation:</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Hospitalisation;</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Consultation with a medical practitioner;</w:t>
            </w:r>
          </w:p>
          <w:p w:rsidR="000A55AA" w:rsidRPr="00DF07B0" w:rsidRDefault="0072092D"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No formal medical care sought.</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C1450/R4100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R4410,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C1470/R4100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R4410,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C1490/R4100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R4410</w:t>
            </w:r>
          </w:p>
          <w:p w:rsidR="000A55AA" w:rsidRPr="00DF07B0" w:rsidRDefault="000A55AA" w:rsidP="00950116">
            <w:pPr>
              <w:rPr>
                <w:rFonts w:ascii="Times New Roman" w:eastAsia="Times New Roman" w:hAnsi="Times New Roman" w:cs="Times New Roman"/>
                <w:sz w:val="20"/>
                <w:szCs w:val="20"/>
                <w:lang w:val="pt-PT" w:eastAsia="en-GB"/>
              </w:rPr>
            </w:pP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Medical expense – Unit claim cost per type of healthcare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Best estimate of the amounts payable, using the cash</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flow projection, by insurance and reinsurance undertakings for an insured person in relation to medical expense insurance or reinsurance obligations, other than workers’ compensation insurance or reinsurance obligations per healthcare utilisation type, in the event of a pandemic, for each of the countries identified. </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C1460/R4100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lastRenderedPageBreak/>
              <w:t>R4410,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C1480/R4100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R4410,</w:t>
            </w:r>
          </w:p>
          <w:p w:rsidR="000A55AA" w:rsidRPr="00DF07B0" w:rsidRDefault="000A55AA" w:rsidP="00950116">
            <w:pPr>
              <w:rPr>
                <w:rFonts w:ascii="Times New Roman" w:eastAsia="Times New Roman" w:hAnsi="Times New Roman" w:cs="Times New Roman"/>
                <w:sz w:val="20"/>
                <w:szCs w:val="20"/>
                <w:lang w:val="pt-PT" w:eastAsia="en-GB"/>
              </w:rPr>
            </w:pPr>
            <w:r w:rsidRPr="00DF07B0">
              <w:rPr>
                <w:rFonts w:ascii="Times New Roman" w:eastAsia="Times New Roman" w:hAnsi="Times New Roman" w:cs="Times New Roman"/>
                <w:sz w:val="20"/>
                <w:szCs w:val="20"/>
                <w:lang w:val="pt-PT" w:eastAsia="en-GB"/>
              </w:rPr>
              <w:t>C1500/R4100</w:t>
            </w:r>
            <w:r w:rsidR="0072092D" w:rsidRPr="00DF07B0">
              <w:rPr>
                <w:rFonts w:ascii="Times New Roman" w:eastAsia="Times New Roman" w:hAnsi="Times New Roman" w:cs="Times New Roman"/>
                <w:sz w:val="20"/>
                <w:szCs w:val="20"/>
                <w:lang w:val="pt-PT" w:eastAsia="en-GB"/>
              </w:rPr>
              <w:t>–</w:t>
            </w:r>
            <w:r w:rsidRPr="00DF07B0">
              <w:rPr>
                <w:rFonts w:ascii="Times New Roman" w:eastAsia="Times New Roman" w:hAnsi="Times New Roman" w:cs="Times New Roman"/>
                <w:sz w:val="20"/>
                <w:szCs w:val="20"/>
                <w:lang w:val="pt-PT" w:eastAsia="en-GB"/>
              </w:rPr>
              <w:t>R4410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 xml:space="preserve">Medical expense – Ratio of </w:t>
            </w:r>
            <w:r w:rsidRPr="00DF07B0">
              <w:rPr>
                <w:rFonts w:ascii="Times New Roman" w:eastAsia="Times New Roman" w:hAnsi="Times New Roman" w:cs="Times New Roman"/>
                <w:sz w:val="20"/>
                <w:szCs w:val="20"/>
                <w:lang w:eastAsia="en-GB"/>
              </w:rPr>
              <w:lastRenderedPageBreak/>
              <w:t>insured persons using type of healthcare –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 xml:space="preserve">The ratio of insured persons with clinical symptoms </w:t>
            </w:r>
            <w:r w:rsidRPr="00DF07B0">
              <w:rPr>
                <w:rFonts w:ascii="Times New Roman" w:eastAsia="Times New Roman" w:hAnsi="Times New Roman" w:cs="Times New Roman"/>
                <w:sz w:val="20"/>
                <w:szCs w:val="20"/>
                <w:lang w:eastAsia="en-GB"/>
              </w:rPr>
              <w:lastRenderedPageBreak/>
              <w:t>utilising healthcare type, for each of the countries identified.</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C1510/R4100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R4410</w:t>
            </w:r>
          </w:p>
          <w:p w:rsidR="000A55AA" w:rsidRPr="00DF07B0" w:rsidRDefault="000A55AA" w:rsidP="00950116">
            <w:pPr>
              <w:rPr>
                <w:rFonts w:ascii="Times New Roman" w:eastAsia="Times New Roman" w:hAnsi="Times New Roman" w:cs="Times New Roman"/>
                <w:sz w:val="20"/>
                <w:szCs w:val="20"/>
                <w:lang w:eastAsia="en-GB"/>
              </w:rPr>
            </w:pP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Catastrophe Risk Charge before risk mitigation –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Capital requirement before risk mitigation, for each of the countries identified, arising from the health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pandemic.</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C1550</w:t>
            </w:r>
          </w:p>
          <w:p w:rsidR="000A55AA" w:rsidRPr="00DF07B0" w:rsidRDefault="000A55AA" w:rsidP="00950116">
            <w:pPr>
              <w:rPr>
                <w:rFonts w:ascii="Times New Roman" w:eastAsia="Times New Roman" w:hAnsi="Times New Roman" w:cs="Times New Roman"/>
                <w:sz w:val="20"/>
                <w:szCs w:val="20"/>
                <w:lang w:eastAsia="en-GB"/>
              </w:rPr>
            </w:pPr>
          </w:p>
        </w:tc>
        <w:tc>
          <w:tcPr>
            <w:tcW w:w="2552" w:type="dxa"/>
          </w:tcPr>
          <w:p w:rsidR="000A55AA" w:rsidRPr="00DF07B0" w:rsidDel="003330C3"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Other countries to be considered in the Pandemic</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Identify the ISO code of other countries to be considered in the Concentration accident.</w:t>
            </w:r>
          </w:p>
        </w:tc>
      </w:tr>
      <w:tr w:rsidR="000A55AA" w:rsidRPr="00DF07B0" w:rsidTr="00950116">
        <w:tc>
          <w:tcPr>
            <w:tcW w:w="1951"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C1420/R4420</w:t>
            </w:r>
          </w:p>
          <w:p w:rsidR="000A55AA" w:rsidRPr="00DF07B0" w:rsidRDefault="000A55AA" w:rsidP="00950116">
            <w:pPr>
              <w:rPr>
                <w:rFonts w:ascii="Times New Roman" w:eastAsia="Times New Roman" w:hAnsi="Times New Roman" w:cs="Times New Roman"/>
                <w:sz w:val="20"/>
                <w:szCs w:val="20"/>
                <w:lang w:eastAsia="en-GB"/>
              </w:rPr>
            </w:pPr>
          </w:p>
        </w:tc>
        <w:tc>
          <w:tcPr>
            <w:tcW w:w="2552"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Income protection – Number of insured persons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Pandemic all countries</w:t>
            </w:r>
          </w:p>
        </w:tc>
        <w:tc>
          <w:tcPr>
            <w:tcW w:w="4739" w:type="dxa"/>
            <w:tcBorders>
              <w:top w:val="single" w:sz="4" w:space="0" w:color="auto"/>
            </w:tcBorders>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number of insured persons for all countries identified covered by the income protection insurance or reinsurance obligations other than workers’ compensation insurance or reinsurance obligations.</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C1430/R4420</w:t>
            </w:r>
          </w:p>
          <w:p w:rsidR="000A55AA" w:rsidRPr="00DF07B0" w:rsidRDefault="000A55AA" w:rsidP="00950116">
            <w:pPr>
              <w:rPr>
                <w:rFonts w:ascii="Times New Roman" w:eastAsia="Times New Roman" w:hAnsi="Times New Roman" w:cs="Times New Roman"/>
                <w:sz w:val="20"/>
                <w:szCs w:val="20"/>
                <w:lang w:eastAsia="en-GB"/>
              </w:rPr>
            </w:pP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Income protection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pandemic exposure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Pandemic all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total of all income protection pandemic exposure for all countries identified of insurance and reinsurance undertakings.</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C1510/R4420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before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Pandemic all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is the total capital requirement before risk mitigation for the health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pandemic for all countries identified.</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C1520/R4420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Pandemic all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total estimated risk mitigation effect of the undertaking’s specific reinsurance contracts and special purpose vehicles relating to this peril, excluding the estimated reinstatement premiums for all countries identified.</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C1530/R4420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Estimated Reinstatement Premiums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Pandemic all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total estimated reinstatement premiums as a result of the undertaking’s specific reinsurance contracts and special purpose vehicles relating to this peril for all countries identified.</w:t>
            </w:r>
          </w:p>
        </w:tc>
      </w:tr>
      <w:tr w:rsidR="000A55AA" w:rsidRPr="00DF07B0" w:rsidTr="00950116">
        <w:tc>
          <w:tcPr>
            <w:tcW w:w="1951"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C1540/R4420</w:t>
            </w:r>
          </w:p>
        </w:tc>
        <w:tc>
          <w:tcPr>
            <w:tcW w:w="2552"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Catastrophe Risk Charge after risk mitigation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Total Pandemic all countries</w:t>
            </w:r>
          </w:p>
        </w:tc>
        <w:tc>
          <w:tcPr>
            <w:tcW w:w="4739" w:type="dxa"/>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total capital requirement after risk mitigation for the health sub</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module pandemic for all countries identified.</w:t>
            </w:r>
          </w:p>
        </w:tc>
      </w:tr>
    </w:tbl>
    <w:p w:rsidR="000A55AA" w:rsidRPr="00DF07B0" w:rsidRDefault="000A55AA" w:rsidP="00950116">
      <w:pPr>
        <w:rPr>
          <w:rFonts w:ascii="Times New Roman" w:hAnsi="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2834"/>
        <w:gridCol w:w="4678"/>
      </w:tblGrid>
      <w:tr w:rsidR="000A55AA" w:rsidRPr="00DF07B0" w:rsidTr="00950116">
        <w:trPr>
          <w:trHeight w:val="285"/>
        </w:trPr>
        <w:tc>
          <w:tcPr>
            <w:tcW w:w="9322" w:type="dxa"/>
            <w:gridSpan w:val="3"/>
            <w:tcBorders>
              <w:top w:val="nil"/>
              <w:left w:val="nil"/>
              <w:bottom w:val="nil"/>
              <w:right w:val="nil"/>
            </w:tcBorders>
            <w:noWrap/>
            <w:hideMark/>
          </w:tcPr>
          <w:p w:rsidR="000A55AA" w:rsidRPr="00DF07B0" w:rsidRDefault="000A55AA" w:rsidP="00950116">
            <w:pPr>
              <w:rPr>
                <w:rFonts w:ascii="Times New Roman" w:hAnsi="Times New Roman"/>
                <w:sz w:val="20"/>
                <w:szCs w:val="20"/>
              </w:rPr>
            </w:pPr>
            <w:r w:rsidRPr="00DF07B0">
              <w:rPr>
                <w:rFonts w:ascii="Times New Roman" w:hAnsi="Times New Roman"/>
                <w:b/>
                <w:sz w:val="20"/>
                <w:szCs w:val="20"/>
              </w:rPr>
              <w:t xml:space="preserve">S.28.01 </w:t>
            </w:r>
            <w:r w:rsidR="0072092D" w:rsidRPr="00DF07B0">
              <w:rPr>
                <w:rFonts w:ascii="Times New Roman" w:hAnsi="Times New Roman"/>
                <w:b/>
                <w:sz w:val="20"/>
                <w:szCs w:val="20"/>
              </w:rPr>
              <w:t>–</w:t>
            </w:r>
            <w:r w:rsidRPr="00DF07B0">
              <w:rPr>
                <w:rFonts w:ascii="Times New Roman" w:hAnsi="Times New Roman"/>
                <w:b/>
                <w:sz w:val="20"/>
                <w:szCs w:val="20"/>
              </w:rPr>
              <w:t xml:space="preserve"> </w:t>
            </w:r>
            <w:r w:rsidRPr="00DF07B0">
              <w:rPr>
                <w:rFonts w:ascii="Times New Roman" w:hAnsi="Times New Roman"/>
                <w:b/>
                <w:sz w:val="20"/>
                <w:szCs w:val="20"/>
                <w:lang w:val="en-US"/>
              </w:rPr>
              <w:t xml:space="preserve">Minimum Capital Requirement </w:t>
            </w:r>
            <w:r w:rsidR="0072092D" w:rsidRPr="00DF07B0">
              <w:rPr>
                <w:rFonts w:ascii="Times New Roman" w:hAnsi="Times New Roman"/>
                <w:b/>
                <w:sz w:val="20"/>
                <w:szCs w:val="20"/>
                <w:lang w:val="en-US"/>
              </w:rPr>
              <w:t>–</w:t>
            </w:r>
            <w:r w:rsidRPr="00DF07B0">
              <w:rPr>
                <w:rFonts w:ascii="Times New Roman" w:hAnsi="Times New Roman"/>
                <w:b/>
                <w:sz w:val="20"/>
                <w:szCs w:val="20"/>
                <w:lang w:val="en-US"/>
              </w:rPr>
              <w:t xml:space="preserve"> Only life or only non</w:t>
            </w:r>
            <w:r w:rsidR="0072092D" w:rsidRPr="00DF07B0">
              <w:rPr>
                <w:rFonts w:ascii="Times New Roman" w:hAnsi="Times New Roman"/>
                <w:b/>
                <w:sz w:val="20"/>
                <w:szCs w:val="20"/>
                <w:lang w:val="en-US"/>
              </w:rPr>
              <w:t>–</w:t>
            </w:r>
            <w:r w:rsidRPr="00DF07B0">
              <w:rPr>
                <w:rFonts w:ascii="Times New Roman" w:hAnsi="Times New Roman"/>
                <w:b/>
                <w:sz w:val="20"/>
                <w:szCs w:val="20"/>
                <w:lang w:val="en-US"/>
              </w:rPr>
              <w:t>life insurance or reinsurance activity</w:t>
            </w:r>
          </w:p>
        </w:tc>
      </w:tr>
      <w:tr w:rsidR="000A55AA" w:rsidRPr="00DF07B0" w:rsidTr="00950116">
        <w:trPr>
          <w:trHeight w:val="285"/>
        </w:trPr>
        <w:tc>
          <w:tcPr>
            <w:tcW w:w="9322" w:type="dxa"/>
            <w:gridSpan w:val="3"/>
            <w:tcBorders>
              <w:top w:val="nil"/>
              <w:left w:val="nil"/>
              <w:bottom w:val="nil"/>
              <w:right w:val="nil"/>
            </w:tcBorders>
            <w:noWrap/>
            <w:hideMark/>
          </w:tcPr>
          <w:p w:rsidR="000A55AA" w:rsidRPr="00DF07B0" w:rsidRDefault="000A55AA" w:rsidP="00950116">
            <w:pPr>
              <w:jc w:val="both"/>
              <w:rPr>
                <w:rFonts w:ascii="Times New Roman" w:hAnsi="Times New Roman"/>
                <w:b/>
                <w:sz w:val="20"/>
                <w:szCs w:val="20"/>
                <w:lang w:val="en-US"/>
              </w:rPr>
            </w:pPr>
            <w:r w:rsidRPr="00DF07B0">
              <w:rPr>
                <w:rFonts w:ascii="Times New Roman" w:hAnsi="Times New Roman"/>
                <w:b/>
                <w:sz w:val="20"/>
                <w:szCs w:val="20"/>
                <w:lang w:val="en-US"/>
              </w:rPr>
              <w:t>General comments:</w:t>
            </w:r>
          </w:p>
          <w:p w:rsidR="000A55AA" w:rsidRPr="00DF07B0" w:rsidRDefault="000D2E4C" w:rsidP="00950116">
            <w:pPr>
              <w:jc w:val="both"/>
              <w:rPr>
                <w:rFonts w:ascii="Times New Roman" w:hAnsi="Times New Roman"/>
                <w:sz w:val="20"/>
                <w:szCs w:val="20"/>
                <w:lang w:val="en-US"/>
              </w:rPr>
            </w:pPr>
            <w:r w:rsidRPr="00DF07B0">
              <w:rPr>
                <w:rFonts w:ascii="Times New Roman" w:hAnsi="Times New Roman"/>
                <w:sz w:val="20"/>
                <w:szCs w:val="20"/>
                <w:lang w:val="en-US"/>
              </w:rPr>
              <w:t xml:space="preserve">This </w:t>
            </w:r>
            <w:r w:rsidR="001062B8" w:rsidRPr="00DF07B0">
              <w:rPr>
                <w:rFonts w:ascii="Times New Roman" w:hAnsi="Times New Roman"/>
                <w:sz w:val="20"/>
                <w:szCs w:val="20"/>
                <w:lang w:val="en-US"/>
              </w:rPr>
              <w:t xml:space="preserve">section </w:t>
            </w:r>
            <w:r w:rsidR="000A55AA" w:rsidRPr="00DF07B0">
              <w:rPr>
                <w:rFonts w:ascii="Times New Roman" w:hAnsi="Times New Roman"/>
                <w:sz w:val="20"/>
                <w:szCs w:val="20"/>
                <w:lang w:val="en-US"/>
              </w:rPr>
              <w:t xml:space="preserve">relates to opening, quarterly and annual submission of information for individual entities. </w:t>
            </w:r>
          </w:p>
          <w:p w:rsidR="000A55AA" w:rsidRPr="00DF07B0" w:rsidRDefault="000A55AA" w:rsidP="00950116">
            <w:pPr>
              <w:spacing w:line="240" w:lineRule="auto"/>
              <w:jc w:val="both"/>
              <w:rPr>
                <w:rFonts w:ascii="Times New Roman" w:hAnsi="Times New Roman"/>
                <w:sz w:val="20"/>
                <w:szCs w:val="20"/>
              </w:rPr>
            </w:pPr>
            <w:r w:rsidRPr="00DF07B0">
              <w:rPr>
                <w:rFonts w:ascii="Times New Roman" w:hAnsi="Times New Roman"/>
                <w:sz w:val="20"/>
                <w:szCs w:val="20"/>
              </w:rPr>
              <w:t>In particular, S.28.01 is to be submitted by insurance and reinsurance undertakings other than insurance undertakings engaged in both life and non</w:t>
            </w:r>
            <w:r w:rsidR="0072092D" w:rsidRPr="00DF07B0">
              <w:rPr>
                <w:rFonts w:ascii="Times New Roman" w:hAnsi="Times New Roman"/>
                <w:sz w:val="20"/>
                <w:szCs w:val="20"/>
              </w:rPr>
              <w:t>–</w:t>
            </w:r>
            <w:r w:rsidRPr="00DF07B0">
              <w:rPr>
                <w:rFonts w:ascii="Times New Roman" w:hAnsi="Times New Roman"/>
                <w:sz w:val="20"/>
                <w:szCs w:val="20"/>
              </w:rPr>
              <w:t xml:space="preserve">life insurance activity. These undertakings shall submit S.28.02 instead. </w:t>
            </w:r>
          </w:p>
          <w:p w:rsidR="000A55AA" w:rsidRPr="00DF07B0" w:rsidRDefault="000A55AA" w:rsidP="00950116">
            <w:pPr>
              <w:jc w:val="both"/>
              <w:rPr>
                <w:rFonts w:ascii="Times New Roman" w:hAnsi="Times New Roman"/>
                <w:sz w:val="20"/>
                <w:szCs w:val="20"/>
              </w:rPr>
            </w:pPr>
            <w:r w:rsidRPr="00DF07B0">
              <w:rPr>
                <w:rFonts w:ascii="Times New Roman" w:hAnsi="Times New Roman"/>
                <w:sz w:val="20"/>
                <w:szCs w:val="20"/>
              </w:rPr>
              <w:t xml:space="preserve">This template shall be completed on the basis of Solvency II valuation, i.e. written premiums are defined as the premiums due to be received by the undertaking in the period (as defined in </w:t>
            </w:r>
            <w:r w:rsidR="00DB7C64" w:rsidRPr="00DF07B0">
              <w:rPr>
                <w:rFonts w:ascii="Times New Roman" w:hAnsi="Times New Roman"/>
                <w:sz w:val="20"/>
                <w:szCs w:val="20"/>
              </w:rPr>
              <w:t>A</w:t>
            </w:r>
            <w:r w:rsidRPr="00DF07B0">
              <w:rPr>
                <w:rFonts w:ascii="Times New Roman" w:hAnsi="Times New Roman"/>
                <w:sz w:val="20"/>
                <w:szCs w:val="20"/>
              </w:rPr>
              <w:t xml:space="preserve">rticle 1(11) of Delegated Regulation (EU) 2015/35). </w:t>
            </w:r>
          </w:p>
          <w:p w:rsidR="000A55AA" w:rsidRPr="00DF07B0" w:rsidRDefault="000A55AA" w:rsidP="00950116">
            <w:pPr>
              <w:spacing w:line="240" w:lineRule="auto"/>
              <w:jc w:val="both"/>
              <w:rPr>
                <w:rFonts w:ascii="Times New Roman" w:hAnsi="Times New Roman"/>
                <w:sz w:val="20"/>
                <w:szCs w:val="20"/>
              </w:rPr>
            </w:pPr>
            <w:r w:rsidRPr="00DF07B0">
              <w:rPr>
                <w:rFonts w:ascii="Times New Roman" w:hAnsi="Times New Roman"/>
                <w:sz w:val="20"/>
                <w:szCs w:val="20"/>
              </w:rPr>
              <w:t xml:space="preserve">All references to technical provisions address technical provisions after application of Long Term Guarantee measures and </w:t>
            </w:r>
            <w:proofErr w:type="spellStart"/>
            <w:r w:rsidRPr="00DF07B0">
              <w:rPr>
                <w:rFonts w:ascii="Times New Roman" w:hAnsi="Times New Roman"/>
                <w:sz w:val="20"/>
                <w:szCs w:val="20"/>
              </w:rPr>
              <w:t>transitionals</w:t>
            </w:r>
            <w:proofErr w:type="spellEnd"/>
            <w:r w:rsidRPr="00DF07B0">
              <w:rPr>
                <w:rFonts w:ascii="Times New Roman" w:hAnsi="Times New Roman"/>
                <w:sz w:val="20"/>
                <w:szCs w:val="20"/>
              </w:rPr>
              <w:t>.</w:t>
            </w:r>
          </w:p>
          <w:p w:rsidR="000A55AA" w:rsidRPr="00DF07B0" w:rsidRDefault="000A55AA" w:rsidP="00950116">
            <w:pPr>
              <w:spacing w:after="120"/>
              <w:jc w:val="both"/>
              <w:rPr>
                <w:rFonts w:ascii="Times New Roman" w:hAnsi="Times New Roman"/>
                <w:sz w:val="20"/>
                <w:szCs w:val="20"/>
                <w:lang w:val="en-US"/>
              </w:rPr>
            </w:pPr>
            <w:r w:rsidRPr="00DF07B0">
              <w:rPr>
                <w:rFonts w:ascii="Times New Roman" w:hAnsi="Times New Roman"/>
                <w:sz w:val="20"/>
                <w:szCs w:val="20"/>
              </w:rPr>
              <w:t xml:space="preserve">The calculation of MCR combines a linear formula with a floor of 25% and a cap of 45% of the SCR. The MCR </w:t>
            </w:r>
            <w:r w:rsidRPr="00DF07B0">
              <w:rPr>
                <w:rFonts w:ascii="Times New Roman" w:hAnsi="Times New Roman"/>
                <w:sz w:val="20"/>
                <w:szCs w:val="20"/>
              </w:rPr>
              <w:lastRenderedPageBreak/>
              <w:t>is subject to an absolute floor depending on the nature of the undertaking (as defined in Article 129 (1) (d) of the Directive 2009/138/EC).</w:t>
            </w:r>
          </w:p>
        </w:tc>
      </w:tr>
      <w:tr w:rsidR="000A55AA" w:rsidRPr="00DF07B0" w:rsidTr="00950116">
        <w:trPr>
          <w:trHeight w:val="285"/>
        </w:trPr>
        <w:tc>
          <w:tcPr>
            <w:tcW w:w="1810" w:type="dxa"/>
            <w:tcBorders>
              <w:top w:val="single" w:sz="4" w:space="0" w:color="auto"/>
            </w:tcBorders>
            <w:hideMark/>
          </w:tcPr>
          <w:p w:rsidR="000A55AA" w:rsidRPr="00DF07B0" w:rsidRDefault="000A55AA" w:rsidP="00950116">
            <w:pPr>
              <w:jc w:val="center"/>
              <w:rPr>
                <w:rFonts w:ascii="Times New Roman" w:hAnsi="Times New Roman"/>
                <w:b/>
                <w:sz w:val="20"/>
                <w:szCs w:val="20"/>
                <w:lang w:val="en-US"/>
              </w:rPr>
            </w:pPr>
          </w:p>
        </w:tc>
        <w:tc>
          <w:tcPr>
            <w:tcW w:w="2834" w:type="dxa"/>
            <w:tcBorders>
              <w:top w:val="single" w:sz="4" w:space="0" w:color="auto"/>
            </w:tcBorders>
            <w:hideMark/>
          </w:tcPr>
          <w:p w:rsidR="000A55AA" w:rsidRPr="00DF07B0" w:rsidRDefault="000A55AA" w:rsidP="00950116">
            <w:pPr>
              <w:jc w:val="center"/>
              <w:rPr>
                <w:rFonts w:ascii="Times New Roman" w:hAnsi="Times New Roman"/>
                <w:b/>
                <w:sz w:val="20"/>
                <w:szCs w:val="20"/>
              </w:rPr>
            </w:pPr>
            <w:r w:rsidRPr="00DF07B0">
              <w:rPr>
                <w:rFonts w:ascii="Times New Roman" w:hAnsi="Times New Roman"/>
                <w:b/>
                <w:sz w:val="20"/>
                <w:szCs w:val="20"/>
              </w:rPr>
              <w:t>ITEM</w:t>
            </w:r>
          </w:p>
        </w:tc>
        <w:tc>
          <w:tcPr>
            <w:tcW w:w="4678" w:type="dxa"/>
            <w:tcBorders>
              <w:top w:val="single" w:sz="4" w:space="0" w:color="auto"/>
            </w:tcBorders>
            <w:hideMark/>
          </w:tcPr>
          <w:p w:rsidR="000A55AA" w:rsidRPr="00DF07B0" w:rsidRDefault="000A55AA" w:rsidP="00950116">
            <w:pPr>
              <w:jc w:val="center"/>
              <w:rPr>
                <w:rFonts w:ascii="Times New Roman" w:hAnsi="Times New Roman"/>
                <w:b/>
                <w:sz w:val="20"/>
                <w:szCs w:val="20"/>
              </w:rPr>
            </w:pPr>
            <w:r w:rsidRPr="00DF07B0">
              <w:rPr>
                <w:rFonts w:ascii="Times New Roman" w:hAnsi="Times New Roman"/>
                <w:b/>
                <w:sz w:val="20"/>
                <w:szCs w:val="20"/>
              </w:rPr>
              <w:t>INSTRUCTIONS</w:t>
            </w:r>
          </w:p>
        </w:tc>
      </w:tr>
      <w:tr w:rsidR="000A55AA" w:rsidRPr="00DF07B0" w:rsidTr="00950116">
        <w:trPr>
          <w:trHeight w:val="908"/>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C0010/R0010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Linear formula component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insurance and reinsurance obligations – MCR</w:t>
            </w:r>
            <w:r w:rsidRPr="00DF07B0">
              <w:rPr>
                <w:rFonts w:ascii="Times New Roman" w:hAnsi="Times New Roman"/>
                <w:sz w:val="20"/>
                <w:szCs w:val="20"/>
                <w:vertAlign w:val="subscript"/>
                <w:lang w:val="en-US"/>
              </w:rPr>
              <w:t>NL</w:t>
            </w:r>
            <w:r w:rsidRPr="00DF07B0">
              <w:rPr>
                <w:rFonts w:ascii="Times New Roman" w:hAnsi="Times New Roman"/>
                <w:sz w:val="20"/>
                <w:szCs w:val="20"/>
                <w:lang w:val="en-US"/>
              </w:rPr>
              <w:t xml:space="preserve"> Result</w:t>
            </w:r>
          </w:p>
        </w:tc>
        <w:tc>
          <w:tcPr>
            <w:tcW w:w="4678"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This is the linear formula component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insurance and reinsurance obligations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 xml:space="preserve">rticle 250 of Delegated Regulation (EU) 2015/35. </w:t>
            </w:r>
          </w:p>
        </w:tc>
      </w:tr>
      <w:tr w:rsidR="000A55AA" w:rsidRPr="00DF07B0" w:rsidTr="00950116">
        <w:trPr>
          <w:trHeight w:val="1417"/>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C0020/R0020</w:t>
            </w:r>
          </w:p>
        </w:tc>
        <w:tc>
          <w:tcPr>
            <w:tcW w:w="2834" w:type="dxa"/>
            <w:hideMark/>
          </w:tcPr>
          <w:p w:rsidR="000A55AA" w:rsidRPr="00DF07B0" w:rsidRDefault="000A55AA" w:rsidP="00632A29">
            <w:pPr>
              <w:rPr>
                <w:rFonts w:ascii="Times New Roman" w:hAnsi="Times New Roman"/>
                <w:sz w:val="20"/>
                <w:szCs w:val="20"/>
                <w:lang w:val="en-US"/>
              </w:rPr>
            </w:pPr>
            <w:r w:rsidRPr="00DF07B0">
              <w:rPr>
                <w:rFonts w:ascii="Times New Roman" w:hAnsi="Times New Roman"/>
                <w:sz w:val="20"/>
                <w:szCs w:val="20"/>
                <w:lang w:val="en-US"/>
              </w:rPr>
              <w:t>Medical expense insurance and proportional reinsurance – Net (of reinsurance/ SPV) best estimate and TP calculated as a whole</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medical expense insurance and proportional reinsurance, without risk margin after deduction of the amounts recoverable from reinsurance contracts and SPVs, with a floor equal to zero.</w:t>
            </w:r>
          </w:p>
        </w:tc>
      </w:tr>
      <w:tr w:rsidR="000A55AA" w:rsidRPr="00DF07B0" w:rsidTr="00950116">
        <w:trPr>
          <w:trHeight w:val="1305"/>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C0030/R0020</w:t>
            </w:r>
          </w:p>
        </w:tc>
        <w:tc>
          <w:tcPr>
            <w:tcW w:w="2834" w:type="dxa"/>
            <w:hideMark/>
          </w:tcPr>
          <w:p w:rsidR="000A55AA" w:rsidRPr="00DF07B0" w:rsidRDefault="000A55AA" w:rsidP="00632A29">
            <w:pPr>
              <w:rPr>
                <w:rFonts w:ascii="Times New Roman" w:hAnsi="Times New Roman"/>
                <w:sz w:val="20"/>
                <w:szCs w:val="20"/>
                <w:lang w:val="en-US"/>
              </w:rPr>
            </w:pPr>
            <w:r w:rsidRPr="00DF07B0">
              <w:rPr>
                <w:rFonts w:ascii="Times New Roman" w:hAnsi="Times New Roman"/>
                <w:sz w:val="20"/>
                <w:szCs w:val="20"/>
                <w:lang w:val="en-US"/>
              </w:rPr>
              <w:t>Medical expense insurance and proportional reinsurance  – net (of reinsurance) written premiums in the last 12 months</w:t>
            </w:r>
          </w:p>
        </w:tc>
        <w:tc>
          <w:tcPr>
            <w:tcW w:w="4678" w:type="dxa"/>
            <w:hideMark/>
          </w:tcPr>
          <w:p w:rsidR="000A55AA" w:rsidRPr="00DF07B0" w:rsidRDefault="000A55AA" w:rsidP="009114CD">
            <w:pPr>
              <w:rPr>
                <w:rFonts w:ascii="Times New Roman" w:hAnsi="Times New Roman"/>
                <w:sz w:val="20"/>
                <w:szCs w:val="20"/>
                <w:lang w:val="en-US"/>
              </w:rPr>
            </w:pPr>
            <w:r w:rsidRPr="00DF07B0">
              <w:rPr>
                <w:rFonts w:ascii="Times New Roman" w:hAnsi="Times New Roman"/>
                <w:sz w:val="20"/>
                <w:szCs w:val="20"/>
                <w:lang w:val="en-US"/>
              </w:rPr>
              <w:t xml:space="preserve">These are the premiums written for medical expense insurance </w:t>
            </w:r>
            <w:r w:rsidR="003A1841" w:rsidRPr="00DF07B0">
              <w:rPr>
                <w:rFonts w:ascii="Times New Roman" w:hAnsi="Times New Roman"/>
                <w:sz w:val="20"/>
                <w:szCs w:val="20"/>
                <w:lang w:val="en-US"/>
              </w:rPr>
              <w:t xml:space="preserve">and proportional reinsurance </w:t>
            </w:r>
            <w:r w:rsidRPr="00DF07B0">
              <w:rPr>
                <w:rFonts w:ascii="Times New Roman" w:hAnsi="Times New Roman"/>
                <w:sz w:val="20"/>
                <w:szCs w:val="20"/>
                <w:lang w:val="en-US"/>
              </w:rPr>
              <w:t>during the (rolling) last 12 months, after deduction of premiums for reinsurance contracts, with a floor equal to zero.</w:t>
            </w:r>
          </w:p>
        </w:tc>
      </w:tr>
      <w:tr w:rsidR="000A55AA" w:rsidRPr="00DF07B0" w:rsidTr="00950116">
        <w:trPr>
          <w:trHeight w:val="1515"/>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C0020/R0030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Income protection insurance and proportional reinsurance – net (of reinsurance/ SPV) best estimate and TP calculated as a whole</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income protection insurance and proportional reinsurance, without risk margin after deduction of the amounts recoverable from reinsurance contracts and SPVs, with a floor equal to zero.</w:t>
            </w:r>
          </w:p>
        </w:tc>
      </w:tr>
      <w:tr w:rsidR="000A55AA" w:rsidRPr="00DF07B0" w:rsidTr="00950116">
        <w:trPr>
          <w:trHeight w:val="1230"/>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C0030/R0030</w:t>
            </w:r>
          </w:p>
        </w:tc>
        <w:tc>
          <w:tcPr>
            <w:tcW w:w="2834"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Income protection insurance and proportional reinsurance – net (of reinsurance) written premiums in the last 12 months</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income protection insurance and proportional reinsurance during the (rolling) last 12 months, after deduction of premiums for reinsurance contracts, with a floor equal to zero.</w:t>
            </w:r>
          </w:p>
        </w:tc>
      </w:tr>
      <w:tr w:rsidR="000A55AA" w:rsidRPr="00DF07B0" w:rsidTr="00950116">
        <w:trPr>
          <w:trHeight w:val="1530"/>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C0020/R0040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Workers’ compensation insurance and proportional reinsurance – net (of reinsurance/ SPV) best estimate and TP calculated as a whole</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workers’ compensation insurance</w:t>
            </w:r>
            <w:r w:rsidR="003A1841" w:rsidRPr="00DF07B0">
              <w:rPr>
                <w:rFonts w:ascii="Times New Roman" w:hAnsi="Times New Roman"/>
                <w:sz w:val="20"/>
                <w:szCs w:val="20"/>
                <w:lang w:val="en-US"/>
              </w:rPr>
              <w:t xml:space="preserve"> and proportional reinsurance</w:t>
            </w:r>
            <w:r w:rsidRPr="00DF07B0">
              <w:rPr>
                <w:rFonts w:ascii="Times New Roman" w:hAnsi="Times New Roman"/>
                <w:sz w:val="20"/>
                <w:szCs w:val="20"/>
                <w:lang w:val="en-US"/>
              </w:rPr>
              <w:t>, without risk margin after deduction of the amounts recoverable from reinsurance contracts and SPVs, with a floor equal to zero.</w:t>
            </w:r>
          </w:p>
        </w:tc>
      </w:tr>
      <w:tr w:rsidR="000A55AA" w:rsidRPr="00DF07B0" w:rsidTr="00950116">
        <w:trPr>
          <w:trHeight w:val="1560"/>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C0030/R0040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Workers’ compensation insurance and proportional reinsurance – net (of reinsurance) written premiums in the last 12 months</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workers’ compensations insurance and proportional reinsurance during the (rolling) last 12 months, after deduction of premiums for reinsurance contracts, with a floor equal to zero.</w:t>
            </w:r>
          </w:p>
        </w:tc>
      </w:tr>
      <w:tr w:rsidR="000A55AA" w:rsidRPr="00DF07B0" w:rsidTr="00950116">
        <w:trPr>
          <w:trHeight w:val="1480"/>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C0020/R0050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Motor vehicle liability insurance and proportional reinsurance – net (of reinsurance/ SPV) best estimate and TP calculated as a whole</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motor vehicle liability insurance and proportional reinsurance, without risk margin after deduction of the amounts recoverable from reinsurance contracts and SPVs, with a floor equal to zero.</w:t>
            </w:r>
          </w:p>
        </w:tc>
      </w:tr>
      <w:tr w:rsidR="000A55AA" w:rsidRPr="00DF07B0" w:rsidTr="00950116">
        <w:trPr>
          <w:trHeight w:val="1185"/>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C0030/R0050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Motor vehicle liability insurance and proportional reinsurance – net (of reinsurance) written </w:t>
            </w:r>
            <w:r w:rsidRPr="00DF07B0">
              <w:rPr>
                <w:rFonts w:ascii="Times New Roman" w:hAnsi="Times New Roman"/>
                <w:sz w:val="20"/>
                <w:szCs w:val="20"/>
                <w:lang w:val="en-US"/>
              </w:rPr>
              <w:lastRenderedPageBreak/>
              <w:t>premiums in the last 12 months</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lastRenderedPageBreak/>
              <w:t xml:space="preserve">These are the premiums written for motor vehicle liability insurance and proportional reinsurance during the (rolling) last 12 months, after deduction of premiums for reinsurance contracts, with a floor equal </w:t>
            </w:r>
            <w:r w:rsidRPr="00DF07B0">
              <w:rPr>
                <w:rFonts w:ascii="Times New Roman" w:hAnsi="Times New Roman"/>
                <w:sz w:val="20"/>
                <w:szCs w:val="20"/>
                <w:lang w:val="en-US"/>
              </w:rPr>
              <w:lastRenderedPageBreak/>
              <w:t>to zero.</w:t>
            </w:r>
          </w:p>
        </w:tc>
      </w:tr>
      <w:tr w:rsidR="000A55AA" w:rsidRPr="00DF07B0" w:rsidTr="00950116">
        <w:trPr>
          <w:trHeight w:val="1333"/>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C0020/R0060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Other motor insurance and proportional reinsurance – net (of reinsurance/ SPV) best estimate and TP calculated as a whole</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other motor insurance and proportional reinsurance, without risk margin after deduction of the amounts recoverable from reinsurance contracts and SPVs, with a floor equal to zero.</w:t>
            </w:r>
          </w:p>
        </w:tc>
      </w:tr>
      <w:tr w:rsidR="000A55AA" w:rsidRPr="00DF07B0" w:rsidTr="00950116">
        <w:trPr>
          <w:trHeight w:val="1215"/>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C0030/R0060</w:t>
            </w:r>
          </w:p>
        </w:tc>
        <w:tc>
          <w:tcPr>
            <w:tcW w:w="2834"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Other motor insurance and proportional reinsurance – net  (of reinsurance) written premiums in the last 12 months</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other motor insurance and proportional reinsurance during the (rolling) last 12 months, after deduction of premiums for reinsurance contracts, with a floor equal to zero.</w:t>
            </w:r>
          </w:p>
        </w:tc>
      </w:tr>
      <w:tr w:rsidR="000A55AA" w:rsidRPr="00DF07B0" w:rsidTr="00950116">
        <w:trPr>
          <w:trHeight w:val="1469"/>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C0020/R0070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Marine, aviation and transport insurance and proportional reinsurance – net (of reinsurance/ SPV) best estimate and TP calculated as a whole</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marine, aviation and transport insurance and proportional reinsurance, without risk margin after deduction of the amounts recoverable from reinsurance contracts and SPVs, with a floor equal to zero.</w:t>
            </w:r>
          </w:p>
        </w:tc>
      </w:tr>
      <w:tr w:rsidR="000A55AA" w:rsidRPr="00DF07B0" w:rsidTr="00950116">
        <w:trPr>
          <w:trHeight w:val="1500"/>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C0030/R0070</w:t>
            </w:r>
          </w:p>
        </w:tc>
        <w:tc>
          <w:tcPr>
            <w:tcW w:w="2834"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Marine, aviation and transport insurance and proportional reinsurance – net  (of reinsurance) written premiums in the last 12 months</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marine, aviation and transport insurance and proportional reinsurance during the (rolling) last 12 months, after deduction of premiums for reinsurance contracts, with a floor equal to zero.</w:t>
            </w:r>
          </w:p>
        </w:tc>
      </w:tr>
      <w:tr w:rsidR="000A55AA" w:rsidRPr="00DF07B0" w:rsidTr="00950116">
        <w:trPr>
          <w:trHeight w:val="1513"/>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C0020/R0080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Fire and other damage to property insurance and proportional reinsurance – net (of reinsurance/ SPV) best estimate and TP calculated as a whole</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fire and other damage to property insurance and proportional reinsurance, without risk margin after deduction of the amounts recoverable from reinsurance contracts and SPVs, with a floor equal to zero.</w:t>
            </w:r>
            <w:r w:rsidRPr="00DF07B0">
              <w:rPr>
                <w:rFonts w:ascii="Times New Roman" w:hAnsi="Times New Roman"/>
                <w:sz w:val="20"/>
                <w:szCs w:val="20"/>
                <w:lang w:val="en-US"/>
              </w:rPr>
              <w:br/>
            </w:r>
          </w:p>
        </w:tc>
      </w:tr>
      <w:tr w:rsidR="000A55AA" w:rsidRPr="00DF07B0" w:rsidTr="00950116">
        <w:trPr>
          <w:trHeight w:val="1493"/>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C0030/R0080</w:t>
            </w:r>
          </w:p>
        </w:tc>
        <w:tc>
          <w:tcPr>
            <w:tcW w:w="2834"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Fire and other damage to property insurance and proportional reinsurance – net  (of reinsurance) written premiums in the last 12 months</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fire and other damage to property insurance and proportional reinsurance during the (rolling) last 12 months, after deduction of premiums for reinsurance contracts, with a floor equal to zero.</w:t>
            </w:r>
          </w:p>
        </w:tc>
      </w:tr>
      <w:tr w:rsidR="000A55AA" w:rsidRPr="00DF07B0" w:rsidTr="00950116">
        <w:trPr>
          <w:trHeight w:val="1416"/>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C0020/R0090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General liability insurance and proportional reinsurance – net (of reinsurance/ SPV) best estimate and TP calculated as a whole</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general liability insurance and proportional reinsurance, without risk margin after deduction of the amounts recoverable from reinsurance contracts and SPVs, with a floor equal to zero.</w:t>
            </w:r>
          </w:p>
        </w:tc>
      </w:tr>
      <w:tr w:rsidR="000A55AA" w:rsidRPr="00DF07B0" w:rsidTr="00950116">
        <w:trPr>
          <w:trHeight w:val="1196"/>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C0030/R0090</w:t>
            </w:r>
          </w:p>
        </w:tc>
        <w:tc>
          <w:tcPr>
            <w:tcW w:w="2834"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General liability insurance and proportional reinsurance – net (of reinsurance)  written premiums in the last 12 months</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general liability insurance and proportional reinsurance during the (rolling) last 12 months, after deduction of premiums for reinsurance contracts, with a floor equal to zero.</w:t>
            </w:r>
          </w:p>
        </w:tc>
      </w:tr>
      <w:tr w:rsidR="000A55AA" w:rsidRPr="00DF07B0" w:rsidTr="00950116">
        <w:trPr>
          <w:trHeight w:val="1338"/>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C0020/R0100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Credit and suretyship insurance and proportional reinsurance – net (of reinsurance/ SPV) best estimate and TP calculated as a whole</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credit and suretyship insurance and proportional reinsurance, without risk margin after deduction of the amounts recoverable from reinsurance contracts and SPVs, with a floor equal to zero.</w:t>
            </w:r>
          </w:p>
        </w:tc>
      </w:tr>
      <w:tr w:rsidR="000A55AA" w:rsidRPr="00DF07B0" w:rsidTr="00950116">
        <w:trPr>
          <w:trHeight w:val="1258"/>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C0030/R0100</w:t>
            </w:r>
          </w:p>
        </w:tc>
        <w:tc>
          <w:tcPr>
            <w:tcW w:w="2834"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Credit and suretyship insurance and proportional reinsurance – net  (of reinsurance) written premiums in the last 12 months</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credit and suretyship insurance and proportional reinsurance during the (rolling) last 12 months, after deduction of premiums for reinsurance contracts, with a floor equal to zero.</w:t>
            </w:r>
          </w:p>
        </w:tc>
      </w:tr>
      <w:tr w:rsidR="000A55AA" w:rsidRPr="00DF07B0" w:rsidTr="00950116">
        <w:trPr>
          <w:trHeight w:val="1417"/>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C0020/R0110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Legal expenses insurance and proportional reinsurance – net (of reinsurance/ SPV) best estimate and TP calculated as a whole</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legal expenses insurance and proportional reinsurance, without risk margin after deduction of the amounts recoverable from reinsurance contracts and SPVs, with a floor equal to zero.</w:t>
            </w:r>
          </w:p>
        </w:tc>
      </w:tr>
      <w:tr w:rsidR="000A55AA" w:rsidRPr="00DF07B0" w:rsidTr="00950116">
        <w:trPr>
          <w:trHeight w:val="1254"/>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C0030/R0110</w:t>
            </w:r>
          </w:p>
        </w:tc>
        <w:tc>
          <w:tcPr>
            <w:tcW w:w="2834"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Legal expenses insurance and proportional reinsurance – net  (of reinsurance) written premiums in the last 12 months</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legal expenses insurance and proportional reinsurance during the (rolling) last 12 months, after deduction of premiums for reinsurance contracts, with a floor equal to zero.</w:t>
            </w:r>
          </w:p>
        </w:tc>
      </w:tr>
      <w:tr w:rsidR="000A55AA" w:rsidRPr="00DF07B0" w:rsidTr="00950116">
        <w:trPr>
          <w:trHeight w:val="1272"/>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C0020/R0120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Assistance and proportional reinsurance – net (of reinsurance/ SPV) best estimate and TP calculated as a whole</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assistance and proportional reinsurance, without risk margin after deduction of the amounts recoverable from reinsurance contracts and SPVs, with a floor equal to zero.</w:t>
            </w:r>
          </w:p>
        </w:tc>
      </w:tr>
      <w:tr w:rsidR="000A55AA" w:rsidRPr="00DF07B0" w:rsidTr="00950116">
        <w:trPr>
          <w:trHeight w:val="1065"/>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C0030/R0120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Assistance and proportional reinsurance – net  (of reinsurance) written premiums in the last 12 months</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assistance and proportional reinsurance during the (rolling) last 12 months, after deduction of premiums for reinsurance contracts, with a floor equal to zero.</w:t>
            </w:r>
          </w:p>
        </w:tc>
      </w:tr>
      <w:tr w:rsidR="000A55AA" w:rsidRPr="00DF07B0" w:rsidTr="00950116">
        <w:trPr>
          <w:trHeight w:val="1480"/>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C0020/R0130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Miscellaneous financial loss insurance and proportional reinsurance – net (of reinsurance/ SPV) best estimate and TP calculated as a whole</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miscellaneous financial loss insurance and proportional reinsurance, without risk margin after deduction of the amounts recoverable from reinsurance contracts and SPVs, with a floor equal to zero.</w:t>
            </w:r>
          </w:p>
        </w:tc>
      </w:tr>
      <w:tr w:rsidR="000A55AA" w:rsidRPr="00DF07B0" w:rsidTr="00950116">
        <w:trPr>
          <w:trHeight w:val="1415"/>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C0030/R0130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Miscellaneous financial loss insurance and proportional reinsurance – net (of reinsurance)  written premiums in the last 12 months</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premiums written for miscellaneous financial loss insurance and proportional reinsurance during the (rolling) last 12 months, after deduction of premiums for reinsurance contracts, with a floor equal to zero.</w:t>
            </w:r>
          </w:p>
        </w:tc>
      </w:tr>
      <w:tr w:rsidR="000A55AA" w:rsidRPr="00DF07B0" w:rsidTr="00950116">
        <w:trPr>
          <w:trHeight w:val="1268"/>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C0020/R0140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 net (of reinsurance/ SPV) and best estimate TP calculated as a whole</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without risk margin after deduction of the amounts recoverable from reinsurance contracts and SPVs, with a floor equal to zero.</w:t>
            </w:r>
          </w:p>
        </w:tc>
      </w:tr>
      <w:tr w:rsidR="000A55AA" w:rsidRPr="00DF07B0" w:rsidTr="00950116">
        <w:trPr>
          <w:trHeight w:val="930"/>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C0030/R0140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 net  (of reinsurance) written premiums in the last 12 months</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during the (rolling) last 12 months, after deduction of premiums for reinsurance contracts, with a floor equal to zero.</w:t>
            </w:r>
          </w:p>
        </w:tc>
      </w:tr>
      <w:tr w:rsidR="000A55AA" w:rsidRPr="00DF07B0" w:rsidTr="00950116">
        <w:trPr>
          <w:trHeight w:val="1184"/>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C0020/R0150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 net (of reinsurance/ SPV) and best estimate TP calculated as a whole</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without risk margin after deduction of the amounts recoverable from reinsurance contracts and SPVs, with a floor equal to zero.</w:t>
            </w:r>
          </w:p>
        </w:tc>
      </w:tr>
      <w:tr w:rsidR="000A55AA" w:rsidRPr="00DF07B0" w:rsidTr="00950116">
        <w:trPr>
          <w:trHeight w:val="945"/>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C0030/R0150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 net  (of reinsurance) written premiums in the last 12 months</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during the (rolling) last 12 months, after deduction of premiums for reinsurance contracts, with a floor equal to zero.</w:t>
            </w:r>
          </w:p>
        </w:tc>
      </w:tr>
      <w:tr w:rsidR="000A55AA" w:rsidRPr="00DF07B0" w:rsidTr="00950116">
        <w:trPr>
          <w:trHeight w:val="1373"/>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C0020/R0160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 net (of reinsurance/ SPV) best estimate and TP calculated as a whole</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without risk margin after deduction of the amounts recoverable from reinsurance contracts and SPVs, with a floor equal to zero.</w:t>
            </w:r>
          </w:p>
        </w:tc>
      </w:tr>
      <w:tr w:rsidR="000A55AA" w:rsidRPr="00DF07B0" w:rsidTr="00950116">
        <w:trPr>
          <w:trHeight w:val="1215"/>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C0030/R0160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 net  (of reinsurance) written premiums in the last 12 months</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during the (rolling) last 12 months, after deduction of premiums for reinsurance contracts, with a floor equal to zero.</w:t>
            </w:r>
          </w:p>
        </w:tc>
      </w:tr>
      <w:tr w:rsidR="000A55AA" w:rsidRPr="00DF07B0" w:rsidTr="00950116">
        <w:trPr>
          <w:trHeight w:val="1242"/>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C0020/R0170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 net (of reinsurance/ SPV) best estimate and TP calculated as a whole</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without risk margin after deduction of the amounts recoverable from reinsurance contracts and SPVs, with a floor equal to zero.</w:t>
            </w:r>
          </w:p>
        </w:tc>
      </w:tr>
      <w:tr w:rsidR="000A55AA" w:rsidRPr="00DF07B0" w:rsidTr="00950116">
        <w:trPr>
          <w:trHeight w:val="960"/>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C0030/R0170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 net  (of reinsurance) written premiums in the last 12 months</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during the (rolling) last 12 months, after deduction of premiums for reinsurance contracts, with a floor equal to zero.</w:t>
            </w:r>
          </w:p>
        </w:tc>
      </w:tr>
      <w:tr w:rsidR="000A55AA" w:rsidRPr="00DF07B0" w:rsidTr="00950116">
        <w:trPr>
          <w:trHeight w:val="1006"/>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C0040/R0200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Linear formula component for life insurance and reinsurance obligations – MCR</w:t>
            </w:r>
            <w:r w:rsidRPr="00DF07B0">
              <w:rPr>
                <w:rFonts w:ascii="Times New Roman" w:hAnsi="Times New Roman"/>
                <w:sz w:val="20"/>
                <w:szCs w:val="20"/>
                <w:vertAlign w:val="subscript"/>
                <w:lang w:val="en-US"/>
              </w:rPr>
              <w:t>L</w:t>
            </w:r>
            <w:r w:rsidRPr="00DF07B0">
              <w:rPr>
                <w:rFonts w:ascii="Times New Roman" w:hAnsi="Times New Roman"/>
                <w:sz w:val="20"/>
                <w:szCs w:val="20"/>
                <w:lang w:val="en-US"/>
              </w:rPr>
              <w:t xml:space="preserve"> Result</w:t>
            </w:r>
          </w:p>
        </w:tc>
        <w:tc>
          <w:tcPr>
            <w:tcW w:w="4678"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result of the linear formula component for life insurance or reinsurance obligations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 xml:space="preserve">rticle 251 of Delegated Regulation (EU) 2015/35. </w:t>
            </w:r>
          </w:p>
        </w:tc>
      </w:tr>
      <w:tr w:rsidR="000A55AA" w:rsidRPr="00DF07B0" w:rsidTr="00950116">
        <w:trPr>
          <w:trHeight w:val="2538"/>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C0050/R0210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Obligations with profit participation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guaranteed benefits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in relation to guaranteed benefits for life insurance obligations with profit participation, after deduction of the amounts recoverable from reinsurance contracts and SPVs, with a floor equal to zero and technical provisions without a risk margin for reinsurance obligations where the underlying life insurance obligations include profit participation, after deduction of the amounts recoverable from reinsurance contracts and SPVs, with a floor equal to zero.</w:t>
            </w:r>
          </w:p>
        </w:tc>
      </w:tr>
      <w:tr w:rsidR="000A55AA" w:rsidRPr="00DF07B0" w:rsidTr="00950116">
        <w:trPr>
          <w:trHeight w:val="1411"/>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C0050/R0220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Obligations with profit participation – future discretionary benefits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in relation to future discretionary benefits for life insurance obligations with profit participation, after deduction of the amounts recoverable from reinsurance contracts and SPVs, with a floor equal to zero.</w:t>
            </w:r>
          </w:p>
        </w:tc>
      </w:tr>
      <w:tr w:rsidR="000A55AA" w:rsidRPr="00DF07B0" w:rsidTr="00950116">
        <w:trPr>
          <w:trHeight w:val="1763"/>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C0050/R0230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Index</w:t>
            </w:r>
            <w:r w:rsidR="0072092D" w:rsidRPr="00DF07B0">
              <w:rPr>
                <w:rFonts w:ascii="Times New Roman" w:hAnsi="Times New Roman"/>
                <w:sz w:val="20"/>
                <w:szCs w:val="20"/>
                <w:lang w:val="en-US"/>
              </w:rPr>
              <w:t>–</w:t>
            </w:r>
            <w:r w:rsidRPr="00DF07B0">
              <w:rPr>
                <w:rFonts w:ascii="Times New Roman" w:hAnsi="Times New Roman"/>
                <w:sz w:val="20"/>
                <w:szCs w:val="20"/>
                <w:lang w:val="en-US"/>
              </w:rPr>
              <w:t>linked and unit</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linked insurance obligations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for index</w:t>
            </w:r>
            <w:r w:rsidR="0072092D" w:rsidRPr="00DF07B0">
              <w:rPr>
                <w:rFonts w:ascii="Times New Roman" w:hAnsi="Times New Roman"/>
                <w:sz w:val="20"/>
                <w:szCs w:val="20"/>
                <w:lang w:val="en-US"/>
              </w:rPr>
              <w:t>–</w:t>
            </w:r>
            <w:r w:rsidRPr="00DF07B0">
              <w:rPr>
                <w:rFonts w:ascii="Times New Roman" w:hAnsi="Times New Roman"/>
                <w:sz w:val="20"/>
                <w:szCs w:val="20"/>
                <w:lang w:val="en-US"/>
              </w:rPr>
              <w:t>linked and unit</w:t>
            </w:r>
            <w:r w:rsidR="0072092D" w:rsidRPr="00DF07B0">
              <w:rPr>
                <w:rFonts w:ascii="Times New Roman" w:hAnsi="Times New Roman"/>
                <w:sz w:val="20"/>
                <w:szCs w:val="20"/>
                <w:lang w:val="en-US"/>
              </w:rPr>
              <w:t>–</w:t>
            </w:r>
            <w:r w:rsidRPr="00DF07B0">
              <w:rPr>
                <w:rFonts w:ascii="Times New Roman" w:hAnsi="Times New Roman"/>
                <w:sz w:val="20"/>
                <w:szCs w:val="20"/>
                <w:lang w:val="en-US"/>
              </w:rPr>
              <w:t>linked life insurance obligations and reinsurance obligations relating to such insurance obligations, after deduction of the amounts recoverable from reinsurance contracts and SPVs, with a floor equal to zero.</w:t>
            </w:r>
          </w:p>
        </w:tc>
      </w:tr>
      <w:tr w:rsidR="000A55AA" w:rsidRPr="00DF07B0" w:rsidTr="00950116">
        <w:trPr>
          <w:trHeight w:val="2200"/>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C0050/R0240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Other life (re)insurance and health (re)insurance obligations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for all other life insurance obligations and reinsurance obligations relating to such insurance obligations, after deduction of the amounts recoverable from reinsurance contracts and SPVs, with a floor equal to zero.</w:t>
            </w:r>
          </w:p>
          <w:p w:rsidR="000A55AA" w:rsidRPr="00DF07B0" w:rsidRDefault="000A55AA" w:rsidP="00950116">
            <w:pPr>
              <w:rPr>
                <w:rFonts w:ascii="Times New Roman" w:hAnsi="Times New Roman"/>
                <w:sz w:val="20"/>
                <w:szCs w:val="20"/>
                <w:lang w:val="en-US"/>
              </w:rPr>
            </w:pPr>
          </w:p>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Annuities related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contracts </w:t>
            </w:r>
            <w:r w:rsidR="00CD22EA" w:rsidRPr="00DF07B0">
              <w:rPr>
                <w:rFonts w:ascii="Times New Roman" w:hAnsi="Times New Roman"/>
                <w:sz w:val="20"/>
                <w:szCs w:val="20"/>
                <w:lang w:val="en-US"/>
              </w:rPr>
              <w:t>shall</w:t>
            </w:r>
            <w:r w:rsidRPr="00DF07B0">
              <w:rPr>
                <w:rFonts w:ascii="Times New Roman" w:hAnsi="Times New Roman"/>
                <w:sz w:val="20"/>
                <w:szCs w:val="20"/>
                <w:lang w:val="en-US"/>
              </w:rPr>
              <w:t xml:space="preserve"> be reported here.</w:t>
            </w:r>
          </w:p>
        </w:tc>
      </w:tr>
      <w:tr w:rsidR="000A55AA" w:rsidRPr="00DF07B0" w:rsidTr="00950116">
        <w:trPr>
          <w:trHeight w:val="915"/>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C0060/R0250</w:t>
            </w:r>
          </w:p>
        </w:tc>
        <w:tc>
          <w:tcPr>
            <w:tcW w:w="2834"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Total capital at risk for all life (re)insurance obligations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reinsurance/SPV) total capital at risk</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total capital at risk, being the sum in relation to all contracts that give rise to life insurance or reinsurance obligations of the capital at risk of the contracts.</w:t>
            </w:r>
          </w:p>
        </w:tc>
      </w:tr>
      <w:tr w:rsidR="000A55AA" w:rsidRPr="00DF07B0" w:rsidTr="00950116">
        <w:trPr>
          <w:trHeight w:val="1595"/>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C0070/R0300</w:t>
            </w:r>
          </w:p>
        </w:tc>
        <w:tc>
          <w:tcPr>
            <w:tcW w:w="2834"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 xml:space="preserve">Overall MCR calculation  </w:t>
            </w:r>
            <w:r w:rsidR="0072092D" w:rsidRPr="00DF07B0">
              <w:rPr>
                <w:rFonts w:ascii="Times New Roman" w:hAnsi="Times New Roman"/>
                <w:sz w:val="20"/>
                <w:szCs w:val="20"/>
              </w:rPr>
              <w:t>–</w:t>
            </w:r>
            <w:r w:rsidRPr="00DF07B0">
              <w:rPr>
                <w:rFonts w:ascii="Times New Roman" w:hAnsi="Times New Roman"/>
                <w:sz w:val="20"/>
                <w:szCs w:val="20"/>
              </w:rPr>
              <w:t xml:space="preserve"> Linear MCR</w:t>
            </w:r>
          </w:p>
        </w:tc>
        <w:tc>
          <w:tcPr>
            <w:tcW w:w="4678"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The linear Minimum Capital Requirement shall equal to the sum of the MCR linear formula component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insurance and reinsurance and the MCR linear formula component for life insurance and reinsurance obligations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249 of Delegated Regulation (EU) 2015/35.</w:t>
            </w:r>
          </w:p>
        </w:tc>
      </w:tr>
      <w:tr w:rsidR="000A55AA" w:rsidRPr="00DF07B0" w:rsidTr="00950116">
        <w:trPr>
          <w:trHeight w:val="913"/>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C0070/R0310</w:t>
            </w:r>
          </w:p>
        </w:tc>
        <w:tc>
          <w:tcPr>
            <w:tcW w:w="2834"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 xml:space="preserve">Overall MCR calculation  </w:t>
            </w:r>
            <w:r w:rsidR="0072092D" w:rsidRPr="00DF07B0">
              <w:rPr>
                <w:rFonts w:ascii="Times New Roman" w:hAnsi="Times New Roman"/>
                <w:sz w:val="20"/>
                <w:szCs w:val="20"/>
              </w:rPr>
              <w:t>–</w:t>
            </w:r>
            <w:r w:rsidRPr="00DF07B0">
              <w:rPr>
                <w:rFonts w:ascii="Times New Roman" w:hAnsi="Times New Roman"/>
                <w:sz w:val="20"/>
                <w:szCs w:val="20"/>
              </w:rPr>
              <w:t xml:space="preserve"> SCR</w:t>
            </w:r>
          </w:p>
        </w:tc>
        <w:tc>
          <w:tcPr>
            <w:tcW w:w="4678"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latest SCR to be calculated and reported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 xml:space="preserve">rticles 103 to 127 of Directive 2009/138/EC, either the annual one or a more recent one in case the SCR has been recalculated (e.g. due to a change in risk profile), including capital add on. Undertakings using internal model or partial internal model to calculate the SCR </w:t>
            </w:r>
            <w:r w:rsidR="00CD22EA" w:rsidRPr="00DF07B0">
              <w:rPr>
                <w:rFonts w:ascii="Times New Roman" w:hAnsi="Times New Roman"/>
                <w:sz w:val="20"/>
                <w:szCs w:val="20"/>
                <w:lang w:val="en-US"/>
              </w:rPr>
              <w:t>shall</w:t>
            </w:r>
            <w:r w:rsidRPr="00DF07B0">
              <w:rPr>
                <w:rFonts w:ascii="Times New Roman" w:hAnsi="Times New Roman"/>
                <w:sz w:val="20"/>
                <w:szCs w:val="20"/>
                <w:lang w:val="en-US"/>
              </w:rPr>
              <w:t xml:space="preserve"> refer to the relevant SCR, except where under Article 129 (3) of Directive 2009/138/EC the national supervisory authority requires a reference to the standard formula.</w:t>
            </w:r>
          </w:p>
        </w:tc>
      </w:tr>
      <w:tr w:rsidR="000A55AA" w:rsidRPr="00DF07B0" w:rsidTr="00950116">
        <w:trPr>
          <w:trHeight w:val="702"/>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C0070/R0320</w:t>
            </w:r>
          </w:p>
        </w:tc>
        <w:tc>
          <w:tcPr>
            <w:tcW w:w="2834"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 xml:space="preserve">Overall MCR calculation  </w:t>
            </w:r>
            <w:r w:rsidR="0072092D" w:rsidRPr="00DF07B0">
              <w:rPr>
                <w:rFonts w:ascii="Times New Roman" w:hAnsi="Times New Roman"/>
                <w:sz w:val="20"/>
                <w:szCs w:val="20"/>
              </w:rPr>
              <w:t>–</w:t>
            </w:r>
            <w:r w:rsidRPr="00DF07B0">
              <w:rPr>
                <w:rFonts w:ascii="Times New Roman" w:hAnsi="Times New Roman"/>
                <w:sz w:val="20"/>
                <w:szCs w:val="20"/>
              </w:rPr>
              <w:t xml:space="preserve"> MCR cap</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This is calculated as 45% of the SCR including any capital add</w:t>
            </w:r>
            <w:r w:rsidR="0072092D" w:rsidRPr="00DF07B0">
              <w:rPr>
                <w:rFonts w:ascii="Times New Roman" w:hAnsi="Times New Roman"/>
                <w:sz w:val="20"/>
                <w:szCs w:val="20"/>
                <w:lang w:val="en-US"/>
              </w:rPr>
              <w:t>–</w:t>
            </w:r>
            <w:r w:rsidRPr="00DF07B0">
              <w:rPr>
                <w:rFonts w:ascii="Times New Roman" w:hAnsi="Times New Roman"/>
                <w:sz w:val="20"/>
                <w:szCs w:val="20"/>
                <w:lang w:val="en-US"/>
              </w:rPr>
              <w:t>on in accordance with Art 129 (3) of the Directive 2009/138/EC.</w:t>
            </w:r>
          </w:p>
        </w:tc>
      </w:tr>
      <w:tr w:rsidR="000A55AA" w:rsidRPr="00DF07B0" w:rsidTr="00950116">
        <w:trPr>
          <w:trHeight w:val="702"/>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C0070/R0330</w:t>
            </w:r>
          </w:p>
        </w:tc>
        <w:tc>
          <w:tcPr>
            <w:tcW w:w="2834"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 xml:space="preserve">Overall MCR calculation  </w:t>
            </w:r>
            <w:r w:rsidR="0072092D" w:rsidRPr="00DF07B0">
              <w:rPr>
                <w:rFonts w:ascii="Times New Roman" w:hAnsi="Times New Roman"/>
                <w:sz w:val="20"/>
                <w:szCs w:val="20"/>
              </w:rPr>
              <w:t>–</w:t>
            </w:r>
            <w:r w:rsidRPr="00DF07B0">
              <w:rPr>
                <w:rFonts w:ascii="Times New Roman" w:hAnsi="Times New Roman"/>
                <w:sz w:val="20"/>
                <w:szCs w:val="20"/>
              </w:rPr>
              <w:t xml:space="preserve"> MCR floor</w:t>
            </w:r>
          </w:p>
        </w:tc>
        <w:tc>
          <w:tcPr>
            <w:tcW w:w="467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This is calculated as 25% of the SCR including any capital add</w:t>
            </w:r>
            <w:r w:rsidR="0072092D" w:rsidRPr="00DF07B0">
              <w:rPr>
                <w:rFonts w:ascii="Times New Roman" w:hAnsi="Times New Roman"/>
                <w:sz w:val="20"/>
                <w:szCs w:val="20"/>
                <w:lang w:val="en-US"/>
              </w:rPr>
              <w:t>–</w:t>
            </w:r>
            <w:r w:rsidRPr="00DF07B0">
              <w:rPr>
                <w:rFonts w:ascii="Times New Roman" w:hAnsi="Times New Roman"/>
                <w:sz w:val="20"/>
                <w:szCs w:val="20"/>
                <w:lang w:val="en-US"/>
              </w:rPr>
              <w:t>on in accordance with Art 129 (3) of the Directive 2009/138/EC.</w:t>
            </w:r>
          </w:p>
        </w:tc>
      </w:tr>
      <w:tr w:rsidR="000A55AA" w:rsidRPr="00DF07B0" w:rsidTr="00950116">
        <w:trPr>
          <w:trHeight w:val="701"/>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C0070/R0340</w:t>
            </w:r>
          </w:p>
        </w:tc>
        <w:tc>
          <w:tcPr>
            <w:tcW w:w="2834"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 xml:space="preserve">Overall MCR calculation  </w:t>
            </w:r>
            <w:r w:rsidR="0072092D" w:rsidRPr="00DF07B0">
              <w:rPr>
                <w:rFonts w:ascii="Times New Roman" w:hAnsi="Times New Roman"/>
                <w:sz w:val="20"/>
                <w:szCs w:val="20"/>
              </w:rPr>
              <w:t>–</w:t>
            </w:r>
            <w:r w:rsidRPr="00DF07B0">
              <w:rPr>
                <w:rFonts w:ascii="Times New Roman" w:hAnsi="Times New Roman"/>
                <w:sz w:val="20"/>
                <w:szCs w:val="20"/>
              </w:rPr>
              <w:t xml:space="preserve"> Combined MCR</w:t>
            </w:r>
          </w:p>
        </w:tc>
        <w:tc>
          <w:tcPr>
            <w:tcW w:w="4678"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result of the formula component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248 (2) of Delegated Regulation (EU) 2015/35.</w:t>
            </w:r>
          </w:p>
        </w:tc>
      </w:tr>
      <w:tr w:rsidR="000A55AA" w:rsidRPr="00DF07B0" w:rsidTr="00950116">
        <w:trPr>
          <w:trHeight w:val="450"/>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C0070/R0350</w:t>
            </w:r>
          </w:p>
        </w:tc>
        <w:tc>
          <w:tcPr>
            <w:tcW w:w="2834"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rPr>
              <w:t xml:space="preserve">Overall MCR calculation  </w:t>
            </w:r>
            <w:r w:rsidR="0072092D" w:rsidRPr="00DF07B0">
              <w:rPr>
                <w:rFonts w:ascii="Times New Roman" w:hAnsi="Times New Roman"/>
                <w:sz w:val="20"/>
                <w:szCs w:val="20"/>
              </w:rPr>
              <w:t>–</w:t>
            </w:r>
            <w:r w:rsidRPr="00DF07B0">
              <w:rPr>
                <w:rFonts w:ascii="Times New Roman" w:hAnsi="Times New Roman"/>
                <w:sz w:val="20"/>
                <w:szCs w:val="20"/>
              </w:rPr>
              <w:t xml:space="preserve"> </w:t>
            </w:r>
            <w:r w:rsidRPr="00DF07B0">
              <w:rPr>
                <w:rFonts w:ascii="Times New Roman" w:hAnsi="Times New Roman"/>
                <w:sz w:val="20"/>
                <w:szCs w:val="20"/>
                <w:lang w:val="en-US"/>
              </w:rPr>
              <w:t>Absolute floor of the MCR</w:t>
            </w:r>
          </w:p>
        </w:tc>
        <w:tc>
          <w:tcPr>
            <w:tcW w:w="467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This is calculated as defined in Art 129(1) d of Directive 2009/138/EC.</w:t>
            </w:r>
          </w:p>
        </w:tc>
      </w:tr>
      <w:tr w:rsidR="000A55AA" w:rsidRPr="00DF07B0" w:rsidTr="00950116">
        <w:trPr>
          <w:trHeight w:val="732"/>
        </w:trPr>
        <w:tc>
          <w:tcPr>
            <w:tcW w:w="1810"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C0070/R0400</w:t>
            </w:r>
          </w:p>
        </w:tc>
        <w:tc>
          <w:tcPr>
            <w:tcW w:w="2834"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Minimum Capital Requirement</w:t>
            </w:r>
          </w:p>
        </w:tc>
        <w:tc>
          <w:tcPr>
            <w:tcW w:w="4678"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result of the formula component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248 (1) of Delegated Regulation (EU) 2015/35.</w:t>
            </w:r>
          </w:p>
        </w:tc>
      </w:tr>
    </w:tbl>
    <w:p w:rsidR="000A55AA" w:rsidRPr="00DF07B0" w:rsidRDefault="000A55AA">
      <w:pPr>
        <w:rPr>
          <w:rFonts w:ascii="Times New Roman" w:hAnsi="Times New Roman"/>
          <w:sz w:val="20"/>
          <w:szCs w:val="20"/>
        </w:rPr>
      </w:pPr>
    </w:p>
    <w:tbl>
      <w:tblPr>
        <w:tblStyle w:val="TableGrid"/>
        <w:tblW w:w="0" w:type="auto"/>
        <w:tblLook w:val="04A0" w:firstRow="1" w:lastRow="0" w:firstColumn="1" w:lastColumn="0" w:noHBand="0" w:noVBand="1"/>
      </w:tblPr>
      <w:tblGrid>
        <w:gridCol w:w="1853"/>
        <w:gridCol w:w="2628"/>
        <w:gridCol w:w="4761"/>
      </w:tblGrid>
      <w:tr w:rsidR="000A55AA" w:rsidRPr="00DF07B0" w:rsidTr="00166F34">
        <w:trPr>
          <w:trHeight w:val="285"/>
        </w:trPr>
        <w:tc>
          <w:tcPr>
            <w:tcW w:w="9242" w:type="dxa"/>
            <w:gridSpan w:val="3"/>
            <w:tcBorders>
              <w:top w:val="nil"/>
              <w:left w:val="nil"/>
              <w:bottom w:val="nil"/>
              <w:right w:val="nil"/>
            </w:tcBorders>
            <w:noWrap/>
            <w:hideMark/>
          </w:tcPr>
          <w:p w:rsidR="000A55AA" w:rsidRPr="00DF07B0" w:rsidRDefault="000A55AA" w:rsidP="00950116">
            <w:pPr>
              <w:rPr>
                <w:rFonts w:ascii="Times New Roman" w:hAnsi="Times New Roman"/>
                <w:b/>
                <w:sz w:val="20"/>
                <w:szCs w:val="20"/>
                <w:lang w:val="en-US"/>
              </w:rPr>
            </w:pPr>
            <w:r w:rsidRPr="00DF07B0">
              <w:rPr>
                <w:rFonts w:ascii="Times New Roman" w:hAnsi="Times New Roman"/>
                <w:b/>
                <w:sz w:val="20"/>
                <w:szCs w:val="20"/>
              </w:rPr>
              <w:t xml:space="preserve">S.28.02 </w:t>
            </w:r>
            <w:r w:rsidR="0072092D" w:rsidRPr="00DF07B0">
              <w:rPr>
                <w:rFonts w:ascii="Times New Roman" w:hAnsi="Times New Roman"/>
                <w:b/>
                <w:sz w:val="20"/>
                <w:szCs w:val="20"/>
              </w:rPr>
              <w:t>–</w:t>
            </w:r>
            <w:r w:rsidRPr="00DF07B0">
              <w:rPr>
                <w:rFonts w:ascii="Times New Roman" w:hAnsi="Times New Roman"/>
                <w:b/>
                <w:sz w:val="20"/>
                <w:szCs w:val="20"/>
              </w:rPr>
              <w:t xml:space="preserve"> </w:t>
            </w:r>
            <w:r w:rsidRPr="00DF07B0">
              <w:rPr>
                <w:rFonts w:ascii="Times New Roman" w:hAnsi="Times New Roman"/>
                <w:b/>
                <w:sz w:val="20"/>
                <w:szCs w:val="20"/>
                <w:lang w:val="en-US"/>
              </w:rPr>
              <w:t xml:space="preserve">Minimum </w:t>
            </w:r>
            <w:r w:rsidR="00BA7D71" w:rsidRPr="00DF07B0">
              <w:rPr>
                <w:rFonts w:ascii="Times New Roman" w:hAnsi="Times New Roman"/>
                <w:b/>
                <w:sz w:val="20"/>
                <w:szCs w:val="20"/>
                <w:lang w:val="en-US"/>
              </w:rPr>
              <w:t>C</w:t>
            </w:r>
            <w:r w:rsidRPr="00DF07B0">
              <w:rPr>
                <w:rFonts w:ascii="Times New Roman" w:hAnsi="Times New Roman"/>
                <w:b/>
                <w:sz w:val="20"/>
                <w:szCs w:val="20"/>
                <w:lang w:val="en-US"/>
              </w:rPr>
              <w:t xml:space="preserve">apital Requirement </w:t>
            </w:r>
            <w:r w:rsidR="0072092D" w:rsidRPr="00DF07B0">
              <w:rPr>
                <w:rFonts w:ascii="Times New Roman" w:hAnsi="Times New Roman"/>
                <w:b/>
                <w:sz w:val="20"/>
                <w:szCs w:val="20"/>
                <w:lang w:val="en-US"/>
              </w:rPr>
              <w:t>–</w:t>
            </w:r>
            <w:r w:rsidRPr="00DF07B0">
              <w:rPr>
                <w:rFonts w:ascii="Times New Roman" w:hAnsi="Times New Roman"/>
                <w:b/>
                <w:sz w:val="20"/>
                <w:szCs w:val="20"/>
                <w:lang w:val="en-US"/>
              </w:rPr>
              <w:t xml:space="preserve"> Both life and non</w:t>
            </w:r>
            <w:r w:rsidR="0072092D" w:rsidRPr="00DF07B0">
              <w:rPr>
                <w:rFonts w:ascii="Times New Roman" w:hAnsi="Times New Roman"/>
                <w:b/>
                <w:sz w:val="20"/>
                <w:szCs w:val="20"/>
                <w:lang w:val="en-US"/>
              </w:rPr>
              <w:t>–</w:t>
            </w:r>
            <w:r w:rsidRPr="00DF07B0">
              <w:rPr>
                <w:rFonts w:ascii="Times New Roman" w:hAnsi="Times New Roman"/>
                <w:b/>
                <w:sz w:val="20"/>
                <w:szCs w:val="20"/>
                <w:lang w:val="en-US"/>
              </w:rPr>
              <w:t>life insurance activity</w:t>
            </w:r>
          </w:p>
          <w:p w:rsidR="000A55AA" w:rsidRPr="00DF07B0" w:rsidRDefault="000A55AA">
            <w:pPr>
              <w:rPr>
                <w:rFonts w:ascii="Times New Roman" w:hAnsi="Times New Roman"/>
                <w:sz w:val="20"/>
                <w:szCs w:val="20"/>
              </w:rPr>
            </w:pPr>
          </w:p>
        </w:tc>
      </w:tr>
      <w:tr w:rsidR="000A55AA" w:rsidRPr="00DF07B0" w:rsidTr="00166F34">
        <w:trPr>
          <w:trHeight w:val="285"/>
        </w:trPr>
        <w:tc>
          <w:tcPr>
            <w:tcW w:w="9242" w:type="dxa"/>
            <w:gridSpan w:val="3"/>
            <w:tcBorders>
              <w:top w:val="nil"/>
              <w:left w:val="nil"/>
              <w:bottom w:val="nil"/>
              <w:right w:val="nil"/>
            </w:tcBorders>
            <w:noWrap/>
            <w:hideMark/>
          </w:tcPr>
          <w:p w:rsidR="000A55AA" w:rsidRPr="00DF07B0" w:rsidRDefault="000A55AA" w:rsidP="00950116">
            <w:pPr>
              <w:rPr>
                <w:rFonts w:ascii="Times New Roman" w:hAnsi="Times New Roman"/>
                <w:b/>
                <w:sz w:val="20"/>
                <w:szCs w:val="20"/>
                <w:lang w:val="en-US"/>
              </w:rPr>
            </w:pPr>
            <w:r w:rsidRPr="00DF07B0">
              <w:rPr>
                <w:rFonts w:ascii="Times New Roman" w:hAnsi="Times New Roman"/>
                <w:b/>
                <w:sz w:val="20"/>
                <w:szCs w:val="20"/>
                <w:lang w:val="en-US"/>
              </w:rPr>
              <w:t>General comments:</w:t>
            </w:r>
          </w:p>
          <w:p w:rsidR="000A55AA" w:rsidRPr="00DF07B0" w:rsidRDefault="000A55AA" w:rsidP="00950116">
            <w:pPr>
              <w:jc w:val="both"/>
              <w:rPr>
                <w:rFonts w:ascii="Times New Roman" w:hAnsi="Times New Roman"/>
                <w:sz w:val="20"/>
                <w:szCs w:val="20"/>
                <w:lang w:val="en-US"/>
              </w:rPr>
            </w:pPr>
          </w:p>
          <w:p w:rsidR="000A55AA" w:rsidRPr="00DF07B0" w:rsidRDefault="000D2E4C" w:rsidP="00950116">
            <w:pPr>
              <w:jc w:val="both"/>
              <w:rPr>
                <w:rFonts w:ascii="Times New Roman" w:hAnsi="Times New Roman"/>
                <w:sz w:val="20"/>
                <w:szCs w:val="20"/>
                <w:lang w:val="en-US"/>
              </w:rPr>
            </w:pPr>
            <w:r w:rsidRPr="00DF07B0">
              <w:rPr>
                <w:rFonts w:ascii="Times New Roman" w:hAnsi="Times New Roman" w:cs="Times New Roman"/>
                <w:bCs/>
                <w:sz w:val="20"/>
                <w:szCs w:val="20"/>
                <w:lang w:val="en-US"/>
              </w:rPr>
              <w:t xml:space="preserve">This </w:t>
            </w:r>
            <w:r w:rsidR="001062B8" w:rsidRPr="00DF07B0">
              <w:rPr>
                <w:rFonts w:ascii="Times New Roman" w:hAnsi="Times New Roman" w:cs="Times New Roman"/>
                <w:bCs/>
                <w:sz w:val="20"/>
                <w:szCs w:val="20"/>
                <w:lang w:val="en-US"/>
              </w:rPr>
              <w:t>section</w:t>
            </w:r>
            <w:r w:rsidR="000A55AA" w:rsidRPr="00DF07B0">
              <w:rPr>
                <w:rFonts w:ascii="Times New Roman" w:hAnsi="Times New Roman"/>
                <w:sz w:val="20"/>
                <w:szCs w:val="20"/>
                <w:lang w:val="en-US"/>
              </w:rPr>
              <w:t xml:space="preserve"> relates to opening, quarterly and annual submission of information for individual entities. </w:t>
            </w:r>
          </w:p>
          <w:p w:rsidR="000A55AA" w:rsidRPr="00DF07B0" w:rsidRDefault="000A55AA" w:rsidP="00950116">
            <w:pPr>
              <w:jc w:val="both"/>
              <w:rPr>
                <w:rFonts w:ascii="Times New Roman" w:hAnsi="Times New Roman"/>
                <w:b/>
                <w:sz w:val="20"/>
                <w:szCs w:val="20"/>
                <w:lang w:val="en-US"/>
              </w:rPr>
            </w:pPr>
          </w:p>
          <w:p w:rsidR="000A55AA" w:rsidRPr="00DF07B0" w:rsidRDefault="000A55AA" w:rsidP="00950116">
            <w:pPr>
              <w:jc w:val="both"/>
              <w:rPr>
                <w:rFonts w:ascii="Times New Roman" w:hAnsi="Times New Roman"/>
                <w:sz w:val="20"/>
                <w:szCs w:val="20"/>
              </w:rPr>
            </w:pPr>
            <w:r w:rsidRPr="00DF07B0">
              <w:rPr>
                <w:rFonts w:ascii="Times New Roman" w:hAnsi="Times New Roman"/>
                <w:sz w:val="20"/>
                <w:szCs w:val="20"/>
              </w:rPr>
              <w:t>In particular, S.28.02 is to be submitted by insurance undertakings engaged in both life and non</w:t>
            </w:r>
            <w:r w:rsidR="0072092D" w:rsidRPr="00DF07B0">
              <w:rPr>
                <w:rFonts w:ascii="Times New Roman" w:hAnsi="Times New Roman"/>
                <w:sz w:val="20"/>
                <w:szCs w:val="20"/>
              </w:rPr>
              <w:t>–</w:t>
            </w:r>
            <w:r w:rsidRPr="00DF07B0">
              <w:rPr>
                <w:rFonts w:ascii="Times New Roman" w:hAnsi="Times New Roman"/>
                <w:sz w:val="20"/>
                <w:szCs w:val="20"/>
              </w:rPr>
              <w:t>life insurance activity. Insurance and reinsurance undertakings other than insurance undertakings engaged in both life and non</w:t>
            </w:r>
            <w:r w:rsidR="0072092D" w:rsidRPr="00DF07B0">
              <w:rPr>
                <w:rFonts w:ascii="Times New Roman" w:hAnsi="Times New Roman"/>
                <w:sz w:val="20"/>
                <w:szCs w:val="20"/>
              </w:rPr>
              <w:t>–</w:t>
            </w:r>
            <w:r w:rsidRPr="00DF07B0">
              <w:rPr>
                <w:rFonts w:ascii="Times New Roman" w:hAnsi="Times New Roman"/>
                <w:sz w:val="20"/>
                <w:szCs w:val="20"/>
              </w:rPr>
              <w:t xml:space="preserve">life insurance activity shall submit S.28.01 instead. </w:t>
            </w:r>
          </w:p>
          <w:p w:rsidR="000A55AA" w:rsidRPr="00DF07B0" w:rsidRDefault="000A55AA" w:rsidP="00950116">
            <w:pPr>
              <w:ind w:right="459"/>
              <w:jc w:val="both"/>
              <w:rPr>
                <w:rFonts w:ascii="Times New Roman" w:hAnsi="Times New Roman"/>
                <w:sz w:val="20"/>
                <w:szCs w:val="20"/>
              </w:rPr>
            </w:pPr>
          </w:p>
          <w:p w:rsidR="000A55AA" w:rsidRPr="00DF07B0" w:rsidRDefault="000A55AA" w:rsidP="00950116">
            <w:pPr>
              <w:jc w:val="both"/>
              <w:rPr>
                <w:rFonts w:ascii="Times New Roman" w:hAnsi="Times New Roman"/>
                <w:sz w:val="20"/>
                <w:szCs w:val="20"/>
              </w:rPr>
            </w:pPr>
            <w:r w:rsidRPr="00DF07B0">
              <w:rPr>
                <w:rFonts w:ascii="Times New Roman" w:hAnsi="Times New Roman"/>
                <w:sz w:val="20"/>
                <w:szCs w:val="20"/>
              </w:rPr>
              <w:t xml:space="preserve">This template shall be completed on the basis of Solvency II valuation, i.e. written premiums are defined as the premiums due to be received by the undertaking in the period (as defined in </w:t>
            </w:r>
            <w:r w:rsidR="00DB7C64" w:rsidRPr="00DF07B0">
              <w:rPr>
                <w:rFonts w:ascii="Times New Roman" w:hAnsi="Times New Roman"/>
                <w:sz w:val="20"/>
                <w:szCs w:val="20"/>
              </w:rPr>
              <w:t>A</w:t>
            </w:r>
            <w:r w:rsidRPr="00DF07B0">
              <w:rPr>
                <w:rFonts w:ascii="Times New Roman" w:hAnsi="Times New Roman"/>
                <w:sz w:val="20"/>
                <w:szCs w:val="20"/>
              </w:rPr>
              <w:t xml:space="preserve">rticle 1(11) of Delegated Regulation </w:t>
            </w:r>
            <w:r w:rsidRPr="00DF07B0">
              <w:rPr>
                <w:rFonts w:ascii="Times New Roman" w:hAnsi="Times New Roman"/>
                <w:sz w:val="20"/>
                <w:szCs w:val="20"/>
                <w:lang w:val="en-US"/>
              </w:rPr>
              <w:t xml:space="preserve">(EU) </w:t>
            </w:r>
            <w:r w:rsidRPr="00DF07B0">
              <w:rPr>
                <w:rFonts w:ascii="Times New Roman" w:hAnsi="Times New Roman"/>
                <w:sz w:val="20"/>
                <w:szCs w:val="20"/>
              </w:rPr>
              <w:t xml:space="preserve">2015/35). </w:t>
            </w:r>
          </w:p>
          <w:p w:rsidR="000A55AA" w:rsidRPr="00DF07B0" w:rsidRDefault="000A55AA" w:rsidP="00950116">
            <w:pPr>
              <w:jc w:val="both"/>
              <w:rPr>
                <w:rFonts w:ascii="Times New Roman" w:hAnsi="Times New Roman"/>
                <w:sz w:val="20"/>
                <w:szCs w:val="20"/>
              </w:rPr>
            </w:pPr>
          </w:p>
          <w:p w:rsidR="000A55AA" w:rsidRPr="00DF07B0" w:rsidRDefault="000A55AA" w:rsidP="00950116">
            <w:pPr>
              <w:jc w:val="both"/>
              <w:rPr>
                <w:rFonts w:ascii="Times New Roman" w:hAnsi="Times New Roman"/>
                <w:sz w:val="20"/>
                <w:szCs w:val="20"/>
              </w:rPr>
            </w:pPr>
            <w:r w:rsidRPr="00DF07B0">
              <w:rPr>
                <w:rFonts w:ascii="Times New Roman" w:hAnsi="Times New Roman"/>
                <w:sz w:val="20"/>
                <w:szCs w:val="20"/>
              </w:rPr>
              <w:t xml:space="preserve">All references to technical provisions address technical provisions after application of Long Term Guarantee measures and </w:t>
            </w:r>
            <w:proofErr w:type="spellStart"/>
            <w:r w:rsidRPr="00DF07B0">
              <w:rPr>
                <w:rFonts w:ascii="Times New Roman" w:hAnsi="Times New Roman"/>
                <w:sz w:val="20"/>
                <w:szCs w:val="20"/>
              </w:rPr>
              <w:t>transitionals</w:t>
            </w:r>
            <w:proofErr w:type="spellEnd"/>
            <w:r w:rsidRPr="00DF07B0">
              <w:rPr>
                <w:rFonts w:ascii="Times New Roman" w:hAnsi="Times New Roman"/>
                <w:sz w:val="20"/>
                <w:szCs w:val="20"/>
              </w:rPr>
              <w:t>.</w:t>
            </w:r>
          </w:p>
          <w:p w:rsidR="000A55AA" w:rsidRPr="00DF07B0" w:rsidRDefault="000A55AA" w:rsidP="00950116">
            <w:pPr>
              <w:jc w:val="both"/>
              <w:rPr>
                <w:rFonts w:ascii="Times New Roman" w:hAnsi="Times New Roman"/>
                <w:sz w:val="20"/>
                <w:szCs w:val="20"/>
              </w:rPr>
            </w:pPr>
          </w:p>
          <w:p w:rsidR="000A55AA" w:rsidRPr="00DF07B0" w:rsidRDefault="000A55AA">
            <w:pPr>
              <w:rPr>
                <w:rFonts w:ascii="Times New Roman" w:hAnsi="Times New Roman"/>
                <w:b/>
                <w:sz w:val="20"/>
                <w:szCs w:val="20"/>
                <w:lang w:val="en-US"/>
              </w:rPr>
            </w:pPr>
            <w:r w:rsidRPr="00DF07B0">
              <w:rPr>
                <w:rFonts w:ascii="Times New Roman" w:hAnsi="Times New Roman"/>
                <w:sz w:val="20"/>
                <w:szCs w:val="20"/>
              </w:rPr>
              <w:t>The calculation of MCR combines a linear formula with a floor of 25% and a cap of 45% of the SCR. The MCR is subject to an absolute floor depending on the nature of the undertaking (as defined in Article 129 (1) (d) of the Directive 2009/138/EC).</w:t>
            </w:r>
          </w:p>
        </w:tc>
      </w:tr>
      <w:tr w:rsidR="000A55AA" w:rsidRPr="00DF07B0" w:rsidTr="00166F34">
        <w:trPr>
          <w:trHeight w:val="285"/>
        </w:trPr>
        <w:tc>
          <w:tcPr>
            <w:tcW w:w="1853" w:type="dxa"/>
            <w:tcBorders>
              <w:top w:val="nil"/>
              <w:left w:val="nil"/>
              <w:bottom w:val="single" w:sz="4" w:space="0" w:color="auto"/>
              <w:right w:val="nil"/>
            </w:tcBorders>
            <w:noWrap/>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w:t>
            </w:r>
          </w:p>
        </w:tc>
        <w:tc>
          <w:tcPr>
            <w:tcW w:w="2628" w:type="dxa"/>
            <w:tcBorders>
              <w:top w:val="nil"/>
              <w:left w:val="nil"/>
              <w:bottom w:val="single" w:sz="4" w:space="0" w:color="auto"/>
              <w:right w:val="nil"/>
            </w:tcBorders>
            <w:noWrap/>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 </w:t>
            </w:r>
          </w:p>
        </w:tc>
        <w:tc>
          <w:tcPr>
            <w:tcW w:w="4761" w:type="dxa"/>
            <w:tcBorders>
              <w:top w:val="nil"/>
              <w:left w:val="nil"/>
              <w:bottom w:val="single" w:sz="4" w:space="0" w:color="auto"/>
              <w:right w:val="nil"/>
            </w:tcBorders>
            <w:noWrap/>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 </w:t>
            </w:r>
          </w:p>
        </w:tc>
      </w:tr>
      <w:tr w:rsidR="000A55AA" w:rsidRPr="00DF07B0" w:rsidTr="00166F34">
        <w:trPr>
          <w:trHeight w:val="285"/>
        </w:trPr>
        <w:tc>
          <w:tcPr>
            <w:tcW w:w="1853" w:type="dxa"/>
            <w:tcBorders>
              <w:top w:val="single" w:sz="4" w:space="0" w:color="auto"/>
            </w:tcBorders>
            <w:hideMark/>
          </w:tcPr>
          <w:p w:rsidR="000A55AA" w:rsidRPr="00DF07B0" w:rsidRDefault="000A55AA" w:rsidP="00950116">
            <w:pPr>
              <w:jc w:val="center"/>
              <w:rPr>
                <w:rFonts w:ascii="Times New Roman" w:hAnsi="Times New Roman"/>
                <w:b/>
                <w:sz w:val="20"/>
                <w:szCs w:val="20"/>
              </w:rPr>
            </w:pPr>
          </w:p>
        </w:tc>
        <w:tc>
          <w:tcPr>
            <w:tcW w:w="2628" w:type="dxa"/>
            <w:tcBorders>
              <w:top w:val="single" w:sz="4" w:space="0" w:color="auto"/>
            </w:tcBorders>
            <w:hideMark/>
          </w:tcPr>
          <w:p w:rsidR="000A55AA" w:rsidRPr="00DF07B0" w:rsidRDefault="000A55AA" w:rsidP="00950116">
            <w:pPr>
              <w:jc w:val="center"/>
              <w:rPr>
                <w:rFonts w:ascii="Times New Roman" w:hAnsi="Times New Roman"/>
                <w:b/>
                <w:sz w:val="20"/>
                <w:szCs w:val="20"/>
              </w:rPr>
            </w:pPr>
            <w:r w:rsidRPr="00DF07B0">
              <w:rPr>
                <w:rFonts w:ascii="Times New Roman" w:hAnsi="Times New Roman"/>
                <w:b/>
                <w:sz w:val="20"/>
                <w:szCs w:val="20"/>
              </w:rPr>
              <w:t>ITEM</w:t>
            </w:r>
          </w:p>
        </w:tc>
        <w:tc>
          <w:tcPr>
            <w:tcW w:w="4761" w:type="dxa"/>
            <w:tcBorders>
              <w:top w:val="single" w:sz="4" w:space="0" w:color="auto"/>
            </w:tcBorders>
            <w:hideMark/>
          </w:tcPr>
          <w:p w:rsidR="000A55AA" w:rsidRPr="00DF07B0" w:rsidRDefault="000A55AA" w:rsidP="00950116">
            <w:pPr>
              <w:jc w:val="center"/>
              <w:rPr>
                <w:rFonts w:ascii="Times New Roman" w:hAnsi="Times New Roman"/>
                <w:b/>
                <w:sz w:val="20"/>
                <w:szCs w:val="20"/>
              </w:rPr>
            </w:pPr>
            <w:r w:rsidRPr="00DF07B0">
              <w:rPr>
                <w:rFonts w:ascii="Times New Roman" w:hAnsi="Times New Roman"/>
                <w:b/>
                <w:sz w:val="20"/>
                <w:szCs w:val="20"/>
              </w:rPr>
              <w:t>INSTRUCTIONS</w:t>
            </w:r>
          </w:p>
        </w:tc>
      </w:tr>
      <w:tr w:rsidR="000A55AA" w:rsidRPr="00DF07B0" w:rsidTr="00166F34">
        <w:trPr>
          <w:trHeight w:val="1065"/>
        </w:trPr>
        <w:tc>
          <w:tcPr>
            <w:tcW w:w="1853" w:type="dxa"/>
            <w:vMerge w:val="restart"/>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C0010/R0010</w:t>
            </w:r>
          </w:p>
        </w:tc>
        <w:tc>
          <w:tcPr>
            <w:tcW w:w="2628" w:type="dxa"/>
            <w:vMerge w:val="restart"/>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Linear Formula component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insurance and reinsurance obligations – MCR</w:t>
            </w:r>
            <w:r w:rsidRPr="00DF07B0">
              <w:rPr>
                <w:rFonts w:ascii="Times New Roman" w:hAnsi="Times New Roman"/>
                <w:sz w:val="20"/>
                <w:szCs w:val="20"/>
                <w:vertAlign w:val="subscript"/>
                <w:lang w:val="en-US"/>
              </w:rPr>
              <w:t xml:space="preserve">(NL,NL) </w:t>
            </w:r>
            <w:r w:rsidRPr="00DF07B0">
              <w:rPr>
                <w:rFonts w:ascii="Times New Roman" w:hAnsi="Times New Roman"/>
                <w:sz w:val="20"/>
                <w:szCs w:val="20"/>
                <w:lang w:val="en-US"/>
              </w:rPr>
              <w:t xml:space="preserve">result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vMerge w:val="restart"/>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This is the linear formula component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insurance and reinsurance obligations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insurance activities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 xml:space="preserve">rticle 252 (4) and (5) of Delegated Regulation (EU) 2015/35. </w:t>
            </w:r>
          </w:p>
        </w:tc>
      </w:tr>
      <w:tr w:rsidR="000A55AA" w:rsidRPr="00DF07B0" w:rsidTr="00166F34">
        <w:trPr>
          <w:trHeight w:val="409"/>
        </w:trPr>
        <w:tc>
          <w:tcPr>
            <w:tcW w:w="1853" w:type="dxa"/>
            <w:vMerge/>
            <w:hideMark/>
          </w:tcPr>
          <w:p w:rsidR="000A55AA" w:rsidRPr="00DF07B0" w:rsidRDefault="000A55AA">
            <w:pPr>
              <w:rPr>
                <w:rFonts w:ascii="Times New Roman" w:hAnsi="Times New Roman"/>
                <w:sz w:val="20"/>
                <w:szCs w:val="20"/>
                <w:lang w:val="en-US"/>
              </w:rPr>
            </w:pPr>
          </w:p>
        </w:tc>
        <w:tc>
          <w:tcPr>
            <w:tcW w:w="2628" w:type="dxa"/>
            <w:vMerge/>
            <w:hideMark/>
          </w:tcPr>
          <w:p w:rsidR="000A55AA" w:rsidRPr="00DF07B0" w:rsidRDefault="000A55AA">
            <w:pPr>
              <w:rPr>
                <w:rFonts w:ascii="Times New Roman" w:hAnsi="Times New Roman"/>
                <w:sz w:val="20"/>
                <w:szCs w:val="20"/>
                <w:lang w:val="en-US"/>
              </w:rPr>
            </w:pPr>
          </w:p>
        </w:tc>
        <w:tc>
          <w:tcPr>
            <w:tcW w:w="4761" w:type="dxa"/>
            <w:vMerge/>
            <w:hideMark/>
          </w:tcPr>
          <w:p w:rsidR="000A55AA" w:rsidRPr="00DF07B0" w:rsidRDefault="000A55AA">
            <w:pPr>
              <w:rPr>
                <w:rFonts w:ascii="Times New Roman" w:hAnsi="Times New Roman"/>
                <w:sz w:val="20"/>
                <w:szCs w:val="20"/>
                <w:lang w:val="en-US"/>
              </w:rPr>
            </w:pPr>
          </w:p>
        </w:tc>
      </w:tr>
      <w:tr w:rsidR="000A55AA" w:rsidRPr="00DF07B0" w:rsidTr="00166F34">
        <w:trPr>
          <w:trHeight w:val="97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C0020/R0010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Linear Formula component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insurance and reinsurance obligations – MCR</w:t>
            </w:r>
            <w:r w:rsidRPr="00DF07B0">
              <w:rPr>
                <w:rFonts w:ascii="Times New Roman" w:hAnsi="Times New Roman"/>
                <w:sz w:val="20"/>
                <w:szCs w:val="20"/>
                <w:vertAlign w:val="subscript"/>
                <w:lang w:val="en-US"/>
              </w:rPr>
              <w:t xml:space="preserve">(NL,L) </w:t>
            </w:r>
            <w:r w:rsidRPr="00DF07B0">
              <w:rPr>
                <w:rFonts w:ascii="Times New Roman" w:hAnsi="Times New Roman"/>
                <w:sz w:val="20"/>
                <w:szCs w:val="20"/>
                <w:lang w:val="en-US"/>
              </w:rPr>
              <w:t>result</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This is the linear formula component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insurance and reinsurance obligations relating to life insurance activities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 xml:space="preserve">rticle 252 (9) and  (10) of Delegated Regulation (EU) 2015/35. </w:t>
            </w:r>
          </w:p>
          <w:p w:rsidR="000A55AA" w:rsidRPr="00DF07B0" w:rsidRDefault="000A55AA">
            <w:pPr>
              <w:rPr>
                <w:rFonts w:ascii="Times New Roman" w:hAnsi="Times New Roman"/>
                <w:sz w:val="20"/>
                <w:szCs w:val="20"/>
                <w:lang w:val="en-US"/>
              </w:rPr>
            </w:pPr>
          </w:p>
        </w:tc>
      </w:tr>
      <w:tr w:rsidR="000A55AA" w:rsidRPr="00DF07B0" w:rsidTr="00166F34">
        <w:trPr>
          <w:trHeight w:val="165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C0030/R0020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Medical expense insurance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medical expense insurance and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23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C0040/R0020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Medical expense insurance and proportional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medical expense insurance and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512"/>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C0050/R0020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Medical expense insurance and proportional reinsurance – Net (of reinsurance/ SPV) best estimate and TP calculated as a whole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medical expense insurance and proportional reinsurance, without risk margin after deduction of the amounts recoverable from reinsurance contracts and SPVs, with a floor equal to zero, relating to life activities.</w:t>
            </w:r>
          </w:p>
        </w:tc>
      </w:tr>
      <w:tr w:rsidR="000A55AA" w:rsidRPr="00DF07B0" w:rsidTr="00166F34">
        <w:trPr>
          <w:trHeight w:val="127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C0060/R0020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Medical expense insurance and proportional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medical expense insurance and proportional reinsurance during the (rolling) last 12 months, after deduction of premiums for reinsurance contracts, with a floor equal to zero, relating to life activities.</w:t>
            </w:r>
          </w:p>
        </w:tc>
      </w:tr>
      <w:tr w:rsidR="000A55AA" w:rsidRPr="00DF07B0" w:rsidTr="00166F34">
        <w:trPr>
          <w:trHeight w:val="1621"/>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C0030/R0030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Income protection insurance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income protection insurance and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29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C0040/R0030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Income protection insurance and proportional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income protections insurance and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366"/>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C0050/R0030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Income protection insurance and proportional reinsurance – Net (of reinsurance/ SPV)  best estimate and TP calculated as a whole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income protection insurance and proportional reinsurance, without risk margin after deduction of the amounts recoverable from reinsurance contracts and SPVs, with a floor equal to zero, relating to life activities.</w:t>
            </w:r>
          </w:p>
        </w:tc>
      </w:tr>
      <w:tr w:rsidR="000A55AA" w:rsidRPr="00DF07B0" w:rsidTr="00166F34">
        <w:trPr>
          <w:trHeight w:val="127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C0060/R0030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Income protection insurance and proportional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income protections insurance and proportional reinsurance during the (rolling) last 12 months, after deduction of premiums for reinsurance contracts, with a floor equal to zero, relating to life activities.</w:t>
            </w:r>
          </w:p>
        </w:tc>
      </w:tr>
      <w:tr w:rsidR="000A55AA" w:rsidRPr="00DF07B0" w:rsidTr="00166F34">
        <w:trPr>
          <w:trHeight w:val="1659"/>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C0030/R0040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Workers’ compensation insurance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workers’ compensation insurance and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24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C0040/R0040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Workers’ compensation insurance and proportional reinsurance–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workers’ compensations insurance and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677"/>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C0050/R0040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Workers’ compensation insurance and proportional reinsurance – Net (of reinsurance/ SPV) best estimate and TP calculated as a whole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workers’ compensation insurance and proportional reinsurance, without risk margin after deduction of the amounts recoverable from reinsurance contracts and SPVs, with a floor equal to zero, relating to life activities.</w:t>
            </w:r>
          </w:p>
        </w:tc>
      </w:tr>
      <w:tr w:rsidR="000A55AA" w:rsidRPr="00DF07B0" w:rsidTr="00166F34">
        <w:trPr>
          <w:trHeight w:val="124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lang w:val="en-US"/>
              </w:rPr>
              <w:t>C0060/R0040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Workers’ compensation insurance and proportional reinsurance – Net (of reinsurance) written premiums in the last 12 months – life activities</w:t>
            </w:r>
          </w:p>
        </w:tc>
        <w:tc>
          <w:tcPr>
            <w:tcW w:w="4761" w:type="dxa"/>
            <w:hideMark/>
          </w:tcPr>
          <w:p w:rsidR="000A55AA" w:rsidRPr="00DF07B0" w:rsidRDefault="000A55AA" w:rsidP="003A1841">
            <w:pPr>
              <w:rPr>
                <w:rFonts w:ascii="Times New Roman" w:hAnsi="Times New Roman"/>
                <w:sz w:val="20"/>
                <w:szCs w:val="20"/>
                <w:lang w:val="en-US"/>
              </w:rPr>
            </w:pPr>
            <w:r w:rsidRPr="00DF07B0">
              <w:rPr>
                <w:rFonts w:ascii="Times New Roman" w:hAnsi="Times New Roman"/>
                <w:sz w:val="20"/>
                <w:szCs w:val="20"/>
                <w:lang w:val="en-US"/>
              </w:rPr>
              <w:t>These are the premiums written for workers’ compensations insurance and proportional reinsurance during the (rolling) last 12 months, after deduction of premiums for reinsurance contracts, with a floor equal to zero, relating to life activities.</w:t>
            </w:r>
          </w:p>
        </w:tc>
      </w:tr>
      <w:tr w:rsidR="000A55AA" w:rsidRPr="00DF07B0" w:rsidTr="00166F34">
        <w:trPr>
          <w:trHeight w:val="158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C0030/R0050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Motor vehicle liability insurance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motor vehicle liability insurance and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54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C0040/R0050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Motor vehicle liability insurance and proportional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motor vehicle liability insurance and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74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C0050/R0050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Motor vehicle liability insurance and proportional reinsurance – Net (of reinsurance/ SPV) best estimate and TP calculated as a whole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motor vehicle liability insurance and proportional reinsurance, without risk margin after deduction of the amounts recoverable from reinsurance contracts and SPVs, with a floor equal to zero, relating to life activities.</w:t>
            </w:r>
          </w:p>
        </w:tc>
      </w:tr>
      <w:tr w:rsidR="000A55AA" w:rsidRPr="00DF07B0" w:rsidTr="00166F34">
        <w:trPr>
          <w:trHeight w:val="141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C0060/R0050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Motor vehicle liability insurance and proportional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motor vehicle liability insurance and proportional reinsurance during the (rolling) last 12 months, after deduction of premiums for reinsurance contracts, with a floor equal to zero, relating to life activities.</w:t>
            </w:r>
          </w:p>
        </w:tc>
      </w:tr>
      <w:tr w:rsidR="000A55AA" w:rsidRPr="00DF07B0" w:rsidTr="00166F34">
        <w:trPr>
          <w:trHeight w:val="1689"/>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C0030/R0060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Other motor insurance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other motor insurance and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401"/>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C0040/R0060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Other motor insurance and proportional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other motor insurance and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421"/>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C0050/R0060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Other motor insurance and proportional reinsurance – Net (of reinsurance/ SPV) best estimate and TP calculated as a whole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other motor insurance and proportional reinsurance, without risk margin after deduction of the amounts recoverable from reinsurance contracts and SPVs, with a floor equal to zero, relating to life activities.</w:t>
            </w:r>
          </w:p>
        </w:tc>
      </w:tr>
      <w:tr w:rsidR="000A55AA" w:rsidRPr="00DF07B0" w:rsidTr="00166F34">
        <w:trPr>
          <w:trHeight w:val="1401"/>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C0060/R0060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Other motor insurance and proportional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other motor insurance and proportional reinsurance during the (rolling) last 12 months, after deduction of premiums for reinsurance contracts, with a floor equal to zero, relating to life activities.</w:t>
            </w:r>
          </w:p>
        </w:tc>
      </w:tr>
      <w:tr w:rsidR="000A55AA" w:rsidRPr="00DF07B0" w:rsidTr="00166F34">
        <w:trPr>
          <w:trHeight w:val="170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C0030/R0070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Marine, aviation and transport insurance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marine, aviation and transport insurance and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p w:rsidR="000A55AA" w:rsidRPr="00DF07B0" w:rsidRDefault="000A55AA">
            <w:pPr>
              <w:rPr>
                <w:rFonts w:ascii="Times New Roman" w:hAnsi="Times New Roman"/>
                <w:sz w:val="20"/>
                <w:szCs w:val="20"/>
                <w:lang w:val="en-US"/>
              </w:rPr>
            </w:pPr>
          </w:p>
        </w:tc>
      </w:tr>
      <w:tr w:rsidR="000A55AA" w:rsidRPr="00DF07B0" w:rsidTr="00166F34">
        <w:trPr>
          <w:trHeight w:val="154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C0040/R0070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Marine, aviation and transport insurance and proportional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marine, aviation and transport insurance and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621"/>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C0050/R0070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Marine, aviation and transport insurance and proportional reinsurance – Net (of reinsurance/ SPV) best estimate and TP calculated as a whole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marine, aviation and transport insurance and proportional reinsurance, without risk margin after deduction of the amounts recoverable from reinsurance contracts and SPVs, with a floor equal to zero, relating to life activities.</w:t>
            </w:r>
            <w:r w:rsidRPr="00DF07B0">
              <w:rPr>
                <w:rFonts w:ascii="Times New Roman" w:hAnsi="Times New Roman"/>
                <w:sz w:val="20"/>
                <w:szCs w:val="20"/>
                <w:lang w:val="en-US"/>
              </w:rPr>
              <w:br/>
            </w:r>
          </w:p>
        </w:tc>
      </w:tr>
      <w:tr w:rsidR="000A55AA" w:rsidRPr="00DF07B0" w:rsidTr="00166F34">
        <w:trPr>
          <w:trHeight w:val="1404"/>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C0060/R0070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Marine, aviation and transport insurance and proportional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marine, aviation and transport insurance and proportional reinsurance during the (rolling) last 12 months, after deduction of premiums for reinsurance contracts, with a floor equal to zero, relating to life activities.</w:t>
            </w:r>
          </w:p>
        </w:tc>
      </w:tr>
      <w:tr w:rsidR="000A55AA" w:rsidRPr="00DF07B0" w:rsidTr="00166F34">
        <w:trPr>
          <w:trHeight w:val="169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C0030/R0080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Fire and other damage to property insurance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fire and other damage to property insurance and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r w:rsidRPr="00DF07B0">
              <w:rPr>
                <w:rFonts w:ascii="Times New Roman" w:hAnsi="Times New Roman"/>
                <w:sz w:val="20"/>
                <w:szCs w:val="20"/>
                <w:lang w:val="en-US"/>
              </w:rPr>
              <w:br/>
            </w:r>
          </w:p>
        </w:tc>
      </w:tr>
      <w:tr w:rsidR="000A55AA" w:rsidRPr="00DF07B0" w:rsidTr="00166F34">
        <w:trPr>
          <w:trHeight w:val="154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C0040/R0080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Fire and other damage to property insurance and proportional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fire and other damage to property insurance and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669"/>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C0050/R0080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Fire and other damage to property insurance and proportional reinsurance – Net (of reinsurance/ SPV) best estimate and TP calculated as a whole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fire and other damage to property insurance and proportional reinsurance, without risk margin after deduction of the amounts recoverable from reinsurance contracts and SPVs, with a floor equal to zero, relating to life activities.</w:t>
            </w:r>
          </w:p>
        </w:tc>
      </w:tr>
      <w:tr w:rsidR="000A55AA" w:rsidRPr="00DF07B0" w:rsidTr="00166F34">
        <w:trPr>
          <w:trHeight w:val="153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C0060/R0080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Fire and other damage to property insurance and proportional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fire and other damage to property insurance and proportional reinsurance during the (rolling) last 12 months, after deduction of premiums for reinsurance contracts, with a floor equal to zero, relating to life activities.</w:t>
            </w:r>
          </w:p>
        </w:tc>
      </w:tr>
      <w:tr w:rsidR="000A55AA" w:rsidRPr="00DF07B0" w:rsidTr="00166F34">
        <w:trPr>
          <w:trHeight w:val="1688"/>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C0030/R0090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General liability insurance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general liability insurance and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53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C0040/R0090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General liability insurance and proportional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general liability insurance and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48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C0050/R0090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General liability insurance and proportional reinsurance – Net (of reinsurance/ SPV) best estimate and TP calculated as a whole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general liability insurance and proportional reinsurance, without risk margin after deduction of the amounts recoverable from reinsurance contracts and SPVs, with a floor equal to zero, relating to life activities.</w:t>
            </w:r>
          </w:p>
        </w:tc>
      </w:tr>
      <w:tr w:rsidR="000A55AA" w:rsidRPr="00DF07B0" w:rsidTr="00166F34">
        <w:trPr>
          <w:trHeight w:val="1459"/>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C0060/R0090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General liability insurance and proportional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general liability insurance and proportional reinsurance during the (rolling) last 12 months, after deduction of premiums for reinsurance contracts, with a floor equal to zero, relating to life activities.</w:t>
            </w:r>
          </w:p>
        </w:tc>
      </w:tr>
      <w:tr w:rsidR="000A55AA" w:rsidRPr="00DF07B0" w:rsidTr="00166F34">
        <w:trPr>
          <w:trHeight w:val="169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C0030/R0100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Credit and suretyship insurance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credit and suretyship insurance and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51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C0040/R0100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Credit and suretyship insurance and proportional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credit and suretyship insurance and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68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C0050/R0100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Credit and suretyship insurance and proportional reinsurance – Net (of reinsurance/ SPV) best estimate and TP calculated as a whole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credit and suretyship insurance and proportional reinsurance, without risk margin after deduction of the amounts recoverable from reinsurance contracts and SPVs, with a floor equal to zero, relating to life activities.</w:t>
            </w:r>
            <w:r w:rsidRPr="00DF07B0">
              <w:rPr>
                <w:rFonts w:ascii="Times New Roman" w:hAnsi="Times New Roman"/>
                <w:sz w:val="20"/>
                <w:szCs w:val="20"/>
                <w:lang w:val="en-US"/>
              </w:rPr>
              <w:br/>
            </w:r>
          </w:p>
        </w:tc>
      </w:tr>
      <w:tr w:rsidR="000A55AA" w:rsidRPr="00DF07B0" w:rsidTr="00166F34">
        <w:trPr>
          <w:trHeight w:val="141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C0060/R0100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Credit and suretyship insurance and proportional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credit and suretyship insurance and proportional reinsurance during the (rolling) last 12 months, after deduction of premiums for reinsurance contracts, with a floor equal to zero, relating to life activities.</w:t>
            </w:r>
          </w:p>
        </w:tc>
      </w:tr>
      <w:tr w:rsidR="000A55AA" w:rsidRPr="00DF07B0" w:rsidTr="00166F34">
        <w:trPr>
          <w:trHeight w:val="168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C0030/R0110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Legal expenses insurance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legal expenses insurance and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r w:rsidRPr="00DF07B0">
              <w:rPr>
                <w:rFonts w:ascii="Times New Roman" w:hAnsi="Times New Roman"/>
                <w:sz w:val="20"/>
                <w:szCs w:val="20"/>
                <w:lang w:val="en-US"/>
              </w:rPr>
              <w:br/>
            </w:r>
          </w:p>
        </w:tc>
      </w:tr>
      <w:tr w:rsidR="000A55AA" w:rsidRPr="00DF07B0" w:rsidTr="00166F34">
        <w:trPr>
          <w:trHeight w:val="1411"/>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C0040/R0110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Legal expenses insurance and proportional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legal expenses insurance and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48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C0050/R0110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Legal expenses insurance and proportional reinsurance – Net (of reinsurance/ SPV) best estimate and TP calculated as a whole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legal expenses insurance and proportional reinsurance, without risk margin after deduction of the amounts recoverable from reinsurance contracts and SPVs, with a floor equal to zero, relating to life activities.</w:t>
            </w:r>
          </w:p>
          <w:p w:rsidR="000A55AA" w:rsidRPr="00DF07B0" w:rsidRDefault="000A55AA">
            <w:pPr>
              <w:rPr>
                <w:rFonts w:ascii="Times New Roman" w:hAnsi="Times New Roman"/>
                <w:sz w:val="20"/>
                <w:szCs w:val="20"/>
                <w:lang w:val="en-US"/>
              </w:rPr>
            </w:pPr>
          </w:p>
        </w:tc>
      </w:tr>
      <w:tr w:rsidR="000A55AA" w:rsidRPr="00DF07B0" w:rsidTr="00166F34">
        <w:trPr>
          <w:trHeight w:val="148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C0060/R0110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Legal expenses insurance and proportional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legal expenses insurance and proportional reinsurance during the (rolling) last 12 months, after deduction of premiums for reinsurance contracts, with a floor equal to zero, relating to life activities.</w:t>
            </w:r>
          </w:p>
        </w:tc>
      </w:tr>
      <w:tr w:rsidR="000A55AA" w:rsidRPr="00DF07B0" w:rsidTr="00166F34">
        <w:trPr>
          <w:trHeight w:val="154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C0030/R0120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Assistance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assistance and its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r w:rsidRPr="00DF07B0">
              <w:rPr>
                <w:rFonts w:ascii="Times New Roman" w:hAnsi="Times New Roman"/>
                <w:sz w:val="20"/>
                <w:szCs w:val="20"/>
                <w:lang w:val="en-US"/>
              </w:rPr>
              <w:br/>
            </w:r>
          </w:p>
        </w:tc>
      </w:tr>
      <w:tr w:rsidR="000A55AA" w:rsidRPr="00DF07B0" w:rsidTr="00166F34">
        <w:trPr>
          <w:trHeight w:val="1381"/>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C0040/R0120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Assistance and proportional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assistance and its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41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C0050/R0120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Assistance and proportional reinsurance – Net (of reinsurance/ SPV) best estimate and TP calculated as a whole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assistance and its proportional reinsurance, without risk margin after deduction of the amounts recoverable from reinsurance contracts and SPVs, with a floor equal to zero, relating to life activities.</w:t>
            </w:r>
          </w:p>
        </w:tc>
      </w:tr>
      <w:tr w:rsidR="000A55AA" w:rsidRPr="00DF07B0" w:rsidTr="00166F34">
        <w:trPr>
          <w:trHeight w:val="1407"/>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C0060/R0120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Assistance and proportional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assistance and its proportional reinsurance during the (rolling) last 12 months, after deduction of premiums for reinsurance contracts, with a floor equal to zero, relating to life activities.</w:t>
            </w:r>
          </w:p>
        </w:tc>
      </w:tr>
      <w:tr w:rsidR="000A55AA" w:rsidRPr="00DF07B0" w:rsidTr="00166F34">
        <w:trPr>
          <w:trHeight w:val="1684"/>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C0030/R0130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Miscellaneous financial loss insurance and proportional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miscellaneous financial loss insurance and proportional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r w:rsidRPr="00DF07B0">
              <w:rPr>
                <w:rFonts w:ascii="Times New Roman" w:hAnsi="Times New Roman"/>
                <w:sz w:val="20"/>
                <w:szCs w:val="20"/>
                <w:lang w:val="en-US"/>
              </w:rPr>
              <w:br/>
            </w:r>
          </w:p>
        </w:tc>
      </w:tr>
      <w:tr w:rsidR="000A55AA" w:rsidRPr="00DF07B0" w:rsidTr="00166F34">
        <w:trPr>
          <w:trHeight w:val="159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C0040/R0130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Miscellaneous financial loss insurance and proportional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miscellaneous financial loss insurance and proportional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659"/>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C0050/R0130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Miscellaneous financial loss insurance and proportional reinsurance – Net (of reinsurance/ SPV) best estimate and TP calculated as a whole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miscellaneous financial loss insurance and proportional reinsurance, without risk margin after deduction of the amounts recoverable from reinsurance contracts and SPVs, with a floor equal to zero, relating to life activities.</w:t>
            </w:r>
          </w:p>
        </w:tc>
      </w:tr>
      <w:tr w:rsidR="000A55AA" w:rsidRPr="00DF07B0" w:rsidTr="00166F34">
        <w:trPr>
          <w:trHeight w:val="141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C0060/R0130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Miscellaneous financial loss insurance and proportional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miscellaneous financial loss insurance and proportional reinsurance during the (rolling) last 12 months, after deduction of premiums for reinsurance contracts, with a floor equal to zero, relating to life activities.</w:t>
            </w:r>
          </w:p>
        </w:tc>
      </w:tr>
      <w:tr w:rsidR="000A55AA" w:rsidRPr="00DF07B0" w:rsidTr="00166F34">
        <w:trPr>
          <w:trHeight w:val="148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C0030/R0140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24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C0040/R0140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378"/>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C0050/R0140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 Net (of reinsurance/ SPV) best estimate and TP calculated as a whole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without risk margin after deduction of the amounts recoverable from reinsurance contracts and SPVs, with a floor equal to zero, relating to life activities.</w:t>
            </w:r>
          </w:p>
        </w:tc>
      </w:tr>
      <w:tr w:rsidR="000A55AA" w:rsidRPr="00DF07B0" w:rsidTr="00166F34">
        <w:trPr>
          <w:trHeight w:val="126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C0060/R0140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 Net (of reinsurance) written premiums in the last 12 months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health reinsurance during the (rolling) last 12 months, after deduction of premiums for reinsurance contracts, with a floor equal to zero, relating to life activities.</w:t>
            </w:r>
          </w:p>
        </w:tc>
      </w:tr>
      <w:tr w:rsidR="000A55AA" w:rsidRPr="00DF07B0" w:rsidTr="00166F34">
        <w:trPr>
          <w:trHeight w:val="154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C0030/R0150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48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C0040/R0150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474"/>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C0050/R0150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 Net (of reinsurance/ SPV) best estimate and TP calculated as a whole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without risk margin after deduction of the amounts recoverable from reinsurance contracts and SPVs, with a floor equal to zero, relating to life activities.</w:t>
            </w:r>
          </w:p>
        </w:tc>
      </w:tr>
      <w:tr w:rsidR="000A55AA" w:rsidRPr="00DF07B0" w:rsidTr="00166F34">
        <w:trPr>
          <w:trHeight w:val="118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C0060/R0150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casualty reinsurance during the (rolling) last 12 months, after deduction of premiums for reinsurance contracts, with a floor equal to zero, relating to life activities.</w:t>
            </w:r>
          </w:p>
        </w:tc>
      </w:tr>
      <w:tr w:rsidR="000A55AA" w:rsidRPr="00DF07B0" w:rsidTr="00166F34">
        <w:trPr>
          <w:trHeight w:val="1684"/>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C0030/R0160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Del="009A340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44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C0040/R0160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Del="009A340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44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C0050/R0160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 Net (of reinsurance/ SPV) best estimate and TP calculated as a whole – life activities</w:t>
            </w:r>
          </w:p>
        </w:tc>
        <w:tc>
          <w:tcPr>
            <w:tcW w:w="4761" w:type="dxa"/>
            <w:hideMark/>
          </w:tcPr>
          <w:p w:rsidR="000A55AA" w:rsidRPr="00DF07B0" w:rsidDel="009A340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without risk margin after deduction of the amounts recoverable from reinsurance contracts and SPVs, with a floor equal to zero, relating to life activities.</w:t>
            </w:r>
          </w:p>
        </w:tc>
      </w:tr>
      <w:tr w:rsidR="000A55AA" w:rsidRPr="00DF07B0" w:rsidTr="00166F34">
        <w:trPr>
          <w:trHeight w:val="144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C0060/R0160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 Net (of reinsurance) written premiums in the last 12 months – life activities</w:t>
            </w:r>
          </w:p>
        </w:tc>
        <w:tc>
          <w:tcPr>
            <w:tcW w:w="4761" w:type="dxa"/>
            <w:hideMark/>
          </w:tcPr>
          <w:p w:rsidR="000A55AA" w:rsidRPr="00DF07B0" w:rsidDel="009A340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marine, aviation and transport reinsurance during the (rolling) last 12 months, after deduction of premiums for reinsurance contracts, with a floor equal to zero, relating to life activities.</w:t>
            </w:r>
          </w:p>
        </w:tc>
      </w:tr>
      <w:tr w:rsidR="000A55AA" w:rsidRPr="00DF07B0" w:rsidTr="00166F34">
        <w:trPr>
          <w:trHeight w:val="1449"/>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C0030/R0170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without risk margin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24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C0040/R0170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 Net (of reinsurance) written premiums in the last 12 months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during the (rolling) last 12 months, after deduction of premiums for reinsurance contracts,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p w:rsidR="000A55AA" w:rsidRPr="00DF07B0" w:rsidRDefault="000A55AA">
            <w:pPr>
              <w:tabs>
                <w:tab w:val="left" w:pos="1256"/>
              </w:tabs>
              <w:rPr>
                <w:rFonts w:ascii="Times New Roman" w:hAnsi="Times New Roman"/>
                <w:b/>
                <w:color w:val="4F81BD" w:themeColor="accent1"/>
                <w:sz w:val="20"/>
                <w:szCs w:val="20"/>
                <w:lang w:val="en-US"/>
              </w:rPr>
            </w:pPr>
            <w:r w:rsidRPr="00DF07B0">
              <w:rPr>
                <w:rFonts w:ascii="Times New Roman" w:hAnsi="Times New Roman"/>
                <w:sz w:val="20"/>
                <w:szCs w:val="20"/>
                <w:lang w:val="en-US"/>
              </w:rPr>
              <w:tab/>
            </w:r>
          </w:p>
        </w:tc>
      </w:tr>
      <w:tr w:rsidR="000A55AA" w:rsidRPr="00DF07B0" w:rsidTr="00166F34">
        <w:trPr>
          <w:trHeight w:val="150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C0050/R0170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 Net (of reinsurance/ SPV) best estimate and TP calculated as a whole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without risk margin after deduction of the amounts recoverable from reinsurance contracts and SPVs, with a floor equal to zero, relating to life activities.</w:t>
            </w:r>
          </w:p>
        </w:tc>
      </w:tr>
      <w:tr w:rsidR="000A55AA" w:rsidRPr="00DF07B0" w:rsidTr="00166F34">
        <w:trPr>
          <w:trHeight w:val="120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C0060/R0170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 Net (of reinsurance) written premiums in the last 12 months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premiums written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proportional property reinsurance during the (rolling) last 12 months, after deduction of premiums for reinsurance contracts, with a floor equal to zero, relating to life activities.</w:t>
            </w:r>
          </w:p>
        </w:tc>
      </w:tr>
      <w:tr w:rsidR="000A55AA" w:rsidRPr="00DF07B0" w:rsidTr="00166F34">
        <w:trPr>
          <w:trHeight w:val="1202"/>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C0070/R0200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Linear Formula component for life insurance and reinsurance obligations </w:t>
            </w:r>
            <w:r w:rsidRPr="00DF07B0">
              <w:rPr>
                <w:rFonts w:ascii="Times New Roman" w:hAnsi="Times New Roman"/>
                <w:sz w:val="20"/>
                <w:szCs w:val="20"/>
                <w:lang w:val="en-US"/>
              </w:rPr>
              <w:softHyphen/>
              <w:t xml:space="preserve"> MCR</w:t>
            </w:r>
            <w:r w:rsidRPr="00DF07B0">
              <w:rPr>
                <w:rFonts w:ascii="Times New Roman" w:hAnsi="Times New Roman"/>
                <w:sz w:val="20"/>
                <w:szCs w:val="20"/>
                <w:vertAlign w:val="subscript"/>
                <w:lang w:val="en-US"/>
              </w:rPr>
              <w:t xml:space="preserve">(L,NL) </w:t>
            </w:r>
            <w:r w:rsidRPr="00DF07B0">
              <w:rPr>
                <w:rFonts w:ascii="Times New Roman" w:hAnsi="Times New Roman"/>
                <w:sz w:val="20"/>
                <w:szCs w:val="20"/>
                <w:lang w:val="en-US"/>
              </w:rPr>
              <w:t>Result</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This is the linear formula component for life insurance and reinsurance obligations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insurance activities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 xml:space="preserve">rticle 252 (4) and (5) of Delegated Regulation (EU) 2015/35. </w:t>
            </w:r>
          </w:p>
        </w:tc>
      </w:tr>
      <w:tr w:rsidR="000A55AA" w:rsidRPr="00DF07B0" w:rsidTr="00166F34">
        <w:trPr>
          <w:trHeight w:val="1262"/>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C0080/R0200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 xml:space="preserve">Linear Formula component for life insurance and reinsurance obligations </w:t>
            </w:r>
            <w:r w:rsidRPr="00DF07B0">
              <w:rPr>
                <w:rFonts w:ascii="Times New Roman" w:hAnsi="Times New Roman"/>
                <w:sz w:val="20"/>
                <w:szCs w:val="20"/>
                <w:lang w:val="en-US"/>
              </w:rPr>
              <w:softHyphen/>
              <w:t xml:space="preserve"> MCR</w:t>
            </w:r>
            <w:r w:rsidRPr="00DF07B0">
              <w:rPr>
                <w:rFonts w:ascii="Times New Roman" w:hAnsi="Times New Roman"/>
                <w:sz w:val="20"/>
                <w:szCs w:val="20"/>
                <w:vertAlign w:val="subscript"/>
                <w:lang w:val="en-US"/>
              </w:rPr>
              <w:t xml:space="preserve">(L,L) </w:t>
            </w:r>
            <w:r w:rsidRPr="00DF07B0">
              <w:rPr>
                <w:rFonts w:ascii="Times New Roman" w:hAnsi="Times New Roman"/>
                <w:sz w:val="20"/>
                <w:szCs w:val="20"/>
                <w:lang w:val="en-US"/>
              </w:rPr>
              <w:t>Result</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linear formula component for life insurance and reinsurance obligations relating to life insurance activities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252 (9) and (10) of Delegated Regulation (EU) 2015/35.</w:t>
            </w:r>
          </w:p>
        </w:tc>
      </w:tr>
      <w:tr w:rsidR="000A55AA" w:rsidRPr="00DF07B0" w:rsidTr="00166F34">
        <w:trPr>
          <w:trHeight w:val="3039"/>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C0090/R0210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Obligations with profit participation – guaranteed benefits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for guaranteed benefits in respect of life insurance obligations with profit participation,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3026"/>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C0110/R0210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Obligations with profit participation – guaranteed benefits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for guaranteed benefits in respect of life insurance obligations with profit participation, after deduction of the amounts recoverable from reinsurance contracts and SPVs, with a floor equal to zero, relating to 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life activities.</w:t>
            </w:r>
          </w:p>
        </w:tc>
      </w:tr>
      <w:tr w:rsidR="000A55AA" w:rsidRPr="00DF07B0" w:rsidTr="00166F34">
        <w:trPr>
          <w:trHeight w:val="1739"/>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C0090/R0220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Obligations with profit participation – future discretionary benefits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36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C0110/R0220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Obligations with profit participation – future discretionary benefits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 – life activities</w:t>
            </w:r>
          </w:p>
        </w:tc>
        <w:tc>
          <w:tcPr>
            <w:tcW w:w="4761"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life activities.</w:t>
            </w:r>
          </w:p>
        </w:tc>
      </w:tr>
      <w:tr w:rsidR="000A55AA" w:rsidRPr="00DF07B0" w:rsidTr="00166F34">
        <w:trPr>
          <w:trHeight w:val="1677"/>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C0090/R0230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Index</w:t>
            </w:r>
            <w:r w:rsidR="0072092D" w:rsidRPr="00DF07B0">
              <w:rPr>
                <w:rFonts w:ascii="Times New Roman" w:hAnsi="Times New Roman"/>
                <w:sz w:val="20"/>
                <w:szCs w:val="20"/>
                <w:lang w:val="en-US"/>
              </w:rPr>
              <w:t>–</w:t>
            </w:r>
            <w:r w:rsidRPr="00DF07B0">
              <w:rPr>
                <w:rFonts w:ascii="Times New Roman" w:hAnsi="Times New Roman"/>
                <w:sz w:val="20"/>
                <w:szCs w:val="20"/>
                <w:lang w:val="en-US"/>
              </w:rPr>
              <w:t>linked and unit</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linked insurance obligations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for index</w:t>
            </w:r>
            <w:r w:rsidR="0072092D" w:rsidRPr="00DF07B0">
              <w:rPr>
                <w:rFonts w:ascii="Times New Roman" w:hAnsi="Times New Roman"/>
                <w:sz w:val="20"/>
                <w:szCs w:val="20"/>
                <w:lang w:val="en-US"/>
              </w:rPr>
              <w:t>–</w:t>
            </w:r>
            <w:r w:rsidRPr="00DF07B0">
              <w:rPr>
                <w:rFonts w:ascii="Times New Roman" w:hAnsi="Times New Roman"/>
                <w:sz w:val="20"/>
                <w:szCs w:val="20"/>
                <w:lang w:val="en-US"/>
              </w:rPr>
              <w:t>linked and unit</w:t>
            </w:r>
            <w:r w:rsidR="0072092D" w:rsidRPr="00DF07B0">
              <w:rPr>
                <w:rFonts w:ascii="Times New Roman" w:hAnsi="Times New Roman"/>
                <w:sz w:val="20"/>
                <w:szCs w:val="20"/>
                <w:lang w:val="en-US"/>
              </w:rPr>
              <w:t>–</w:t>
            </w:r>
            <w:r w:rsidRPr="00DF07B0">
              <w:rPr>
                <w:rFonts w:ascii="Times New Roman" w:hAnsi="Times New Roman"/>
                <w:sz w:val="20"/>
                <w:szCs w:val="20"/>
                <w:lang w:val="en-US"/>
              </w:rPr>
              <w:t>linked life insurance obligations and reinsurance obligations relating to such insurance obligations, after deduction of the amounts recoverable from reinsurance contracts and SPVs,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70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C0110/R0230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Index</w:t>
            </w:r>
            <w:r w:rsidR="0072092D" w:rsidRPr="00DF07B0">
              <w:rPr>
                <w:rFonts w:ascii="Times New Roman" w:hAnsi="Times New Roman"/>
                <w:sz w:val="20"/>
                <w:szCs w:val="20"/>
                <w:lang w:val="en-US"/>
              </w:rPr>
              <w:t>–</w:t>
            </w:r>
            <w:r w:rsidRPr="00DF07B0">
              <w:rPr>
                <w:rFonts w:ascii="Times New Roman" w:hAnsi="Times New Roman"/>
                <w:sz w:val="20"/>
                <w:szCs w:val="20"/>
                <w:lang w:val="en-US"/>
              </w:rPr>
              <w:t>linked and unit</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linked insurance obligations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for index</w:t>
            </w:r>
            <w:r w:rsidR="0072092D" w:rsidRPr="00DF07B0">
              <w:rPr>
                <w:rFonts w:ascii="Times New Roman" w:hAnsi="Times New Roman"/>
                <w:sz w:val="20"/>
                <w:szCs w:val="20"/>
                <w:lang w:val="en-US"/>
              </w:rPr>
              <w:t>–</w:t>
            </w:r>
            <w:r w:rsidRPr="00DF07B0">
              <w:rPr>
                <w:rFonts w:ascii="Times New Roman" w:hAnsi="Times New Roman"/>
                <w:sz w:val="20"/>
                <w:szCs w:val="20"/>
                <w:lang w:val="en-US"/>
              </w:rPr>
              <w:t>linked and unit</w:t>
            </w:r>
            <w:r w:rsidR="0072092D" w:rsidRPr="00DF07B0">
              <w:rPr>
                <w:rFonts w:ascii="Times New Roman" w:hAnsi="Times New Roman"/>
                <w:sz w:val="20"/>
                <w:szCs w:val="20"/>
                <w:lang w:val="en-US"/>
              </w:rPr>
              <w:t>–</w:t>
            </w:r>
            <w:r w:rsidRPr="00DF07B0">
              <w:rPr>
                <w:rFonts w:ascii="Times New Roman" w:hAnsi="Times New Roman"/>
                <w:sz w:val="20"/>
                <w:szCs w:val="20"/>
                <w:lang w:val="en-US"/>
              </w:rPr>
              <w:t>linked life insurance obligations and reinsurance obligations relating to such insurance obligations, after deduction of the amounts recoverable from reinsurance contracts and SPVs, with a floor equal to zero, relating to life activities.</w:t>
            </w:r>
          </w:p>
        </w:tc>
      </w:tr>
      <w:tr w:rsidR="000A55AA" w:rsidRPr="00DF07B0" w:rsidTr="00166F34">
        <w:trPr>
          <w:trHeight w:val="176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C0090/R0240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Other life (re)insurance and health (re)insurance obligations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163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C0110/R0240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Other life (re)insurance and health (re)insurance obligations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 SPV) best estimate and TP calculated as a whole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life activities.</w:t>
            </w:r>
          </w:p>
        </w:tc>
      </w:tr>
      <w:tr w:rsidR="000A55AA" w:rsidRPr="00DF07B0" w:rsidTr="00166F34">
        <w:trPr>
          <w:trHeight w:val="2779"/>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C0100/R0250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Total capital at risk for all life (re)insurance obligations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reinsurance/SPV) total capital at risk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r>
      <w:tr w:rsidR="000A55AA" w:rsidRPr="00DF07B0" w:rsidTr="00166F34">
        <w:trPr>
          <w:trHeight w:val="2677"/>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C0120/R0250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 xml:space="preserve">Total capital at risk for all life (re)insurance obligations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Net (of reinsurance/SPV) total capital at risk – life activities</w:t>
            </w:r>
          </w:p>
        </w:tc>
        <w:tc>
          <w:tcPr>
            <w:tcW w:w="4761"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life activities.</w:t>
            </w:r>
          </w:p>
        </w:tc>
      </w:tr>
      <w:tr w:rsidR="000A55AA" w:rsidRPr="00DF07B0" w:rsidTr="00166F34">
        <w:trPr>
          <w:trHeight w:val="169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C0130/R0300</w:t>
            </w:r>
          </w:p>
        </w:tc>
        <w:tc>
          <w:tcPr>
            <w:tcW w:w="2628"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 xml:space="preserve">Overall MCR calculation </w:t>
            </w:r>
            <w:r w:rsidR="0072092D" w:rsidRPr="00DF07B0">
              <w:rPr>
                <w:rFonts w:ascii="Times New Roman" w:hAnsi="Times New Roman"/>
                <w:sz w:val="20"/>
                <w:szCs w:val="20"/>
              </w:rPr>
              <w:t>–</w:t>
            </w:r>
            <w:r w:rsidRPr="00DF07B0">
              <w:rPr>
                <w:rFonts w:ascii="Times New Roman" w:hAnsi="Times New Roman"/>
                <w:sz w:val="20"/>
                <w:szCs w:val="20"/>
              </w:rPr>
              <w:t xml:space="preserve"> Linear MCR</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The linear Minimum Capital Requirement shall equal to the sum of the MCR linear formula component for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insurance and reinsurance and the MCR linear formula component for life insurance and reinsurance obligations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 xml:space="preserve">rticle 249 of Delegated Regulation (EU) 2015/35. </w:t>
            </w:r>
          </w:p>
        </w:tc>
      </w:tr>
      <w:tr w:rsidR="000A55AA" w:rsidRPr="00DF07B0" w:rsidTr="00166F34">
        <w:trPr>
          <w:trHeight w:val="226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C0130/R0310</w:t>
            </w:r>
          </w:p>
        </w:tc>
        <w:tc>
          <w:tcPr>
            <w:tcW w:w="2628"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 xml:space="preserve">Overall MCR calculation </w:t>
            </w:r>
            <w:r w:rsidR="0072092D" w:rsidRPr="00DF07B0">
              <w:rPr>
                <w:rFonts w:ascii="Times New Roman" w:hAnsi="Times New Roman"/>
                <w:sz w:val="20"/>
                <w:szCs w:val="20"/>
              </w:rPr>
              <w:t>–</w:t>
            </w:r>
            <w:r w:rsidRPr="00DF07B0">
              <w:rPr>
                <w:rFonts w:ascii="Times New Roman" w:hAnsi="Times New Roman"/>
                <w:sz w:val="20"/>
                <w:szCs w:val="20"/>
              </w:rPr>
              <w:t xml:space="preserve"> SCR</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latest SCR to be calculated </w:t>
            </w:r>
            <w:r w:rsidR="00082D34" w:rsidRPr="00DF07B0">
              <w:rPr>
                <w:rFonts w:ascii="Times New Roman" w:hAnsi="Times New Roman"/>
                <w:sz w:val="20"/>
                <w:szCs w:val="20"/>
                <w:lang w:val="en-US"/>
              </w:rPr>
              <w:t xml:space="preserve">and reported </w:t>
            </w:r>
            <w:r w:rsidRPr="00DF07B0">
              <w:rPr>
                <w:rFonts w:ascii="Times New Roman" w:hAnsi="Times New Roman"/>
                <w:sz w:val="20"/>
                <w:szCs w:val="20"/>
                <w:lang w:val="en-US"/>
              </w:rPr>
              <w:t xml:space="preserve">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rticles 103 to 127 of Directive 2009/138/EC, either the annual one or a more recent one in case the SCR has been recalculated (e.g. due to a change in risk profile), including capital add</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on. Undertakings using internal model or partial internal model to calculate the SCR </w:t>
            </w:r>
            <w:r w:rsidR="00CD22EA" w:rsidRPr="00DF07B0">
              <w:rPr>
                <w:rFonts w:ascii="Times New Roman" w:hAnsi="Times New Roman"/>
                <w:sz w:val="20"/>
                <w:szCs w:val="20"/>
                <w:lang w:val="en-US"/>
              </w:rPr>
              <w:t>shall</w:t>
            </w:r>
            <w:r w:rsidRPr="00DF07B0">
              <w:rPr>
                <w:rFonts w:ascii="Times New Roman" w:hAnsi="Times New Roman"/>
                <w:sz w:val="20"/>
                <w:szCs w:val="20"/>
                <w:lang w:val="en-US"/>
              </w:rPr>
              <w:t xml:space="preserve"> refer to the relevant SCR, except where under Article 129(3) of Directive 2009/138/EC the national supervisor requires </w:t>
            </w:r>
            <w:r w:rsidR="00082D34" w:rsidRPr="00DF07B0">
              <w:rPr>
                <w:rFonts w:ascii="Times New Roman" w:hAnsi="Times New Roman"/>
                <w:sz w:val="20"/>
                <w:szCs w:val="20"/>
                <w:lang w:val="en-US"/>
              </w:rPr>
              <w:t xml:space="preserve">a reference to the </w:t>
            </w:r>
            <w:r w:rsidRPr="00DF07B0">
              <w:rPr>
                <w:rFonts w:ascii="Times New Roman" w:hAnsi="Times New Roman"/>
                <w:sz w:val="20"/>
                <w:szCs w:val="20"/>
                <w:lang w:val="en-US"/>
              </w:rPr>
              <w:t>standard formula.</w:t>
            </w:r>
          </w:p>
        </w:tc>
      </w:tr>
      <w:tr w:rsidR="000A55AA" w:rsidRPr="00DF07B0" w:rsidTr="00166F34">
        <w:trPr>
          <w:trHeight w:val="96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C0130/R0320</w:t>
            </w:r>
          </w:p>
        </w:tc>
        <w:tc>
          <w:tcPr>
            <w:tcW w:w="2628"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 xml:space="preserve">Overall MCR calculation </w:t>
            </w:r>
            <w:r w:rsidR="0072092D" w:rsidRPr="00DF07B0">
              <w:rPr>
                <w:rFonts w:ascii="Times New Roman" w:hAnsi="Times New Roman"/>
                <w:sz w:val="20"/>
                <w:szCs w:val="20"/>
              </w:rPr>
              <w:t>–</w:t>
            </w:r>
            <w:r w:rsidRPr="00DF07B0">
              <w:rPr>
                <w:rFonts w:ascii="Times New Roman" w:hAnsi="Times New Roman"/>
                <w:sz w:val="20"/>
                <w:szCs w:val="20"/>
              </w:rPr>
              <w:t xml:space="preserve"> MCR cap</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This is calculated as 45% of the SCR including any capital add</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on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129(3) of the Directive 2009/138/EC.</w:t>
            </w:r>
          </w:p>
        </w:tc>
      </w:tr>
      <w:tr w:rsidR="000A55AA" w:rsidRPr="00DF07B0" w:rsidTr="00166F34">
        <w:trPr>
          <w:trHeight w:val="97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C0130/R0330</w:t>
            </w:r>
          </w:p>
        </w:tc>
        <w:tc>
          <w:tcPr>
            <w:tcW w:w="2628"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 xml:space="preserve">Overall MCR calculation </w:t>
            </w:r>
            <w:r w:rsidR="0072092D" w:rsidRPr="00DF07B0">
              <w:rPr>
                <w:rFonts w:ascii="Times New Roman" w:hAnsi="Times New Roman"/>
                <w:sz w:val="20"/>
                <w:szCs w:val="20"/>
              </w:rPr>
              <w:t>–</w:t>
            </w:r>
            <w:r w:rsidRPr="00DF07B0">
              <w:rPr>
                <w:rFonts w:ascii="Times New Roman" w:hAnsi="Times New Roman"/>
                <w:sz w:val="20"/>
                <w:szCs w:val="20"/>
              </w:rPr>
              <w:t xml:space="preserve"> MCR floor</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This is calculated as 25% of the SCR including any capital add</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on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129(3) of Directive 2009/138/EC.</w:t>
            </w:r>
          </w:p>
        </w:tc>
      </w:tr>
      <w:tr w:rsidR="000A55AA" w:rsidRPr="00DF07B0" w:rsidTr="00166F34">
        <w:trPr>
          <w:trHeight w:val="912"/>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C0130/R0340</w:t>
            </w:r>
          </w:p>
        </w:tc>
        <w:tc>
          <w:tcPr>
            <w:tcW w:w="2628"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 xml:space="preserve">Overall MCR calculation </w:t>
            </w:r>
            <w:r w:rsidR="0072092D" w:rsidRPr="00DF07B0">
              <w:rPr>
                <w:rFonts w:ascii="Times New Roman" w:hAnsi="Times New Roman"/>
                <w:sz w:val="20"/>
                <w:szCs w:val="20"/>
              </w:rPr>
              <w:t>–</w:t>
            </w:r>
            <w:r w:rsidRPr="00DF07B0">
              <w:rPr>
                <w:rFonts w:ascii="Times New Roman" w:hAnsi="Times New Roman"/>
                <w:sz w:val="20"/>
                <w:szCs w:val="20"/>
              </w:rPr>
              <w:t xml:space="preserve"> Combined MCR</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result of the formula component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248 (2) of Delegated Regulation (EU) 2015/35.</w:t>
            </w:r>
          </w:p>
        </w:tc>
      </w:tr>
      <w:tr w:rsidR="000A55AA" w:rsidRPr="00DF07B0" w:rsidTr="00166F34">
        <w:trPr>
          <w:trHeight w:val="702"/>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C0130/R0350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 xml:space="preserve">Overall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Absolute floor of the MCR</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calculated as defined in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129(1</w:t>
            </w:r>
            <w:proofErr w:type="gramStart"/>
            <w:r w:rsidRPr="00DF07B0">
              <w:rPr>
                <w:rFonts w:ascii="Times New Roman" w:hAnsi="Times New Roman"/>
                <w:sz w:val="20"/>
                <w:szCs w:val="20"/>
                <w:lang w:val="en-US"/>
              </w:rPr>
              <w:t>)d</w:t>
            </w:r>
            <w:proofErr w:type="gramEnd"/>
            <w:r w:rsidRPr="00DF07B0">
              <w:rPr>
                <w:rFonts w:ascii="Times New Roman" w:hAnsi="Times New Roman"/>
                <w:sz w:val="20"/>
                <w:szCs w:val="20"/>
                <w:lang w:val="en-US"/>
              </w:rPr>
              <w:t xml:space="preserve"> of Directive 2009/138/EC</w:t>
            </w:r>
            <w:ins w:id="1576" w:author="Author">
              <w:r w:rsidR="00625E8D" w:rsidRPr="00DF07B0">
                <w:rPr>
                  <w:rFonts w:ascii="Times New Roman" w:hAnsi="Times New Roman"/>
                  <w:sz w:val="20"/>
                  <w:szCs w:val="20"/>
                  <w:lang w:val="en-US"/>
                </w:rPr>
                <w:t xml:space="preserve"> and article 253 of the Delegated Regulation (EU) 2015/35</w:t>
              </w:r>
            </w:ins>
            <w:r w:rsidRPr="00DF07B0">
              <w:rPr>
                <w:rFonts w:ascii="Times New Roman" w:hAnsi="Times New Roman"/>
                <w:sz w:val="20"/>
                <w:szCs w:val="20"/>
                <w:lang w:val="en-US"/>
              </w:rPr>
              <w:t>.</w:t>
            </w:r>
          </w:p>
        </w:tc>
      </w:tr>
      <w:tr w:rsidR="000A55AA" w:rsidRPr="00DF07B0" w:rsidTr="00166F34">
        <w:trPr>
          <w:trHeight w:val="702"/>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C0130/R0400</w:t>
            </w:r>
          </w:p>
        </w:tc>
        <w:tc>
          <w:tcPr>
            <w:tcW w:w="2628"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rPr>
              <w:t>Minimum Capital Requirement</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result of the formula component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248 (1) of Delegated Regulation (EU) 2015/35.</w:t>
            </w:r>
          </w:p>
        </w:tc>
      </w:tr>
      <w:tr w:rsidR="000A55AA" w:rsidRPr="00DF07B0" w:rsidTr="00166F34">
        <w:trPr>
          <w:trHeight w:val="780"/>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C0140/R0500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Notional linear MCR –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activities </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 xml:space="preserve">rticle 252 (3) of Delegated Regulation (EU) 2015/35. </w:t>
            </w:r>
          </w:p>
        </w:tc>
      </w:tr>
      <w:tr w:rsidR="000A55AA" w:rsidRPr="00DF07B0" w:rsidTr="00166F34">
        <w:trPr>
          <w:trHeight w:val="706"/>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C0150/R0500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Notional linear MCR –life activities</w:t>
            </w:r>
          </w:p>
        </w:tc>
        <w:tc>
          <w:tcPr>
            <w:tcW w:w="4761" w:type="dxa"/>
            <w:hideMark/>
          </w:tcPr>
          <w:p w:rsidR="000A55AA" w:rsidRPr="00DF07B0" w:rsidRDefault="000A55AA" w:rsidP="00063ECC">
            <w:pPr>
              <w:rPr>
                <w:rFonts w:ascii="Times New Roman" w:hAnsi="Times New Roman"/>
                <w:sz w:val="20"/>
                <w:szCs w:val="20"/>
                <w:lang w:val="en-US"/>
              </w:rPr>
            </w:pPr>
            <w:r w:rsidRPr="00DF07B0">
              <w:rPr>
                <w:rFonts w:ascii="Times New Roman" w:hAnsi="Times New Roman"/>
                <w:sz w:val="20"/>
                <w:szCs w:val="20"/>
                <w:lang w:val="en-US"/>
              </w:rPr>
              <w:t xml:space="preserve">This is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252 (9) of Delegated Regulation (EU) 2015/35.</w:t>
            </w:r>
          </w:p>
        </w:tc>
      </w:tr>
      <w:tr w:rsidR="000A55AA" w:rsidRPr="00DF07B0" w:rsidTr="00166F34">
        <w:trPr>
          <w:trHeight w:val="106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C0140/R0510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Notional SCR excluding add</w:t>
            </w:r>
            <w:r w:rsidR="0072092D" w:rsidRPr="00DF07B0">
              <w:rPr>
                <w:rFonts w:ascii="Times New Roman" w:hAnsi="Times New Roman"/>
                <w:sz w:val="20"/>
                <w:szCs w:val="20"/>
                <w:lang w:val="en-US"/>
              </w:rPr>
              <w:t>–</w:t>
            </w:r>
            <w:r w:rsidRPr="00DF07B0">
              <w:rPr>
                <w:rFonts w:ascii="Times New Roman" w:hAnsi="Times New Roman"/>
                <w:sz w:val="20"/>
                <w:szCs w:val="20"/>
                <w:lang w:val="en-US"/>
              </w:rPr>
              <w:t>on (annual or latest calculation) –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activities </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latest notional SCR to be calculated and reported in accordance with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 xml:space="preserve">rticles 103 to 127 of Directive 2009/138/EC, either the annual one or a more recent one in case the notional SCR has been recalculated (e.g. due to a change in risk profile), </w:t>
            </w:r>
            <w:r w:rsidRPr="00DF07B0">
              <w:rPr>
                <w:rFonts w:ascii="Times New Roman" w:hAnsi="Times New Roman"/>
                <w:sz w:val="20"/>
                <w:szCs w:val="20"/>
                <w:lang w:val="en-US"/>
              </w:rPr>
              <w:lastRenderedPageBreak/>
              <w:t>excluding capital add</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on. Undertakings using internal model or partial internal model to calculate the SCR </w:t>
            </w:r>
            <w:r w:rsidR="00CD22EA" w:rsidRPr="00DF07B0">
              <w:rPr>
                <w:rFonts w:ascii="Times New Roman" w:hAnsi="Times New Roman"/>
                <w:sz w:val="20"/>
                <w:szCs w:val="20"/>
                <w:lang w:val="en-US"/>
              </w:rPr>
              <w:t>shall</w:t>
            </w:r>
            <w:r w:rsidRPr="00DF07B0">
              <w:rPr>
                <w:rFonts w:ascii="Times New Roman" w:hAnsi="Times New Roman"/>
                <w:sz w:val="20"/>
                <w:szCs w:val="20"/>
                <w:lang w:val="en-US"/>
              </w:rPr>
              <w:t xml:space="preserve"> refer to the relevant SCR, except where under Article 129(3) of Directive 2009/138/EC the national supervisor requires</w:t>
            </w:r>
            <w:r w:rsidR="00082D34" w:rsidRPr="00DF07B0">
              <w:rPr>
                <w:rFonts w:ascii="Times New Roman" w:hAnsi="Times New Roman"/>
                <w:sz w:val="20"/>
                <w:szCs w:val="20"/>
                <w:lang w:val="en-US"/>
              </w:rPr>
              <w:t xml:space="preserve"> a reference to the</w:t>
            </w:r>
            <w:r w:rsidRPr="00DF07B0">
              <w:rPr>
                <w:rFonts w:ascii="Times New Roman" w:hAnsi="Times New Roman"/>
                <w:sz w:val="20"/>
                <w:szCs w:val="20"/>
                <w:lang w:val="en-US"/>
              </w:rPr>
              <w:t xml:space="preserve"> standard formula.</w:t>
            </w:r>
          </w:p>
        </w:tc>
      </w:tr>
      <w:tr w:rsidR="000A55AA" w:rsidRPr="00DF07B0" w:rsidTr="00166F34">
        <w:trPr>
          <w:trHeight w:val="106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lastRenderedPageBreak/>
              <w:t>C0150/R0510</w:t>
            </w:r>
          </w:p>
        </w:tc>
        <w:tc>
          <w:tcPr>
            <w:tcW w:w="2628" w:type="dxa"/>
            <w:hideMark/>
          </w:tcPr>
          <w:p w:rsidR="000A55AA" w:rsidRPr="00DF07B0" w:rsidRDefault="000A55AA" w:rsidP="00950116">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Notional SCR excluding add</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on (annual or latest calculation) –life activities </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latest notional SCR to be calculated and reported in accordance with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rticles 103 to 127 of Directive 2009/138/EC, either the annual one or a more recent one in case the notional SCR has been recalculated (e.g. due to a change in risk profile), excluding capital add</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on. Undertakings using internal model or partial internal model to calculate the SCR </w:t>
            </w:r>
            <w:r w:rsidR="00CD22EA" w:rsidRPr="00DF07B0">
              <w:rPr>
                <w:rFonts w:ascii="Times New Roman" w:hAnsi="Times New Roman"/>
                <w:sz w:val="20"/>
                <w:szCs w:val="20"/>
                <w:lang w:val="en-US"/>
              </w:rPr>
              <w:t>shall</w:t>
            </w:r>
            <w:r w:rsidRPr="00DF07B0">
              <w:rPr>
                <w:rFonts w:ascii="Times New Roman" w:hAnsi="Times New Roman"/>
                <w:sz w:val="20"/>
                <w:szCs w:val="20"/>
                <w:lang w:val="en-US"/>
              </w:rPr>
              <w:t xml:space="preserve"> refer to the relevant SCR, except where under Article 129(3) of Directive 2009/138/EC the national supervisor requires </w:t>
            </w:r>
            <w:r w:rsidR="00082D34" w:rsidRPr="00DF07B0">
              <w:rPr>
                <w:rFonts w:ascii="Times New Roman" w:hAnsi="Times New Roman"/>
                <w:sz w:val="20"/>
                <w:szCs w:val="20"/>
                <w:lang w:val="en-US"/>
              </w:rPr>
              <w:t xml:space="preserve">a reference to the </w:t>
            </w:r>
            <w:r w:rsidRPr="00DF07B0">
              <w:rPr>
                <w:rFonts w:ascii="Times New Roman" w:hAnsi="Times New Roman"/>
                <w:sz w:val="20"/>
                <w:szCs w:val="20"/>
                <w:lang w:val="en-US"/>
              </w:rPr>
              <w:t>standard formula.</w:t>
            </w:r>
          </w:p>
        </w:tc>
      </w:tr>
      <w:tr w:rsidR="000A55AA" w:rsidRPr="00DF07B0" w:rsidTr="00166F34">
        <w:trPr>
          <w:trHeight w:val="862"/>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C0140/R0520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Notional MCR cap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This is calculated as 45% of the 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SCR including the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capital add</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on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129 (3) of Directive 2009/138/EC.</w:t>
            </w:r>
          </w:p>
        </w:tc>
      </w:tr>
      <w:tr w:rsidR="000A55AA" w:rsidRPr="00DF07B0" w:rsidTr="00166F34">
        <w:trPr>
          <w:trHeight w:val="988"/>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C0150/R0520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Notional MCR cap –life activities</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This is calculated as 45% of the notional life SCR including the life capital add</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on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129 (3) of Directive 2009/138/EC.</w:t>
            </w:r>
          </w:p>
        </w:tc>
      </w:tr>
      <w:tr w:rsidR="000A55AA" w:rsidRPr="00DF07B0" w:rsidTr="00166F34">
        <w:trPr>
          <w:trHeight w:val="974"/>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C0140/R0530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Notional MCR floor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This is calculated as 25% of the 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SCR including the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capital add</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on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129 (3) of Directive 2009/138/EC.</w:t>
            </w:r>
          </w:p>
        </w:tc>
      </w:tr>
      <w:tr w:rsidR="000A55AA" w:rsidRPr="00DF07B0" w:rsidTr="00166F34">
        <w:trPr>
          <w:trHeight w:val="913"/>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C0150/R0530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Notional MCR floor –life activities</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This is calculated as 25% of the notional life SCR including the life capital add</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on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 xml:space="preserve">rticle 129 (3) of Directive 2009/138/EC. </w:t>
            </w:r>
          </w:p>
        </w:tc>
      </w:tr>
      <w:tr w:rsidR="000A55AA" w:rsidRPr="00DF07B0" w:rsidTr="00166F34">
        <w:trPr>
          <w:trHeight w:val="771"/>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C0140/R0540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Notional Combined MCR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252 (3) of Delegated Regulation (EU) 2015/35.</w:t>
            </w:r>
          </w:p>
        </w:tc>
      </w:tr>
      <w:tr w:rsidR="000A55AA" w:rsidRPr="00DF07B0" w:rsidTr="00166F34">
        <w:trPr>
          <w:trHeight w:val="82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C0150/R0540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Notional Combined MCR –life activities</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252 (8) of Delegated Regulation (EU) 2015/35.</w:t>
            </w:r>
          </w:p>
        </w:tc>
      </w:tr>
      <w:tr w:rsidR="000A55AA" w:rsidRPr="00DF07B0" w:rsidTr="00166F34">
        <w:trPr>
          <w:trHeight w:val="708"/>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C0140/R0550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Absolute floor of the notional MCR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amount defined in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129(1</w:t>
            </w:r>
            <w:proofErr w:type="gramStart"/>
            <w:r w:rsidRPr="00DF07B0">
              <w:rPr>
                <w:rFonts w:ascii="Times New Roman" w:hAnsi="Times New Roman"/>
                <w:sz w:val="20"/>
                <w:szCs w:val="20"/>
                <w:lang w:val="en-US"/>
              </w:rPr>
              <w:t>)</w:t>
            </w:r>
            <w:r w:rsidR="00DB7C64" w:rsidRPr="00DF07B0">
              <w:rPr>
                <w:rFonts w:ascii="Times New Roman" w:hAnsi="Times New Roman"/>
                <w:sz w:val="20"/>
                <w:szCs w:val="20"/>
                <w:lang w:val="en-US"/>
              </w:rPr>
              <w:t>(</w:t>
            </w:r>
            <w:proofErr w:type="gramEnd"/>
            <w:r w:rsidRPr="00DF07B0">
              <w:rPr>
                <w:rFonts w:ascii="Times New Roman" w:hAnsi="Times New Roman"/>
                <w:sz w:val="20"/>
                <w:szCs w:val="20"/>
                <w:lang w:val="en-US"/>
              </w:rPr>
              <w:t>d</w:t>
            </w:r>
            <w:r w:rsidR="00DB7C64" w:rsidRPr="00DF07B0">
              <w:rPr>
                <w:rFonts w:ascii="Times New Roman" w:hAnsi="Times New Roman"/>
                <w:sz w:val="20"/>
                <w:szCs w:val="20"/>
                <w:lang w:val="en-US"/>
              </w:rPr>
              <w:t>)</w:t>
            </w:r>
            <w:r w:rsidRPr="00DF07B0">
              <w:rPr>
                <w:rFonts w:ascii="Times New Roman" w:hAnsi="Times New Roman"/>
                <w:sz w:val="20"/>
                <w:szCs w:val="20"/>
                <w:lang w:val="en-US"/>
              </w:rPr>
              <w:t>(</w:t>
            </w:r>
            <w:proofErr w:type="spellStart"/>
            <w:r w:rsidRPr="00DF07B0">
              <w:rPr>
                <w:rFonts w:ascii="Times New Roman" w:hAnsi="Times New Roman"/>
                <w:sz w:val="20"/>
                <w:szCs w:val="20"/>
                <w:lang w:val="en-US"/>
              </w:rPr>
              <w:t>i</w:t>
            </w:r>
            <w:proofErr w:type="spellEnd"/>
            <w:r w:rsidRPr="00DF07B0">
              <w:rPr>
                <w:rFonts w:ascii="Times New Roman" w:hAnsi="Times New Roman"/>
                <w:sz w:val="20"/>
                <w:szCs w:val="20"/>
                <w:lang w:val="en-US"/>
              </w:rPr>
              <w:t>) of Directive 2009/138/EC</w:t>
            </w:r>
            <w:ins w:id="1577" w:author="Author">
              <w:r w:rsidR="00EC5A7F" w:rsidRPr="00DF07B0">
                <w:rPr>
                  <w:rFonts w:ascii="Times New Roman" w:hAnsi="Times New Roman"/>
                  <w:sz w:val="20"/>
                  <w:szCs w:val="20"/>
                  <w:lang w:val="en-US"/>
                </w:rPr>
                <w:t xml:space="preserve"> before considering article 253 of the Delegated Regulation (EU) 2015/35</w:t>
              </w:r>
            </w:ins>
            <w:r w:rsidRPr="00DF07B0">
              <w:rPr>
                <w:rFonts w:ascii="Times New Roman" w:hAnsi="Times New Roman"/>
                <w:sz w:val="20"/>
                <w:szCs w:val="20"/>
                <w:lang w:val="en-US"/>
              </w:rPr>
              <w:t>.</w:t>
            </w:r>
          </w:p>
        </w:tc>
      </w:tr>
      <w:tr w:rsidR="000A55AA" w:rsidRPr="00DF07B0" w:rsidTr="00166F34">
        <w:trPr>
          <w:trHeight w:val="705"/>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C0150/R0550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Absolute floor of the notional MCR – life activities</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amount defined in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129(1</w:t>
            </w:r>
            <w:proofErr w:type="gramStart"/>
            <w:r w:rsidRPr="00DF07B0">
              <w:rPr>
                <w:rFonts w:ascii="Times New Roman" w:hAnsi="Times New Roman"/>
                <w:sz w:val="20"/>
                <w:szCs w:val="20"/>
                <w:lang w:val="en-US"/>
              </w:rPr>
              <w:t>)</w:t>
            </w:r>
            <w:r w:rsidR="00DB7C64" w:rsidRPr="00DF07B0">
              <w:rPr>
                <w:rFonts w:ascii="Times New Roman" w:hAnsi="Times New Roman"/>
                <w:sz w:val="20"/>
                <w:szCs w:val="20"/>
                <w:lang w:val="en-US"/>
              </w:rPr>
              <w:t>(</w:t>
            </w:r>
            <w:proofErr w:type="gramEnd"/>
            <w:r w:rsidRPr="00DF07B0">
              <w:rPr>
                <w:rFonts w:ascii="Times New Roman" w:hAnsi="Times New Roman"/>
                <w:sz w:val="20"/>
                <w:szCs w:val="20"/>
                <w:lang w:val="en-US"/>
              </w:rPr>
              <w:t>d</w:t>
            </w:r>
            <w:r w:rsidR="00DB7C64" w:rsidRPr="00DF07B0">
              <w:rPr>
                <w:rFonts w:ascii="Times New Roman" w:hAnsi="Times New Roman"/>
                <w:sz w:val="20"/>
                <w:szCs w:val="20"/>
                <w:lang w:val="en-US"/>
              </w:rPr>
              <w:t>)</w:t>
            </w:r>
            <w:r w:rsidRPr="00DF07B0">
              <w:rPr>
                <w:rFonts w:ascii="Times New Roman" w:hAnsi="Times New Roman"/>
                <w:sz w:val="20"/>
                <w:szCs w:val="20"/>
                <w:lang w:val="en-US"/>
              </w:rPr>
              <w:t>(ii) Directive 2009/138/EC</w:t>
            </w:r>
            <w:ins w:id="1578" w:author="Author">
              <w:r w:rsidR="00EC5A7F" w:rsidRPr="00DF07B0">
                <w:rPr>
                  <w:rFonts w:ascii="Times New Roman" w:hAnsi="Times New Roman"/>
                  <w:sz w:val="20"/>
                  <w:szCs w:val="20"/>
                  <w:lang w:val="en-US"/>
                </w:rPr>
                <w:t xml:space="preserve"> before considering article 253 of the Delegated Regulation (EU) 2015/35</w:t>
              </w:r>
            </w:ins>
            <w:r w:rsidRPr="00DF07B0">
              <w:rPr>
                <w:rFonts w:ascii="Times New Roman" w:hAnsi="Times New Roman"/>
                <w:sz w:val="20"/>
                <w:szCs w:val="20"/>
                <w:lang w:val="en-US"/>
              </w:rPr>
              <w:t>.</w:t>
            </w:r>
          </w:p>
        </w:tc>
      </w:tr>
      <w:tr w:rsidR="000A55AA" w:rsidRPr="00DF07B0" w:rsidTr="00166F34">
        <w:trPr>
          <w:trHeight w:val="687"/>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C0140/R0560</w:t>
            </w:r>
          </w:p>
        </w:tc>
        <w:tc>
          <w:tcPr>
            <w:tcW w:w="2628" w:type="dxa"/>
            <w:hideMark/>
          </w:tcPr>
          <w:p w:rsidR="000A55AA" w:rsidRPr="00DF07B0" w:rsidRDefault="000A55AA">
            <w:pPr>
              <w:rPr>
                <w:rFonts w:ascii="Times New Roman" w:hAnsi="Times New Roman"/>
                <w:sz w:val="20"/>
                <w:szCs w:val="20"/>
                <w:lang w:val="en-US"/>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Notional MCR – non</w:t>
            </w:r>
            <w:r w:rsidR="0072092D" w:rsidRPr="00DF07B0">
              <w:rPr>
                <w:rFonts w:ascii="Times New Roman" w:hAnsi="Times New Roman"/>
                <w:sz w:val="20"/>
                <w:szCs w:val="20"/>
                <w:lang w:val="en-US"/>
              </w:rPr>
              <w:t>–</w:t>
            </w:r>
            <w:r w:rsidRPr="00DF07B0">
              <w:rPr>
                <w:rFonts w:ascii="Times New Roman" w:hAnsi="Times New Roman"/>
                <w:sz w:val="20"/>
                <w:szCs w:val="20"/>
                <w:lang w:val="en-US"/>
              </w:rPr>
              <w:t>life activities</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This is the 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MCR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252 (2) of Delegated Regulation (EU) 2015/35.</w:t>
            </w:r>
          </w:p>
        </w:tc>
      </w:tr>
      <w:tr w:rsidR="000A55AA" w:rsidRPr="00DF07B0" w:rsidTr="00166F34">
        <w:trPr>
          <w:trHeight w:val="711"/>
        </w:trPr>
        <w:tc>
          <w:tcPr>
            <w:tcW w:w="1853" w:type="dxa"/>
            <w:hideMark/>
          </w:tcPr>
          <w:p w:rsidR="000A55AA" w:rsidRPr="00DF07B0" w:rsidRDefault="000A55AA" w:rsidP="00950116">
            <w:pPr>
              <w:rPr>
                <w:rFonts w:ascii="Times New Roman" w:hAnsi="Times New Roman"/>
                <w:sz w:val="20"/>
                <w:szCs w:val="20"/>
              </w:rPr>
            </w:pPr>
            <w:r w:rsidRPr="00DF07B0">
              <w:rPr>
                <w:rFonts w:ascii="Times New Roman" w:hAnsi="Times New Roman"/>
                <w:sz w:val="20"/>
                <w:szCs w:val="20"/>
              </w:rPr>
              <w:t>C0150/R0560</w:t>
            </w:r>
          </w:p>
        </w:tc>
        <w:tc>
          <w:tcPr>
            <w:tcW w:w="2628" w:type="dxa"/>
            <w:hideMark/>
          </w:tcPr>
          <w:p w:rsidR="000A55AA" w:rsidRPr="00DF07B0" w:rsidRDefault="000A55AA">
            <w:pPr>
              <w:rPr>
                <w:rFonts w:ascii="Times New Roman" w:hAnsi="Times New Roman"/>
                <w:sz w:val="20"/>
                <w:szCs w:val="20"/>
              </w:rPr>
            </w:pPr>
            <w:r w:rsidRPr="00DF07B0">
              <w:rPr>
                <w:rFonts w:ascii="Times New Roman" w:hAnsi="Times New Roman"/>
                <w:sz w:val="20"/>
                <w:szCs w:val="20"/>
                <w:lang w:val="en-US"/>
              </w:rPr>
              <w:t>Notional non</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life and life MCR calculation </w:t>
            </w:r>
            <w:r w:rsidR="0072092D" w:rsidRPr="00DF07B0">
              <w:rPr>
                <w:rFonts w:ascii="Times New Roman" w:hAnsi="Times New Roman"/>
                <w:sz w:val="20"/>
                <w:szCs w:val="20"/>
                <w:lang w:val="en-US"/>
              </w:rPr>
              <w:t>–</w:t>
            </w:r>
            <w:r w:rsidRPr="00DF07B0">
              <w:rPr>
                <w:rFonts w:ascii="Times New Roman" w:hAnsi="Times New Roman"/>
                <w:sz w:val="20"/>
                <w:szCs w:val="20"/>
                <w:lang w:val="en-US"/>
              </w:rPr>
              <w:t xml:space="preserve"> </w:t>
            </w:r>
            <w:r w:rsidRPr="00DF07B0">
              <w:rPr>
                <w:rFonts w:ascii="Times New Roman" w:hAnsi="Times New Roman"/>
                <w:sz w:val="20"/>
                <w:szCs w:val="20"/>
              </w:rPr>
              <w:t>Notional MCR – life activities</w:t>
            </w:r>
          </w:p>
        </w:tc>
        <w:tc>
          <w:tcPr>
            <w:tcW w:w="4761" w:type="dxa"/>
            <w:hideMark/>
          </w:tcPr>
          <w:p w:rsidR="000A55AA" w:rsidRPr="00DF07B0" w:rsidRDefault="000A55AA" w:rsidP="00DB7C64">
            <w:pPr>
              <w:rPr>
                <w:rFonts w:ascii="Times New Roman" w:hAnsi="Times New Roman"/>
                <w:sz w:val="20"/>
                <w:szCs w:val="20"/>
                <w:lang w:val="en-US"/>
              </w:rPr>
            </w:pPr>
            <w:r w:rsidRPr="00DF07B0">
              <w:rPr>
                <w:rFonts w:ascii="Times New Roman" w:hAnsi="Times New Roman"/>
                <w:sz w:val="20"/>
                <w:szCs w:val="20"/>
                <w:lang w:val="en-US"/>
              </w:rPr>
              <w:t xml:space="preserve">This is the notional life MCR calculated in accordance with </w:t>
            </w:r>
            <w:r w:rsidR="00DB7C64" w:rsidRPr="00DF07B0">
              <w:rPr>
                <w:rFonts w:ascii="Times New Roman" w:hAnsi="Times New Roman"/>
                <w:sz w:val="20"/>
                <w:szCs w:val="20"/>
                <w:lang w:val="en-US"/>
              </w:rPr>
              <w:t>A</w:t>
            </w:r>
            <w:r w:rsidRPr="00DF07B0">
              <w:rPr>
                <w:rFonts w:ascii="Times New Roman" w:hAnsi="Times New Roman"/>
                <w:sz w:val="20"/>
                <w:szCs w:val="20"/>
                <w:lang w:val="en-US"/>
              </w:rPr>
              <w:t>rticle 252 (7) of Delegated Regulation (EU) 2015/35.</w:t>
            </w:r>
            <w:r w:rsidRPr="00DF07B0" w:rsidDel="00FC5126">
              <w:rPr>
                <w:rFonts w:ascii="Times New Roman" w:hAnsi="Times New Roman"/>
                <w:sz w:val="20"/>
                <w:szCs w:val="20"/>
                <w:lang w:val="en-US"/>
              </w:rPr>
              <w:t xml:space="preserve"> </w:t>
            </w:r>
          </w:p>
        </w:tc>
      </w:tr>
    </w:tbl>
    <w:p w:rsidR="000A55AA" w:rsidRPr="00DF07B0" w:rsidRDefault="000A55AA" w:rsidP="00950116">
      <w:pPr>
        <w:rPr>
          <w:rFonts w:ascii="Times New Roman" w:hAnsi="Times New Roman"/>
          <w:sz w:val="20"/>
          <w:szCs w:val="20"/>
        </w:rPr>
      </w:pPr>
    </w:p>
    <w:tbl>
      <w:tblPr>
        <w:tblW w:w="9214" w:type="dxa"/>
        <w:tblInd w:w="108" w:type="dxa"/>
        <w:tblLook w:val="04A0" w:firstRow="1" w:lastRow="0" w:firstColumn="1" w:lastColumn="0" w:noHBand="0" w:noVBand="1"/>
      </w:tblPr>
      <w:tblGrid>
        <w:gridCol w:w="1539"/>
        <w:gridCol w:w="2835"/>
        <w:gridCol w:w="4840"/>
      </w:tblGrid>
      <w:tr w:rsidR="000A55AA" w:rsidRPr="00DF07B0" w:rsidTr="00950116">
        <w:trPr>
          <w:trHeight w:val="300"/>
        </w:trPr>
        <w:tc>
          <w:tcPr>
            <w:tcW w:w="9214" w:type="dxa"/>
            <w:gridSpan w:val="3"/>
            <w:tcBorders>
              <w:top w:val="nil"/>
              <w:left w:val="nil"/>
              <w:bottom w:val="single" w:sz="4" w:space="0" w:color="auto"/>
              <w:right w:val="nil"/>
            </w:tcBorders>
            <w:shd w:val="clear" w:color="auto" w:fill="auto"/>
            <w:noWrap/>
            <w:vAlign w:val="center"/>
            <w:hideMark/>
          </w:tcPr>
          <w:p w:rsidR="000A55AA" w:rsidRPr="00DF07B0" w:rsidRDefault="000A55AA" w:rsidP="00950116">
            <w:pPr>
              <w:spacing w:after="0" w:line="240" w:lineRule="auto"/>
              <w:rPr>
                <w:rFonts w:ascii="Times New Roman" w:eastAsia="Times New Roman" w:hAnsi="Times New Roman" w:cs="Times New Roman"/>
                <w:b/>
                <w:bCs/>
                <w:color w:val="000000"/>
                <w:sz w:val="20"/>
                <w:szCs w:val="20"/>
                <w:lang w:eastAsia="en-GB"/>
              </w:rPr>
            </w:pPr>
            <w:bookmarkStart w:id="1579" w:name="RANGE!A1:C335"/>
            <w:r w:rsidRPr="00DF07B0">
              <w:rPr>
                <w:rFonts w:ascii="Times New Roman" w:eastAsia="Times New Roman" w:hAnsi="Times New Roman" w:cs="Times New Roman"/>
                <w:b/>
                <w:bCs/>
                <w:color w:val="000000"/>
                <w:sz w:val="20"/>
                <w:szCs w:val="20"/>
                <w:lang w:eastAsia="en-GB"/>
              </w:rPr>
              <w:t xml:space="preserve">S.29.01 </w:t>
            </w:r>
            <w:r w:rsidR="0072092D" w:rsidRPr="00DF07B0">
              <w:rPr>
                <w:rFonts w:ascii="Times New Roman" w:eastAsia="Times New Roman" w:hAnsi="Times New Roman" w:cs="Times New Roman"/>
                <w:b/>
                <w:bCs/>
                <w:color w:val="000000"/>
                <w:sz w:val="20"/>
                <w:szCs w:val="20"/>
                <w:lang w:eastAsia="en-GB"/>
              </w:rPr>
              <w:t>–</w:t>
            </w:r>
            <w:r w:rsidRPr="00DF07B0">
              <w:rPr>
                <w:rFonts w:ascii="Times New Roman" w:eastAsia="Times New Roman" w:hAnsi="Times New Roman" w:cs="Times New Roman"/>
                <w:b/>
                <w:bCs/>
                <w:color w:val="000000"/>
                <w:sz w:val="20"/>
                <w:szCs w:val="20"/>
                <w:lang w:eastAsia="en-GB"/>
              </w:rPr>
              <w:t xml:space="preserve"> </w:t>
            </w:r>
            <w:bookmarkEnd w:id="1579"/>
            <w:r w:rsidRPr="00DF07B0">
              <w:rPr>
                <w:rFonts w:ascii="Times New Roman" w:eastAsia="Times New Roman" w:hAnsi="Times New Roman" w:cs="Times New Roman"/>
                <w:b/>
                <w:color w:val="000000"/>
                <w:sz w:val="20"/>
                <w:szCs w:val="20"/>
                <w:lang w:eastAsia="en-GB"/>
              </w:rPr>
              <w:t>Excess of Assets over Liabilities</w:t>
            </w:r>
          </w:p>
          <w:p w:rsidR="000A55AA" w:rsidRPr="00DF07B0" w:rsidRDefault="000A55AA" w:rsidP="00950116">
            <w:pPr>
              <w:spacing w:after="0" w:line="240" w:lineRule="auto"/>
              <w:rPr>
                <w:rFonts w:ascii="Times New Roman" w:eastAsia="Times New Roman" w:hAnsi="Times New Roman" w:cs="Times New Roman"/>
                <w:bCs/>
                <w:color w:val="000000"/>
                <w:sz w:val="20"/>
                <w:szCs w:val="20"/>
                <w:lang w:eastAsia="en-GB"/>
              </w:rPr>
            </w:pPr>
          </w:p>
          <w:p w:rsidR="000A55AA" w:rsidRPr="00DF07B0" w:rsidRDefault="000A55AA" w:rsidP="00950116">
            <w:pPr>
              <w:spacing w:after="120" w:line="240" w:lineRule="auto"/>
              <w:jc w:val="both"/>
              <w:rPr>
                <w:rFonts w:ascii="Times New Roman" w:eastAsia="Times New Roman" w:hAnsi="Times New Roman" w:cs="Times New Roman"/>
                <w:b/>
                <w:bCs/>
                <w:color w:val="000000"/>
                <w:sz w:val="20"/>
                <w:szCs w:val="20"/>
                <w:lang w:eastAsia="en-GB"/>
              </w:rPr>
            </w:pPr>
            <w:r w:rsidRPr="00DF07B0">
              <w:rPr>
                <w:rFonts w:ascii="Times New Roman" w:eastAsia="Times New Roman" w:hAnsi="Times New Roman" w:cs="Times New Roman"/>
                <w:b/>
                <w:bCs/>
                <w:color w:val="000000"/>
                <w:sz w:val="20"/>
                <w:szCs w:val="20"/>
                <w:lang w:eastAsia="en-GB"/>
              </w:rPr>
              <w:t>General comments:</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lastRenderedPageBreak/>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together with S.29.02 to S.29.04, explains the variation of Excess of Assets over Liabilities by reconciling the different sources of movements (please see the five main sources in b) below). In these templates, creation of value needs to be reported (such as income from investments).</w:t>
            </w:r>
          </w:p>
          <w:p w:rsidR="000A55AA" w:rsidRPr="00DF07B0" w:rsidRDefault="000A55AA" w:rsidP="00950116">
            <w:pPr>
              <w:spacing w:line="240" w:lineRule="auto"/>
              <w:jc w:val="both"/>
              <w:rPr>
                <w:rFonts w:ascii="Times New Roman" w:eastAsia="Times New Roman" w:hAnsi="Times New Roman" w:cs="Times New Roman"/>
                <w:bCs/>
                <w:color w:val="000000"/>
                <w:sz w:val="20"/>
                <w:szCs w:val="20"/>
                <w:lang w:eastAsia="en-GB"/>
              </w:rPr>
            </w:pPr>
            <w:r w:rsidRPr="00DF07B0">
              <w:rPr>
                <w:rFonts w:ascii="Times New Roman" w:eastAsia="Times New Roman" w:hAnsi="Times New Roman" w:cs="Times New Roman"/>
                <w:bCs/>
                <w:color w:val="000000"/>
                <w:sz w:val="20"/>
                <w:szCs w:val="20"/>
                <w:lang w:eastAsia="en-GB"/>
              </w:rPr>
              <w:t>The content of this template covers:</w:t>
            </w:r>
          </w:p>
          <w:p w:rsidR="000A55AA" w:rsidRPr="00DF07B0" w:rsidRDefault="000A55AA" w:rsidP="00803166">
            <w:pPr>
              <w:pStyle w:val="ListParagraph"/>
              <w:numPr>
                <w:ilvl w:val="0"/>
                <w:numId w:val="33"/>
              </w:numPr>
              <w:spacing w:afterLines="60" w:after="144"/>
              <w:contextualSpacing w:val="0"/>
              <w:rPr>
                <w:bCs/>
                <w:color w:val="000000"/>
                <w:sz w:val="20"/>
                <w:lang w:val="en-GB" w:eastAsia="en-GB"/>
              </w:rPr>
            </w:pPr>
            <w:r w:rsidRPr="00DF07B0">
              <w:rPr>
                <w:bCs/>
                <w:color w:val="000000"/>
                <w:sz w:val="20"/>
                <w:lang w:val="en-GB" w:eastAsia="en-GB"/>
              </w:rPr>
              <w:t>A presentation of all variations in Basic Own fund items during the reporting period. It isolates the variation of the Excess of Assets over Liabilities as part of this total variation. This first analysis is entirely performed based on information also reported in template S.23.01 (year N and N</w:t>
            </w:r>
            <w:r w:rsidR="0072092D" w:rsidRPr="00DF07B0">
              <w:rPr>
                <w:bCs/>
                <w:color w:val="000000"/>
                <w:sz w:val="20"/>
                <w:lang w:val="en-GB" w:eastAsia="en-GB"/>
              </w:rPr>
              <w:t>–</w:t>
            </w:r>
            <w:r w:rsidRPr="00DF07B0">
              <w:rPr>
                <w:bCs/>
                <w:color w:val="000000"/>
                <w:sz w:val="20"/>
                <w:lang w:val="en-GB" w:eastAsia="en-GB"/>
              </w:rPr>
              <w:t>1).</w:t>
            </w:r>
          </w:p>
          <w:p w:rsidR="000A55AA" w:rsidRPr="00DF07B0" w:rsidRDefault="000A55AA" w:rsidP="00803166">
            <w:pPr>
              <w:pStyle w:val="ListParagraph"/>
              <w:numPr>
                <w:ilvl w:val="0"/>
                <w:numId w:val="33"/>
              </w:numPr>
              <w:spacing w:afterLines="60" w:after="144"/>
              <w:contextualSpacing w:val="0"/>
              <w:rPr>
                <w:bCs/>
                <w:color w:val="000000"/>
                <w:sz w:val="20"/>
                <w:lang w:val="en-GB" w:eastAsia="en-GB"/>
              </w:rPr>
            </w:pPr>
            <w:r w:rsidRPr="00DF07B0">
              <w:rPr>
                <w:bCs/>
                <w:color w:val="000000"/>
                <w:sz w:val="20"/>
                <w:lang w:val="en-GB" w:eastAsia="en-GB"/>
              </w:rPr>
              <w:t>A summary of the 5 main sources affecting the variation of the Excess of Assets over Liabilities between the prior and the last reporting periods (cells C0030/R0190 to C0030/R0250):</w:t>
            </w:r>
          </w:p>
          <w:p w:rsidR="000A55AA" w:rsidRPr="00DF07B0" w:rsidRDefault="000A55AA" w:rsidP="00803166">
            <w:pPr>
              <w:pStyle w:val="ListParagraph"/>
              <w:numPr>
                <w:ilvl w:val="3"/>
                <w:numId w:val="34"/>
              </w:numPr>
              <w:ind w:left="1587" w:hanging="357"/>
              <w:contextualSpacing w:val="0"/>
              <w:rPr>
                <w:bCs/>
                <w:color w:val="000000"/>
                <w:sz w:val="20"/>
                <w:lang w:val="en-GB" w:eastAsia="en-GB"/>
              </w:rPr>
            </w:pPr>
            <w:r w:rsidRPr="00DF07B0">
              <w:rPr>
                <w:bCs/>
                <w:color w:val="000000"/>
                <w:sz w:val="20"/>
                <w:lang w:val="en-GB" w:eastAsia="en-GB"/>
              </w:rPr>
              <w:t>The variation related to investments and financial liabilities – detailed in template S.29.02,</w:t>
            </w:r>
          </w:p>
          <w:p w:rsidR="000A55AA" w:rsidRPr="00DF07B0" w:rsidRDefault="000A55AA" w:rsidP="00803166">
            <w:pPr>
              <w:pStyle w:val="ListParagraph"/>
              <w:numPr>
                <w:ilvl w:val="3"/>
                <w:numId w:val="34"/>
              </w:numPr>
              <w:ind w:left="1587" w:hanging="357"/>
              <w:contextualSpacing w:val="0"/>
              <w:rPr>
                <w:bCs/>
                <w:color w:val="000000"/>
                <w:sz w:val="20"/>
                <w:lang w:val="en-GB" w:eastAsia="en-GB"/>
              </w:rPr>
            </w:pPr>
            <w:r w:rsidRPr="00DF07B0">
              <w:rPr>
                <w:bCs/>
                <w:color w:val="000000"/>
                <w:sz w:val="20"/>
                <w:lang w:val="en-GB" w:eastAsia="en-GB"/>
              </w:rPr>
              <w:t>The variation related to technical provisions – detailed in templates S.29.03 and S.29.04,</w:t>
            </w:r>
          </w:p>
          <w:p w:rsidR="000A55AA" w:rsidRPr="00DF07B0" w:rsidRDefault="000A55AA" w:rsidP="00803166">
            <w:pPr>
              <w:pStyle w:val="ListParagraph"/>
              <w:numPr>
                <w:ilvl w:val="3"/>
                <w:numId w:val="34"/>
              </w:numPr>
              <w:ind w:left="1587" w:hanging="357"/>
              <w:contextualSpacing w:val="0"/>
              <w:rPr>
                <w:bCs/>
                <w:color w:val="000000"/>
                <w:sz w:val="20"/>
                <w:lang w:val="en-GB" w:eastAsia="en-GB"/>
              </w:rPr>
            </w:pPr>
            <w:r w:rsidRPr="00DF07B0">
              <w:rPr>
                <w:bCs/>
                <w:color w:val="000000"/>
                <w:sz w:val="20"/>
                <w:lang w:val="en-GB" w:eastAsia="en-GB"/>
              </w:rPr>
              <w:t xml:space="preserve">The variation of “pure” capital items, which is not directly influenced by the business carried on (e.g., variations in ordinary shares numbers and values); these variations are analysed in detail within template S.23.03; </w:t>
            </w:r>
          </w:p>
          <w:p w:rsidR="000A55AA" w:rsidRPr="00DF07B0" w:rsidRDefault="000A55AA" w:rsidP="00803166">
            <w:pPr>
              <w:pStyle w:val="ListParagraph"/>
              <w:numPr>
                <w:ilvl w:val="3"/>
                <w:numId w:val="34"/>
              </w:numPr>
              <w:ind w:left="1587" w:hanging="357"/>
              <w:rPr>
                <w:bCs/>
                <w:color w:val="000000"/>
                <w:sz w:val="20"/>
                <w:lang w:val="en-GB" w:eastAsia="en-GB"/>
              </w:rPr>
            </w:pPr>
            <w:r w:rsidRPr="00DF07B0">
              <w:rPr>
                <w:bCs/>
                <w:color w:val="000000"/>
                <w:sz w:val="20"/>
                <w:lang w:val="en-GB" w:eastAsia="en-GB"/>
              </w:rPr>
              <w:t xml:space="preserve">Other main variations linked to tax and dividend distribution, namely:  </w:t>
            </w:r>
          </w:p>
          <w:p w:rsidR="000A55AA" w:rsidRPr="00DF07B0" w:rsidRDefault="0072092D" w:rsidP="00950116">
            <w:pPr>
              <w:spacing w:after="0" w:line="240" w:lineRule="auto"/>
              <w:ind w:left="2728" w:hanging="284"/>
              <w:jc w:val="both"/>
              <w:rPr>
                <w:rFonts w:ascii="Times New Roman" w:eastAsia="Times New Roman" w:hAnsi="Times New Roman" w:cs="Times New Roman"/>
                <w:bCs/>
                <w:color w:val="000000"/>
                <w:sz w:val="20"/>
                <w:szCs w:val="20"/>
                <w:lang w:eastAsia="en-GB"/>
              </w:rPr>
            </w:pPr>
            <w:r w:rsidRPr="00DF07B0">
              <w:rPr>
                <w:rFonts w:ascii="Times New Roman" w:eastAsia="Times New Roman" w:hAnsi="Times New Roman" w:cs="Times New Roman"/>
                <w:bCs/>
                <w:color w:val="000000"/>
                <w:sz w:val="20"/>
                <w:szCs w:val="20"/>
                <w:lang w:eastAsia="en-GB"/>
              </w:rPr>
              <w:t>–</w:t>
            </w:r>
            <w:r w:rsidR="000A55AA" w:rsidRPr="00DF07B0">
              <w:rPr>
                <w:rFonts w:ascii="Times New Roman" w:eastAsia="Times New Roman" w:hAnsi="Times New Roman" w:cs="Times New Roman"/>
                <w:bCs/>
                <w:color w:val="000000"/>
                <w:sz w:val="20"/>
                <w:szCs w:val="20"/>
                <w:lang w:eastAsia="en-GB"/>
              </w:rPr>
              <w:tab/>
              <w:t>Variation in Deferred Tax position</w:t>
            </w:r>
          </w:p>
          <w:p w:rsidR="000A55AA" w:rsidRPr="00DF07B0" w:rsidRDefault="0072092D" w:rsidP="00950116">
            <w:pPr>
              <w:spacing w:after="0" w:line="240" w:lineRule="auto"/>
              <w:ind w:left="2728" w:hanging="284"/>
              <w:jc w:val="both"/>
              <w:rPr>
                <w:rFonts w:ascii="Times New Roman" w:eastAsia="Times New Roman" w:hAnsi="Times New Roman" w:cs="Times New Roman"/>
                <w:bCs/>
                <w:color w:val="000000"/>
                <w:sz w:val="20"/>
                <w:szCs w:val="20"/>
                <w:lang w:eastAsia="en-GB"/>
              </w:rPr>
            </w:pPr>
            <w:r w:rsidRPr="00DF07B0">
              <w:rPr>
                <w:rFonts w:ascii="Times New Roman" w:eastAsia="Times New Roman" w:hAnsi="Times New Roman" w:cs="Times New Roman"/>
                <w:bCs/>
                <w:color w:val="000000"/>
                <w:sz w:val="20"/>
                <w:szCs w:val="20"/>
                <w:lang w:eastAsia="en-GB"/>
              </w:rPr>
              <w:t>–</w:t>
            </w:r>
            <w:r w:rsidR="000A55AA" w:rsidRPr="00DF07B0">
              <w:rPr>
                <w:rFonts w:ascii="Times New Roman" w:eastAsia="Times New Roman" w:hAnsi="Times New Roman" w:cs="Times New Roman"/>
                <w:bCs/>
                <w:color w:val="000000"/>
                <w:sz w:val="20"/>
                <w:szCs w:val="20"/>
                <w:lang w:eastAsia="en-GB"/>
              </w:rPr>
              <w:tab/>
              <w:t>Income Tax of the reporting period</w:t>
            </w:r>
          </w:p>
          <w:p w:rsidR="000A55AA" w:rsidRPr="00DF07B0" w:rsidRDefault="0072092D" w:rsidP="00950116">
            <w:pPr>
              <w:spacing w:after="0" w:line="240" w:lineRule="auto"/>
              <w:ind w:left="2728" w:hanging="284"/>
              <w:jc w:val="both"/>
              <w:rPr>
                <w:rFonts w:ascii="Times New Roman" w:eastAsia="Times New Roman" w:hAnsi="Times New Roman" w:cs="Times New Roman"/>
                <w:bCs/>
                <w:color w:val="000000"/>
                <w:sz w:val="20"/>
                <w:szCs w:val="20"/>
                <w:lang w:eastAsia="en-GB"/>
              </w:rPr>
            </w:pPr>
            <w:r w:rsidRPr="00DF07B0">
              <w:rPr>
                <w:rFonts w:ascii="Times New Roman" w:eastAsia="Times New Roman" w:hAnsi="Times New Roman" w:cs="Times New Roman"/>
                <w:bCs/>
                <w:color w:val="000000"/>
                <w:sz w:val="20"/>
                <w:szCs w:val="20"/>
                <w:lang w:eastAsia="en-GB"/>
              </w:rPr>
              <w:t>–</w:t>
            </w:r>
            <w:r w:rsidR="000A55AA" w:rsidRPr="00DF07B0">
              <w:rPr>
                <w:rFonts w:ascii="Times New Roman" w:eastAsia="Times New Roman" w:hAnsi="Times New Roman" w:cs="Times New Roman"/>
                <w:bCs/>
                <w:color w:val="000000"/>
                <w:sz w:val="20"/>
                <w:szCs w:val="20"/>
                <w:lang w:eastAsia="en-GB"/>
              </w:rPr>
              <w:tab/>
              <w:t>Dividend distribution</w:t>
            </w:r>
          </w:p>
          <w:p w:rsidR="000A55AA" w:rsidRPr="00DF07B0" w:rsidRDefault="000A55AA" w:rsidP="00803166">
            <w:pPr>
              <w:pStyle w:val="ListParagraph"/>
              <w:numPr>
                <w:ilvl w:val="3"/>
                <w:numId w:val="34"/>
              </w:numPr>
              <w:ind w:left="1587" w:hanging="357"/>
              <w:rPr>
                <w:bCs/>
                <w:color w:val="000000"/>
                <w:sz w:val="20"/>
                <w:lang w:val="en-GB" w:eastAsia="en-GB"/>
              </w:rPr>
            </w:pPr>
            <w:r w:rsidRPr="00DF07B0">
              <w:rPr>
                <w:bCs/>
                <w:color w:val="000000"/>
                <w:sz w:val="20"/>
                <w:lang w:val="en-GB" w:eastAsia="en-GB"/>
              </w:rPr>
              <w:t xml:space="preserve">Other variations not explained elsewhere. </w:t>
            </w:r>
          </w:p>
          <w:p w:rsidR="000A55AA" w:rsidRPr="00DF07B0" w:rsidRDefault="000A55AA" w:rsidP="00950116">
            <w:pPr>
              <w:spacing w:after="0" w:line="240" w:lineRule="auto"/>
              <w:rPr>
                <w:rFonts w:ascii="Times New Roman" w:eastAsia="Times New Roman" w:hAnsi="Times New Roman" w:cs="Times New Roman"/>
                <w:b/>
                <w:bCs/>
                <w:color w:val="000000"/>
                <w:sz w:val="20"/>
                <w:szCs w:val="20"/>
                <w:lang w:eastAsia="en-GB"/>
              </w:rPr>
            </w:pP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55AA" w:rsidRPr="00DF07B0"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DF07B0"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r w:rsidRPr="00DF07B0">
              <w:rPr>
                <w:rFonts w:ascii="Times New Roman" w:eastAsia="Times New Roman" w:hAnsi="Times New Roman" w:cs="Times New Roman"/>
                <w:b/>
                <w:bCs/>
                <w:color w:val="000000"/>
                <w:sz w:val="20"/>
                <w:szCs w:val="20"/>
                <w:lang w:eastAsia="en-GB"/>
              </w:rPr>
              <w:t>ITEM</w:t>
            </w: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DF07B0"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r w:rsidRPr="00DF07B0">
              <w:rPr>
                <w:rFonts w:ascii="Times New Roman" w:eastAsia="Times New Roman" w:hAnsi="Times New Roman" w:cs="Times New Roman"/>
                <w:b/>
                <w:bCs/>
                <w:color w:val="000000"/>
                <w:sz w:val="20"/>
                <w:szCs w:val="20"/>
                <w:lang w:eastAsia="en-GB"/>
              </w:rPr>
              <w:t>INSTRUCTIONS</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R0120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Basic </w:t>
            </w:r>
            <w:r w:rsidR="003C09CC" w:rsidRPr="00DF07B0">
              <w:rPr>
                <w:rFonts w:ascii="Times New Roman" w:eastAsia="Times New Roman" w:hAnsi="Times New Roman" w:cs="Times New Roman"/>
                <w:sz w:val="20"/>
                <w:szCs w:val="20"/>
                <w:lang w:eastAsia="en-GB"/>
              </w:rPr>
              <w:t>Own fund items</w:t>
            </w:r>
            <w:r w:rsidRPr="00DF07B0">
              <w:rPr>
                <w:rFonts w:ascii="Times New Roman" w:eastAsia="Times New Roman" w:hAnsi="Times New Roman" w:cs="Times New Roman"/>
                <w:sz w:val="20"/>
                <w:szCs w:val="20"/>
                <w:lang w:eastAsia="en-GB"/>
              </w:rPr>
              <w:t xml:space="preserve"> – Year N</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These items do not cover all Basic Own fund items, but only those before adjustments / deductions for:</w:t>
            </w:r>
          </w:p>
          <w:p w:rsidR="000A55AA" w:rsidRPr="00DF07B0" w:rsidRDefault="0072092D">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Own funds from the financial statements that shall not be represented by the reconciliation reserve and do not meet the criteria to be classified as Solvency II own funds;</w:t>
            </w:r>
          </w:p>
          <w:p w:rsidR="000A55AA" w:rsidRPr="00DF07B0" w:rsidRDefault="0072092D"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Participations in financial and credit institutions.</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C0020/R0010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R0120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Basic </w:t>
            </w:r>
            <w:r w:rsidR="003C09CC" w:rsidRPr="00DF07B0">
              <w:rPr>
                <w:rFonts w:ascii="Times New Roman" w:eastAsia="Times New Roman" w:hAnsi="Times New Roman" w:cs="Times New Roman"/>
                <w:sz w:val="20"/>
                <w:szCs w:val="20"/>
                <w:lang w:eastAsia="en-GB"/>
              </w:rPr>
              <w:t>Own fund items</w:t>
            </w:r>
            <w:r w:rsidRPr="00DF07B0">
              <w:rPr>
                <w:rFonts w:ascii="Times New Roman" w:eastAsia="Times New Roman" w:hAnsi="Times New Roman" w:cs="Times New Roman"/>
                <w:sz w:val="20"/>
                <w:szCs w:val="20"/>
                <w:lang w:eastAsia="en-GB"/>
              </w:rPr>
              <w:t xml:space="preserve"> – Year 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1</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These items do not cover all Basic Own fund items, but only those before adjustments / deductions for:</w:t>
            </w:r>
          </w:p>
          <w:p w:rsidR="000A55AA" w:rsidRPr="00DF07B0" w:rsidRDefault="0072092D">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Own funds from the financial statements that shall not be represented by the reconciliation reserve and do not meet the criteria to be classified as Solvency II own funds;</w:t>
            </w:r>
          </w:p>
          <w:p w:rsidR="000A55AA" w:rsidRPr="00DF07B0" w:rsidRDefault="0072092D"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Participations in financial and credit institutions</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R0120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Basic </w:t>
            </w:r>
            <w:r w:rsidR="003C09CC" w:rsidRPr="00DF07B0">
              <w:rPr>
                <w:rFonts w:ascii="Times New Roman" w:eastAsia="Times New Roman" w:hAnsi="Times New Roman" w:cs="Times New Roman"/>
                <w:sz w:val="20"/>
                <w:szCs w:val="20"/>
                <w:lang w:eastAsia="en-GB"/>
              </w:rPr>
              <w:t>Own fund items</w:t>
            </w:r>
            <w:r w:rsidRPr="00DF07B0">
              <w:rPr>
                <w:rFonts w:ascii="Times New Roman" w:eastAsia="Times New Roman" w:hAnsi="Times New Roman" w:cs="Times New Roman"/>
                <w:sz w:val="20"/>
                <w:szCs w:val="20"/>
                <w:lang w:eastAsia="en-GB"/>
              </w:rPr>
              <w:t xml:space="preserv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Variation</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between reporting period N and 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1 of </w:t>
            </w:r>
            <w:r w:rsidR="003C09CC" w:rsidRPr="00DF07B0">
              <w:rPr>
                <w:rFonts w:ascii="Times New Roman" w:eastAsia="Times New Roman" w:hAnsi="Times New Roman" w:cs="Times New Roman"/>
                <w:sz w:val="20"/>
                <w:szCs w:val="20"/>
                <w:lang w:eastAsia="en-GB"/>
              </w:rPr>
              <w:t>own fund items</w:t>
            </w:r>
            <w:r w:rsidRPr="00DF07B0">
              <w:rPr>
                <w:rFonts w:ascii="Times New Roman" w:eastAsia="Times New Roman" w:hAnsi="Times New Roman" w:cs="Times New Roman"/>
                <w:sz w:val="20"/>
                <w:szCs w:val="20"/>
                <w:lang w:eastAsia="en-GB"/>
              </w:rPr>
              <w:t>.</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C0030/R0130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Excess of assets over liabilities (Variations of Basic Own Funds explained by Variation Analysis Templates)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excess of assets over liabilities. This item is further assessed in rows R0190 to R0250 and then in templates S.29.02 to S.29.04.</w:t>
            </w:r>
          </w:p>
          <w:p w:rsidR="000A55AA" w:rsidRPr="00DF07B0" w:rsidRDefault="000A55AA">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Excess of assets over liabilities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be considered before deductions for Participations in financial and credit institutions.</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C0030/R0140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Own shares </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own shares included as assets on the balance sheet.</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C0030/R0150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Foreseeable dividends, distributions and charges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foreseeable dividends, distributions and charges.</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C0030/R0160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Other basic own fund items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other basic own fund items.</w:t>
            </w:r>
          </w:p>
          <w:p w:rsidR="000A55AA" w:rsidRPr="00DF07B0" w:rsidRDefault="000A55AA">
            <w:pPr>
              <w:spacing w:after="0" w:line="240" w:lineRule="auto"/>
              <w:rPr>
                <w:rFonts w:ascii="Times New Roman" w:eastAsia="Times New Roman" w:hAnsi="Times New Roman" w:cs="Times New Roman"/>
                <w:sz w:val="20"/>
                <w:szCs w:val="20"/>
                <w:lang w:eastAsia="en-GB"/>
              </w:rPr>
            </w:pP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C0030/R0170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Restricted own fund items due to ring fencing and matching</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restricted own fund items due to ring fencing and matching.</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C0030/R0180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variation of Reconciliation Reserve</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Change w:id="1580" w:author="Author">
                  <w:rPr>
                    <w:rFonts w:ascii="Times New Roman" w:eastAsia="Times New Roman" w:hAnsi="Times New Roman" w:cs="Times New Roman"/>
                    <w:sz w:val="20"/>
                    <w:szCs w:val="20"/>
                    <w:highlight w:val="yellow"/>
                    <w:lang w:eastAsia="en-GB"/>
                  </w:rPr>
                </w:rPrChange>
              </w:rPr>
            </w:pPr>
            <w:r w:rsidRPr="00DF07B0">
              <w:rPr>
                <w:rFonts w:ascii="Times New Roman" w:eastAsia="Times New Roman" w:hAnsi="Times New Roman" w:cs="Times New Roman"/>
                <w:sz w:val="20"/>
                <w:szCs w:val="20"/>
                <w:lang w:eastAsia="en-GB"/>
              </w:rPr>
              <w:t>Total variation of Reconciliation Reserve.</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C0030/R0190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Variations due to investments and financial liabilities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Change w:id="1581" w:author="Author">
                  <w:rPr>
                    <w:rFonts w:ascii="Times New Roman" w:eastAsia="Times New Roman" w:hAnsi="Times New Roman" w:cs="Times New Roman"/>
                    <w:sz w:val="20"/>
                    <w:szCs w:val="20"/>
                    <w:highlight w:val="yellow"/>
                    <w:lang w:eastAsia="en-GB"/>
                  </w:rPr>
                </w:rPrChange>
              </w:rPr>
            </w:pPr>
            <w:r w:rsidRPr="00DF07B0">
              <w:rPr>
                <w:rFonts w:ascii="Times New Roman" w:eastAsia="Times New Roman" w:hAnsi="Times New Roman" w:cs="Times New Roman"/>
                <w:sz w:val="20"/>
                <w:szCs w:val="20"/>
                <w:lang w:eastAsia="en-GB"/>
              </w:rPr>
              <w:t>Variations in the Excess of assets over liabilities explained by variations in investments and financial liabilities (for instance variations in value in the period, financial revenues, etc.)</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C0030/R0200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92519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Variations due to net technical provisions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Change w:id="1582" w:author="Author">
                  <w:rPr>
                    <w:rFonts w:ascii="Times New Roman" w:eastAsia="Times New Roman" w:hAnsi="Times New Roman" w:cs="Times New Roman"/>
                    <w:sz w:val="20"/>
                    <w:szCs w:val="20"/>
                    <w:highlight w:val="yellow"/>
                    <w:lang w:eastAsia="en-GB"/>
                  </w:rPr>
                </w:rPrChange>
              </w:rPr>
            </w:pPr>
            <w:r w:rsidRPr="00DF07B0">
              <w:rPr>
                <w:rFonts w:ascii="Times New Roman" w:eastAsia="Times New Roman" w:hAnsi="Times New Roman" w:cs="Times New Roman"/>
                <w:sz w:val="20"/>
                <w:szCs w:val="20"/>
                <w:lang w:eastAsia="en-GB"/>
              </w:rPr>
              <w:t>Variations in the Excess of assets over liabilities explained by variations in technical provisions (for instance provision reversals or new earned premiums, etc.).</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C0030/R0210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Variations in capital basic own fund items and other items approved</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amount explains the part of the variation of Excess of Assets over Liabilities due to movements in “pure” capital items, such as Ordinary share capital (gross of own shares), Preference shares, Surplus funds.</w:t>
            </w:r>
          </w:p>
        </w:tc>
      </w:tr>
      <w:tr w:rsidR="000A55AA" w:rsidRPr="00DF07B0"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C0030/R0220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hAnsi="Times New Roman" w:cs="Times New Roman"/>
                <w:sz w:val="20"/>
                <w:szCs w:val="20"/>
              </w:rPr>
            </w:pPr>
            <w:r w:rsidRPr="00DF07B0">
              <w:rPr>
                <w:rFonts w:ascii="Times New Roman" w:eastAsia="Times New Roman" w:hAnsi="Times New Roman" w:cs="Times New Roman"/>
                <w:sz w:val="20"/>
                <w:szCs w:val="20"/>
                <w:lang w:eastAsia="en-GB"/>
              </w:rPr>
              <w:t xml:space="preserve">Variations in Deferred Tax position </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Variations in the Excess of assets over liabilities explained by variation of deferred tax assets and deferred tax liabilities</w:t>
            </w:r>
          </w:p>
        </w:tc>
      </w:tr>
      <w:tr w:rsidR="000A55AA" w:rsidRPr="00DF07B0" w:rsidTr="00950116">
        <w:trPr>
          <w:trHeight w:val="300"/>
        </w:trPr>
        <w:tc>
          <w:tcPr>
            <w:tcW w:w="15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C0030/R0230</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Income tax of the reporting period</w:t>
            </w:r>
          </w:p>
        </w:tc>
        <w:tc>
          <w:tcPr>
            <w:tcW w:w="48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of corporate tax of the reporting period, as stated in the financial statements of the reporting period.</w:t>
            </w:r>
          </w:p>
        </w:tc>
      </w:tr>
      <w:tr w:rsidR="000A55AA" w:rsidRPr="00DF07B0" w:rsidTr="00950116">
        <w:trPr>
          <w:trHeight w:val="300"/>
        </w:trPr>
        <w:tc>
          <w:tcPr>
            <w:tcW w:w="1539" w:type="dxa"/>
            <w:vMerge/>
            <w:tcBorders>
              <w:top w:val="single" w:sz="4" w:space="0" w:color="auto"/>
              <w:left w:val="single" w:sz="4" w:space="0" w:color="auto"/>
              <w:bottom w:val="single" w:sz="4" w:space="0" w:color="auto"/>
              <w:right w:val="single" w:sz="4" w:space="0" w:color="auto"/>
            </w:tcBorders>
            <w:hideMark/>
          </w:tcPr>
          <w:p w:rsidR="000A55AA" w:rsidRPr="00DF07B0" w:rsidRDefault="000A55AA">
            <w:pPr>
              <w:spacing w:after="0" w:line="240" w:lineRule="auto"/>
              <w:rPr>
                <w:rFonts w:ascii="Times New Roman" w:eastAsia="Times New Roman" w:hAnsi="Times New Roman" w:cs="Times New Roman"/>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hideMark/>
          </w:tcPr>
          <w:p w:rsidR="000A55AA" w:rsidRPr="00DF07B0" w:rsidRDefault="000A55AA">
            <w:pPr>
              <w:spacing w:after="0" w:line="240" w:lineRule="auto"/>
              <w:rPr>
                <w:rFonts w:ascii="Times New Roman" w:eastAsia="Times New Roman" w:hAnsi="Times New Roman" w:cs="Times New Roman"/>
                <w:sz w:val="20"/>
                <w:szCs w:val="20"/>
                <w:lang w:eastAsia="en-GB"/>
              </w:rPr>
            </w:pPr>
          </w:p>
        </w:tc>
        <w:tc>
          <w:tcPr>
            <w:tcW w:w="4840" w:type="dxa"/>
            <w:vMerge/>
            <w:tcBorders>
              <w:top w:val="single" w:sz="4" w:space="0" w:color="auto"/>
              <w:left w:val="single" w:sz="4" w:space="0" w:color="auto"/>
              <w:bottom w:val="single" w:sz="4" w:space="0" w:color="auto"/>
              <w:right w:val="single" w:sz="4" w:space="0" w:color="auto"/>
            </w:tcBorders>
            <w:hideMark/>
          </w:tcPr>
          <w:p w:rsidR="000A55AA" w:rsidRPr="00DF07B0" w:rsidRDefault="000A55AA">
            <w:pPr>
              <w:spacing w:after="0" w:line="240" w:lineRule="auto"/>
              <w:rPr>
                <w:rFonts w:ascii="Times New Roman" w:eastAsia="Times New Roman" w:hAnsi="Times New Roman" w:cs="Times New Roman"/>
                <w:sz w:val="20"/>
                <w:szCs w:val="20"/>
                <w:lang w:eastAsia="en-GB"/>
              </w:rPr>
            </w:pPr>
          </w:p>
        </w:tc>
      </w:tr>
      <w:tr w:rsidR="000A55AA" w:rsidRPr="00DF07B0" w:rsidTr="00950116">
        <w:trPr>
          <w:trHeight w:val="300"/>
        </w:trPr>
        <w:tc>
          <w:tcPr>
            <w:tcW w:w="1539" w:type="dxa"/>
            <w:vMerge w:val="restart"/>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C0030/R0240</w:t>
            </w:r>
          </w:p>
        </w:tc>
        <w:tc>
          <w:tcPr>
            <w:tcW w:w="2835" w:type="dxa"/>
            <w:vMerge w:val="restart"/>
            <w:tcBorders>
              <w:top w:val="nil"/>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Dividend distribution</w:t>
            </w:r>
          </w:p>
        </w:tc>
        <w:tc>
          <w:tcPr>
            <w:tcW w:w="4840" w:type="dxa"/>
            <w:vMerge w:val="restart"/>
            <w:tcBorders>
              <w:top w:val="nil"/>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of dividend distributed during the reporting period, as stated in the financial statements of the reporting period.</w:t>
            </w:r>
          </w:p>
        </w:tc>
      </w:tr>
      <w:tr w:rsidR="000A55AA" w:rsidRPr="00DF07B0" w:rsidTr="00950116">
        <w:trPr>
          <w:trHeight w:val="300"/>
        </w:trPr>
        <w:tc>
          <w:tcPr>
            <w:tcW w:w="1539" w:type="dxa"/>
            <w:vMerge/>
            <w:tcBorders>
              <w:top w:val="nil"/>
              <w:left w:val="single" w:sz="4" w:space="0" w:color="auto"/>
              <w:bottom w:val="single" w:sz="4" w:space="0" w:color="auto"/>
              <w:right w:val="single" w:sz="4" w:space="0" w:color="auto"/>
            </w:tcBorders>
            <w:hideMark/>
          </w:tcPr>
          <w:p w:rsidR="000A55AA" w:rsidRPr="00DF07B0" w:rsidRDefault="000A55AA">
            <w:pPr>
              <w:spacing w:after="0" w:line="240" w:lineRule="auto"/>
              <w:rPr>
                <w:rFonts w:ascii="Times New Roman" w:eastAsia="Times New Roman" w:hAnsi="Times New Roman" w:cs="Times New Roman"/>
                <w:sz w:val="20"/>
                <w:szCs w:val="20"/>
                <w:lang w:eastAsia="en-GB"/>
              </w:rPr>
            </w:pPr>
          </w:p>
        </w:tc>
        <w:tc>
          <w:tcPr>
            <w:tcW w:w="2835" w:type="dxa"/>
            <w:vMerge/>
            <w:tcBorders>
              <w:top w:val="nil"/>
              <w:left w:val="single" w:sz="4" w:space="0" w:color="auto"/>
              <w:bottom w:val="single" w:sz="4" w:space="0" w:color="auto"/>
              <w:right w:val="single" w:sz="4" w:space="0" w:color="auto"/>
            </w:tcBorders>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p>
        </w:tc>
        <w:tc>
          <w:tcPr>
            <w:tcW w:w="4840" w:type="dxa"/>
            <w:vMerge/>
            <w:tcBorders>
              <w:top w:val="nil"/>
              <w:left w:val="single" w:sz="4" w:space="0" w:color="auto"/>
              <w:bottom w:val="single" w:sz="4" w:space="0" w:color="auto"/>
              <w:right w:val="single" w:sz="4" w:space="0" w:color="auto"/>
            </w:tcBorders>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p>
        </w:tc>
      </w:tr>
      <w:tr w:rsidR="000A55AA" w:rsidRPr="00DF07B0" w:rsidTr="00950116">
        <w:trPr>
          <w:trHeight w:val="300"/>
        </w:trPr>
        <w:tc>
          <w:tcPr>
            <w:tcW w:w="1539"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C0030/R0250</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Other variations in Excess of Assets over Liabilities</w:t>
            </w:r>
          </w:p>
        </w:tc>
        <w:tc>
          <w:tcPr>
            <w:tcW w:w="4840"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remaining variations in the excess of assets over liabilities. </w:t>
            </w:r>
          </w:p>
        </w:tc>
      </w:tr>
      <w:tr w:rsidR="000A55AA" w:rsidRPr="00DF07B0" w:rsidTr="00950116">
        <w:trPr>
          <w:trHeight w:val="248"/>
        </w:trPr>
        <w:tc>
          <w:tcPr>
            <w:tcW w:w="1539" w:type="dxa"/>
            <w:vMerge/>
            <w:tcBorders>
              <w:top w:val="single" w:sz="4" w:space="0" w:color="auto"/>
              <w:left w:val="single" w:sz="4" w:space="0" w:color="auto"/>
              <w:bottom w:val="single" w:sz="4" w:space="0" w:color="auto"/>
              <w:right w:val="single" w:sz="4" w:space="0" w:color="auto"/>
            </w:tcBorders>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p>
        </w:tc>
        <w:tc>
          <w:tcPr>
            <w:tcW w:w="4840" w:type="dxa"/>
            <w:vMerge/>
            <w:tcBorders>
              <w:top w:val="single" w:sz="4" w:space="0" w:color="auto"/>
              <w:left w:val="single" w:sz="4" w:space="0" w:color="auto"/>
              <w:bottom w:val="single" w:sz="4" w:space="0" w:color="auto"/>
              <w:right w:val="single" w:sz="4" w:space="0" w:color="auto"/>
            </w:tcBorders>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p>
        </w:tc>
      </w:tr>
    </w:tbl>
    <w:p w:rsidR="000A55AA" w:rsidRPr="00DF07B0" w:rsidRDefault="000A55AA">
      <w:pPr>
        <w:rPr>
          <w:rFonts w:ascii="Times New Roman" w:hAnsi="Times New Roman"/>
        </w:rPr>
      </w:pPr>
    </w:p>
    <w:p w:rsidR="00411393" w:rsidRPr="00DF07B0" w:rsidRDefault="00411393">
      <w:pPr>
        <w:rPr>
          <w:rFonts w:ascii="Times New Roman" w:hAnsi="Times New Roman"/>
        </w:rPr>
      </w:pPr>
    </w:p>
    <w:tbl>
      <w:tblPr>
        <w:tblW w:w="9214" w:type="dxa"/>
        <w:tblInd w:w="108" w:type="dxa"/>
        <w:tblLook w:val="04A0" w:firstRow="1" w:lastRow="0" w:firstColumn="1" w:lastColumn="0" w:noHBand="0" w:noVBand="1"/>
      </w:tblPr>
      <w:tblGrid>
        <w:gridCol w:w="1339"/>
        <w:gridCol w:w="100"/>
        <w:gridCol w:w="2247"/>
        <w:gridCol w:w="93"/>
        <w:gridCol w:w="5435"/>
      </w:tblGrid>
      <w:tr w:rsidR="000A55AA" w:rsidRPr="00DF07B0" w:rsidTr="00950116">
        <w:trPr>
          <w:trHeight w:val="300"/>
        </w:trPr>
        <w:tc>
          <w:tcPr>
            <w:tcW w:w="9214" w:type="dxa"/>
            <w:gridSpan w:val="5"/>
            <w:tcBorders>
              <w:top w:val="nil"/>
              <w:left w:val="nil"/>
              <w:bottom w:val="nil"/>
              <w:right w:val="nil"/>
            </w:tcBorders>
            <w:shd w:val="clear" w:color="auto" w:fill="auto"/>
            <w:noWrap/>
            <w:vAlign w:val="center"/>
            <w:hideMark/>
          </w:tcPr>
          <w:p w:rsidR="000A55AA" w:rsidRPr="00DF07B0" w:rsidRDefault="000A55AA" w:rsidP="00950116">
            <w:pPr>
              <w:spacing w:after="0" w:line="240" w:lineRule="auto"/>
              <w:rPr>
                <w:rFonts w:ascii="Times New Roman" w:eastAsia="Times New Roman" w:hAnsi="Times New Roman" w:cs="Times New Roman"/>
                <w:b/>
                <w:bCs/>
                <w:color w:val="000000"/>
                <w:sz w:val="20"/>
                <w:szCs w:val="20"/>
                <w:lang w:eastAsia="en-GB"/>
              </w:rPr>
            </w:pPr>
            <w:r w:rsidRPr="00DF07B0">
              <w:rPr>
                <w:rFonts w:ascii="Times New Roman" w:eastAsia="Times New Roman" w:hAnsi="Times New Roman" w:cs="Times New Roman"/>
                <w:b/>
                <w:bCs/>
                <w:color w:val="000000"/>
                <w:sz w:val="20"/>
                <w:szCs w:val="20"/>
                <w:lang w:eastAsia="en-GB"/>
              </w:rPr>
              <w:t xml:space="preserve">S.29.02 </w:t>
            </w:r>
            <w:r w:rsidR="0072092D" w:rsidRPr="00DF07B0">
              <w:rPr>
                <w:rFonts w:ascii="Times New Roman" w:eastAsia="Times New Roman" w:hAnsi="Times New Roman" w:cs="Times New Roman"/>
                <w:b/>
                <w:bCs/>
                <w:color w:val="000000"/>
                <w:sz w:val="20"/>
                <w:szCs w:val="20"/>
                <w:lang w:eastAsia="en-GB"/>
              </w:rPr>
              <w:t>–</w:t>
            </w:r>
            <w:r w:rsidRPr="00DF07B0">
              <w:rPr>
                <w:rFonts w:ascii="Times New Roman" w:eastAsia="Times New Roman" w:hAnsi="Times New Roman" w:cs="Times New Roman"/>
                <w:b/>
                <w:bCs/>
                <w:color w:val="000000"/>
                <w:sz w:val="20"/>
                <w:szCs w:val="20"/>
                <w:lang w:eastAsia="en-GB"/>
              </w:rPr>
              <w:t xml:space="preserve"> </w:t>
            </w:r>
            <w:r w:rsidR="00BA7D71" w:rsidRPr="00DF07B0">
              <w:rPr>
                <w:rFonts w:ascii="Times New Roman" w:eastAsia="Times New Roman" w:hAnsi="Times New Roman" w:cs="Times New Roman"/>
                <w:b/>
                <w:bCs/>
                <w:color w:val="000000"/>
                <w:sz w:val="20"/>
                <w:szCs w:val="20"/>
                <w:lang w:eastAsia="en-GB"/>
              </w:rPr>
              <w:t xml:space="preserve">Excess of Assets over Liabilities  – explained by </w:t>
            </w:r>
            <w:r w:rsidRPr="00DF07B0">
              <w:rPr>
                <w:rFonts w:ascii="Times New Roman" w:eastAsia="Times New Roman" w:hAnsi="Times New Roman" w:cs="Times New Roman"/>
                <w:b/>
                <w:bCs/>
                <w:color w:val="000000"/>
                <w:sz w:val="20"/>
                <w:szCs w:val="20"/>
                <w:lang w:eastAsia="en-GB"/>
              </w:rPr>
              <w:t>investments and financial liabilities</w:t>
            </w:r>
          </w:p>
          <w:p w:rsidR="000A55AA" w:rsidRPr="00DF07B0" w:rsidRDefault="000A55AA" w:rsidP="00950116">
            <w:pPr>
              <w:spacing w:after="0" w:line="240" w:lineRule="auto"/>
              <w:rPr>
                <w:rFonts w:ascii="Times New Roman" w:eastAsia="Times New Roman" w:hAnsi="Times New Roman" w:cs="Times New Roman"/>
                <w:b/>
                <w:bCs/>
                <w:color w:val="000000"/>
                <w:sz w:val="20"/>
                <w:szCs w:val="20"/>
                <w:lang w:eastAsia="en-GB"/>
              </w:rPr>
            </w:pPr>
          </w:p>
          <w:p w:rsidR="000A55AA" w:rsidRPr="00DF07B0" w:rsidRDefault="000A55AA" w:rsidP="00950116">
            <w:pPr>
              <w:spacing w:after="120" w:line="240" w:lineRule="auto"/>
              <w:rPr>
                <w:rFonts w:ascii="Times New Roman" w:eastAsia="Times New Roman" w:hAnsi="Times New Roman" w:cs="Times New Roman"/>
                <w:b/>
                <w:bCs/>
                <w:color w:val="000000"/>
                <w:sz w:val="20"/>
                <w:szCs w:val="20"/>
                <w:lang w:eastAsia="en-GB"/>
              </w:rPr>
            </w:pPr>
            <w:r w:rsidRPr="00DF07B0">
              <w:rPr>
                <w:rFonts w:ascii="Times New Roman" w:eastAsia="Times New Roman" w:hAnsi="Times New Roman" w:cs="Times New Roman"/>
                <w:b/>
                <w:bCs/>
                <w:color w:val="000000"/>
                <w:sz w:val="20"/>
                <w:szCs w:val="20"/>
                <w:lang w:eastAsia="en-GB"/>
              </w:rPr>
              <w:t>General comments:</w:t>
            </w:r>
          </w:p>
          <w:p w:rsidR="00411393" w:rsidRPr="00DF07B0" w:rsidRDefault="00411393" w:rsidP="00950116">
            <w:pPr>
              <w:jc w:val="both"/>
              <w:rPr>
                <w:rFonts w:ascii="Times New Roman" w:hAnsi="Times New Roman" w:cs="Times New Roman"/>
                <w:sz w:val="20"/>
                <w:szCs w:val="20"/>
              </w:rPr>
            </w:pP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w:t>
            </w:r>
          </w:p>
          <w:p w:rsidR="000A55AA" w:rsidRPr="00DF07B0" w:rsidRDefault="000A55AA" w:rsidP="00950116">
            <w:pPr>
              <w:jc w:val="both"/>
              <w:rPr>
                <w:rFonts w:ascii="Times New Roman" w:hAnsi="Times New Roman" w:cs="Times New Roman"/>
                <w:sz w:val="20"/>
              </w:rPr>
            </w:pPr>
            <w:r w:rsidRPr="00DF07B0">
              <w:rPr>
                <w:rFonts w:ascii="Times New Roman" w:hAnsi="Times New Roman" w:cs="Times New Roman"/>
                <w:sz w:val="20"/>
              </w:rPr>
              <w:t xml:space="preserve">This template focuses on changes in the Excess of Assets over Liabilities due to investments and financial liabilities. </w:t>
            </w:r>
          </w:p>
          <w:p w:rsidR="000A55AA" w:rsidRPr="00DF07B0" w:rsidRDefault="000A55AA" w:rsidP="00950116">
            <w:pPr>
              <w:spacing w:after="0"/>
              <w:jc w:val="both"/>
              <w:rPr>
                <w:rFonts w:ascii="Times New Roman" w:hAnsi="Times New Roman" w:cs="Times New Roman"/>
                <w:sz w:val="20"/>
              </w:rPr>
            </w:pPr>
            <w:r w:rsidRPr="00DF07B0">
              <w:rPr>
                <w:rFonts w:ascii="Times New Roman" w:hAnsi="Times New Roman" w:cs="Times New Roman"/>
                <w:sz w:val="20"/>
              </w:rPr>
              <w:t>The scope of this template:</w:t>
            </w:r>
          </w:p>
          <w:p w:rsidR="000A55AA" w:rsidRPr="00DF07B0" w:rsidRDefault="000A55AA" w:rsidP="00803166">
            <w:pPr>
              <w:pStyle w:val="ListParagraph"/>
              <w:numPr>
                <w:ilvl w:val="0"/>
                <w:numId w:val="35"/>
              </w:numPr>
              <w:spacing w:line="276" w:lineRule="auto"/>
              <w:rPr>
                <w:sz w:val="20"/>
                <w:lang w:val="en-GB"/>
              </w:rPr>
            </w:pPr>
            <w:r w:rsidRPr="00DF07B0">
              <w:rPr>
                <w:sz w:val="20"/>
                <w:lang w:val="en-GB"/>
              </w:rPr>
              <w:t>Includes liabilities position of derivatives (as investments);</w:t>
            </w:r>
          </w:p>
          <w:p w:rsidR="000A55AA" w:rsidRPr="00DF07B0" w:rsidRDefault="000A55AA" w:rsidP="00803166">
            <w:pPr>
              <w:pStyle w:val="ListParagraph"/>
              <w:numPr>
                <w:ilvl w:val="0"/>
                <w:numId w:val="35"/>
              </w:numPr>
              <w:spacing w:line="276" w:lineRule="auto"/>
              <w:rPr>
                <w:sz w:val="20"/>
              </w:rPr>
            </w:pPr>
            <w:proofErr w:type="spellStart"/>
            <w:r w:rsidRPr="00DF07B0">
              <w:rPr>
                <w:sz w:val="20"/>
              </w:rPr>
              <w:t>Includes</w:t>
            </w:r>
            <w:proofErr w:type="spellEnd"/>
            <w:r w:rsidRPr="00DF07B0">
              <w:rPr>
                <w:sz w:val="20"/>
              </w:rPr>
              <w:t xml:space="preserve"> </w:t>
            </w:r>
            <w:proofErr w:type="spellStart"/>
            <w:r w:rsidRPr="00DF07B0">
              <w:rPr>
                <w:sz w:val="20"/>
              </w:rPr>
              <w:t>Own</w:t>
            </w:r>
            <w:proofErr w:type="spellEnd"/>
            <w:r w:rsidRPr="00DF07B0">
              <w:rPr>
                <w:sz w:val="20"/>
              </w:rPr>
              <w:t xml:space="preserve"> </w:t>
            </w:r>
            <w:proofErr w:type="spellStart"/>
            <w:r w:rsidRPr="00DF07B0">
              <w:rPr>
                <w:sz w:val="20"/>
              </w:rPr>
              <w:t>shares</w:t>
            </w:r>
            <w:proofErr w:type="spellEnd"/>
            <w:r w:rsidRPr="00DF07B0">
              <w:rPr>
                <w:sz w:val="20"/>
              </w:rPr>
              <w:t>;</w:t>
            </w:r>
          </w:p>
          <w:p w:rsidR="000A55AA" w:rsidRPr="00DF07B0" w:rsidRDefault="000A55AA" w:rsidP="00803166">
            <w:pPr>
              <w:pStyle w:val="ListParagraph"/>
              <w:numPr>
                <w:ilvl w:val="0"/>
                <w:numId w:val="35"/>
              </w:numPr>
              <w:spacing w:line="276" w:lineRule="auto"/>
              <w:rPr>
                <w:sz w:val="20"/>
                <w:lang w:val="en-US"/>
              </w:rPr>
            </w:pPr>
            <w:r w:rsidRPr="00DF07B0">
              <w:rPr>
                <w:sz w:val="20"/>
                <w:lang w:val="en-US"/>
              </w:rPr>
              <w:t>Includes Financial liabilities (comprising subordinated liabilities);</w:t>
            </w:r>
          </w:p>
          <w:p w:rsidR="000A55AA" w:rsidRPr="00DF07B0" w:rsidRDefault="000A55AA" w:rsidP="00803166">
            <w:pPr>
              <w:pStyle w:val="ListParagraph"/>
              <w:numPr>
                <w:ilvl w:val="0"/>
                <w:numId w:val="35"/>
              </w:numPr>
              <w:spacing w:line="276" w:lineRule="auto"/>
              <w:rPr>
                <w:sz w:val="20"/>
                <w:lang w:val="en-GB"/>
              </w:rPr>
            </w:pPr>
            <w:r w:rsidRPr="00DF07B0">
              <w:rPr>
                <w:sz w:val="20"/>
                <w:lang w:val="en-GB"/>
              </w:rPr>
              <w:t>Excludes assets held for unit</w:t>
            </w:r>
            <w:r w:rsidR="0072092D" w:rsidRPr="00DF07B0">
              <w:rPr>
                <w:sz w:val="20"/>
                <w:lang w:val="en-GB"/>
              </w:rPr>
              <w:t>–</w:t>
            </w:r>
            <w:r w:rsidRPr="00DF07B0">
              <w:rPr>
                <w:sz w:val="20"/>
                <w:lang w:val="en-GB"/>
              </w:rPr>
              <w:t>linked and index</w:t>
            </w:r>
            <w:r w:rsidR="0072092D" w:rsidRPr="00DF07B0">
              <w:rPr>
                <w:sz w:val="20"/>
                <w:lang w:val="en-GB"/>
              </w:rPr>
              <w:t>–</w:t>
            </w:r>
            <w:r w:rsidRPr="00DF07B0">
              <w:rPr>
                <w:sz w:val="20"/>
                <w:lang w:val="en-GB"/>
              </w:rPr>
              <w:t>linked funds;</w:t>
            </w:r>
          </w:p>
          <w:p w:rsidR="000A55AA" w:rsidRPr="00DF07B0" w:rsidRDefault="000A55AA" w:rsidP="00803166">
            <w:pPr>
              <w:pStyle w:val="ListParagraph"/>
              <w:numPr>
                <w:ilvl w:val="0"/>
                <w:numId w:val="35"/>
              </w:numPr>
              <w:spacing w:line="276" w:lineRule="auto"/>
              <w:rPr>
                <w:sz w:val="20"/>
                <w:lang w:val="en-GB"/>
              </w:rPr>
            </w:pPr>
            <w:r w:rsidRPr="00DF07B0">
              <w:rPr>
                <w:sz w:val="20"/>
                <w:lang w:val="en-GB"/>
              </w:rPr>
              <w:t>Excludes property held for own use.</w:t>
            </w:r>
          </w:p>
          <w:p w:rsidR="000A55AA" w:rsidRPr="00DF07B0" w:rsidRDefault="000A55AA" w:rsidP="00950116">
            <w:pPr>
              <w:pStyle w:val="ListParagraph"/>
              <w:rPr>
                <w:sz w:val="20"/>
                <w:lang w:val="en-GB"/>
              </w:rPr>
            </w:pPr>
          </w:p>
          <w:p w:rsidR="000A55AA" w:rsidRPr="00DF07B0" w:rsidRDefault="000A55AA" w:rsidP="00950116">
            <w:pPr>
              <w:jc w:val="both"/>
              <w:rPr>
                <w:rFonts w:ascii="Times New Roman" w:hAnsi="Times New Roman" w:cs="Times New Roman"/>
                <w:sz w:val="20"/>
              </w:rPr>
            </w:pPr>
            <w:r w:rsidRPr="00DF07B0">
              <w:rPr>
                <w:rFonts w:ascii="Times New Roman" w:hAnsi="Times New Roman" w:cs="Times New Roman"/>
                <w:sz w:val="20"/>
              </w:rPr>
              <w:t>For all these items, the template covers the investments held at closing date of the prior reporting period (N</w:t>
            </w:r>
            <w:r w:rsidR="0072092D" w:rsidRPr="00DF07B0">
              <w:rPr>
                <w:rFonts w:ascii="Times New Roman" w:hAnsi="Times New Roman" w:cs="Times New Roman"/>
                <w:sz w:val="20"/>
              </w:rPr>
              <w:t>–</w:t>
            </w:r>
            <w:r w:rsidRPr="00DF07B0">
              <w:rPr>
                <w:rFonts w:ascii="Times New Roman" w:hAnsi="Times New Roman" w:cs="Times New Roman"/>
                <w:sz w:val="20"/>
              </w:rPr>
              <w:t xml:space="preserve">1) and the investments acquired/issued during the reporting period (N). </w:t>
            </w:r>
          </w:p>
          <w:p w:rsidR="000A55AA" w:rsidRPr="00DF07B0" w:rsidRDefault="000A55AA" w:rsidP="00950116">
            <w:pPr>
              <w:jc w:val="both"/>
              <w:rPr>
                <w:rFonts w:ascii="Times New Roman" w:hAnsi="Times New Roman" w:cs="Times New Roman"/>
                <w:sz w:val="20"/>
              </w:rPr>
            </w:pPr>
            <w:r w:rsidRPr="00DF07B0">
              <w:rPr>
                <w:rFonts w:ascii="Times New Roman" w:hAnsi="Times New Roman" w:cs="Times New Roman"/>
                <w:sz w:val="20"/>
              </w:rPr>
              <w:t>With regards to assets held for unit linked and index linked funds, the adjustment on basic own funds related to valuation is taken into account in template S.29.03.</w:t>
            </w:r>
          </w:p>
          <w:p w:rsidR="000A55AA" w:rsidRPr="00DF07B0" w:rsidRDefault="000A55AA" w:rsidP="00950116">
            <w:pPr>
              <w:spacing w:after="0"/>
              <w:jc w:val="both"/>
              <w:rPr>
                <w:rFonts w:ascii="Times New Roman" w:hAnsi="Times New Roman" w:cs="Times New Roman"/>
                <w:sz w:val="20"/>
              </w:rPr>
            </w:pPr>
            <w:r w:rsidRPr="00DF07B0">
              <w:rPr>
                <w:rFonts w:ascii="Times New Roman" w:hAnsi="Times New Roman" w:cs="Times New Roman"/>
                <w:sz w:val="20"/>
              </w:rPr>
              <w:t>The difference between template S.29.02 (last table) and information in template S.09.01 is the inclusion of the revenue from own shares and the exclusion of unit linked.</w:t>
            </w:r>
            <w:r w:rsidRPr="00DF07B0" w:rsidDel="00074530">
              <w:rPr>
                <w:rFonts w:ascii="Times New Roman" w:hAnsi="Times New Roman" w:cs="Times New Roman"/>
                <w:sz w:val="20"/>
              </w:rPr>
              <w:t xml:space="preserve"> </w:t>
            </w:r>
            <w:r w:rsidRPr="00DF07B0">
              <w:rPr>
                <w:rFonts w:ascii="Times New Roman" w:hAnsi="Times New Roman" w:cs="Times New Roman"/>
                <w:sz w:val="20"/>
              </w:rPr>
              <w:t>The purpose of the template is to provide a detailed understanding of the changes in the Excess of Assets over Liabilities related to investments, considering:</w:t>
            </w:r>
          </w:p>
          <w:p w:rsidR="000A55AA" w:rsidRPr="00DF07B0" w:rsidRDefault="000A55AA" w:rsidP="00803166">
            <w:pPr>
              <w:pStyle w:val="ListParagraph"/>
              <w:numPr>
                <w:ilvl w:val="0"/>
                <w:numId w:val="36"/>
              </w:numPr>
              <w:spacing w:line="276" w:lineRule="auto"/>
              <w:rPr>
                <w:sz w:val="20"/>
                <w:lang w:val="en-GB"/>
              </w:rPr>
            </w:pPr>
            <w:r w:rsidRPr="00DF07B0">
              <w:rPr>
                <w:sz w:val="20"/>
                <w:lang w:val="en-GB"/>
              </w:rPr>
              <w:t>Movements in valuation with an impact on the Excess of Assets over Liabilities (e.g. realised gains and losses from sales, but also valuation differences);</w:t>
            </w:r>
          </w:p>
          <w:p w:rsidR="000A55AA" w:rsidRPr="00DF07B0" w:rsidRDefault="000A55AA" w:rsidP="00803166">
            <w:pPr>
              <w:pStyle w:val="ListParagraph"/>
              <w:numPr>
                <w:ilvl w:val="0"/>
                <w:numId w:val="36"/>
              </w:numPr>
              <w:spacing w:line="276" w:lineRule="auto"/>
              <w:rPr>
                <w:sz w:val="20"/>
              </w:rPr>
            </w:pPr>
            <w:r w:rsidRPr="00DF07B0">
              <w:rPr>
                <w:sz w:val="20"/>
              </w:rPr>
              <w:t xml:space="preserve">Revenues </w:t>
            </w:r>
            <w:proofErr w:type="spellStart"/>
            <w:r w:rsidRPr="00DF07B0">
              <w:rPr>
                <w:sz w:val="20"/>
              </w:rPr>
              <w:t>triggered</w:t>
            </w:r>
            <w:proofErr w:type="spellEnd"/>
            <w:r w:rsidRPr="00DF07B0">
              <w:rPr>
                <w:sz w:val="20"/>
              </w:rPr>
              <w:t xml:space="preserve"> by </w:t>
            </w:r>
            <w:proofErr w:type="spellStart"/>
            <w:r w:rsidRPr="00DF07B0">
              <w:rPr>
                <w:sz w:val="20"/>
              </w:rPr>
              <w:t>investments</w:t>
            </w:r>
            <w:proofErr w:type="spellEnd"/>
            <w:r w:rsidRPr="00DF07B0">
              <w:rPr>
                <w:sz w:val="20"/>
              </w:rPr>
              <w:t>;</w:t>
            </w:r>
          </w:p>
          <w:p w:rsidR="000A55AA" w:rsidRPr="00DF07B0" w:rsidRDefault="000A55AA" w:rsidP="00803166">
            <w:pPr>
              <w:pStyle w:val="ListParagraph"/>
              <w:numPr>
                <w:ilvl w:val="0"/>
                <w:numId w:val="36"/>
              </w:numPr>
              <w:spacing w:line="276" w:lineRule="auto"/>
              <w:rPr>
                <w:sz w:val="20"/>
                <w:lang w:val="en-GB"/>
              </w:rPr>
            </w:pPr>
            <w:r w:rsidRPr="00DF07B0">
              <w:rPr>
                <w:sz w:val="20"/>
                <w:lang w:val="en-GB"/>
              </w:rPr>
              <w:lastRenderedPageBreak/>
              <w:t>Expenses related to investments (including interest charges on financial liabilities.).</w:t>
            </w:r>
          </w:p>
          <w:p w:rsidR="000A55AA" w:rsidRPr="00DF07B0" w:rsidRDefault="000A55AA" w:rsidP="00950116">
            <w:pPr>
              <w:spacing w:after="0" w:line="240" w:lineRule="auto"/>
              <w:rPr>
                <w:rFonts w:ascii="Times New Roman" w:eastAsia="Times New Roman" w:hAnsi="Times New Roman" w:cs="Times New Roman"/>
                <w:b/>
                <w:bCs/>
                <w:color w:val="000000"/>
                <w:sz w:val="20"/>
                <w:szCs w:val="20"/>
                <w:lang w:eastAsia="en-GB"/>
              </w:rPr>
            </w:pPr>
          </w:p>
        </w:tc>
      </w:tr>
      <w:tr w:rsidR="000A55AA" w:rsidRPr="00DF07B0" w:rsidTr="00950116">
        <w:trPr>
          <w:trHeight w:val="300"/>
        </w:trPr>
        <w:tc>
          <w:tcPr>
            <w:tcW w:w="1339" w:type="dxa"/>
            <w:tcBorders>
              <w:top w:val="nil"/>
              <w:left w:val="nil"/>
              <w:bottom w:val="single" w:sz="4" w:space="0" w:color="auto"/>
              <w:right w:val="nil"/>
            </w:tcBorders>
            <w:shd w:val="clear" w:color="auto" w:fill="auto"/>
            <w:vAlign w:val="bottom"/>
            <w:hideMark/>
          </w:tcPr>
          <w:p w:rsidR="000A55AA" w:rsidRPr="00DF07B0"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p>
        </w:tc>
        <w:tc>
          <w:tcPr>
            <w:tcW w:w="2347" w:type="dxa"/>
            <w:gridSpan w:val="2"/>
            <w:tcBorders>
              <w:top w:val="nil"/>
              <w:left w:val="nil"/>
              <w:bottom w:val="single" w:sz="4" w:space="0" w:color="auto"/>
              <w:right w:val="nil"/>
            </w:tcBorders>
            <w:shd w:val="clear" w:color="auto" w:fill="auto"/>
            <w:vAlign w:val="center"/>
            <w:hideMark/>
          </w:tcPr>
          <w:p w:rsidR="000A55AA" w:rsidRPr="00DF07B0"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r w:rsidRPr="00DF07B0">
              <w:rPr>
                <w:rFonts w:ascii="Times New Roman" w:eastAsia="Times New Roman" w:hAnsi="Times New Roman" w:cs="Times New Roman"/>
                <w:b/>
                <w:bCs/>
                <w:color w:val="000000"/>
                <w:sz w:val="20"/>
                <w:szCs w:val="20"/>
                <w:lang w:eastAsia="en-GB"/>
              </w:rPr>
              <w:t>ITEM</w:t>
            </w:r>
          </w:p>
        </w:tc>
        <w:tc>
          <w:tcPr>
            <w:tcW w:w="5528" w:type="dxa"/>
            <w:gridSpan w:val="2"/>
            <w:tcBorders>
              <w:top w:val="nil"/>
              <w:left w:val="nil"/>
              <w:bottom w:val="single" w:sz="4" w:space="0" w:color="auto"/>
              <w:right w:val="nil"/>
            </w:tcBorders>
            <w:shd w:val="clear" w:color="auto" w:fill="auto"/>
            <w:vAlign w:val="center"/>
            <w:hideMark/>
          </w:tcPr>
          <w:p w:rsidR="000A55AA" w:rsidRPr="00DF07B0"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r w:rsidRPr="00DF07B0">
              <w:rPr>
                <w:rFonts w:ascii="Times New Roman" w:eastAsia="Times New Roman" w:hAnsi="Times New Roman" w:cs="Times New Roman"/>
                <w:b/>
                <w:bCs/>
                <w:color w:val="000000"/>
                <w:sz w:val="20"/>
                <w:szCs w:val="20"/>
                <w:lang w:eastAsia="en-GB"/>
              </w:rPr>
              <w:t>INSTRUCTIONS</w:t>
            </w:r>
          </w:p>
        </w:tc>
      </w:tr>
      <w:tr w:rsidR="000A55AA" w:rsidRPr="00DF07B0" w:rsidTr="00950116">
        <w:trPr>
          <w:trHeight w:val="488"/>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C0010/R0010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Valuation movements on investments</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Valuation movements on investments, including:</w:t>
            </w:r>
            <w:r w:rsidRPr="00DF07B0">
              <w:rPr>
                <w:rFonts w:ascii="Times New Roman" w:eastAsia="Times New Roman" w:hAnsi="Times New Roman" w:cs="Times New Roman"/>
                <w:color w:val="000000"/>
                <w:sz w:val="20"/>
                <w:szCs w:val="20"/>
                <w:lang w:eastAsia="en-GB"/>
              </w:rPr>
              <w:br/>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For those assets kept in the portfolio, the difference between Solvency II values at the end of the reporting period (N) and at the beginning of the Year (N</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1);</w:t>
            </w:r>
            <w:r w:rsidRPr="00DF07B0">
              <w:rPr>
                <w:rFonts w:ascii="Times New Roman" w:eastAsia="Times New Roman" w:hAnsi="Times New Roman" w:cs="Times New Roman"/>
                <w:color w:val="000000"/>
                <w:sz w:val="20"/>
                <w:szCs w:val="20"/>
                <w:lang w:eastAsia="en-GB"/>
              </w:rPr>
              <w:br/>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For those investments divested between the two reporting periods (including where an asset was acquired during the reporting period), the difference between the selling price and the Solvency II value as at the last reporting period (or, in case of investments acquired during the period, the acquisition cost value);</w:t>
            </w:r>
            <w:r w:rsidRPr="00DF07B0">
              <w:rPr>
                <w:rFonts w:ascii="Times New Roman" w:eastAsia="Times New Roman" w:hAnsi="Times New Roman" w:cs="Times New Roman"/>
                <w:color w:val="000000"/>
                <w:sz w:val="20"/>
                <w:szCs w:val="20"/>
                <w:lang w:eastAsia="en-GB"/>
              </w:rPr>
              <w:br/>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For those assets acquired during the reporting period and still held at the end of the reporting period, the difference between the closing Solvency II value and the acquisition cost/value.</w:t>
            </w:r>
            <w:r w:rsidRPr="00DF07B0">
              <w:rPr>
                <w:rFonts w:ascii="Times New Roman" w:eastAsia="Times New Roman" w:hAnsi="Times New Roman" w:cs="Times New Roman"/>
                <w:color w:val="000000"/>
                <w:sz w:val="20"/>
                <w:szCs w:val="20"/>
                <w:lang w:eastAsia="en-GB"/>
              </w:rPr>
              <w:br/>
            </w:r>
          </w:p>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It shall include amounts relative to derivatives regardless of derivatives being an asset or a liability. </w:t>
            </w:r>
          </w:p>
          <w:p w:rsidR="000A55AA" w:rsidRPr="00DF07B0" w:rsidRDefault="000A55AA">
            <w:pPr>
              <w:spacing w:after="0" w:line="240" w:lineRule="auto"/>
              <w:rPr>
                <w:rFonts w:ascii="Times New Roman" w:eastAsia="Times New Roman" w:hAnsi="Times New Roman" w:cs="Times New Roman"/>
                <w:color w:val="000000"/>
                <w:sz w:val="20"/>
                <w:szCs w:val="20"/>
                <w:lang w:eastAsia="en-GB"/>
              </w:rPr>
            </w:pP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It shall not include amounts reported in “Investment revenues – R0040" and “Investments expenses </w:t>
            </w:r>
            <w:r w:rsidR="000A21AE" w:rsidRPr="00DF07B0">
              <w:rPr>
                <w:rFonts w:ascii="Times New Roman" w:hAnsi="Times New Roman" w:cs="Times New Roman"/>
                <w:sz w:val="20"/>
                <w:lang w:val="en-US"/>
              </w:rPr>
              <w:t>including</w:t>
            </w:r>
            <w:r w:rsidRPr="00DF07B0">
              <w:rPr>
                <w:rFonts w:ascii="Times New Roman" w:eastAsia="Times New Roman" w:hAnsi="Times New Roman" w:cs="Times New Roman"/>
                <w:color w:val="000000"/>
                <w:sz w:val="20"/>
                <w:szCs w:val="20"/>
                <w:lang w:eastAsia="en-GB"/>
              </w:rPr>
              <w:t xml:space="preserve"> Interest charges on subordinated and financial liabilities – R0050”.</w:t>
            </w:r>
          </w:p>
        </w:tc>
      </w:tr>
      <w:tr w:rsidR="000A55AA" w:rsidRPr="00DF07B0" w:rsidTr="00950116">
        <w:trPr>
          <w:trHeight w:val="675"/>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C0010/R0020 </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Valuation movements on own shares</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Same as for cell C0010/R0010, but for own shares.</w:t>
            </w:r>
          </w:p>
        </w:tc>
      </w:tr>
      <w:tr w:rsidR="000A55AA" w:rsidRPr="00DF07B0" w:rsidTr="00950116">
        <w:trPr>
          <w:trHeight w:val="3322"/>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C0010/R0030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Valuation movements on financial liabilities and subordinated liabilities</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2519C">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Valuation movements on financial liabilities and subordinated liabilities, including:</w:t>
            </w:r>
            <w:r w:rsidRPr="00DF07B0">
              <w:rPr>
                <w:rFonts w:ascii="Times New Roman" w:eastAsia="Times New Roman" w:hAnsi="Times New Roman" w:cs="Times New Roman"/>
                <w:color w:val="000000"/>
                <w:sz w:val="20"/>
                <w:szCs w:val="20"/>
                <w:lang w:eastAsia="en-GB"/>
              </w:rPr>
              <w:br/>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For those financial and subordinated liabilities issued prior to the reporting period and not redeemed, the difference between Solvency II values at the end of the reporting period (N) and at the beginning of the reporting period (N</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1);</w:t>
            </w:r>
            <w:r w:rsidRPr="00DF07B0">
              <w:rPr>
                <w:rFonts w:ascii="Times New Roman" w:eastAsia="Times New Roman" w:hAnsi="Times New Roman" w:cs="Times New Roman"/>
                <w:color w:val="000000"/>
                <w:sz w:val="20"/>
                <w:szCs w:val="20"/>
                <w:lang w:eastAsia="en-GB"/>
              </w:rPr>
              <w:br/>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For those financial and subordinated liabilities redeemed </w:t>
            </w:r>
            <w:r w:rsidR="0092519C" w:rsidRPr="00DF07B0">
              <w:rPr>
                <w:rFonts w:ascii="Times New Roman" w:eastAsia="Times New Roman" w:hAnsi="Times New Roman" w:cs="Times New Roman"/>
                <w:color w:val="000000"/>
                <w:sz w:val="20"/>
                <w:szCs w:val="20"/>
                <w:lang w:eastAsia="en-GB"/>
              </w:rPr>
              <w:t xml:space="preserve">during </w:t>
            </w:r>
            <w:r w:rsidRPr="00DF07B0">
              <w:rPr>
                <w:rFonts w:ascii="Times New Roman" w:eastAsia="Times New Roman" w:hAnsi="Times New Roman" w:cs="Times New Roman"/>
                <w:color w:val="000000"/>
                <w:sz w:val="20"/>
                <w:szCs w:val="20"/>
                <w:lang w:eastAsia="en-GB"/>
              </w:rPr>
              <w:t>the reporting period, the difference between the redemption price and the Solvency II value as at the end of the last reporting period;</w:t>
            </w:r>
            <w:r w:rsidRPr="00DF07B0">
              <w:rPr>
                <w:rFonts w:ascii="Times New Roman" w:eastAsia="Times New Roman" w:hAnsi="Times New Roman" w:cs="Times New Roman"/>
                <w:color w:val="000000"/>
                <w:sz w:val="20"/>
                <w:szCs w:val="20"/>
                <w:lang w:eastAsia="en-GB"/>
              </w:rPr>
              <w:br/>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For those financial and subordinated liabilities issued during the reporting period and not redeemed during the period, the difference between the closing Solvency II value and issuance price.</w:t>
            </w:r>
          </w:p>
        </w:tc>
      </w:tr>
      <w:tr w:rsidR="000A55AA" w:rsidRPr="00DF07B0" w:rsidTr="00950116">
        <w:trPr>
          <w:trHeight w:val="571"/>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C0010/R0040 </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Investment Revenues</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Includes dividends, interests, rents and other revenues, due to investments within scope of this template.</w:t>
            </w:r>
          </w:p>
        </w:tc>
      </w:tr>
      <w:tr w:rsidR="000A55AA" w:rsidRPr="00DF07B0" w:rsidTr="00950116">
        <w:trPr>
          <w:trHeight w:val="2816"/>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C0010/R0050 </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Investments expenses including interest charges on subordinated and financial liabilities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Investments expenses including interest charges on subordinated and financial liabilities, including:</w:t>
            </w:r>
          </w:p>
          <w:p w:rsidR="000A55AA" w:rsidRPr="00DF07B0" w:rsidRDefault="0072092D"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w:t>
            </w:r>
            <w:r w:rsidR="000A55AA" w:rsidRPr="00DF07B0">
              <w:rPr>
                <w:rFonts w:ascii="Times New Roman" w:eastAsia="Times New Roman" w:hAnsi="Times New Roman" w:cs="Times New Roman"/>
                <w:color w:val="000000"/>
                <w:sz w:val="20"/>
                <w:szCs w:val="20"/>
                <w:lang w:eastAsia="en-GB"/>
              </w:rPr>
              <w:t xml:space="preserve"> Investment management expenses – related to “</w:t>
            </w:r>
            <w:r w:rsidR="000A55AA" w:rsidRPr="00DF07B0">
              <w:rPr>
                <w:rFonts w:ascii="Times New Roman" w:eastAsia="Times New Roman" w:hAnsi="Times New Roman" w:cs="Times New Roman"/>
                <w:sz w:val="20"/>
                <w:szCs w:val="20"/>
                <w:lang w:eastAsia="en-GB"/>
              </w:rPr>
              <w:t>Investments (other than assets held for index</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linked and unit</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linked contracts)” and to “Own shares”; </w:t>
            </w:r>
          </w:p>
          <w:p w:rsidR="000A55AA" w:rsidRPr="00DF07B0" w:rsidRDefault="0072092D"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w:t>
            </w:r>
            <w:r w:rsidR="000A55AA" w:rsidRPr="00DF07B0">
              <w:rPr>
                <w:rFonts w:ascii="Times New Roman" w:eastAsia="Times New Roman" w:hAnsi="Times New Roman" w:cs="Times New Roman"/>
                <w:color w:val="000000"/>
                <w:sz w:val="20"/>
                <w:szCs w:val="20"/>
                <w:lang w:eastAsia="en-GB"/>
              </w:rPr>
              <w:t xml:space="preserve"> Interest charges on financial and subordinated liabilities</w:t>
            </w:r>
            <w:r w:rsidR="000A55AA" w:rsidRPr="00DF07B0">
              <w:rPr>
                <w:rFonts w:ascii="Times New Roman" w:eastAsia="Times New Roman" w:hAnsi="Times New Roman" w:cs="Times New Roman"/>
                <w:sz w:val="20"/>
                <w:szCs w:val="20"/>
                <w:lang w:eastAsia="en-GB"/>
              </w:rPr>
              <w:t xml:space="preserve"> related to “Financial liabilities other than debts owed to credit institutions” as well as “Debts owed to credit institutions” and “Subordinated liabilities”.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Those expenses and charges correspond to the ones recorded and recognised on an accrual basis at the end of the period.</w:t>
            </w:r>
          </w:p>
        </w:tc>
      </w:tr>
      <w:tr w:rsidR="000A55AA" w:rsidRPr="00DF07B0" w:rsidTr="00950116">
        <w:trPr>
          <w:trHeight w:val="1250"/>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lastRenderedPageBreak/>
              <w:t>C0010/R0060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Variation in Excess of Assets over Liabilities explained by investments and financial liabilities management</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Total of variation in Excess of Assets over Liabilities explained by investments and financial liabilities management.</w:t>
            </w:r>
          </w:p>
        </w:tc>
      </w:tr>
      <w:tr w:rsidR="000A55AA" w:rsidRPr="00DF07B0" w:rsidTr="00950116">
        <w:trPr>
          <w:trHeight w:val="857"/>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C0010/R0070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Dividends </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of dividends earned over the reporting period, excluding any dividends from assets held for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and index</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funds, or property held for own use).</w:t>
            </w:r>
          </w:p>
          <w:p w:rsidR="000A55AA" w:rsidRPr="00DF07B0" w:rsidRDefault="000A55AA">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same definition as in S.09.01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apply (except for the scope of investments to consider).</w:t>
            </w:r>
          </w:p>
        </w:tc>
      </w:tr>
      <w:tr w:rsidR="000A55AA" w:rsidRPr="00DF07B0" w:rsidTr="00950116">
        <w:trPr>
          <w:trHeight w:val="826"/>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C0010/R0080 </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Interests</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of interest earned over the reporting period excluding any interests from assets held for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and index</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funds, or property held for own use).</w:t>
            </w:r>
          </w:p>
          <w:p w:rsidR="000A55AA" w:rsidRPr="00DF07B0" w:rsidRDefault="000A55AA">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same definition as in S.09.01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apply (except for the scope of investments to consider).</w:t>
            </w:r>
          </w:p>
        </w:tc>
      </w:tr>
      <w:tr w:rsidR="000A55AA" w:rsidRPr="00DF07B0" w:rsidTr="00950116">
        <w:trPr>
          <w:trHeight w:val="839"/>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C0010/R0090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Rents </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of rent earned over the reporting period excluding any rent from Assets held for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and index</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funds, or property held for own use).</w:t>
            </w:r>
          </w:p>
          <w:p w:rsidR="000A55AA" w:rsidRPr="00DF07B0" w:rsidRDefault="000A55AA">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same definition as in S.09.01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apply (except for the scope of investments to consider).</w:t>
            </w:r>
          </w:p>
        </w:tc>
      </w:tr>
      <w:tr w:rsidR="000A55AA" w:rsidRPr="00DF07B0" w:rsidTr="00950116">
        <w:trPr>
          <w:trHeight w:val="1559"/>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C0010/R0100 </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Other </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Amount of other investments income received and accrued at the end of the reporting year. Applicable to other investment income not considered in cells C0010/R0070, C0010/R0080 and C0010/R0090, such as securities lending fees, commitment fees </w:t>
            </w:r>
            <w:proofErr w:type="spellStart"/>
            <w:r w:rsidRPr="00DF07B0">
              <w:rPr>
                <w:rFonts w:ascii="Times New Roman" w:eastAsia="Times New Roman" w:hAnsi="Times New Roman" w:cs="Times New Roman"/>
                <w:sz w:val="20"/>
                <w:szCs w:val="20"/>
                <w:lang w:eastAsia="en-GB"/>
              </w:rPr>
              <w:t>etc</w:t>
            </w:r>
            <w:proofErr w:type="spellEnd"/>
            <w:r w:rsidRPr="00DF07B0">
              <w:rPr>
                <w:rFonts w:ascii="Times New Roman" w:eastAsia="Times New Roman" w:hAnsi="Times New Roman" w:cs="Times New Roman"/>
                <w:sz w:val="20"/>
                <w:szCs w:val="20"/>
                <w:lang w:eastAsia="en-GB"/>
              </w:rPr>
              <w:t>, excluding the ones from assets held for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&amp; index</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linked funds, or property held for own use). </w:t>
            </w:r>
          </w:p>
        </w:tc>
      </w:tr>
      <w:tr w:rsidR="000A55AA" w:rsidRPr="00DF07B0" w:rsidTr="00950116">
        <w:trPr>
          <w:trHeight w:val="300"/>
        </w:trPr>
        <w:tc>
          <w:tcPr>
            <w:tcW w:w="9214" w:type="dxa"/>
            <w:gridSpan w:val="5"/>
            <w:tcBorders>
              <w:top w:val="nil"/>
              <w:left w:val="nil"/>
              <w:bottom w:val="single" w:sz="4" w:space="0" w:color="auto"/>
              <w:right w:val="nil"/>
            </w:tcBorders>
            <w:shd w:val="clear" w:color="auto" w:fill="auto"/>
            <w:noWrap/>
            <w:vAlign w:val="center"/>
            <w:hideMark/>
          </w:tcPr>
          <w:p w:rsidR="00380326" w:rsidRPr="00DF07B0" w:rsidRDefault="00380326" w:rsidP="00950116">
            <w:pPr>
              <w:spacing w:after="0" w:line="240" w:lineRule="auto"/>
              <w:rPr>
                <w:rFonts w:ascii="Times New Roman" w:eastAsia="Times New Roman" w:hAnsi="Times New Roman" w:cs="Times New Roman"/>
                <w:b/>
                <w:bCs/>
                <w:sz w:val="20"/>
                <w:szCs w:val="20"/>
                <w:lang w:eastAsia="en-GB"/>
              </w:rPr>
            </w:pPr>
          </w:p>
          <w:p w:rsidR="000A55AA" w:rsidRPr="00DF07B0" w:rsidRDefault="000A55AA" w:rsidP="00950116">
            <w:pPr>
              <w:spacing w:after="0" w:line="240" w:lineRule="auto"/>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 xml:space="preserve">S.29.03 </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 xml:space="preserve"> </w:t>
            </w:r>
            <w:r w:rsidR="00BA7D71" w:rsidRPr="00DF07B0">
              <w:rPr>
                <w:rFonts w:ascii="Times New Roman" w:eastAsia="Times New Roman" w:hAnsi="Times New Roman" w:cs="Times New Roman"/>
                <w:b/>
                <w:bCs/>
                <w:sz w:val="20"/>
                <w:szCs w:val="20"/>
                <w:lang w:eastAsia="en-GB"/>
              </w:rPr>
              <w:t xml:space="preserve">Excess of Assets over Liabilities  – explained by </w:t>
            </w:r>
            <w:r w:rsidRPr="00DF07B0">
              <w:rPr>
                <w:rFonts w:ascii="Times New Roman" w:eastAsia="Times New Roman" w:hAnsi="Times New Roman" w:cs="Times New Roman"/>
                <w:b/>
                <w:bCs/>
                <w:sz w:val="20"/>
                <w:szCs w:val="20"/>
                <w:lang w:eastAsia="en-GB"/>
              </w:rPr>
              <w:t>technical provisions</w:t>
            </w:r>
          </w:p>
          <w:p w:rsidR="000A55AA" w:rsidRPr="00DF07B0" w:rsidRDefault="000A55AA" w:rsidP="00950116">
            <w:pPr>
              <w:spacing w:after="0" w:line="240" w:lineRule="auto"/>
              <w:rPr>
                <w:rFonts w:ascii="Times New Roman" w:eastAsia="Times New Roman" w:hAnsi="Times New Roman" w:cs="Times New Roman"/>
                <w:b/>
                <w:bCs/>
                <w:sz w:val="20"/>
                <w:szCs w:val="20"/>
                <w:lang w:eastAsia="en-GB"/>
              </w:rPr>
            </w:pPr>
          </w:p>
          <w:p w:rsidR="000A55AA" w:rsidRPr="00DF07B0" w:rsidRDefault="000A55AA" w:rsidP="00950116">
            <w:pPr>
              <w:spacing w:after="120"/>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focuses on changes in the Excess of Assets over Liabilities due to technical provisions (TP). The scope of technical provisions includes risks captured through Best Estimate (BE) and Risk margin, and those captured through TP calculated as a whole.</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As regards the order of calculation in the table “breakdown of Variation in Best Estimate”, presentation of the order is not deemed prescriptive as to the order in which the calculation is performed, as long as the content of the different cells indeed reflect the purpose and definition of these cells.</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w:t>
            </w:r>
            <w:r w:rsidR="003C60E6"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provided that they use the same year consistently, year on year.</w:t>
            </w:r>
          </w:p>
          <w:p w:rsidR="000A55AA" w:rsidRPr="00DF07B0" w:rsidRDefault="000A55AA" w:rsidP="00950116">
            <w:pPr>
              <w:spacing w:after="0"/>
              <w:jc w:val="both"/>
              <w:rPr>
                <w:rFonts w:ascii="Times New Roman" w:hAnsi="Times New Roman" w:cs="Times New Roman"/>
                <w:sz w:val="20"/>
                <w:szCs w:val="20"/>
              </w:rPr>
            </w:pPr>
            <w:r w:rsidRPr="00DF07B0">
              <w:rPr>
                <w:rFonts w:ascii="Times New Roman" w:hAnsi="Times New Roman" w:cs="Times New Roman"/>
                <w:sz w:val="20"/>
                <w:szCs w:val="20"/>
              </w:rPr>
              <w:t>The purpose of the template is to provide a detailed understanding of the changes in the Excess of Assets over Liabilities related to technical provisions, considering:</w:t>
            </w:r>
          </w:p>
          <w:p w:rsidR="000A55AA" w:rsidRPr="00DF07B0" w:rsidRDefault="000A55AA" w:rsidP="00803166">
            <w:pPr>
              <w:pStyle w:val="ListParagraph"/>
              <w:numPr>
                <w:ilvl w:val="0"/>
                <w:numId w:val="37"/>
              </w:numPr>
              <w:spacing w:after="200" w:line="276" w:lineRule="auto"/>
              <w:rPr>
                <w:sz w:val="20"/>
              </w:rPr>
            </w:pPr>
            <w:r w:rsidRPr="00DF07B0">
              <w:rPr>
                <w:sz w:val="20"/>
              </w:rPr>
              <w:t>Changes in TP captions;</w:t>
            </w:r>
          </w:p>
          <w:p w:rsidR="000A55AA" w:rsidRPr="00DF07B0" w:rsidRDefault="000A55AA" w:rsidP="00803166">
            <w:pPr>
              <w:pStyle w:val="ListParagraph"/>
              <w:numPr>
                <w:ilvl w:val="0"/>
                <w:numId w:val="37"/>
              </w:numPr>
              <w:spacing w:after="200" w:line="276" w:lineRule="auto"/>
              <w:rPr>
                <w:sz w:val="20"/>
                <w:lang w:val="en-GB"/>
              </w:rPr>
            </w:pPr>
            <w:r w:rsidRPr="00DF07B0">
              <w:rPr>
                <w:sz w:val="20"/>
                <w:lang w:val="en-GB"/>
              </w:rPr>
              <w:t>Changes in technical flows of the period;</w:t>
            </w:r>
          </w:p>
          <w:p w:rsidR="000A55AA" w:rsidRPr="00DF07B0" w:rsidRDefault="000A55AA" w:rsidP="00803166">
            <w:pPr>
              <w:pStyle w:val="ListParagraph"/>
              <w:numPr>
                <w:ilvl w:val="0"/>
                <w:numId w:val="37"/>
              </w:numPr>
              <w:spacing w:after="200" w:line="276" w:lineRule="auto"/>
              <w:rPr>
                <w:b/>
                <w:bCs/>
                <w:sz w:val="20"/>
                <w:lang w:val="en-GB" w:eastAsia="en-GB"/>
              </w:rPr>
            </w:pPr>
            <w:r w:rsidRPr="00DF07B0">
              <w:rPr>
                <w:sz w:val="20"/>
                <w:lang w:val="en-GB"/>
              </w:rPr>
              <w:t>A detailed breakdown of the variation of Best Estimate – gross of reinsurance by sources of changes (such as new business, changes in assumptions, experience, etc.).</w:t>
            </w:r>
          </w:p>
        </w:tc>
      </w:tr>
      <w:tr w:rsidR="000A55AA" w:rsidRPr="00DF07B0" w:rsidTr="00950116">
        <w:trPr>
          <w:trHeight w:val="30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A55AA" w:rsidRPr="00DF07B0" w:rsidRDefault="000A55AA" w:rsidP="00950116">
            <w:pPr>
              <w:spacing w:after="0" w:line="240" w:lineRule="auto"/>
              <w:jc w:val="center"/>
              <w:rPr>
                <w:rFonts w:ascii="Times New Roman" w:eastAsia="Times New Roman" w:hAnsi="Times New Roman" w:cs="Times New Roman"/>
                <w:b/>
                <w:bCs/>
                <w:sz w:val="20"/>
                <w:szCs w:val="20"/>
                <w:lang w:eastAsia="en-GB"/>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DF07B0" w:rsidRDefault="000A55AA" w:rsidP="00950116">
            <w:pPr>
              <w:spacing w:after="0" w:line="240" w:lineRule="auto"/>
              <w:jc w:val="cente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ITEM</w:t>
            </w:r>
          </w:p>
        </w:tc>
        <w:tc>
          <w:tcPr>
            <w:tcW w:w="54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DF07B0" w:rsidRDefault="000A55AA" w:rsidP="00950116">
            <w:pPr>
              <w:spacing w:after="0" w:line="240" w:lineRule="auto"/>
              <w:jc w:val="cente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INSTRUCTIONS</w:t>
            </w:r>
          </w:p>
        </w:tc>
      </w:tr>
      <w:tr w:rsidR="000A55AA" w:rsidRPr="00DF07B0" w:rsidTr="00950116">
        <w:trPr>
          <w:trHeight w:val="374"/>
        </w:trPr>
        <w:tc>
          <w:tcPr>
            <w:tcW w:w="9214" w:type="dxa"/>
            <w:gridSpan w:val="5"/>
            <w:tcBorders>
              <w:top w:val="single" w:sz="4" w:space="0" w:color="auto"/>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 xml:space="preserve">Of which the following breakdown of Variation in Best Estimate </w:t>
            </w:r>
            <w:r w:rsidR="0072092D" w:rsidRPr="00DF07B0">
              <w:rPr>
                <w:rFonts w:ascii="Times New Roman" w:eastAsia="Times New Roman" w:hAnsi="Times New Roman" w:cs="Times New Roman"/>
                <w:b/>
                <w:sz w:val="20"/>
                <w:szCs w:val="20"/>
                <w:lang w:eastAsia="en-GB"/>
              </w:rPr>
              <w:t>–</w:t>
            </w:r>
            <w:r w:rsidRPr="00DF07B0">
              <w:rPr>
                <w:rFonts w:ascii="Times New Roman" w:eastAsia="Times New Roman" w:hAnsi="Times New Roman" w:cs="Times New Roman"/>
                <w:b/>
                <w:sz w:val="20"/>
                <w:szCs w:val="20"/>
                <w:lang w:eastAsia="en-GB"/>
              </w:rPr>
              <w:t xml:space="preserve"> analysis per UWY if applicable </w:t>
            </w:r>
            <w:r w:rsidR="0072092D" w:rsidRPr="00DF07B0">
              <w:rPr>
                <w:rFonts w:ascii="Times New Roman" w:eastAsia="Times New Roman" w:hAnsi="Times New Roman" w:cs="Times New Roman"/>
                <w:b/>
                <w:sz w:val="20"/>
                <w:szCs w:val="20"/>
                <w:lang w:eastAsia="en-GB"/>
              </w:rPr>
              <w:t>–</w:t>
            </w:r>
            <w:r w:rsidRPr="00DF07B0">
              <w:rPr>
                <w:rFonts w:ascii="Times New Roman" w:eastAsia="Times New Roman" w:hAnsi="Times New Roman" w:cs="Times New Roman"/>
                <w:b/>
                <w:sz w:val="20"/>
                <w:szCs w:val="20"/>
                <w:lang w:eastAsia="en-GB"/>
              </w:rPr>
              <w:t xml:space="preserve"> Gross of reinsurance</w:t>
            </w:r>
          </w:p>
        </w:tc>
      </w:tr>
      <w:tr w:rsidR="000A55AA" w:rsidRPr="00DF07B0" w:rsidTr="00950116">
        <w:trPr>
          <w:trHeight w:val="1083"/>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C0020/R0010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Opening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Amount of Best Estimate – gross of reinsurance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as stated in the Balance Sheet at closing year 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1 related to those </w:t>
            </w:r>
            <w:r w:rsidR="003C60E6" w:rsidRPr="00DF07B0">
              <w:rPr>
                <w:rFonts w:ascii="Times New Roman" w:eastAsia="Times New Roman" w:hAnsi="Times New Roman" w:cs="Times New Roman"/>
                <w:sz w:val="20"/>
                <w:szCs w:val="20"/>
                <w:lang w:eastAsia="es-ES"/>
              </w:rPr>
              <w:t>lines of business, as defined in Annex I to Delegated Regulation (EU) 2015/35</w:t>
            </w:r>
            <w:r w:rsidR="003C60E6"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which an underwriting year approach (UWY) is used for Best Estimate calculation. </w:t>
            </w:r>
          </w:p>
        </w:tc>
      </w:tr>
      <w:tr w:rsidR="000A55AA" w:rsidRPr="00DF07B0" w:rsidTr="00950116">
        <w:trPr>
          <w:trHeight w:val="243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C0020/R0020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Exceptional elements triggering restating of opening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24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Amount of adjustment to opening Best Estimate due to elements, other than changes in perimeter that led to restate the opening </w:t>
            </w:r>
            <w:proofErr w:type="gramStart"/>
            <w:r w:rsidRPr="00DF07B0">
              <w:rPr>
                <w:rFonts w:ascii="Times New Roman" w:eastAsia="Times New Roman" w:hAnsi="Times New Roman" w:cs="Times New Roman"/>
                <w:sz w:val="20"/>
                <w:szCs w:val="20"/>
                <w:lang w:eastAsia="en-GB"/>
              </w:rPr>
              <w:t>BE</w:t>
            </w:r>
            <w:proofErr w:type="gramEnd"/>
            <w:r w:rsidRPr="00DF07B0">
              <w:rPr>
                <w:rFonts w:ascii="Times New Roman" w:eastAsia="Times New Roman" w:hAnsi="Times New Roman" w:cs="Times New Roman"/>
                <w:sz w:val="20"/>
                <w:szCs w:val="20"/>
                <w:lang w:eastAsia="en-GB"/>
              </w:rPr>
              <w:t>.</w:t>
            </w:r>
          </w:p>
          <w:p w:rsidR="000A55AA" w:rsidRPr="00DF07B0" w:rsidRDefault="000A55AA" w:rsidP="00950116">
            <w:pPr>
              <w:spacing w:after="24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Shall essentially concern changes in models (in case models are used) for correction of the model and other modifications. It shall not concern changes in assumptions.</w:t>
            </w:r>
          </w:p>
          <w:p w:rsidR="000A55AA" w:rsidRPr="00DF07B0" w:rsidRDefault="000A55AA" w:rsidP="00950116">
            <w:pPr>
              <w:spacing w:after="24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These cells are expected to be mostly applicable for Life business.</w:t>
            </w:r>
          </w:p>
        </w:tc>
      </w:tr>
      <w:tr w:rsidR="000A55AA" w:rsidRPr="00DF07B0" w:rsidTr="00950116">
        <w:trPr>
          <w:trHeight w:val="1338"/>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C0020/R0030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Changes in perimeter</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F42C0D">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of adjustment to opening Best Estimate related to changes in perimeter of the portfolio like sales of (part of) portfolio and purchases. This could also concern changes of perimeter due to liabilities evolving to annuities stemming from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w:t>
            </w:r>
            <w:r w:rsidR="00F42C0D" w:rsidRPr="00DF07B0">
              <w:rPr>
                <w:rFonts w:ascii="Times New Roman" w:eastAsia="Times New Roman" w:hAnsi="Times New Roman" w:cs="Times New Roman"/>
                <w:sz w:val="20"/>
                <w:szCs w:val="20"/>
                <w:lang w:eastAsia="en-GB"/>
              </w:rPr>
              <w:t xml:space="preserve">obligations </w:t>
            </w:r>
            <w:r w:rsidRPr="00DF07B0">
              <w:rPr>
                <w:rFonts w:ascii="Times New Roman" w:eastAsia="Times New Roman" w:hAnsi="Times New Roman" w:cs="Times New Roman"/>
                <w:sz w:val="20"/>
                <w:szCs w:val="20"/>
                <w:lang w:eastAsia="en-GB"/>
              </w:rPr>
              <w:t>(triggering some changes from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to Life).</w:t>
            </w:r>
          </w:p>
        </w:tc>
      </w:tr>
      <w:tr w:rsidR="000A55AA" w:rsidRPr="00DF07B0" w:rsidTr="00950116">
        <w:trPr>
          <w:trHeight w:val="2897"/>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C0020/R0040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Foreign exchange variation</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of adjustment to opening Best Estimate related to foreign exchange variation during the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this case the foreign exchange variation is actually meant to be applied to contracts which are taken out in currencies different from the balance sheet currency. For the calculation, the cash</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flows of these contracts contained in the opening Best Estimate are simply converted due to the exchange variation.  </w:t>
            </w:r>
            <w:r w:rsidRPr="00DF07B0">
              <w:rPr>
                <w:rFonts w:ascii="Times New Roman" w:eastAsia="Times New Roman" w:hAnsi="Times New Roman" w:cs="Times New Roman"/>
                <w:sz w:val="20"/>
                <w:szCs w:val="20"/>
                <w:lang w:eastAsia="en-GB"/>
              </w:rPr>
              <w:br/>
            </w:r>
            <w:r w:rsidRPr="00DF07B0">
              <w:rPr>
                <w:rFonts w:ascii="Times New Roman" w:eastAsia="Times New Roman" w:hAnsi="Times New Roman" w:cs="Times New Roman"/>
                <w:sz w:val="20"/>
                <w:szCs w:val="20"/>
                <w:lang w:eastAsia="en-GB"/>
              </w:rPr>
              <w:br/>
              <w:t>This item does not address the impact on the cash</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flows of the insurance portfolio induced by re</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valuation of year 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1 assets due to foreign exchange variation during year N.</w:t>
            </w:r>
          </w:p>
        </w:tc>
      </w:tr>
      <w:tr w:rsidR="000A55AA" w:rsidRPr="00DF07B0" w:rsidTr="00950116">
        <w:trPr>
          <w:trHeight w:val="240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C0020/R0050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Best Estimate on risks accepted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It represents present expected future cash flows (gross of reinsurance) included in Best Estimate and related to risks accepted during the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shall be considered at the closing date (and not at the actual date of inception of the risks), i.e. this shall form part of the Best Estimate at closing date.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The scope of cash flows refers to Article 77 of Directive 2009/138/EC. </w:t>
            </w:r>
          </w:p>
        </w:tc>
      </w:tr>
      <w:tr w:rsidR="000A55AA" w:rsidRPr="00DF07B0" w:rsidTr="00950116">
        <w:trPr>
          <w:trHeight w:val="3526"/>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C0020/R0060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 due to unwinding of discount rate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variation of Best Estimate captured here shall only relate to the unwinding of discount rates, and does not take into account other parameters such as changes in assumptions or discount rates, experience adjustment, etc.</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concept of unwinding may be illustrated as follows: Calculate the Best Estimate of year 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1 again but using the shifted interest rate term structure</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order to isolate this strict scope of variation, the calculation may be as follows:</w:t>
            </w:r>
          </w:p>
          <w:p w:rsidR="000A55AA" w:rsidRPr="00DF07B0" w:rsidRDefault="000A55AA" w:rsidP="00803166">
            <w:pPr>
              <w:pStyle w:val="ListParagraph"/>
              <w:numPr>
                <w:ilvl w:val="0"/>
                <w:numId w:val="38"/>
              </w:numPr>
              <w:ind w:left="670"/>
              <w:jc w:val="left"/>
              <w:rPr>
                <w:sz w:val="20"/>
                <w:lang w:val="en-GB" w:eastAsia="en-GB"/>
              </w:rPr>
            </w:pPr>
            <w:r w:rsidRPr="00DF07B0">
              <w:rPr>
                <w:sz w:val="20"/>
                <w:lang w:val="en-GB" w:eastAsia="en-GB"/>
              </w:rPr>
              <w:t xml:space="preserve">Consider Opening Best Estimate including the adjustment to opening Best Estimate (cells C0010/R0010 to R0040); </w:t>
            </w:r>
          </w:p>
          <w:p w:rsidR="000A55AA" w:rsidRPr="00DF07B0" w:rsidRDefault="000A55AA" w:rsidP="00803166">
            <w:pPr>
              <w:pStyle w:val="ListParagraph"/>
              <w:numPr>
                <w:ilvl w:val="0"/>
                <w:numId w:val="38"/>
              </w:numPr>
              <w:ind w:left="670"/>
              <w:jc w:val="left"/>
              <w:rPr>
                <w:sz w:val="20"/>
                <w:lang w:val="en-GB" w:eastAsia="en-GB"/>
              </w:rPr>
            </w:pPr>
            <w:r w:rsidRPr="00DF07B0">
              <w:rPr>
                <w:sz w:val="20"/>
                <w:lang w:val="en-GB" w:eastAsia="en-GB"/>
              </w:rPr>
              <w:t>Based on this figure, run the calculation of the unwinding of discount rates.</w:t>
            </w:r>
          </w:p>
        </w:tc>
      </w:tr>
      <w:tr w:rsidR="000A55AA" w:rsidRPr="00DF07B0" w:rsidTr="00950116">
        <w:trPr>
          <w:trHeight w:val="368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C0020/R0070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 due to year N projected in and out flows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claims, and surrenders that were forecasted on the Opening Best Estimate as to be paid during the year, will not be in the closing Best Estimate anymore as they would have been paid / received during the year. A neutralisation adjustment shall be performed.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order to isolate this adjustment, the calculation may be as follows :</w:t>
            </w:r>
          </w:p>
          <w:p w:rsidR="000A55AA" w:rsidRPr="00DF07B0" w:rsidRDefault="000A55AA" w:rsidP="00803166">
            <w:pPr>
              <w:pStyle w:val="ListParagraph"/>
              <w:numPr>
                <w:ilvl w:val="0"/>
                <w:numId w:val="39"/>
              </w:numPr>
              <w:jc w:val="left"/>
              <w:rPr>
                <w:sz w:val="20"/>
                <w:lang w:val="en-GB" w:eastAsia="en-GB"/>
              </w:rPr>
            </w:pPr>
            <w:r w:rsidRPr="00DF07B0">
              <w:rPr>
                <w:sz w:val="20"/>
                <w:lang w:val="en-GB" w:eastAsia="en-GB"/>
              </w:rPr>
              <w:t xml:space="preserve">Consider Opening Best Estimate (cell C0010/R0010) including the adjustment to opening Best Estimate (cells C0010/R0020 to R0040)  </w:t>
            </w:r>
          </w:p>
          <w:p w:rsidR="000A55AA" w:rsidRPr="00DF07B0" w:rsidRDefault="000A55AA" w:rsidP="00803166">
            <w:pPr>
              <w:pStyle w:val="ListParagraph"/>
              <w:numPr>
                <w:ilvl w:val="0"/>
                <w:numId w:val="39"/>
              </w:numPr>
              <w:jc w:val="left"/>
              <w:rPr>
                <w:sz w:val="20"/>
                <w:lang w:val="en-GB" w:eastAsia="en-GB"/>
              </w:rPr>
            </w:pPr>
            <w:r w:rsidRPr="00DF07B0">
              <w:rPr>
                <w:sz w:val="20"/>
                <w:lang w:val="en-GB" w:eastAsia="en-GB"/>
              </w:rPr>
              <w:t>Isolate the amount of cash flows (cash in minus cash out) that were projected within this opening Best Estimate for the period considered</w:t>
            </w:r>
          </w:p>
          <w:p w:rsidR="000A55AA" w:rsidRPr="00DF07B0" w:rsidRDefault="000A55AA" w:rsidP="00803166">
            <w:pPr>
              <w:pStyle w:val="ListParagraph"/>
              <w:numPr>
                <w:ilvl w:val="0"/>
                <w:numId w:val="39"/>
              </w:numPr>
              <w:jc w:val="left"/>
              <w:rPr>
                <w:sz w:val="20"/>
                <w:lang w:val="en-GB" w:eastAsia="en-GB"/>
              </w:rPr>
            </w:pPr>
            <w:r w:rsidRPr="00DF07B0">
              <w:rPr>
                <w:sz w:val="20"/>
                <w:lang w:val="en-GB" w:eastAsia="en-GB"/>
              </w:rPr>
              <w:t>This isolated amount of cash flow shall come in addition to Opening Best Estimate</w:t>
            </w:r>
            <w:r w:rsidRPr="00DF07B0" w:rsidDel="003B3EAC">
              <w:rPr>
                <w:sz w:val="20"/>
                <w:lang w:val="en-GB" w:eastAsia="en-GB"/>
              </w:rPr>
              <w:t xml:space="preserve"> </w:t>
            </w:r>
            <w:r w:rsidRPr="00DF07B0">
              <w:rPr>
                <w:sz w:val="20"/>
                <w:lang w:val="en-GB" w:eastAsia="en-GB"/>
              </w:rPr>
              <w:t>(for neutralisation effect) – and be filled in cell C0010/R0070 and C0020/R0070. </w:t>
            </w:r>
          </w:p>
        </w:tc>
      </w:tr>
      <w:tr w:rsidR="000A55AA" w:rsidRPr="00DF07B0" w:rsidTr="00950116">
        <w:trPr>
          <w:trHeight w:val="303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C0020/R0080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 due to experience</w:t>
            </w:r>
            <w:r w:rsidR="00B17730"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t xml:space="preserve">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variation of Best Estimate captured here shall strictly relate to the strict realisation of cash flows when compared to the cash flows that were projected.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calculation purposes, and in case of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availability of information of realised cash flows, the variation due to experience may be calculated as the difference between realised technical flows and projected cash</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flow.</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Realised technical flows refer to those reported under Solvency II principles i.e. premiums effectively written, claims effectively paid and expenses effectively recorded.</w:t>
            </w:r>
          </w:p>
        </w:tc>
      </w:tr>
      <w:tr w:rsidR="000A55AA" w:rsidRPr="00DF07B0" w:rsidTr="00300445">
        <w:trPr>
          <w:trHeight w:val="1055"/>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C0020/R0090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 due to changes in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economic assumptions</w:t>
            </w:r>
            <w:r w:rsidR="00B17730"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t>–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It mainly refers to changes in RBNS not driven</w:t>
            </w:r>
            <w:r w:rsidR="00B06052"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t>by realised technical flows (e.g. revision on a case by case basis of the amount of IBNR) and changes assumptions directly linked to insurance risks (i.e. lapse rates), which can be referred to as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economic assumptions.</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order to isolate the strict scope of variation due to changes in assumptions, the calculation may be as follows:</w:t>
            </w:r>
          </w:p>
          <w:p w:rsidR="000A55AA" w:rsidRPr="00DF07B0" w:rsidRDefault="00F77252" w:rsidP="00F77252">
            <w:pPr>
              <w:pStyle w:val="ListParagraph"/>
              <w:numPr>
                <w:ilvl w:val="0"/>
                <w:numId w:val="40"/>
              </w:numPr>
              <w:jc w:val="left"/>
              <w:rPr>
                <w:sz w:val="20"/>
                <w:lang w:val="en-GB" w:eastAsia="en-GB"/>
              </w:rPr>
            </w:pPr>
            <w:r w:rsidRPr="00DF07B0">
              <w:rPr>
                <w:sz w:val="20"/>
                <w:lang w:val="en-GB" w:eastAsia="en-GB"/>
              </w:rPr>
              <w:t xml:space="preserve">Consider the opening Best Estimate (cell C0010/R0010) including the adjustment to opening Best Estimate (cell C0010/R0010 to R0040) and the impact of unwinding of year N projected cash–flows </w:t>
            </w:r>
            <w:r w:rsidRPr="00DF07B0">
              <w:rPr>
                <w:sz w:val="20"/>
                <w:lang w:val="en-GB" w:eastAsia="en-GB"/>
              </w:rPr>
              <w:lastRenderedPageBreak/>
              <w:t>(C0010/ R0060 to R0080 and C0020/R0060 to R0080 respectively)</w:t>
            </w:r>
            <w:r w:rsidR="000A55AA" w:rsidRPr="00DF07B0">
              <w:rPr>
                <w:sz w:val="20"/>
                <w:lang w:val="en-GB" w:eastAsia="en-GB"/>
              </w:rPr>
              <w:t>;</w:t>
            </w:r>
          </w:p>
          <w:p w:rsidR="000A55AA" w:rsidRPr="00DF07B0" w:rsidRDefault="000A55AA" w:rsidP="00803166">
            <w:pPr>
              <w:pStyle w:val="ListParagraph"/>
              <w:numPr>
                <w:ilvl w:val="0"/>
                <w:numId w:val="40"/>
              </w:numPr>
              <w:jc w:val="left"/>
              <w:rPr>
                <w:sz w:val="20"/>
                <w:lang w:val="en-GB" w:eastAsia="en-GB"/>
              </w:rPr>
            </w:pPr>
            <w:r w:rsidRPr="00DF07B0">
              <w:rPr>
                <w:sz w:val="20"/>
                <w:lang w:val="en-GB" w:eastAsia="en-GB"/>
              </w:rPr>
              <w:t xml:space="preserve">Based on this figure, run calculations with new assumptions not related to discount rates </w:t>
            </w:r>
            <w:r w:rsidR="0072092D" w:rsidRPr="00DF07B0">
              <w:rPr>
                <w:sz w:val="20"/>
                <w:lang w:val="en-GB" w:eastAsia="en-GB"/>
              </w:rPr>
              <w:t>–</w:t>
            </w:r>
            <w:r w:rsidRPr="00DF07B0">
              <w:rPr>
                <w:sz w:val="20"/>
                <w:lang w:val="en-GB" w:eastAsia="en-GB"/>
              </w:rPr>
              <w:t xml:space="preserve">  that applied at year end N (if any) </w:t>
            </w:r>
          </w:p>
          <w:p w:rsidR="000A55AA" w:rsidRPr="00DF07B0" w:rsidRDefault="000A55AA" w:rsidP="00950116">
            <w:pPr>
              <w:spacing w:after="0" w:line="240" w:lineRule="auto"/>
              <w:ind w:firstLineChars="100" w:firstLine="200"/>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will provide the variation of Best Estimate strictly related to changes in these assumptions. This may not capture the variation due to case</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by</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case revision of RBNS, which would thus have to be added.</w:t>
            </w:r>
          </w:p>
          <w:p w:rsidR="000A55AA" w:rsidRPr="00DF07B0" w:rsidRDefault="000A55AA" w:rsidP="00950116">
            <w:pPr>
              <w:spacing w:after="0" w:line="240" w:lineRule="auto"/>
              <w:ind w:firstLineChars="100" w:firstLine="200"/>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cases can be expected where these changes cannot be discerned separately from changes due to experience (C0020 / R0080). In such cases, report the total figure under C0020 / R0080.</w:t>
            </w:r>
          </w:p>
        </w:tc>
      </w:tr>
      <w:tr w:rsidR="000A55AA" w:rsidRPr="00DF07B0" w:rsidTr="00950116">
        <w:trPr>
          <w:trHeight w:val="552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C0020/R0100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 due to changes in  economic environment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It mainly refers to assumptions not directly linked to insurance risks, i.e. mainly the impact of the changes in economic environment on the cash flows (taking management actions into account, e.g. reduction of </w:t>
            </w:r>
            <w:r w:rsidR="00D16095" w:rsidRPr="00DF07B0">
              <w:rPr>
                <w:rFonts w:ascii="Times New Roman" w:eastAsia="Times New Roman" w:hAnsi="Times New Roman" w:cs="Times New Roman"/>
                <w:sz w:val="20"/>
                <w:szCs w:val="20"/>
                <w:lang w:eastAsia="en-GB"/>
              </w:rPr>
              <w:t>future discretionary benefits ("</w:t>
            </w:r>
            <w:r w:rsidRPr="00DF07B0">
              <w:rPr>
                <w:rFonts w:ascii="Times New Roman" w:eastAsia="Times New Roman" w:hAnsi="Times New Roman" w:cs="Times New Roman"/>
                <w:sz w:val="20"/>
                <w:szCs w:val="20"/>
                <w:lang w:eastAsia="en-GB"/>
              </w:rPr>
              <w:t>FDB</w:t>
            </w:r>
            <w:r w:rsidR="00D16095"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and changes in discount rates.</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(C0020/R0100), in case variation due to inflation cannot be discerned from changes due to experience, the whole amount would be reported under C0020/R0080.</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order to isolate this strict scope of variation, the calculation may be as follows:</w:t>
            </w:r>
          </w:p>
          <w:p w:rsidR="000A55AA" w:rsidRPr="00DF07B0" w:rsidRDefault="000A55AA" w:rsidP="00803166">
            <w:pPr>
              <w:pStyle w:val="ListParagraph"/>
              <w:numPr>
                <w:ilvl w:val="2"/>
                <w:numId w:val="41"/>
              </w:numPr>
              <w:ind w:left="670"/>
              <w:jc w:val="left"/>
              <w:rPr>
                <w:sz w:val="20"/>
                <w:lang w:val="en-GB" w:eastAsia="en-GB"/>
              </w:rPr>
            </w:pPr>
            <w:r w:rsidRPr="00DF07B0">
              <w:rPr>
                <w:sz w:val="20"/>
                <w:lang w:val="en-GB" w:eastAsia="en-GB"/>
              </w:rPr>
              <w:t>Consider the opening Best Estimate including the adjustment to opening Best Estimate (cell C0010 / R0010 to R0040) and the impact of unwinding,  of year N projected cash</w:t>
            </w:r>
            <w:r w:rsidR="0072092D" w:rsidRPr="00DF07B0">
              <w:rPr>
                <w:sz w:val="20"/>
                <w:lang w:val="en-GB" w:eastAsia="en-GB"/>
              </w:rPr>
              <w:t>–</w:t>
            </w:r>
            <w:r w:rsidRPr="00DF07B0">
              <w:rPr>
                <w:sz w:val="20"/>
                <w:lang w:val="en-GB" w:eastAsia="en-GB"/>
              </w:rPr>
              <w:t>flows and experience (C0010 / R0060 to R0080 and C0020/R0060 to R0080 respectively, or alternatively, C0010 / R0060 to R0090 and C0020/R0060 to R0090 respectively)</w:t>
            </w:r>
          </w:p>
          <w:p w:rsidR="000A55AA" w:rsidRPr="00DF07B0" w:rsidRDefault="000A55AA" w:rsidP="00803166">
            <w:pPr>
              <w:pStyle w:val="ListParagraph"/>
              <w:numPr>
                <w:ilvl w:val="2"/>
                <w:numId w:val="41"/>
              </w:numPr>
              <w:ind w:left="670"/>
              <w:jc w:val="left"/>
              <w:rPr>
                <w:sz w:val="20"/>
                <w:lang w:val="en-GB" w:eastAsia="en-GB"/>
              </w:rPr>
            </w:pPr>
            <w:r w:rsidRPr="00DF07B0">
              <w:rPr>
                <w:sz w:val="20"/>
                <w:lang w:val="en-GB" w:eastAsia="en-GB"/>
              </w:rPr>
              <w:t>Based on this figure, run calculations with new discount rates that applied during year N, together with related financial assumptions (if any).</w:t>
            </w:r>
          </w:p>
          <w:p w:rsidR="000A55AA" w:rsidRPr="00DF07B0" w:rsidRDefault="000A55AA" w:rsidP="00950116">
            <w:pPr>
              <w:spacing w:after="0" w:line="240" w:lineRule="auto"/>
              <w:ind w:firstLineChars="100" w:firstLine="200"/>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will provide the variation of Best Estimate strictly related to changes in discount rates and related financial assumptions. </w:t>
            </w:r>
          </w:p>
        </w:tc>
      </w:tr>
      <w:tr w:rsidR="000A55AA" w:rsidRPr="00DF07B0" w:rsidTr="00950116">
        <w:trPr>
          <w:trHeight w:val="783"/>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C0020/R0110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Other changes not elsewhere explained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Corresponds to other variations in Best Estimate, not captured in cells C0010/R0010 to R0100 (for Life) or C0020/R0010 to R0100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w:t>
            </w:r>
          </w:p>
        </w:tc>
      </w:tr>
      <w:tr w:rsidR="000A55AA" w:rsidRPr="00DF07B0" w:rsidTr="00950116">
        <w:trPr>
          <w:trHeight w:val="1505"/>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C0020/R0120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Closing Best Estimate – gross of reinsurance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Amount of Best Estimate as stated in the Balance Sheet at closing year N related to those </w:t>
            </w:r>
            <w:r w:rsidR="003C60E6" w:rsidRPr="00DF07B0">
              <w:rPr>
                <w:rFonts w:ascii="Times New Roman" w:eastAsia="Times New Roman" w:hAnsi="Times New Roman" w:cs="Times New Roman"/>
                <w:sz w:val="20"/>
                <w:szCs w:val="20"/>
                <w:lang w:eastAsia="es-ES"/>
              </w:rPr>
              <w:t>lines of business, as defined in Annex I to Delegated Regulation (EU) 2015/35</w:t>
            </w:r>
            <w:r w:rsidR="003C60E6"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which an underwriting year approach (UWY) is used for Best Estimate calculation.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These cells  might be nil (if no UWY approach is used), or might total the closing Best Estimate figure in the Balance Sheet if no accident Year approach (AY) is used.</w:t>
            </w:r>
          </w:p>
        </w:tc>
      </w:tr>
      <w:tr w:rsidR="000A55AA" w:rsidRPr="00DF07B0" w:rsidTr="00950116">
        <w:trPr>
          <w:trHeight w:val="305"/>
        </w:trPr>
        <w:tc>
          <w:tcPr>
            <w:tcW w:w="9214" w:type="dxa"/>
            <w:gridSpan w:val="5"/>
            <w:tcBorders>
              <w:top w:val="single" w:sz="4" w:space="0" w:color="auto"/>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 xml:space="preserve">Of which the following breakdown of Variation in Best Estimate </w:t>
            </w:r>
            <w:r w:rsidR="0072092D" w:rsidRPr="00DF07B0">
              <w:rPr>
                <w:rFonts w:ascii="Times New Roman" w:eastAsia="Times New Roman" w:hAnsi="Times New Roman" w:cs="Times New Roman"/>
                <w:b/>
                <w:sz w:val="20"/>
                <w:szCs w:val="20"/>
                <w:lang w:eastAsia="en-GB"/>
              </w:rPr>
              <w:t>–</w:t>
            </w:r>
            <w:r w:rsidRPr="00DF07B0">
              <w:rPr>
                <w:rFonts w:ascii="Times New Roman" w:eastAsia="Times New Roman" w:hAnsi="Times New Roman" w:cs="Times New Roman"/>
                <w:b/>
                <w:sz w:val="20"/>
                <w:szCs w:val="20"/>
                <w:lang w:eastAsia="en-GB"/>
              </w:rPr>
              <w:t xml:space="preserve"> analysis per UWY if applicable – Reinsurance recoverables</w:t>
            </w:r>
          </w:p>
        </w:tc>
      </w:tr>
      <w:tr w:rsidR="000A55AA" w:rsidRPr="00DF07B0" w:rsidTr="00950116">
        <w:trPr>
          <w:trHeight w:val="1113"/>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C0040/R0130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Opening Best Estimate </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24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of Best Estimate of reinsurance recoverable as stated in the Balance Sheet at closing year 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1 related to those </w:t>
            </w:r>
            <w:r w:rsidR="003C60E6" w:rsidRPr="00DF07B0">
              <w:rPr>
                <w:rFonts w:ascii="Times New Roman" w:eastAsia="Times New Roman" w:hAnsi="Times New Roman" w:cs="Times New Roman"/>
                <w:sz w:val="20"/>
                <w:szCs w:val="20"/>
                <w:lang w:eastAsia="es-ES"/>
              </w:rPr>
              <w:t>lines of business, as defined in Annex I to Delegated Regulation (EU) 2015/35</w:t>
            </w:r>
            <w:r w:rsidR="003C60E6"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which an underwriting year approach (UWY) is </w:t>
            </w:r>
            <w:r w:rsidRPr="00DF07B0">
              <w:rPr>
                <w:rFonts w:ascii="Times New Roman" w:eastAsia="Times New Roman" w:hAnsi="Times New Roman" w:cs="Times New Roman"/>
                <w:sz w:val="20"/>
                <w:szCs w:val="20"/>
                <w:lang w:eastAsia="en-GB"/>
              </w:rPr>
              <w:lastRenderedPageBreak/>
              <w:t xml:space="preserve">used for Best Estimate calculation. </w:t>
            </w:r>
          </w:p>
        </w:tc>
      </w:tr>
      <w:tr w:rsidR="000A55AA" w:rsidRPr="00DF07B0" w:rsidTr="00950116">
        <w:trPr>
          <w:trHeight w:val="1066"/>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C0030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C0040/R0140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Closing Best Estimate </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Amount of Best Estimate of reinsurance recoverable as stated in the Balance Sheet at closing year N related to those </w:t>
            </w:r>
            <w:r w:rsidR="003C60E6" w:rsidRPr="00DF07B0">
              <w:rPr>
                <w:rFonts w:ascii="Times New Roman" w:eastAsia="Times New Roman" w:hAnsi="Times New Roman" w:cs="Times New Roman"/>
                <w:sz w:val="20"/>
                <w:szCs w:val="20"/>
                <w:lang w:eastAsia="es-ES"/>
              </w:rPr>
              <w:t>lines of business, as defined in Annex I to Delegated Regulation (EU) 2015/35</w:t>
            </w:r>
            <w:r w:rsidR="003C60E6"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which an underwriting year approach (UWY) is used for Best Estimate calculation. </w:t>
            </w:r>
          </w:p>
        </w:tc>
      </w:tr>
      <w:tr w:rsidR="000A55AA" w:rsidRPr="00DF07B0" w:rsidTr="00950116">
        <w:trPr>
          <w:trHeight w:val="617"/>
        </w:trPr>
        <w:tc>
          <w:tcPr>
            <w:tcW w:w="9214" w:type="dxa"/>
            <w:gridSpan w:val="5"/>
            <w:tcBorders>
              <w:top w:val="single" w:sz="4" w:space="0" w:color="auto"/>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 xml:space="preserve">Of which the following breakdown of Variation in Best Estimate </w:t>
            </w:r>
            <w:r w:rsidR="0072092D" w:rsidRPr="00DF07B0">
              <w:rPr>
                <w:rFonts w:ascii="Times New Roman" w:eastAsia="Times New Roman" w:hAnsi="Times New Roman" w:cs="Times New Roman"/>
                <w:b/>
                <w:sz w:val="20"/>
                <w:szCs w:val="20"/>
                <w:lang w:eastAsia="en-GB"/>
              </w:rPr>
              <w:t>–</w:t>
            </w:r>
            <w:r w:rsidRPr="00DF07B0">
              <w:rPr>
                <w:rFonts w:ascii="Times New Roman" w:eastAsia="Times New Roman" w:hAnsi="Times New Roman" w:cs="Times New Roman"/>
                <w:b/>
                <w:sz w:val="20"/>
                <w:szCs w:val="20"/>
                <w:lang w:eastAsia="en-GB"/>
              </w:rPr>
              <w:t xml:space="preserve"> analysis per AY if applicable – Gross of reinsurance</w:t>
            </w:r>
          </w:p>
        </w:tc>
      </w:tr>
      <w:tr w:rsidR="000A55AA" w:rsidRPr="00DF07B0" w:rsidTr="00950116">
        <w:trPr>
          <w:trHeight w:val="1054"/>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C0060/R0150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Opening Best Estimate </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Amount of Best Estimate – gross of reinsurance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as stated in the Balance Sheet at closing year 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1 related to those </w:t>
            </w:r>
            <w:r w:rsidR="003C60E6" w:rsidRPr="00DF07B0">
              <w:rPr>
                <w:rFonts w:ascii="Times New Roman" w:eastAsia="Times New Roman" w:hAnsi="Times New Roman" w:cs="Times New Roman"/>
                <w:sz w:val="20"/>
                <w:szCs w:val="20"/>
                <w:lang w:eastAsia="es-ES"/>
              </w:rPr>
              <w:t>lines of business, as defined in Annex I to Delegated Regulation (EU) 2015/35</w:t>
            </w:r>
            <w:r w:rsidR="003C60E6"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which an accident year approach (AY) is used for Best Estimate calculation. </w:t>
            </w:r>
          </w:p>
        </w:tc>
      </w:tr>
      <w:tr w:rsidR="000A55AA" w:rsidRPr="00DF07B0" w:rsidTr="00950116">
        <w:trPr>
          <w:trHeight w:val="300"/>
        </w:trPr>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C0060/R0160</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Exceptional elements triggering restating of opening Best Estimate</w:t>
            </w:r>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Same as for C0010 and C0020/R0020</w:t>
            </w:r>
          </w:p>
        </w:tc>
      </w:tr>
      <w:tr w:rsidR="000A55AA" w:rsidRPr="00DF07B0" w:rsidTr="00950116">
        <w:trPr>
          <w:trHeight w:val="315"/>
        </w:trPr>
        <w:tc>
          <w:tcPr>
            <w:tcW w:w="1439"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r>
      <w:tr w:rsidR="000A55AA" w:rsidRPr="00DF07B0" w:rsidTr="00950116">
        <w:trPr>
          <w:trHeight w:val="300"/>
        </w:trPr>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C0060/R0170</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Changes in perimeter</w:t>
            </w:r>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Same as for C0010 and C0020/R0030</w:t>
            </w:r>
          </w:p>
        </w:tc>
      </w:tr>
      <w:tr w:rsidR="000A55AA" w:rsidRPr="00DF07B0" w:rsidTr="00950116">
        <w:trPr>
          <w:trHeight w:val="315"/>
        </w:trPr>
        <w:tc>
          <w:tcPr>
            <w:tcW w:w="1439"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r>
      <w:tr w:rsidR="000A55AA" w:rsidRPr="00DF07B0" w:rsidTr="00950116">
        <w:trPr>
          <w:trHeight w:val="300"/>
        </w:trPr>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C0060/R0180</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Foreign exchange variation</w:t>
            </w:r>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Same as for C0010 and C0020/R0040</w:t>
            </w:r>
          </w:p>
        </w:tc>
      </w:tr>
      <w:tr w:rsidR="000A55AA" w:rsidRPr="00DF07B0" w:rsidTr="00950116">
        <w:trPr>
          <w:trHeight w:val="315"/>
        </w:trPr>
        <w:tc>
          <w:tcPr>
            <w:tcW w:w="1439"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r>
      <w:tr w:rsidR="000A55AA" w:rsidRPr="00DF07B0" w:rsidTr="00950116">
        <w:trPr>
          <w:trHeight w:val="2687"/>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C0060/R0190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 on risk covered after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It is expected that these cells mainly concerns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and refers to changes in (part of) Premiums Provisions (i.e. in relation to all recognised obligations within the boundary of the contract at the valuation date where the claim has not yet occurred) as follows:</w:t>
            </w:r>
          </w:p>
          <w:p w:rsidR="000A55AA" w:rsidRPr="00DF07B0" w:rsidRDefault="000A55AA" w:rsidP="00803166">
            <w:pPr>
              <w:pStyle w:val="ListParagraph"/>
              <w:numPr>
                <w:ilvl w:val="2"/>
                <w:numId w:val="41"/>
              </w:numPr>
              <w:ind w:left="670"/>
              <w:jc w:val="left"/>
              <w:rPr>
                <w:sz w:val="20"/>
                <w:lang w:val="en-GB" w:eastAsia="en-GB"/>
              </w:rPr>
            </w:pPr>
            <w:r w:rsidRPr="00DF07B0">
              <w:rPr>
                <w:sz w:val="20"/>
                <w:lang w:val="en-GB" w:eastAsia="en-GB"/>
              </w:rPr>
              <w:t>Identify the part of premiums provisions at Year end (N</w:t>
            </w:r>
            <w:r w:rsidR="0072092D" w:rsidRPr="00DF07B0">
              <w:rPr>
                <w:sz w:val="20"/>
                <w:lang w:val="en-GB" w:eastAsia="en-GB"/>
              </w:rPr>
              <w:t>–</w:t>
            </w:r>
            <w:r w:rsidRPr="00DF07B0">
              <w:rPr>
                <w:sz w:val="20"/>
                <w:lang w:val="en-GB" w:eastAsia="en-GB"/>
              </w:rPr>
              <w:t>1) related to a coverage period starting after the closing Year end N</w:t>
            </w:r>
            <w:r w:rsidR="0072092D" w:rsidRPr="00DF07B0">
              <w:rPr>
                <w:sz w:val="20"/>
                <w:lang w:val="en-GB" w:eastAsia="en-GB"/>
              </w:rPr>
              <w:t>–</w:t>
            </w:r>
            <w:r w:rsidRPr="00DF07B0">
              <w:rPr>
                <w:sz w:val="20"/>
                <w:lang w:val="en-GB" w:eastAsia="en-GB"/>
              </w:rPr>
              <w:t>1;</w:t>
            </w:r>
          </w:p>
          <w:p w:rsidR="000A55AA" w:rsidRPr="00DF07B0" w:rsidRDefault="000A55AA" w:rsidP="00803166">
            <w:pPr>
              <w:pStyle w:val="ListParagraph"/>
              <w:numPr>
                <w:ilvl w:val="2"/>
                <w:numId w:val="41"/>
              </w:numPr>
              <w:ind w:left="670"/>
              <w:jc w:val="left"/>
              <w:rPr>
                <w:sz w:val="20"/>
                <w:lang w:val="en-GB" w:eastAsia="en-GB"/>
              </w:rPr>
            </w:pPr>
            <w:r w:rsidRPr="00DF07B0">
              <w:rPr>
                <w:sz w:val="20"/>
                <w:lang w:val="en-GB" w:eastAsia="en-GB"/>
              </w:rPr>
              <w:t>Have the same considerations and identifications for Premiums Provisions at year end N;</w:t>
            </w:r>
          </w:p>
          <w:p w:rsidR="000A55AA" w:rsidRPr="00DF07B0" w:rsidRDefault="000A55AA" w:rsidP="00803166">
            <w:pPr>
              <w:pStyle w:val="ListParagraph"/>
              <w:numPr>
                <w:ilvl w:val="2"/>
                <w:numId w:val="41"/>
              </w:numPr>
              <w:ind w:left="670"/>
              <w:jc w:val="left"/>
              <w:rPr>
                <w:sz w:val="20"/>
                <w:lang w:val="en-GB" w:eastAsia="en-GB"/>
              </w:rPr>
            </w:pPr>
            <w:r w:rsidRPr="00DF07B0">
              <w:rPr>
                <w:sz w:val="20"/>
                <w:lang w:val="en-GB" w:eastAsia="en-GB"/>
              </w:rPr>
              <w:t>Derive the variation from the two figures.</w:t>
            </w:r>
          </w:p>
        </w:tc>
      </w:tr>
      <w:tr w:rsidR="000A55AA" w:rsidRPr="00DF07B0" w:rsidTr="00950116">
        <w:trPr>
          <w:trHeight w:val="368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  on risks covered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It is expected that these cells mainly concerns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and refers to the following cases:</w:t>
            </w:r>
          </w:p>
          <w:p w:rsidR="000A55AA" w:rsidRPr="00DF07B0" w:rsidRDefault="000A55AA" w:rsidP="00803166">
            <w:pPr>
              <w:pStyle w:val="ListParagraph"/>
              <w:numPr>
                <w:ilvl w:val="0"/>
                <w:numId w:val="45"/>
              </w:numPr>
              <w:jc w:val="left"/>
              <w:rPr>
                <w:sz w:val="20"/>
                <w:lang w:val="en-GB" w:eastAsia="en-GB"/>
              </w:rPr>
            </w:pPr>
            <w:r w:rsidRPr="00DF07B0">
              <w:rPr>
                <w:sz w:val="20"/>
                <w:lang w:val="en-GB" w:eastAsia="en-GB"/>
              </w:rPr>
              <w:t>(part of) Premiums Provisions at Year end N</w:t>
            </w:r>
            <w:r w:rsidR="0072092D" w:rsidRPr="00DF07B0">
              <w:rPr>
                <w:sz w:val="20"/>
                <w:lang w:val="en-GB" w:eastAsia="en-GB"/>
              </w:rPr>
              <w:t>–</w:t>
            </w:r>
            <w:r w:rsidRPr="00DF07B0">
              <w:rPr>
                <w:sz w:val="20"/>
                <w:lang w:val="en-GB" w:eastAsia="en-GB"/>
              </w:rPr>
              <w:t>1 which turned to Claims Provisions at year end N because claim has occurred during the period</w:t>
            </w:r>
          </w:p>
          <w:p w:rsidR="000A55AA" w:rsidRPr="00DF07B0" w:rsidRDefault="000A55AA" w:rsidP="00803166">
            <w:pPr>
              <w:pStyle w:val="ListParagraph"/>
              <w:numPr>
                <w:ilvl w:val="0"/>
                <w:numId w:val="45"/>
              </w:numPr>
              <w:jc w:val="left"/>
              <w:rPr>
                <w:sz w:val="20"/>
                <w:lang w:val="en-GB" w:eastAsia="en-GB"/>
              </w:rPr>
            </w:pPr>
            <w:r w:rsidRPr="00DF07B0">
              <w:rPr>
                <w:sz w:val="20"/>
                <w:lang w:val="en-GB" w:eastAsia="en-GB"/>
              </w:rPr>
              <w:t>claims provisions related to claims occurred during the period (for which there was no Premiums provisions at year end N</w:t>
            </w:r>
            <w:r w:rsidR="0072092D" w:rsidRPr="00DF07B0">
              <w:rPr>
                <w:sz w:val="20"/>
                <w:lang w:val="en-GB" w:eastAsia="en-GB"/>
              </w:rPr>
              <w:t>–</w:t>
            </w:r>
            <w:r w:rsidRPr="00DF07B0">
              <w:rPr>
                <w:sz w:val="20"/>
                <w:lang w:val="en-GB" w:eastAsia="en-GB"/>
              </w:rPr>
              <w:t>1)</w:t>
            </w:r>
          </w:p>
          <w:p w:rsidR="000A55AA" w:rsidRPr="00DF07B0" w:rsidRDefault="000A55AA" w:rsidP="00950116">
            <w:pPr>
              <w:spacing w:after="0" w:line="240" w:lineRule="auto"/>
              <w:ind w:firstLineChars="500" w:firstLine="1000"/>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Calculation may be as follows:</w:t>
            </w:r>
          </w:p>
          <w:p w:rsidR="000A55AA" w:rsidRPr="00DF07B0" w:rsidRDefault="000A55AA" w:rsidP="00803166">
            <w:pPr>
              <w:pStyle w:val="ListParagraph"/>
              <w:numPr>
                <w:ilvl w:val="2"/>
                <w:numId w:val="41"/>
              </w:numPr>
              <w:ind w:left="670"/>
              <w:jc w:val="left"/>
              <w:rPr>
                <w:sz w:val="20"/>
                <w:lang w:val="en-GB" w:eastAsia="en-GB"/>
              </w:rPr>
            </w:pPr>
            <w:r w:rsidRPr="00DF07B0">
              <w:rPr>
                <w:sz w:val="20"/>
                <w:lang w:val="en-GB" w:eastAsia="en-GB"/>
              </w:rPr>
              <w:t>Identify the part of premiums provisions at Year end (N</w:t>
            </w:r>
            <w:r w:rsidR="0072092D" w:rsidRPr="00DF07B0">
              <w:rPr>
                <w:sz w:val="20"/>
                <w:lang w:val="en-GB" w:eastAsia="en-GB"/>
              </w:rPr>
              <w:t>–</w:t>
            </w:r>
            <w:r w:rsidRPr="00DF07B0">
              <w:rPr>
                <w:sz w:val="20"/>
                <w:lang w:val="en-GB" w:eastAsia="en-GB"/>
              </w:rPr>
              <w:t xml:space="preserve">1) for which cover had already incepted; </w:t>
            </w:r>
          </w:p>
          <w:p w:rsidR="000A55AA" w:rsidRPr="00DF07B0" w:rsidRDefault="000A55AA" w:rsidP="00803166">
            <w:pPr>
              <w:pStyle w:val="ListParagraph"/>
              <w:numPr>
                <w:ilvl w:val="2"/>
                <w:numId w:val="41"/>
              </w:numPr>
              <w:ind w:left="670"/>
              <w:jc w:val="left"/>
              <w:rPr>
                <w:sz w:val="20"/>
                <w:lang w:val="en-GB" w:eastAsia="en-GB"/>
              </w:rPr>
            </w:pPr>
            <w:r w:rsidRPr="00DF07B0">
              <w:rPr>
                <w:sz w:val="20"/>
                <w:lang w:val="en-GB" w:eastAsia="en-GB"/>
              </w:rPr>
              <w:t xml:space="preserve">Identify the part of claims provisions at Year end (N) related to risks covered during the period;  </w:t>
            </w:r>
          </w:p>
          <w:p w:rsidR="000A55AA" w:rsidRPr="00DF07B0" w:rsidRDefault="000A55AA" w:rsidP="00803166">
            <w:pPr>
              <w:pStyle w:val="ListParagraph"/>
              <w:numPr>
                <w:ilvl w:val="2"/>
                <w:numId w:val="41"/>
              </w:numPr>
              <w:ind w:left="670"/>
              <w:jc w:val="left"/>
              <w:rPr>
                <w:sz w:val="20"/>
                <w:lang w:val="en-GB" w:eastAsia="en-GB"/>
              </w:rPr>
            </w:pPr>
            <w:r w:rsidRPr="00DF07B0">
              <w:rPr>
                <w:sz w:val="20"/>
                <w:lang w:val="en-GB" w:eastAsia="en-GB"/>
              </w:rPr>
              <w:t>Derive the variation from the two figures.</w:t>
            </w:r>
          </w:p>
        </w:tc>
      </w:tr>
      <w:tr w:rsidR="000A55AA" w:rsidRPr="00DF07B0" w:rsidTr="00950116">
        <w:trPr>
          <w:trHeight w:val="2538"/>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C0060/R0210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Variation of Best Estimate due to unwinding of discount rate </w:t>
            </w:r>
            <w:r w:rsidR="00B17730"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concept of unwinding may be illustrated as follows: Calculate the Best Estimate of year 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1 again but using the shifted interest rate term structure.</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order to isolate this strict scope of variation, the calculation may be as follows:</w:t>
            </w:r>
          </w:p>
          <w:p w:rsidR="000A55AA" w:rsidRPr="00DF07B0" w:rsidRDefault="000A55AA">
            <w:pPr>
              <w:pStyle w:val="ListParagraph"/>
              <w:numPr>
                <w:ilvl w:val="2"/>
                <w:numId w:val="41"/>
              </w:numPr>
              <w:ind w:left="670"/>
              <w:jc w:val="left"/>
              <w:rPr>
                <w:sz w:val="20"/>
                <w:lang w:val="en-GB" w:eastAsia="en-GB"/>
              </w:rPr>
            </w:pPr>
            <w:r w:rsidRPr="00DF07B0">
              <w:rPr>
                <w:sz w:val="20"/>
                <w:lang w:val="en-GB" w:eastAsia="en-GB"/>
              </w:rPr>
              <w:t xml:space="preserve">Consider part of the Opening Best Estimate related to risks covered prior to period, i.e. Opening Best Estimate excluding Premiums provisions but including opening adjustments if any (see cells C0050/R0160 to R0180 and C0060/R0160 to R0180;; </w:t>
            </w:r>
          </w:p>
          <w:p w:rsidR="000A55AA" w:rsidRPr="00DF07B0" w:rsidRDefault="000A55AA" w:rsidP="00102432">
            <w:pPr>
              <w:pStyle w:val="ListParagraph"/>
              <w:numPr>
                <w:ilvl w:val="2"/>
                <w:numId w:val="41"/>
              </w:numPr>
              <w:ind w:left="670"/>
              <w:jc w:val="left"/>
              <w:rPr>
                <w:sz w:val="20"/>
                <w:lang w:val="en-GB" w:eastAsia="en-GB"/>
              </w:rPr>
            </w:pPr>
            <w:r w:rsidRPr="00DF07B0">
              <w:rPr>
                <w:sz w:val="20"/>
                <w:lang w:val="en-GB" w:eastAsia="en-GB"/>
              </w:rPr>
              <w:t>Based on this figure, run the calculation of the unwinding of discount rates that applied during year N. </w:t>
            </w:r>
          </w:p>
        </w:tc>
      </w:tr>
      <w:tr w:rsidR="000A55AA" w:rsidRPr="00DF07B0" w:rsidTr="00950116">
        <w:trPr>
          <w:trHeight w:val="406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C0060/R0220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Variation of Best Estimate due to year N projected in and out flows </w:t>
            </w:r>
            <w:r w:rsidR="00B17730"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claims, and surrenders that were forecasted on the Opening Best Estimate (related to risks covered prior to period) as to be paid during the year, will not be in the closing Best Estimate anymore as they would have been paid / received during the year.</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 neutralization adjustment has thus to be performed.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order to isolate this adjustment, the calculation may be as follows :</w:t>
            </w:r>
          </w:p>
          <w:p w:rsidR="000A55AA" w:rsidRPr="00DF07B0" w:rsidRDefault="000A55AA" w:rsidP="00803166">
            <w:pPr>
              <w:pStyle w:val="ListParagraph"/>
              <w:numPr>
                <w:ilvl w:val="2"/>
                <w:numId w:val="41"/>
              </w:numPr>
              <w:ind w:left="670"/>
              <w:jc w:val="left"/>
              <w:rPr>
                <w:sz w:val="20"/>
                <w:lang w:val="en-GB" w:eastAsia="en-GB"/>
              </w:rPr>
            </w:pPr>
            <w:r w:rsidRPr="00DF07B0">
              <w:rPr>
                <w:sz w:val="20"/>
                <w:lang w:val="en-GB" w:eastAsia="en-GB"/>
              </w:rPr>
              <w:t xml:space="preserve">Consider part of the Opening Best Estimate related to risks covered prior to period, i.e. Opening Best Estimate excluding Premiums provisions; </w:t>
            </w:r>
          </w:p>
          <w:p w:rsidR="000A55AA" w:rsidRPr="00DF07B0" w:rsidRDefault="000A55AA" w:rsidP="00803166">
            <w:pPr>
              <w:pStyle w:val="ListParagraph"/>
              <w:numPr>
                <w:ilvl w:val="2"/>
                <w:numId w:val="41"/>
              </w:numPr>
              <w:ind w:left="670"/>
              <w:jc w:val="left"/>
              <w:rPr>
                <w:sz w:val="20"/>
                <w:lang w:val="en-GB" w:eastAsia="en-GB"/>
              </w:rPr>
            </w:pPr>
            <w:r w:rsidRPr="00DF07B0">
              <w:rPr>
                <w:sz w:val="20"/>
                <w:lang w:val="en-GB" w:eastAsia="en-GB"/>
              </w:rPr>
              <w:t>Isolate the amount of cash flows (cash in minus cash out) that were projected within this opening Best Estimate for the period considered;</w:t>
            </w:r>
          </w:p>
          <w:p w:rsidR="000A55AA" w:rsidRPr="00DF07B0" w:rsidRDefault="000A55AA" w:rsidP="00803166">
            <w:pPr>
              <w:pStyle w:val="ListParagraph"/>
              <w:numPr>
                <w:ilvl w:val="2"/>
                <w:numId w:val="41"/>
              </w:numPr>
              <w:ind w:left="670"/>
              <w:jc w:val="left"/>
              <w:rPr>
                <w:sz w:val="20"/>
                <w:lang w:val="en-GB" w:eastAsia="en-GB"/>
              </w:rPr>
            </w:pPr>
            <w:r w:rsidRPr="00DF07B0">
              <w:rPr>
                <w:sz w:val="20"/>
                <w:lang w:val="en-GB" w:eastAsia="en-GB"/>
              </w:rPr>
              <w:t>This isolated amount of cash flow shall come in addition to Opening Best Estimate (for neutralisation effect) – and be filled in cell C0050 and C0060/R0220.</w:t>
            </w:r>
          </w:p>
        </w:tc>
      </w:tr>
      <w:tr w:rsidR="000A55AA" w:rsidRPr="00DF07B0" w:rsidTr="00950116">
        <w:trPr>
          <w:trHeight w:val="1665"/>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C0060/R0230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 due to experience risks</w:t>
            </w:r>
            <w:r w:rsidR="00B17730"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t xml:space="preserve">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variation of Best Estimate captured here shall strictly relate to the strict realisation of cash flows when compared to the cash flows that were projected.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calculation purposes, and in case on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availability of information of realised cash flows, the variation due to experience may be calculated as the difference between realised technical flows and projected cash</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flow. </w:t>
            </w:r>
          </w:p>
        </w:tc>
      </w:tr>
      <w:tr w:rsidR="000A55AA" w:rsidRPr="00DF07B0" w:rsidTr="00950116">
        <w:trPr>
          <w:trHeight w:val="555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C0060/R0240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B17730">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 due to changes in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economic assumptions </w:t>
            </w:r>
            <w:r w:rsidR="00B17730"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It mainly refers to changes in RBNS not driven by realised technical flows (e.g. revision on a case by case basis of the amount of IBNR) and changes assumptions directly linked to insurance risks (i.e. lapse rates), which can be referred to as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economic assumptions.</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order to isolate the strict scope of variation due to changes in assumptions, the calculation may be as follows:</w:t>
            </w:r>
          </w:p>
          <w:p w:rsidR="000A55AA" w:rsidRPr="00DF07B0" w:rsidRDefault="00F60391" w:rsidP="00300445">
            <w:pPr>
              <w:pStyle w:val="ListParagraph"/>
              <w:numPr>
                <w:ilvl w:val="0"/>
                <w:numId w:val="42"/>
              </w:numPr>
              <w:ind w:left="649"/>
              <w:jc w:val="left"/>
              <w:rPr>
                <w:sz w:val="20"/>
                <w:lang w:val="en-GB" w:eastAsia="en-GB"/>
              </w:rPr>
            </w:pPr>
            <w:r w:rsidRPr="00DF07B0">
              <w:rPr>
                <w:sz w:val="20"/>
                <w:lang w:val="en-GB" w:eastAsia="en-GB"/>
              </w:rPr>
              <w:t>Consider the opening Best Estimate (cell C0010/R0010) including the adjustment to opening Best Estimate (cell C0010/R0010 to R0040) and the impact of unwinding of year N projected cash–flows (C0010/ R0060 to R0080 and C0020/R0060 to R0080 respectively)</w:t>
            </w:r>
            <w:r w:rsidR="000A55AA" w:rsidRPr="00DF07B0">
              <w:rPr>
                <w:sz w:val="20"/>
                <w:lang w:val="en-GB" w:eastAsia="en-GB"/>
              </w:rPr>
              <w:t xml:space="preserve">; </w:t>
            </w:r>
          </w:p>
          <w:p w:rsidR="000A55AA" w:rsidRPr="00DF07B0" w:rsidRDefault="000A55AA" w:rsidP="00803166">
            <w:pPr>
              <w:pStyle w:val="ListParagraph"/>
              <w:numPr>
                <w:ilvl w:val="0"/>
                <w:numId w:val="42"/>
              </w:numPr>
              <w:ind w:left="670"/>
              <w:jc w:val="left"/>
              <w:rPr>
                <w:sz w:val="20"/>
                <w:lang w:val="en-GB" w:eastAsia="en-GB"/>
              </w:rPr>
            </w:pPr>
            <w:r w:rsidRPr="00DF07B0">
              <w:rPr>
                <w:sz w:val="20"/>
                <w:lang w:val="en-GB" w:eastAsia="en-GB"/>
              </w:rPr>
              <w:t xml:space="preserve">Based on this figure, run calculations with new assumptions not related to discount rates </w:t>
            </w:r>
            <w:r w:rsidR="0072092D" w:rsidRPr="00DF07B0">
              <w:rPr>
                <w:sz w:val="20"/>
                <w:lang w:val="en-GB" w:eastAsia="en-GB"/>
              </w:rPr>
              <w:t>–</w:t>
            </w:r>
            <w:r w:rsidRPr="00DF07B0">
              <w:rPr>
                <w:sz w:val="20"/>
                <w:lang w:val="en-GB" w:eastAsia="en-GB"/>
              </w:rPr>
              <w:t xml:space="preserve"> that applied at year end N (if any);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will provide the variation of Best Estimate strictly related to changes in these assumptions. This may not capture the variation due to case</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by</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case revision of RBNS, which would thus have to be added.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in cases where these changes cannot be discerned separately from changes due to experience, report the total figure under C0060/R0230.</w:t>
            </w:r>
          </w:p>
        </w:tc>
      </w:tr>
      <w:tr w:rsidR="000A55AA" w:rsidRPr="00DF07B0" w:rsidTr="00950116">
        <w:trPr>
          <w:trHeight w:val="544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C0060/R0250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 due to changes in  economic environment</w:t>
            </w:r>
            <w:r w:rsidR="00B17730"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t xml:space="preserve">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It mainly refers to assumptions not directly linked to insurance risks, i.e. mainly the impact of the changes in economic environment on the cash flows (taking management actions into account, e. g. reduction of FDB) and changes in discount rates.</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For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 (C0060/R0250), in case variation due to inflation cannot be discerned from changes due to experience, the whole amount would be reported under C0060/R0230.</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order to isolate this strict scope of variation, the calculation may be as follows:</w:t>
            </w:r>
          </w:p>
          <w:p w:rsidR="000A55AA" w:rsidRPr="00DF07B0" w:rsidRDefault="000A55AA" w:rsidP="00803166">
            <w:pPr>
              <w:pStyle w:val="ListParagraph"/>
              <w:numPr>
                <w:ilvl w:val="0"/>
                <w:numId w:val="43"/>
              </w:numPr>
              <w:ind w:left="670"/>
              <w:jc w:val="left"/>
              <w:rPr>
                <w:sz w:val="20"/>
                <w:lang w:val="en-GB" w:eastAsia="en-GB"/>
              </w:rPr>
            </w:pPr>
            <w:r w:rsidRPr="00DF07B0">
              <w:rPr>
                <w:sz w:val="20"/>
                <w:lang w:val="en-GB" w:eastAsia="en-GB"/>
              </w:rPr>
              <w:t>Consider the opening Best Estimate including the adjustment to opening Best Estimate (cells C0050/R0160 to R0180) and the impact of unwinding,  of year N projected cash</w:t>
            </w:r>
            <w:r w:rsidR="0072092D" w:rsidRPr="00DF07B0">
              <w:rPr>
                <w:sz w:val="20"/>
                <w:lang w:val="en-GB" w:eastAsia="en-GB"/>
              </w:rPr>
              <w:t>–</w:t>
            </w:r>
            <w:r w:rsidRPr="00DF07B0">
              <w:rPr>
                <w:sz w:val="20"/>
                <w:lang w:val="en-GB" w:eastAsia="en-GB"/>
              </w:rPr>
              <w:t>flows and experience (C0050/R0210 to R0230 and C0060/R0210 toR0230 respectively, or alternatively, C0050/R0210 to R0240 and C0060/R0210 toR0240, respectively);</w:t>
            </w:r>
          </w:p>
          <w:p w:rsidR="000A55AA" w:rsidRPr="00DF07B0" w:rsidRDefault="000A55AA" w:rsidP="00803166">
            <w:pPr>
              <w:pStyle w:val="ListParagraph"/>
              <w:numPr>
                <w:ilvl w:val="0"/>
                <w:numId w:val="43"/>
              </w:numPr>
              <w:ind w:left="670"/>
              <w:jc w:val="left"/>
              <w:rPr>
                <w:sz w:val="20"/>
                <w:lang w:val="en-GB" w:eastAsia="en-GB"/>
              </w:rPr>
            </w:pPr>
            <w:r w:rsidRPr="00DF07B0">
              <w:rPr>
                <w:sz w:val="20"/>
                <w:lang w:val="en-GB" w:eastAsia="en-GB"/>
              </w:rPr>
              <w:t>Based on this figure, run calculations with new discount rates that applied during year N, together with related financial assumptions (if any).</w:t>
            </w:r>
          </w:p>
          <w:p w:rsidR="000A55AA" w:rsidRPr="00DF07B0" w:rsidRDefault="000A55AA" w:rsidP="00950116">
            <w:pPr>
              <w:pStyle w:val="ListParagraph"/>
              <w:ind w:left="670"/>
              <w:rPr>
                <w:sz w:val="20"/>
                <w:lang w:val="en-GB"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will provide the variation of Best Estimate strictly related to changes in discount rates and related financial assumptions. </w:t>
            </w:r>
          </w:p>
        </w:tc>
      </w:tr>
      <w:tr w:rsidR="000A55AA" w:rsidRPr="00DF07B0" w:rsidTr="00950116">
        <w:trPr>
          <w:trHeight w:val="811"/>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C0060/R0260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Other changes not elsewhere explained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Corresponds to other variations in Best Estimate, not captured in cells C0010/R0010 to R0100 (for Life) or C0020/R0010 to R0100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w:t>
            </w:r>
          </w:p>
        </w:tc>
      </w:tr>
      <w:tr w:rsidR="000A55AA" w:rsidRPr="00DF07B0" w:rsidTr="00950116">
        <w:trPr>
          <w:trHeight w:val="883"/>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C0060/R0270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Closing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Amount of Best Estimate as stated in the Balance Sheet at closing year N related to those </w:t>
            </w:r>
            <w:r w:rsidR="003C60E6" w:rsidRPr="00DF07B0">
              <w:rPr>
                <w:rFonts w:ascii="Times New Roman" w:eastAsia="Times New Roman" w:hAnsi="Times New Roman" w:cs="Times New Roman"/>
                <w:sz w:val="20"/>
                <w:szCs w:val="20"/>
                <w:lang w:eastAsia="es-ES"/>
              </w:rPr>
              <w:t>lines of business, as defined in Annex I to Delegated Regulation (EU) 2015/35</w:t>
            </w:r>
            <w:r w:rsidR="003C60E6"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which an accident year approach (AY) is used for Best Estimate calculation.  </w:t>
            </w:r>
          </w:p>
        </w:tc>
      </w:tr>
      <w:tr w:rsidR="000A55AA" w:rsidRPr="00DF07B0" w:rsidTr="00950116">
        <w:trPr>
          <w:trHeight w:val="617"/>
        </w:trPr>
        <w:tc>
          <w:tcPr>
            <w:tcW w:w="9214" w:type="dxa"/>
            <w:gridSpan w:val="5"/>
            <w:tcBorders>
              <w:top w:val="single" w:sz="4" w:space="0" w:color="auto"/>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lastRenderedPageBreak/>
              <w:t xml:space="preserve">Of which the following breakdown of Variation in Best Estimate </w:t>
            </w:r>
            <w:r w:rsidR="0072092D" w:rsidRPr="00DF07B0">
              <w:rPr>
                <w:rFonts w:ascii="Times New Roman" w:eastAsia="Times New Roman" w:hAnsi="Times New Roman" w:cs="Times New Roman"/>
                <w:b/>
                <w:sz w:val="20"/>
                <w:szCs w:val="20"/>
                <w:lang w:eastAsia="en-GB"/>
              </w:rPr>
              <w:t>–</w:t>
            </w:r>
            <w:r w:rsidRPr="00DF07B0">
              <w:rPr>
                <w:rFonts w:ascii="Times New Roman" w:eastAsia="Times New Roman" w:hAnsi="Times New Roman" w:cs="Times New Roman"/>
                <w:b/>
                <w:sz w:val="20"/>
                <w:szCs w:val="20"/>
                <w:lang w:eastAsia="en-GB"/>
              </w:rPr>
              <w:t xml:space="preserve"> analysis per AY if applicable – reinsurance recoverables</w:t>
            </w:r>
          </w:p>
        </w:tc>
      </w:tr>
      <w:tr w:rsidR="000A55AA" w:rsidRPr="00DF07B0" w:rsidTr="00950116">
        <w:trPr>
          <w:trHeight w:val="1118"/>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C0070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C0080/R0280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Opening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of Best Estimate of reinsurance recoverable as stated in the Balance Sheet at closing year 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1 related to those </w:t>
            </w:r>
            <w:r w:rsidR="003C60E6" w:rsidRPr="00DF07B0">
              <w:rPr>
                <w:rFonts w:ascii="Times New Roman" w:eastAsia="Times New Roman" w:hAnsi="Times New Roman" w:cs="Times New Roman"/>
                <w:sz w:val="20"/>
                <w:szCs w:val="20"/>
                <w:lang w:eastAsia="es-ES"/>
              </w:rPr>
              <w:t>lines of business, as defined in Annex I to Delegated Regulation (EU) 2015/35</w:t>
            </w:r>
            <w:r w:rsidR="003C60E6"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which an accident year approach (AY) is used for Best Estimate calculation. </w:t>
            </w:r>
          </w:p>
        </w:tc>
      </w:tr>
      <w:tr w:rsidR="000A55AA" w:rsidRPr="00DF07B0" w:rsidTr="00950116">
        <w:trPr>
          <w:trHeight w:val="1024"/>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C0070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C0080/R0290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Closing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Amount of Best Estimate of reinsurance recoverable as stated in the Balance Sheet at closing year N related to those </w:t>
            </w:r>
            <w:r w:rsidR="003C60E6"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eastAsia="Times New Roman" w:hAnsi="Times New Roman" w:cs="Times New Roman"/>
                <w:sz w:val="20"/>
                <w:szCs w:val="20"/>
                <w:lang w:eastAsia="en-GB"/>
              </w:rPr>
              <w:t xml:space="preserve"> for which an accident year approach (AY) is used for Best Estimate calculation. </w:t>
            </w:r>
          </w:p>
        </w:tc>
      </w:tr>
      <w:tr w:rsidR="000A55AA" w:rsidRPr="00DF07B0" w:rsidTr="00950116">
        <w:trPr>
          <w:trHeight w:val="699"/>
        </w:trPr>
        <w:tc>
          <w:tcPr>
            <w:tcW w:w="9214" w:type="dxa"/>
            <w:gridSpan w:val="5"/>
            <w:tcBorders>
              <w:top w:val="single" w:sz="4" w:space="0" w:color="auto"/>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Of which adjustments in Technical Provisions related to valuation of Unit linked contracts, with theoretically a neutralising impact on Assets over Liabilities</w:t>
            </w:r>
          </w:p>
        </w:tc>
      </w:tr>
      <w:tr w:rsidR="000A55AA" w:rsidRPr="00DF07B0" w:rsidTr="00950116">
        <w:trPr>
          <w:trHeight w:val="1262"/>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C0090/R0300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in Investments in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shall represent the variation, in Balance Sheet, of the Assets held for index</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and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funds”.</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It discloses the neutralisation of the assets and liabilities movements due to unit linked products. </w:t>
            </w:r>
          </w:p>
        </w:tc>
      </w:tr>
      <w:tr w:rsidR="000A55AA" w:rsidRPr="00DF07B0" w:rsidTr="00950116">
        <w:trPr>
          <w:trHeight w:val="429"/>
        </w:trPr>
        <w:tc>
          <w:tcPr>
            <w:tcW w:w="9214" w:type="dxa"/>
            <w:gridSpan w:val="5"/>
            <w:tcBorders>
              <w:top w:val="single" w:sz="4" w:space="0" w:color="auto"/>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Technical flows affecting Technical provisions</w:t>
            </w:r>
          </w:p>
        </w:tc>
      </w:tr>
      <w:tr w:rsidR="000A55AA" w:rsidRPr="00DF07B0" w:rsidTr="00950116">
        <w:trPr>
          <w:trHeight w:val="62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C0110/R0310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written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of written premiums under Solvency II principles and not included in BE, respectively for Life and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w:t>
            </w:r>
          </w:p>
        </w:tc>
      </w:tr>
      <w:tr w:rsidR="000A55AA" w:rsidRPr="00DF07B0" w:rsidTr="00950116">
        <w:trPr>
          <w:trHeight w:val="111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C0110/R0320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Claims and benefits during the period, net of salvages and </w:t>
            </w:r>
            <w:proofErr w:type="spellStart"/>
            <w:r w:rsidRPr="00DF07B0">
              <w:rPr>
                <w:rFonts w:ascii="Times New Roman" w:eastAsia="Times New Roman" w:hAnsi="Times New Roman" w:cs="Times New Roman"/>
                <w:sz w:val="20"/>
                <w:szCs w:val="20"/>
                <w:lang w:eastAsia="en-GB"/>
              </w:rPr>
              <w:t>subrogations</w:t>
            </w:r>
            <w:proofErr w:type="spellEnd"/>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Amount of claims and benefits during the period,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respectively for Life and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w:t>
            </w:r>
          </w:p>
          <w:p w:rsidR="000A55AA" w:rsidRPr="00DF07B0" w:rsidRDefault="000A55AA">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If amounts are already captured in the </w:t>
            </w:r>
            <w:ins w:id="1583" w:author="Author">
              <w:r w:rsidR="00B963AB" w:rsidRPr="00DF07B0">
                <w:rPr>
                  <w:rFonts w:ascii="Times New Roman" w:eastAsia="Times New Roman" w:hAnsi="Times New Roman" w:cs="Times New Roman"/>
                  <w:sz w:val="20"/>
                  <w:szCs w:val="20"/>
                  <w:lang w:eastAsia="en-GB"/>
                </w:rPr>
                <w:t xml:space="preserve">closing </w:t>
              </w:r>
            </w:ins>
            <w:r w:rsidRPr="00DF07B0">
              <w:rPr>
                <w:rFonts w:ascii="Times New Roman" w:eastAsia="Times New Roman" w:hAnsi="Times New Roman" w:cs="Times New Roman"/>
                <w:sz w:val="20"/>
                <w:szCs w:val="20"/>
                <w:lang w:eastAsia="en-GB"/>
              </w:rPr>
              <w:t xml:space="preserve">best estimate, they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not be part of this item.</w:t>
            </w:r>
          </w:p>
        </w:tc>
      </w:tr>
      <w:tr w:rsidR="000A55AA" w:rsidRPr="00DF07B0" w:rsidTr="00950116">
        <w:trPr>
          <w:trHeight w:val="984"/>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C0110/R0330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Expenses (excluding Investment expenses)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Amount of expenses (excluding investment expenses – which are reported under S.29.02), respectively for Life and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life.</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If amounts are already captured in the </w:t>
            </w:r>
            <w:ins w:id="1584" w:author="Author">
              <w:r w:rsidR="008E7387" w:rsidRPr="00DF07B0">
                <w:rPr>
                  <w:rFonts w:ascii="Times New Roman" w:eastAsia="Times New Roman" w:hAnsi="Times New Roman" w:cs="Times New Roman"/>
                  <w:sz w:val="20"/>
                  <w:szCs w:val="20"/>
                  <w:lang w:eastAsia="en-GB"/>
                </w:rPr>
                <w:t xml:space="preserve">closing </w:t>
              </w:r>
            </w:ins>
            <w:r w:rsidRPr="00DF07B0">
              <w:rPr>
                <w:rFonts w:ascii="Times New Roman" w:eastAsia="Times New Roman" w:hAnsi="Times New Roman" w:cs="Times New Roman"/>
                <w:sz w:val="20"/>
                <w:szCs w:val="20"/>
                <w:lang w:eastAsia="en-GB"/>
              </w:rPr>
              <w:t xml:space="preserve">best estimate, they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not be part of this item.</w:t>
            </w:r>
          </w:p>
        </w:tc>
      </w:tr>
      <w:tr w:rsidR="000A55AA" w:rsidRPr="00DF07B0" w:rsidTr="00950116">
        <w:trPr>
          <w:trHeight w:val="935"/>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C0110/R0340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technical flows on gross Technical Provisions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amount of technical flows affecting gross TP.</w:t>
            </w:r>
            <w:r w:rsidRPr="00DF07B0" w:rsidDel="0057633F">
              <w:rPr>
                <w:rFonts w:ascii="Times New Roman" w:eastAsia="Times New Roman" w:hAnsi="Times New Roman" w:cs="Times New Roman"/>
                <w:sz w:val="20"/>
                <w:szCs w:val="20"/>
                <w:lang w:eastAsia="en-GB"/>
              </w:rPr>
              <w:t xml:space="preserve"> </w:t>
            </w:r>
          </w:p>
        </w:tc>
      </w:tr>
      <w:tr w:rsidR="000A55AA" w:rsidRPr="00DF07B0" w:rsidTr="00950116">
        <w:trPr>
          <w:trHeight w:val="1315"/>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C0100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C0110/R0350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Technical flows related to reinsurance during the period (recoverables received net of premiums paid)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amount of technical flows related to reinsurance recoverable during the period, i.e. recoverable received net of premiums, respectively for Life and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w:t>
            </w:r>
          </w:p>
        </w:tc>
      </w:tr>
      <w:tr w:rsidR="000A55AA" w:rsidRPr="00DF07B0" w:rsidTr="00950116">
        <w:trPr>
          <w:trHeight w:val="407"/>
        </w:trPr>
        <w:tc>
          <w:tcPr>
            <w:tcW w:w="9214" w:type="dxa"/>
            <w:gridSpan w:val="5"/>
            <w:tcBorders>
              <w:top w:val="single" w:sz="4" w:space="0" w:color="auto"/>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Variation in Excess of Assets over Liabilities explained by Technical provisions</w:t>
            </w:r>
          </w:p>
        </w:tc>
      </w:tr>
      <w:tr w:rsidR="000A55AA" w:rsidRPr="00DF07B0" w:rsidTr="00950116">
        <w:trPr>
          <w:trHeight w:val="225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C0120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C0130/R0360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in Excess of Assets over Liabilities explained by Technical provisions management – Gross Technical Provisions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calculation corresponds to the following principle : </w:t>
            </w:r>
          </w:p>
          <w:p w:rsidR="000A55AA" w:rsidRPr="00DF07B0" w:rsidRDefault="000A55AA" w:rsidP="00803166">
            <w:pPr>
              <w:pStyle w:val="ListParagraph"/>
              <w:numPr>
                <w:ilvl w:val="0"/>
                <w:numId w:val="44"/>
              </w:numPr>
              <w:ind w:left="387"/>
              <w:jc w:val="left"/>
              <w:rPr>
                <w:sz w:val="20"/>
                <w:lang w:val="en-GB" w:eastAsia="en-GB"/>
              </w:rPr>
            </w:pPr>
            <w:r w:rsidRPr="00DF07B0">
              <w:rPr>
                <w:sz w:val="20"/>
                <w:lang w:val="en-GB" w:eastAsia="en-GB"/>
              </w:rPr>
              <w:t xml:space="preserve">consider the variation in BE, RM and TP calculated as a whole; </w:t>
            </w:r>
          </w:p>
          <w:p w:rsidR="000A55AA" w:rsidRPr="00DF07B0" w:rsidRDefault="000A55AA" w:rsidP="00803166">
            <w:pPr>
              <w:pStyle w:val="ListParagraph"/>
              <w:numPr>
                <w:ilvl w:val="0"/>
                <w:numId w:val="44"/>
              </w:numPr>
              <w:ind w:left="387"/>
              <w:jc w:val="left"/>
              <w:rPr>
                <w:sz w:val="20"/>
                <w:lang w:val="en-GB" w:eastAsia="en-GB"/>
              </w:rPr>
            </w:pPr>
            <w:r w:rsidRPr="00DF07B0">
              <w:rPr>
                <w:sz w:val="20"/>
                <w:lang w:val="en-GB" w:eastAsia="en-GB"/>
              </w:rPr>
              <w:t>deduct the variation in unit</w:t>
            </w:r>
            <w:r w:rsidR="0072092D" w:rsidRPr="00DF07B0">
              <w:rPr>
                <w:sz w:val="20"/>
                <w:lang w:val="en-GB" w:eastAsia="en-GB"/>
              </w:rPr>
              <w:t>–</w:t>
            </w:r>
            <w:r w:rsidRPr="00DF07B0">
              <w:rPr>
                <w:sz w:val="20"/>
                <w:lang w:val="en-GB" w:eastAsia="en-GB"/>
              </w:rPr>
              <w:t>linked (C0090 / R0300);</w:t>
            </w:r>
          </w:p>
          <w:p w:rsidR="000A55AA" w:rsidRPr="00DF07B0" w:rsidRDefault="000A55AA" w:rsidP="00803166">
            <w:pPr>
              <w:pStyle w:val="ListParagraph"/>
              <w:numPr>
                <w:ilvl w:val="0"/>
                <w:numId w:val="44"/>
              </w:numPr>
              <w:ind w:left="387"/>
              <w:jc w:val="left"/>
              <w:rPr>
                <w:sz w:val="20"/>
                <w:lang w:val="en-GB" w:eastAsia="en-GB"/>
              </w:rPr>
            </w:pPr>
            <w:proofErr w:type="gramStart"/>
            <w:r w:rsidRPr="00DF07B0">
              <w:rPr>
                <w:sz w:val="20"/>
                <w:lang w:val="en-GB" w:eastAsia="en-GB"/>
              </w:rPr>
              <w:t>add</w:t>
            </w:r>
            <w:proofErr w:type="gramEnd"/>
            <w:r w:rsidRPr="00DF07B0">
              <w:rPr>
                <w:sz w:val="20"/>
                <w:lang w:val="en-GB" w:eastAsia="en-GB"/>
              </w:rPr>
              <w:t xml:space="preserve"> total amount of net technical flows, i.e.: inflows minus outflows (C0100/R0340 for Life and C0110/R0340 for Non</w:t>
            </w:r>
            <w:r w:rsidR="0072092D" w:rsidRPr="00DF07B0">
              <w:rPr>
                <w:sz w:val="20"/>
                <w:lang w:val="en-GB" w:eastAsia="en-GB"/>
              </w:rPr>
              <w:t>–</w:t>
            </w:r>
            <w:r w:rsidRPr="00DF07B0">
              <w:rPr>
                <w:sz w:val="20"/>
                <w:lang w:val="en-GB" w:eastAsia="en-GB"/>
              </w:rPr>
              <w:t>Life).</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If the amount has a negative impact on Excess of Assets over Liabilities, this shall a negative amount.</w:t>
            </w:r>
          </w:p>
        </w:tc>
      </w:tr>
      <w:tr w:rsidR="000A55AA" w:rsidRPr="00DF07B0" w:rsidTr="00950116">
        <w:trPr>
          <w:trHeight w:val="155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C0120</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C0130/R0370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in Excess of Assets over Liabilities explained by Technical provisions management – Reinsurance recoverables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calculation corresponds to the following principle: </w:t>
            </w:r>
          </w:p>
          <w:p w:rsidR="000A55AA" w:rsidRPr="00DF07B0" w:rsidRDefault="000A55AA" w:rsidP="00803166">
            <w:pPr>
              <w:pStyle w:val="ListParagraph"/>
              <w:numPr>
                <w:ilvl w:val="0"/>
                <w:numId w:val="44"/>
              </w:numPr>
              <w:ind w:left="387"/>
              <w:jc w:val="left"/>
              <w:rPr>
                <w:sz w:val="20"/>
                <w:lang w:val="en-GB" w:eastAsia="en-GB"/>
              </w:rPr>
            </w:pPr>
            <w:r w:rsidRPr="00DF07B0">
              <w:rPr>
                <w:sz w:val="20"/>
                <w:lang w:val="en-GB" w:eastAsia="en-GB"/>
              </w:rPr>
              <w:t xml:space="preserve">consider the variation in Reinsurance recoverables; </w:t>
            </w:r>
          </w:p>
          <w:p w:rsidR="000A55AA" w:rsidRPr="00DF07B0" w:rsidRDefault="000A55AA" w:rsidP="00803166">
            <w:pPr>
              <w:pStyle w:val="ListParagraph"/>
              <w:numPr>
                <w:ilvl w:val="0"/>
                <w:numId w:val="44"/>
              </w:numPr>
              <w:ind w:left="387"/>
              <w:jc w:val="left"/>
              <w:rPr>
                <w:sz w:val="20"/>
                <w:lang w:val="en-GB" w:eastAsia="en-GB"/>
              </w:rPr>
            </w:pPr>
            <w:proofErr w:type="gramStart"/>
            <w:r w:rsidRPr="00DF07B0">
              <w:rPr>
                <w:sz w:val="20"/>
                <w:lang w:val="en-GB" w:eastAsia="en-GB"/>
              </w:rPr>
              <w:t>add</w:t>
            </w:r>
            <w:proofErr w:type="gramEnd"/>
            <w:r w:rsidRPr="00DF07B0">
              <w:rPr>
                <w:sz w:val="20"/>
                <w:lang w:val="en-GB" w:eastAsia="en-GB"/>
              </w:rPr>
              <w:t xml:space="preserve"> total amount of net technical flows , i.e.: inflows minus outflows, related to reinsurance during the period.</w:t>
            </w:r>
          </w:p>
          <w:p w:rsidR="000A55AA" w:rsidRPr="00DF07B0" w:rsidRDefault="000A55AA" w:rsidP="00950116">
            <w:pPr>
              <w:pStyle w:val="ListParagraph"/>
              <w:ind w:left="387"/>
              <w:rPr>
                <w:sz w:val="20"/>
                <w:lang w:val="en-GB"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If the amount has a positive impact on Excess of Assets over Liabilities, this shall be a positive amount.</w:t>
            </w:r>
          </w:p>
        </w:tc>
      </w:tr>
    </w:tbl>
    <w:p w:rsidR="000A55AA" w:rsidRPr="00DF07B0" w:rsidRDefault="000A55AA" w:rsidP="00166F34">
      <w:pPr>
        <w:ind w:left="142"/>
        <w:rPr>
          <w:rFonts w:ascii="Times New Roman" w:hAnsi="Times New Roman"/>
          <w:b/>
          <w:sz w:val="20"/>
        </w:rPr>
      </w:pPr>
    </w:p>
    <w:tbl>
      <w:tblPr>
        <w:tblW w:w="9214" w:type="dxa"/>
        <w:tblInd w:w="108" w:type="dxa"/>
        <w:tblLook w:val="04A0" w:firstRow="1" w:lastRow="0" w:firstColumn="1" w:lastColumn="0" w:noHBand="0" w:noVBand="1"/>
      </w:tblPr>
      <w:tblGrid>
        <w:gridCol w:w="1418"/>
        <w:gridCol w:w="2340"/>
        <w:gridCol w:w="5456"/>
      </w:tblGrid>
      <w:tr w:rsidR="000A55AA" w:rsidRPr="00DF07B0" w:rsidTr="00950116">
        <w:trPr>
          <w:trHeight w:val="300"/>
        </w:trPr>
        <w:tc>
          <w:tcPr>
            <w:tcW w:w="9214" w:type="dxa"/>
            <w:gridSpan w:val="3"/>
            <w:tcBorders>
              <w:top w:val="nil"/>
              <w:left w:val="nil"/>
              <w:bottom w:val="single" w:sz="4" w:space="0" w:color="auto"/>
              <w:right w:val="nil"/>
            </w:tcBorders>
            <w:shd w:val="clear" w:color="auto" w:fill="auto"/>
            <w:noWrap/>
            <w:vAlign w:val="center"/>
            <w:hideMark/>
          </w:tcPr>
          <w:p w:rsidR="000A55AA" w:rsidRPr="00DF07B0" w:rsidRDefault="000A55AA" w:rsidP="00950116">
            <w:pPr>
              <w:spacing w:after="0" w:line="240" w:lineRule="auto"/>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 xml:space="preserve">S.29.04 </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 xml:space="preserve"> </w:t>
            </w:r>
            <w:r w:rsidR="003175FF" w:rsidRPr="00DF07B0">
              <w:rPr>
                <w:rFonts w:ascii="Times New Roman" w:eastAsia="Times New Roman" w:hAnsi="Times New Roman" w:cs="Times New Roman"/>
                <w:b/>
                <w:bCs/>
                <w:sz w:val="20"/>
                <w:szCs w:val="20"/>
                <w:lang w:eastAsia="en-GB"/>
              </w:rPr>
              <w:t>Detailed a</w:t>
            </w:r>
            <w:r w:rsidRPr="00DF07B0">
              <w:rPr>
                <w:rFonts w:ascii="Times New Roman" w:eastAsia="Times New Roman" w:hAnsi="Times New Roman" w:cs="Times New Roman"/>
                <w:b/>
                <w:bCs/>
                <w:sz w:val="20"/>
                <w:szCs w:val="20"/>
                <w:lang w:eastAsia="en-GB"/>
              </w:rPr>
              <w:t xml:space="preserve">nalysis </w:t>
            </w:r>
            <w:r w:rsidR="003175FF" w:rsidRPr="00DF07B0">
              <w:rPr>
                <w:rFonts w:ascii="Times New Roman" w:eastAsia="Times New Roman" w:hAnsi="Times New Roman" w:cs="Times New Roman"/>
                <w:b/>
                <w:bCs/>
                <w:sz w:val="20"/>
                <w:szCs w:val="20"/>
                <w:lang w:eastAsia="en-GB"/>
              </w:rPr>
              <w:t>per period – Technical flows versus Technical provisions</w:t>
            </w:r>
          </w:p>
          <w:p w:rsidR="000A55AA" w:rsidRPr="00DF07B0" w:rsidRDefault="000A55AA" w:rsidP="00950116">
            <w:pPr>
              <w:spacing w:after="0" w:line="240" w:lineRule="auto"/>
              <w:rPr>
                <w:rFonts w:ascii="Times New Roman" w:eastAsia="Times New Roman" w:hAnsi="Times New Roman" w:cs="Times New Roman"/>
                <w:b/>
                <w:bCs/>
                <w:sz w:val="20"/>
                <w:szCs w:val="20"/>
                <w:lang w:eastAsia="en-GB"/>
              </w:rPr>
            </w:pPr>
          </w:p>
          <w:p w:rsidR="000A55AA" w:rsidRPr="00DF07B0" w:rsidRDefault="000A55AA" w:rsidP="00950116">
            <w:pPr>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w:t>
            </w:r>
          </w:p>
          <w:p w:rsidR="000A55AA" w:rsidRPr="00DF07B0" w:rsidRDefault="000A55AA" w:rsidP="00950116">
            <w:pPr>
              <w:jc w:val="both"/>
              <w:rPr>
                <w:ins w:id="1585" w:author="Author"/>
                <w:rFonts w:ascii="Times New Roman" w:hAnsi="Times New Roman" w:cs="Times New Roman"/>
                <w:sz w:val="20"/>
                <w:szCs w:val="20"/>
              </w:rPr>
            </w:pPr>
            <w:r w:rsidRPr="00DF07B0">
              <w:rPr>
                <w:rFonts w:ascii="Times New Roman" w:hAnsi="Times New Roman" w:cs="Times New Roman"/>
                <w:sz w:val="20"/>
                <w:szCs w:val="20"/>
              </w:rPr>
              <w:t xml:space="preserve">This template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w:t>
            </w:r>
            <w:del w:id="1586" w:author="Author">
              <w:r w:rsidRPr="00DF07B0" w:rsidDel="003246A8">
                <w:rPr>
                  <w:rFonts w:ascii="Times New Roman" w:hAnsi="Times New Roman" w:cs="Times New Roman"/>
                  <w:sz w:val="20"/>
                  <w:szCs w:val="20"/>
                </w:rPr>
                <w:delText xml:space="preserve">shall </w:delText>
              </w:r>
            </w:del>
            <w:r w:rsidRPr="00DF07B0">
              <w:rPr>
                <w:rFonts w:ascii="Times New Roman" w:hAnsi="Times New Roman" w:cs="Times New Roman"/>
                <w:sz w:val="20"/>
                <w:szCs w:val="20"/>
              </w:rPr>
              <w:t>be completed on the basis of Solvency II valuation, i.e. written premiums are defined as the premiums due to be received by the undertaking in the period. Applying this definition means that written premiums in the given year are the premiums actually due to be received in that year, regardless of the coverage period. The definition of written premiums is consistent with the definition of “premium receivables”.</w:t>
            </w:r>
          </w:p>
          <w:p w:rsidR="00302E34" w:rsidRPr="00DF07B0" w:rsidRDefault="00302E34" w:rsidP="00302E34">
            <w:pPr>
              <w:jc w:val="both"/>
              <w:rPr>
                <w:ins w:id="1587" w:author="Author"/>
                <w:rFonts w:ascii="Times New Roman" w:hAnsi="Times New Roman" w:cs="Times New Roman"/>
                <w:sz w:val="20"/>
                <w:szCs w:val="20"/>
              </w:rPr>
            </w:pPr>
            <w:ins w:id="1588" w:author="Author">
              <w:r w:rsidRPr="00DF07B0">
                <w:rPr>
                  <w:rFonts w:ascii="Times New Roman" w:hAnsi="Times New Roman" w:cs="Times New Roman"/>
                  <w:sz w:val="20"/>
                  <w:szCs w:val="20"/>
                </w:rPr>
                <w:t xml:space="preserve">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 </w:t>
              </w:r>
            </w:ins>
          </w:p>
          <w:p w:rsidR="000A55AA" w:rsidRPr="00DF07B0" w:rsidRDefault="000A55AA" w:rsidP="00950116">
            <w:pPr>
              <w:spacing w:after="0" w:line="240" w:lineRule="auto"/>
              <w:rPr>
                <w:rFonts w:ascii="Times New Roman" w:eastAsia="Times New Roman" w:hAnsi="Times New Roman" w:cs="Times New Roman"/>
                <w:b/>
                <w:bCs/>
                <w:sz w:val="20"/>
                <w:szCs w:val="20"/>
                <w:lang w:eastAsia="en-GB"/>
              </w:rPr>
            </w:pPr>
            <w:r w:rsidRPr="00DF07B0">
              <w:rPr>
                <w:rFonts w:ascii="Times New Roman" w:hAnsi="Times New Roman" w:cs="Times New Roman"/>
                <w:sz w:val="20"/>
                <w:szCs w:val="20"/>
              </w:rPr>
              <w:t xml:space="preserve">As regards the split per Lines of business for the analysis per period, </w:t>
            </w:r>
            <w:r w:rsidR="003C60E6" w:rsidRPr="00DF07B0">
              <w:rPr>
                <w:rFonts w:ascii="Times New Roman" w:eastAsia="Times New Roman" w:hAnsi="Times New Roman" w:cs="Times New Roman"/>
                <w:sz w:val="20"/>
                <w:szCs w:val="20"/>
                <w:lang w:eastAsia="es-ES"/>
              </w:rPr>
              <w:t>line of business, as defined in Annex I to Delegated Regulation (EU) 2015/35</w:t>
            </w:r>
            <w:r w:rsidR="003C60E6" w:rsidRPr="00DF07B0">
              <w:rPr>
                <w:rFonts w:ascii="Times New Roman" w:hAnsi="Times New Roman" w:cs="Times New Roman"/>
                <w:sz w:val="20"/>
                <w:szCs w:val="20"/>
              </w:rPr>
              <w:t>,</w:t>
            </w:r>
            <w:r w:rsidRPr="00DF07B0">
              <w:rPr>
                <w:rFonts w:ascii="Times New Roman" w:hAnsi="Times New Roman" w:cs="Times New Roman"/>
                <w:sz w:val="20"/>
                <w:szCs w:val="20"/>
              </w:rPr>
              <w:t xml:space="preserve"> shall refer to both direct business and accepted proportional reinsurance.</w:t>
            </w:r>
          </w:p>
          <w:p w:rsidR="000A55AA" w:rsidRPr="00DF07B0" w:rsidRDefault="000A55AA" w:rsidP="00950116">
            <w:pPr>
              <w:spacing w:after="0" w:line="240" w:lineRule="auto"/>
              <w:rPr>
                <w:rFonts w:ascii="Times New Roman" w:eastAsia="Times New Roman" w:hAnsi="Times New Roman" w:cs="Times New Roman"/>
                <w:b/>
                <w:bCs/>
                <w:sz w:val="20"/>
                <w:szCs w:val="20"/>
                <w:lang w:eastAsia="en-GB"/>
              </w:rPr>
            </w:pPr>
          </w:p>
        </w:tc>
      </w:tr>
      <w:tr w:rsidR="000A55AA" w:rsidRPr="00DF07B0" w:rsidTr="00950116">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55AA" w:rsidRPr="00DF07B0" w:rsidRDefault="000A55AA" w:rsidP="00950116">
            <w:pPr>
              <w:spacing w:after="0" w:line="240" w:lineRule="auto"/>
              <w:jc w:val="center"/>
              <w:rPr>
                <w:rFonts w:ascii="Times New Roman" w:eastAsia="Times New Roman" w:hAnsi="Times New Roman" w:cs="Times New Roman"/>
                <w:b/>
                <w:bCs/>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DF07B0" w:rsidRDefault="000A55AA" w:rsidP="00950116">
            <w:pPr>
              <w:spacing w:after="0" w:line="240" w:lineRule="auto"/>
              <w:jc w:val="cente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ITEM</w:t>
            </w:r>
          </w:p>
        </w:tc>
        <w:tc>
          <w:tcPr>
            <w:tcW w:w="5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DF07B0" w:rsidRDefault="000A55AA" w:rsidP="00950116">
            <w:pPr>
              <w:spacing w:after="0" w:line="240" w:lineRule="auto"/>
              <w:jc w:val="cente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INSTRUCTIONS</w:t>
            </w:r>
          </w:p>
        </w:tc>
      </w:tr>
      <w:tr w:rsidR="000A55AA" w:rsidRPr="00DF07B0" w:rsidTr="00950116">
        <w:trPr>
          <w:trHeight w:val="21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Z0010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Lines of Business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Lines of business (LoB) for which a split of the analysis per period will be required. The following close list shall be used: </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1 – 1 and 13 Medical expense 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2 – 2 and 14 Income protection 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3 – 3 and 15 Workers' compensation 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4 – 4 and 16 Motor vehicle liability 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5 – 5 and 17 Other motor 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6 – 6 and 18 Marine, aviation and transport 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7 – 7 and 19 Fire and other damage to property 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8 – 8 and 20 General liability 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9 – 9 and 21 Credit and suretyship 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10 – 10 and 22 Legal expenses 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11 – 11 and 23 Assistance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12 – 12 and 24 Miscellaneous financial loss</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25 - Non-proportional health reinsurance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26 - Non-proportional casualty reinsurance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27 - Non-proportional marine, aviation and transport reinsurance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28 - Non-proportional property reinsurance</w:t>
            </w:r>
          </w:p>
          <w:p w:rsidR="00E7782C" w:rsidRPr="00DF07B0" w:rsidRDefault="00E7782C" w:rsidP="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37 – Life (including lines of business </w:t>
            </w:r>
            <w:del w:id="1589" w:author="Author">
              <w:r w:rsidRPr="00DF07B0" w:rsidDel="00161A0D">
                <w:rPr>
                  <w:rFonts w:ascii="Times New Roman" w:eastAsia="Times New Roman" w:hAnsi="Times New Roman" w:cs="Times New Roman"/>
                  <w:sz w:val="20"/>
                  <w:szCs w:val="20"/>
                  <w:lang w:eastAsia="en-GB"/>
                </w:rPr>
                <w:delText>29</w:delText>
              </w:r>
            </w:del>
            <w:ins w:id="1590" w:author="Author">
              <w:r w:rsidR="00161A0D" w:rsidRPr="00DF07B0">
                <w:rPr>
                  <w:rFonts w:ascii="Times New Roman" w:eastAsia="Times New Roman" w:hAnsi="Times New Roman" w:cs="Times New Roman"/>
                  <w:sz w:val="20"/>
                  <w:szCs w:val="20"/>
                  <w:lang w:eastAsia="en-GB"/>
                </w:rPr>
                <w:t>30, 31, 32, 34 and 36</w:t>
              </w:r>
            </w:ins>
            <w:del w:id="1591" w:author="Author">
              <w:r w:rsidRPr="00DF07B0" w:rsidDel="00161A0D">
                <w:rPr>
                  <w:rFonts w:ascii="Times New Roman" w:eastAsia="Times New Roman" w:hAnsi="Times New Roman" w:cs="Times New Roman"/>
                  <w:sz w:val="20"/>
                  <w:szCs w:val="20"/>
                  <w:lang w:eastAsia="en-GB"/>
                </w:rPr>
                <w:delText xml:space="preserve"> to 34</w:delText>
              </w:r>
            </w:del>
            <w:r w:rsidRPr="00DF07B0">
              <w:rPr>
                <w:rFonts w:ascii="Times New Roman" w:eastAsia="Times New Roman" w:hAnsi="Times New Roman" w:cs="Times New Roman"/>
                <w:sz w:val="20"/>
                <w:szCs w:val="20"/>
                <w:lang w:eastAsia="en-GB"/>
              </w:rPr>
              <w:t xml:space="preserve">, as defined in Annex I to Delegated Regulation (EU) 2015/35)  </w:t>
            </w:r>
          </w:p>
          <w:p w:rsidR="000A55AA" w:rsidRPr="00DF07B0" w:rsidRDefault="00E7782C">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38 - Health SLT (including lines of business </w:t>
            </w:r>
            <w:del w:id="1592" w:author="Author">
              <w:r w:rsidRPr="00DF07B0" w:rsidDel="00161A0D">
                <w:rPr>
                  <w:rFonts w:ascii="Times New Roman" w:eastAsia="Times New Roman" w:hAnsi="Times New Roman" w:cs="Times New Roman"/>
                  <w:sz w:val="20"/>
                  <w:szCs w:val="20"/>
                  <w:lang w:eastAsia="en-GB"/>
                </w:rPr>
                <w:delText>35</w:delText>
              </w:r>
            </w:del>
            <w:ins w:id="1593" w:author="Author">
              <w:r w:rsidR="00161A0D" w:rsidRPr="00DF07B0">
                <w:rPr>
                  <w:rFonts w:ascii="Times New Roman" w:eastAsia="Times New Roman" w:hAnsi="Times New Roman" w:cs="Times New Roman"/>
                  <w:sz w:val="20"/>
                  <w:szCs w:val="20"/>
                  <w:lang w:eastAsia="en-GB"/>
                </w:rPr>
                <w:t>29, 33</w:t>
              </w:r>
            </w:ins>
            <w:r w:rsidRPr="00DF07B0">
              <w:rPr>
                <w:rFonts w:ascii="Times New Roman" w:eastAsia="Times New Roman" w:hAnsi="Times New Roman" w:cs="Times New Roman"/>
                <w:sz w:val="20"/>
                <w:szCs w:val="20"/>
                <w:lang w:eastAsia="en-GB"/>
              </w:rPr>
              <w:t xml:space="preserve"> and </w:t>
            </w:r>
            <w:del w:id="1594" w:author="Author">
              <w:r w:rsidRPr="00DF07B0" w:rsidDel="00161A0D">
                <w:rPr>
                  <w:rFonts w:ascii="Times New Roman" w:eastAsia="Times New Roman" w:hAnsi="Times New Roman" w:cs="Times New Roman"/>
                  <w:sz w:val="20"/>
                  <w:szCs w:val="20"/>
                  <w:lang w:eastAsia="en-GB"/>
                </w:rPr>
                <w:delText>36</w:delText>
              </w:r>
            </w:del>
            <w:ins w:id="1595" w:author="Author">
              <w:r w:rsidR="00161A0D" w:rsidRPr="00DF07B0">
                <w:rPr>
                  <w:rFonts w:ascii="Times New Roman" w:eastAsia="Times New Roman" w:hAnsi="Times New Roman" w:cs="Times New Roman"/>
                  <w:sz w:val="20"/>
                  <w:szCs w:val="20"/>
                  <w:lang w:eastAsia="en-GB"/>
                </w:rPr>
                <w:t>35</w:t>
              </w:r>
            </w:ins>
            <w:r w:rsidRPr="00DF07B0">
              <w:rPr>
                <w:rFonts w:ascii="Times New Roman" w:eastAsia="Times New Roman" w:hAnsi="Times New Roman" w:cs="Times New Roman"/>
                <w:sz w:val="20"/>
                <w:szCs w:val="20"/>
                <w:lang w:eastAsia="en-GB"/>
              </w:rPr>
              <w:t>)</w:t>
            </w:r>
          </w:p>
        </w:tc>
      </w:tr>
      <w:tr w:rsidR="000A55AA" w:rsidRPr="00DF07B0" w:rsidTr="00950116">
        <w:trPr>
          <w:trHeight w:val="346"/>
        </w:trPr>
        <w:tc>
          <w:tcPr>
            <w:tcW w:w="9214" w:type="dxa"/>
            <w:gridSpan w:val="3"/>
            <w:tcBorders>
              <w:top w:val="single" w:sz="4" w:space="0" w:color="auto"/>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 xml:space="preserve">Detailed analysis per period </w:t>
            </w:r>
            <w:r w:rsidR="0072092D" w:rsidRPr="00DF07B0">
              <w:rPr>
                <w:rFonts w:ascii="Times New Roman" w:eastAsia="Times New Roman" w:hAnsi="Times New Roman" w:cs="Times New Roman"/>
                <w:b/>
                <w:sz w:val="20"/>
                <w:szCs w:val="20"/>
                <w:lang w:eastAsia="en-GB"/>
              </w:rPr>
              <w:t>–</w:t>
            </w:r>
            <w:r w:rsidRPr="00DF07B0">
              <w:rPr>
                <w:rFonts w:ascii="Times New Roman" w:eastAsia="Times New Roman" w:hAnsi="Times New Roman" w:cs="Times New Roman"/>
                <w:b/>
                <w:sz w:val="20"/>
                <w:szCs w:val="20"/>
                <w:lang w:eastAsia="en-GB"/>
              </w:rPr>
              <w:t xml:space="preserve"> Technical flows versus Technical provisions </w:t>
            </w:r>
            <w:r w:rsidR="0072092D" w:rsidRPr="00DF07B0">
              <w:rPr>
                <w:rFonts w:ascii="Times New Roman" w:eastAsia="Times New Roman" w:hAnsi="Times New Roman" w:cs="Times New Roman"/>
                <w:b/>
                <w:sz w:val="20"/>
                <w:szCs w:val="20"/>
                <w:lang w:eastAsia="en-GB"/>
              </w:rPr>
              <w:t>–</w:t>
            </w:r>
            <w:r w:rsidRPr="00DF07B0">
              <w:rPr>
                <w:rFonts w:ascii="Times New Roman" w:eastAsia="Times New Roman" w:hAnsi="Times New Roman" w:cs="Times New Roman"/>
                <w:b/>
                <w:sz w:val="20"/>
                <w:szCs w:val="20"/>
                <w:lang w:eastAsia="en-GB"/>
              </w:rPr>
              <w:t xml:space="preserve"> UWY </w:t>
            </w:r>
          </w:p>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Risks accepted during period</w:t>
            </w:r>
          </w:p>
        </w:tc>
      </w:tr>
      <w:tr w:rsidR="000A55AA" w:rsidRPr="00DF07B0" w:rsidTr="00950116">
        <w:trPr>
          <w:trHeight w:val="148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C0010/R0010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Written premiums underwritten during period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Part of the written premiums during the period that corresponds to contracts underwritten during the year.</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Allocation keys may be used to identify this part of the total written premiums under Solvency II affected to contracts underwritten during the year. </w:t>
            </w:r>
          </w:p>
        </w:tc>
      </w:tr>
      <w:tr w:rsidR="000A55AA" w:rsidRPr="00DF07B0" w:rsidTr="00950116">
        <w:trPr>
          <w:trHeight w:val="1971"/>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Claims and benefits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xml:space="preserve"> recovered </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Part of the claims and benefits,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xml:space="preserve"> during the period that corresponds to risks accepted during the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Allocation keys may be used to identify this part of the total claims, as long as this reconciles at the end to total claims and benefits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xml:space="preserve"> as reported in C0100/R0320 from S.29.03 and C0110/R0320 from S.29.03.</w:t>
            </w:r>
          </w:p>
        </w:tc>
      </w:tr>
      <w:tr w:rsidR="000A55AA" w:rsidRPr="00DF07B0" w:rsidTr="00950116">
        <w:trPr>
          <w:trHeight w:val="168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Expenses (related to insurance and reinsurance obligations) </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Part of the expenses during the period that corresponds to risks accepted during the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Allocation keys may be used to identify this part of the total expenses, as long as this reconciles at the end to total expenses as reported in C0100/R0330 from template S.29.03 plus C0110/R0330 from template S.29.03.</w:t>
            </w:r>
          </w:p>
        </w:tc>
      </w:tr>
      <w:tr w:rsidR="000A55AA" w:rsidRPr="00DF07B0" w:rsidTr="00950116">
        <w:trPr>
          <w:trHeight w:val="693"/>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Corresponds to the variation of Best Estimate for risk accepted during the period. </w:t>
            </w:r>
          </w:p>
        </w:tc>
      </w:tr>
      <w:tr w:rsidR="000A55AA" w:rsidRPr="00DF07B0" w:rsidTr="00950116">
        <w:trPr>
          <w:trHeight w:val="147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C0010/R0050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Variation of Technical Provisions as a whole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Part of TP </w:t>
            </w:r>
            <w:r w:rsidR="00CB1B2E" w:rsidRPr="00DF07B0">
              <w:rPr>
                <w:rFonts w:ascii="Times New Roman" w:eastAsia="Times New Roman" w:hAnsi="Times New Roman" w:cs="Times New Roman"/>
                <w:sz w:val="20"/>
                <w:szCs w:val="20"/>
                <w:lang w:eastAsia="en-GB"/>
              </w:rPr>
              <w:t xml:space="preserve">calculated </w:t>
            </w:r>
            <w:r w:rsidRPr="00DF07B0">
              <w:rPr>
                <w:rFonts w:ascii="Times New Roman" w:eastAsia="Times New Roman" w:hAnsi="Times New Roman" w:cs="Times New Roman"/>
                <w:sz w:val="20"/>
                <w:szCs w:val="20"/>
                <w:lang w:eastAsia="en-GB"/>
              </w:rPr>
              <w:t>as a whole corresponding to risks accepted during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Allocation keys may be used to identify this part of the total variation of TP </w:t>
            </w:r>
            <w:r w:rsidR="00CB1B2E" w:rsidRPr="00DF07B0">
              <w:rPr>
                <w:rFonts w:ascii="Times New Roman" w:eastAsia="Times New Roman" w:hAnsi="Times New Roman" w:cs="Times New Roman"/>
                <w:sz w:val="20"/>
                <w:szCs w:val="20"/>
                <w:lang w:eastAsia="en-GB"/>
              </w:rPr>
              <w:t xml:space="preserve">calculated </w:t>
            </w:r>
            <w:r w:rsidRPr="00DF07B0">
              <w:rPr>
                <w:rFonts w:ascii="Times New Roman" w:eastAsia="Times New Roman" w:hAnsi="Times New Roman" w:cs="Times New Roman"/>
                <w:sz w:val="20"/>
                <w:szCs w:val="20"/>
                <w:lang w:eastAsia="en-GB"/>
              </w:rPr>
              <w:t>as a whole, as long as this reconciles at the end to total.</w:t>
            </w:r>
          </w:p>
        </w:tc>
      </w:tr>
      <w:tr w:rsidR="000A55AA" w:rsidRPr="00DF07B0" w:rsidTr="00950116">
        <w:trPr>
          <w:trHeight w:val="197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C0010/R0060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Adjustment of valuation of Assets held for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funds</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adjustment refers to assets held for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linked funds, whether captured through BE or through TP </w:t>
            </w:r>
            <w:r w:rsidR="00CB1B2E" w:rsidRPr="00DF07B0">
              <w:rPr>
                <w:rFonts w:ascii="Times New Roman" w:eastAsia="Times New Roman" w:hAnsi="Times New Roman" w:cs="Times New Roman"/>
                <w:sz w:val="20"/>
                <w:szCs w:val="20"/>
                <w:lang w:eastAsia="en-GB"/>
              </w:rPr>
              <w:t xml:space="preserve">calculated </w:t>
            </w:r>
            <w:r w:rsidRPr="00DF07B0">
              <w:rPr>
                <w:rFonts w:ascii="Times New Roman" w:eastAsia="Times New Roman" w:hAnsi="Times New Roman" w:cs="Times New Roman"/>
                <w:sz w:val="20"/>
                <w:szCs w:val="20"/>
                <w:lang w:eastAsia="en-GB"/>
              </w:rPr>
              <w:t>as a whole.</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split of these assets between those referring to risks accepted during / prior to period is expected to be very complex. Allocation keys may be used to identify this part of the total adjustment due to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as long as this reconciles at the end.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item is added to the premiums and intends to eliminate the impact from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linked funds. It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be reported as positive value if it reflects a positive difference between year N and 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1. </w:t>
            </w:r>
          </w:p>
        </w:tc>
      </w:tr>
      <w:tr w:rsidR="000A55AA" w:rsidRPr="00DF07B0" w:rsidTr="00950116">
        <w:trPr>
          <w:trHeight w:val="49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C0010/R0070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impact from risks accepted during period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gross of reinsurance).</w:t>
            </w:r>
          </w:p>
        </w:tc>
      </w:tr>
      <w:tr w:rsidR="000A55AA" w:rsidRPr="00DF07B0" w:rsidTr="00950116">
        <w:trPr>
          <w:trHeight w:val="346"/>
        </w:trPr>
        <w:tc>
          <w:tcPr>
            <w:tcW w:w="9214" w:type="dxa"/>
            <w:gridSpan w:val="3"/>
            <w:tcBorders>
              <w:top w:val="single" w:sz="4" w:space="0" w:color="auto"/>
              <w:bottom w:val="single" w:sz="4" w:space="0" w:color="auto"/>
            </w:tcBorders>
            <w:shd w:val="clear" w:color="auto" w:fill="auto"/>
          </w:tcPr>
          <w:p w:rsidR="000A55AA" w:rsidRPr="00DF07B0" w:rsidRDefault="000A55AA">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Risks accepted prior to period</w:t>
            </w:r>
          </w:p>
        </w:tc>
      </w:tr>
      <w:tr w:rsidR="000A55AA" w:rsidRPr="00DF07B0"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C0020/R0010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Written premiums on contract underwritten during period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Part of the written premiums during the period that corresponds to contracts underwritten prior to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C0010/R0010.</w:t>
            </w:r>
          </w:p>
        </w:tc>
      </w:tr>
      <w:tr w:rsidR="000A55AA" w:rsidRPr="00DF07B0"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C0020/R0020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Claims and benefits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xml:space="preserve"> recovered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Part of the claims and benefits,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xml:space="preserve"> during the period that corresponds to risks accepted prior to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See instructions on C0010/R0020. </w:t>
            </w:r>
          </w:p>
        </w:tc>
      </w:tr>
      <w:tr w:rsidR="000A55AA" w:rsidRPr="00DF07B0"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C0020/R0030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Expenses (related to insurance and reinsurance obligations)</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Part of the expenses during the period that corresponds to risks accepted prior to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See instructions on C0010/R0030.  </w:t>
            </w:r>
          </w:p>
        </w:tc>
      </w:tr>
      <w:tr w:rsidR="000A55AA" w:rsidRPr="00DF07B0" w:rsidTr="00950116">
        <w:trPr>
          <w:trHeight w:val="107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C0020/R0040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300EBF">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Variation of BE </w:t>
            </w:r>
            <w:del w:id="1596" w:author="Author">
              <w:r w:rsidRPr="00DF07B0" w:rsidDel="00150637">
                <w:rPr>
                  <w:rFonts w:ascii="Times New Roman" w:eastAsia="Times New Roman" w:hAnsi="Times New Roman" w:cs="Times New Roman"/>
                  <w:sz w:val="20"/>
                  <w:szCs w:val="20"/>
                  <w:lang w:eastAsia="en-GB"/>
                </w:rPr>
                <w:delText xml:space="preserve">due to year N projected in and out flows </w:delText>
              </w:r>
            </w:del>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Variation of BE due to year N projected in and out flows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risks accepted prior to period (gross of reinsurance)</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for all reported </w:t>
            </w:r>
            <w:r w:rsidR="003C60E6" w:rsidRPr="00DF07B0">
              <w:rPr>
                <w:rFonts w:ascii="Times New Roman" w:eastAsia="Times New Roman" w:hAnsi="Times New Roman" w:cs="Times New Roman"/>
                <w:sz w:val="20"/>
                <w:szCs w:val="20"/>
                <w:lang w:eastAsia="es-ES"/>
              </w:rPr>
              <w:t>line of business, as defined in Annex I to Delegated Regulation (EU) 2015/35</w:t>
            </w:r>
            <w:r w:rsidR="003C60E6"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shall correspond to the sum of cells C0010/R0070 fro</w:t>
            </w:r>
            <w:r w:rsidRPr="00DF07B0">
              <w:rPr>
                <w:rFonts w:ascii="Times New Roman" w:eastAsia="Times New Roman" w:hAnsi="Times New Roman" w:cs="Times New Roman"/>
                <w:sz w:val="20"/>
                <w:szCs w:val="20"/>
                <w:lang w:val="en-US" w:eastAsia="en-GB"/>
              </w:rPr>
              <w:t>m template S.29.03 and C</w:t>
            </w:r>
            <w:r w:rsidRPr="00DF07B0">
              <w:rPr>
                <w:rFonts w:ascii="Times New Roman" w:eastAsia="Times New Roman" w:hAnsi="Times New Roman" w:cs="Times New Roman"/>
                <w:sz w:val="20"/>
                <w:szCs w:val="20"/>
                <w:lang w:eastAsia="en-GB"/>
              </w:rPr>
              <w:t>0020/R0070 fro</w:t>
            </w:r>
            <w:r w:rsidRPr="00DF07B0">
              <w:rPr>
                <w:rFonts w:ascii="Times New Roman" w:eastAsia="Times New Roman" w:hAnsi="Times New Roman" w:cs="Times New Roman"/>
                <w:sz w:val="20"/>
                <w:szCs w:val="20"/>
                <w:lang w:val="en-US" w:eastAsia="en-GB"/>
              </w:rPr>
              <w:t>m template S.29.03.</w:t>
            </w:r>
          </w:p>
        </w:tc>
      </w:tr>
      <w:tr w:rsidR="000A55AA" w:rsidRPr="00DF07B0" w:rsidTr="00950116">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C0020/R0050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Variation of Technical Provisions as a whole </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Part of TP </w:t>
            </w:r>
            <w:r w:rsidR="00CB1B2E" w:rsidRPr="00DF07B0">
              <w:rPr>
                <w:rFonts w:ascii="Times New Roman" w:eastAsia="Times New Roman" w:hAnsi="Times New Roman" w:cs="Times New Roman"/>
                <w:sz w:val="20"/>
                <w:szCs w:val="20"/>
                <w:lang w:eastAsia="en-GB"/>
              </w:rPr>
              <w:t xml:space="preserve">calculated </w:t>
            </w:r>
            <w:r w:rsidRPr="00DF07B0">
              <w:rPr>
                <w:rFonts w:ascii="Times New Roman" w:eastAsia="Times New Roman" w:hAnsi="Times New Roman" w:cs="Times New Roman"/>
                <w:sz w:val="20"/>
                <w:szCs w:val="20"/>
                <w:lang w:eastAsia="en-GB"/>
              </w:rPr>
              <w:t>as a whole corresponding to risks accepted prior to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C0010/R0050.</w:t>
            </w:r>
          </w:p>
        </w:tc>
      </w:tr>
      <w:tr w:rsidR="000A55AA" w:rsidRPr="00DF07B0" w:rsidTr="00950116">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C0020/R0060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Adjustment of valuation of Assets held for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linked funds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C0010/R0060.</w:t>
            </w:r>
          </w:p>
        </w:tc>
      </w:tr>
      <w:tr w:rsidR="000A55AA" w:rsidRPr="00DF07B0" w:rsidTr="00950116">
        <w:trPr>
          <w:trHeight w:val="62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C0020/R0070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of changes related to risks accepted to prior, gross of reinsurance.</w:t>
            </w:r>
            <w:r w:rsidRPr="00DF07B0" w:rsidDel="0036235F">
              <w:rPr>
                <w:rFonts w:ascii="Times New Roman" w:eastAsia="Times New Roman" w:hAnsi="Times New Roman" w:cs="Times New Roman"/>
                <w:sz w:val="20"/>
                <w:szCs w:val="20"/>
                <w:lang w:eastAsia="en-GB"/>
              </w:rPr>
              <w:t xml:space="preserve"> </w:t>
            </w:r>
          </w:p>
        </w:tc>
      </w:tr>
      <w:tr w:rsidR="000A55AA" w:rsidRPr="00DF07B0" w:rsidTr="00950116">
        <w:trPr>
          <w:trHeight w:val="346"/>
        </w:trPr>
        <w:tc>
          <w:tcPr>
            <w:tcW w:w="9214" w:type="dxa"/>
            <w:gridSpan w:val="3"/>
            <w:tcBorders>
              <w:top w:val="single" w:sz="4" w:space="0" w:color="auto"/>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 xml:space="preserve">Detailed analysis per period </w:t>
            </w:r>
            <w:r w:rsidR="0072092D" w:rsidRPr="00DF07B0">
              <w:rPr>
                <w:rFonts w:ascii="Times New Roman" w:eastAsia="Times New Roman" w:hAnsi="Times New Roman" w:cs="Times New Roman"/>
                <w:b/>
                <w:sz w:val="20"/>
                <w:szCs w:val="20"/>
                <w:lang w:eastAsia="en-GB"/>
              </w:rPr>
              <w:t>–</w:t>
            </w:r>
            <w:r w:rsidRPr="00DF07B0">
              <w:rPr>
                <w:rFonts w:ascii="Times New Roman" w:eastAsia="Times New Roman" w:hAnsi="Times New Roman" w:cs="Times New Roman"/>
                <w:b/>
                <w:sz w:val="20"/>
                <w:szCs w:val="20"/>
                <w:lang w:eastAsia="en-GB"/>
              </w:rPr>
              <w:t xml:space="preserve"> Technical flows versus Technical provisions </w:t>
            </w:r>
            <w:r w:rsidR="0072092D" w:rsidRPr="00DF07B0">
              <w:rPr>
                <w:rFonts w:ascii="Times New Roman" w:eastAsia="Times New Roman" w:hAnsi="Times New Roman" w:cs="Times New Roman"/>
                <w:b/>
                <w:sz w:val="20"/>
                <w:szCs w:val="20"/>
                <w:lang w:eastAsia="en-GB"/>
              </w:rPr>
              <w:t>–</w:t>
            </w:r>
            <w:r w:rsidRPr="00DF07B0">
              <w:rPr>
                <w:rFonts w:ascii="Times New Roman" w:eastAsia="Times New Roman" w:hAnsi="Times New Roman" w:cs="Times New Roman"/>
                <w:b/>
                <w:sz w:val="20"/>
                <w:szCs w:val="20"/>
                <w:lang w:eastAsia="en-GB"/>
              </w:rPr>
              <w:t xml:space="preserve"> AY</w:t>
            </w:r>
          </w:p>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Risks covered after the period</w:t>
            </w:r>
          </w:p>
        </w:tc>
      </w:tr>
      <w:tr w:rsidR="000A55AA" w:rsidRPr="00DF07B0" w:rsidTr="00950116">
        <w:trPr>
          <w:trHeight w:val="115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C0030/R0080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Premiums earned/ to be earned</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Corresponds to part of premiums related to risks covered after the period, i.e. premiums to be earned after the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addition, allocation keys may be used to identify this part of the premiums affected to risks covered after the period.</w:t>
            </w:r>
          </w:p>
        </w:tc>
      </w:tr>
      <w:tr w:rsidR="000A55AA" w:rsidRPr="00DF07B0" w:rsidTr="00950116">
        <w:trPr>
          <w:trHeight w:val="123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C0030/R0090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Claims and benefits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xml:space="preserve"> recovered</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Corresponds to part of claims and benefits,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xml:space="preserve"> related to risks covered after the period (theoretically at nil).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C0010/R0020.</w:t>
            </w:r>
          </w:p>
        </w:tc>
      </w:tr>
      <w:tr w:rsidR="000A55AA" w:rsidRPr="00DF07B0"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Expenses (related to insurance and reinsurance obligations)</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Part of the expenses during the period that corresponds to risks covered after the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C0010/R0030.</w:t>
            </w:r>
          </w:p>
        </w:tc>
      </w:tr>
      <w:tr w:rsidR="000A55AA" w:rsidRPr="00DF07B0" w:rsidTr="00950116">
        <w:trPr>
          <w:trHeight w:val="14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Best Estimate</w:t>
            </w:r>
          </w:p>
        </w:tc>
        <w:tc>
          <w:tcPr>
            <w:tcW w:w="5456" w:type="dxa"/>
            <w:tcBorders>
              <w:top w:val="single" w:sz="4" w:space="0" w:color="auto"/>
              <w:left w:val="single" w:sz="4" w:space="0" w:color="auto"/>
              <w:right w:val="single" w:sz="4" w:space="0" w:color="auto"/>
            </w:tcBorders>
            <w:shd w:val="clear" w:color="auto" w:fill="auto"/>
            <w:hideMark/>
          </w:tcPr>
          <w:p w:rsidR="007575E7" w:rsidRPr="00DF07B0" w:rsidRDefault="000A55AA" w:rsidP="007575E7">
            <w:pPr>
              <w:pStyle w:val="ListParagraph"/>
              <w:ind w:left="0"/>
              <w:rPr>
                <w:ins w:id="1597" w:author="Author"/>
                <w:sz w:val="20"/>
                <w:lang w:val="en-GB" w:eastAsia="en-GB"/>
              </w:rPr>
            </w:pPr>
            <w:r w:rsidRPr="00DF07B0">
              <w:rPr>
                <w:sz w:val="20"/>
                <w:lang w:val="en-US" w:eastAsia="en-GB"/>
              </w:rPr>
              <w:t xml:space="preserve">This variation of BE shall correspond to the sum of cells C0050/R0190 from template S.29.03 and C0060/R0190 from template S.29.03. </w:t>
            </w:r>
            <w:ins w:id="1598" w:author="Author">
              <w:del w:id="1599" w:author="Author">
                <w:r w:rsidR="007575E7" w:rsidRPr="00DF07B0" w:rsidDel="00AB52B0">
                  <w:rPr>
                    <w:sz w:val="20"/>
                    <w:lang w:val="en-US"/>
                  </w:rPr>
                  <w:delText xml:space="preserve">. </w:delText>
                </w:r>
                <w:r w:rsidR="007575E7" w:rsidRPr="00DF07B0" w:rsidDel="00AB52B0">
                  <w:rPr>
                    <w:sz w:val="20"/>
                    <w:lang w:val="en-GB" w:eastAsia="en-GB"/>
                  </w:rPr>
                  <w:delText>.(</w:delText>
                </w:r>
              </w:del>
              <w:proofErr w:type="gramStart"/>
              <w:r w:rsidR="007575E7" w:rsidRPr="00DF07B0">
                <w:rPr>
                  <w:sz w:val="20"/>
                  <w:lang w:val="en-GB" w:eastAsia="en-GB"/>
                </w:rPr>
                <w:t>if</w:t>
              </w:r>
              <w:proofErr w:type="gramEnd"/>
              <w:r w:rsidR="007575E7" w:rsidRPr="00DF07B0">
                <w:rPr>
                  <w:sz w:val="20"/>
                  <w:lang w:val="en-GB" w:eastAsia="en-GB"/>
                </w:rPr>
                <w:t xml:space="preserve"> the analysis in S.29.03 is performed on a line of business basis</w:t>
              </w:r>
              <w:r w:rsidR="00AB52B0" w:rsidRPr="00DF07B0">
                <w:rPr>
                  <w:sz w:val="20"/>
                  <w:lang w:val="en-GB" w:eastAsia="en-GB"/>
                </w:rPr>
                <w:t>.</w:t>
              </w:r>
              <w:del w:id="1600" w:author="Author">
                <w:r w:rsidR="007575E7" w:rsidRPr="00DF07B0" w:rsidDel="00AB52B0">
                  <w:rPr>
                    <w:sz w:val="20"/>
                    <w:lang w:val="en-GB" w:eastAsia="en-GB"/>
                  </w:rPr>
                  <w:delText>)</w:delText>
                </w:r>
              </w:del>
            </w:ins>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amount refers to changes in (part of) Premiums Provisions (i.e. in relation to all recognised obligations within the boundary of the contract at the valuation date where the claim has not yet occurred) as follows:</w:t>
            </w:r>
          </w:p>
          <w:p w:rsidR="000A55AA" w:rsidRPr="00DF07B0" w:rsidRDefault="000A55AA" w:rsidP="00803166">
            <w:pPr>
              <w:pStyle w:val="ListParagraph"/>
              <w:numPr>
                <w:ilvl w:val="1"/>
                <w:numId w:val="47"/>
              </w:numPr>
              <w:ind w:left="529"/>
              <w:jc w:val="left"/>
              <w:rPr>
                <w:sz w:val="20"/>
                <w:lang w:val="en-GB" w:eastAsia="en-GB"/>
              </w:rPr>
            </w:pPr>
            <w:r w:rsidRPr="00DF07B0">
              <w:rPr>
                <w:sz w:val="20"/>
                <w:lang w:val="en-GB" w:eastAsia="en-GB"/>
              </w:rPr>
              <w:t>identify  Premiums Provisions at year end N</w:t>
            </w:r>
          </w:p>
          <w:p w:rsidR="000A55AA" w:rsidRPr="00DF07B0" w:rsidRDefault="000A55AA" w:rsidP="00803166">
            <w:pPr>
              <w:pStyle w:val="ListParagraph"/>
              <w:numPr>
                <w:ilvl w:val="1"/>
                <w:numId w:val="47"/>
              </w:numPr>
              <w:ind w:left="529"/>
              <w:jc w:val="left"/>
              <w:rPr>
                <w:sz w:val="20"/>
                <w:lang w:val="en-GB" w:eastAsia="en-GB"/>
              </w:rPr>
            </w:pPr>
            <w:r w:rsidRPr="00DF07B0">
              <w:rPr>
                <w:sz w:val="20"/>
                <w:lang w:val="en-GB" w:eastAsia="en-GB"/>
              </w:rPr>
              <w:t>identify, if any, the part of premiums provisions at Year end (N</w:t>
            </w:r>
            <w:r w:rsidR="0072092D" w:rsidRPr="00DF07B0">
              <w:rPr>
                <w:sz w:val="20"/>
                <w:lang w:val="en-GB" w:eastAsia="en-GB"/>
              </w:rPr>
              <w:t>–</w:t>
            </w:r>
            <w:r w:rsidRPr="00DF07B0">
              <w:rPr>
                <w:sz w:val="20"/>
                <w:lang w:val="en-GB" w:eastAsia="en-GB"/>
              </w:rPr>
              <w:t xml:space="preserve">1) for which cover had not yet incepted before closing Year end N </w:t>
            </w:r>
            <w:r w:rsidR="0072092D" w:rsidRPr="00DF07B0">
              <w:rPr>
                <w:sz w:val="20"/>
                <w:lang w:val="en-GB" w:eastAsia="en-GB"/>
              </w:rPr>
              <w:t>–</w:t>
            </w:r>
            <w:r w:rsidRPr="00DF07B0">
              <w:rPr>
                <w:sz w:val="20"/>
                <w:lang w:val="en-GB" w:eastAsia="en-GB"/>
              </w:rPr>
              <w:t>1 (</w:t>
            </w:r>
            <w:proofErr w:type="spellStart"/>
            <w:r w:rsidRPr="00DF07B0">
              <w:rPr>
                <w:sz w:val="20"/>
                <w:lang w:val="en-GB" w:eastAsia="en-GB"/>
              </w:rPr>
              <w:t>i.e</w:t>
            </w:r>
            <w:proofErr w:type="spellEnd"/>
            <w:r w:rsidRPr="00DF07B0">
              <w:rPr>
                <w:sz w:val="20"/>
                <w:lang w:val="en-GB" w:eastAsia="en-GB"/>
              </w:rPr>
              <w:t xml:space="preserve"> in case of premiums provisions in relation to obligations on more than one future reporting period)</w:t>
            </w:r>
          </w:p>
          <w:p w:rsidR="000A55AA" w:rsidRPr="00DF07B0" w:rsidRDefault="000A55AA" w:rsidP="00E93E1D">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case Premiums Provisions at year end (N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1) includes amount for which claims occurred during year N, this amount shall not be considered in Variation of BE on risks covered after the period, but, instead in Variation of BE on risks covered during the period, as this provision turned to Claims provisions. </w:t>
            </w:r>
          </w:p>
        </w:tc>
      </w:tr>
      <w:tr w:rsidR="000A55AA" w:rsidRPr="00DF07B0" w:rsidTr="00950116">
        <w:trPr>
          <w:trHeight w:val="6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C0030/R0120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Variation of Technical Provisions as a whole </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Part of TP </w:t>
            </w:r>
            <w:r w:rsidR="00CB1B2E" w:rsidRPr="00DF07B0">
              <w:rPr>
                <w:rFonts w:ascii="Times New Roman" w:eastAsia="Times New Roman" w:hAnsi="Times New Roman" w:cs="Times New Roman"/>
                <w:sz w:val="20"/>
                <w:szCs w:val="20"/>
                <w:lang w:eastAsia="en-GB"/>
              </w:rPr>
              <w:t xml:space="preserve">calculated </w:t>
            </w:r>
            <w:r w:rsidRPr="00DF07B0">
              <w:rPr>
                <w:rFonts w:ascii="Times New Roman" w:eastAsia="Times New Roman" w:hAnsi="Times New Roman" w:cs="Times New Roman"/>
                <w:sz w:val="20"/>
                <w:szCs w:val="20"/>
                <w:lang w:eastAsia="en-GB"/>
              </w:rPr>
              <w:t>as a whole corresponding to risks covered after the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C0010/R0050.</w:t>
            </w:r>
          </w:p>
        </w:tc>
      </w:tr>
      <w:tr w:rsidR="000A55AA" w:rsidRPr="00DF07B0" w:rsidTr="00950116">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Adjustment of valuation of Assets held for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funds</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cell is deemed not applicable for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C0010/R0060.</w:t>
            </w:r>
          </w:p>
        </w:tc>
      </w:tr>
      <w:tr w:rsidR="000A55AA" w:rsidRPr="00DF07B0" w:rsidTr="00950116">
        <w:trPr>
          <w:trHeight w:val="65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C0030/R0140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changes related to risks covered after the period, gross of reinsurance.</w:t>
            </w:r>
          </w:p>
        </w:tc>
      </w:tr>
      <w:tr w:rsidR="000A55AA" w:rsidRPr="00DF07B0" w:rsidTr="00950116">
        <w:trPr>
          <w:trHeight w:val="346"/>
        </w:trPr>
        <w:tc>
          <w:tcPr>
            <w:tcW w:w="9214" w:type="dxa"/>
            <w:gridSpan w:val="3"/>
            <w:tcBorders>
              <w:top w:val="single" w:sz="4" w:space="0" w:color="auto"/>
              <w:bottom w:val="single" w:sz="4" w:space="0" w:color="auto"/>
            </w:tcBorders>
            <w:shd w:val="clear" w:color="auto" w:fill="auto"/>
          </w:tcPr>
          <w:p w:rsidR="000A55AA" w:rsidRPr="00DF07B0" w:rsidRDefault="000A55AA" w:rsidP="00950116">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Risks covered during the period</w:t>
            </w:r>
          </w:p>
        </w:tc>
      </w:tr>
      <w:tr w:rsidR="000A55AA" w:rsidRPr="00DF07B0" w:rsidTr="00950116">
        <w:trPr>
          <w:trHeight w:val="1108"/>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C0040/R0080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Premiums earned/to be earned </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Corresponds to part of premiums related to risks covered during the period, i.e. earned premiums under Solvency II principles.</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In addition, allocation keys may be used to identify this part of the premiums affected to risks covered after the period.</w:t>
            </w:r>
          </w:p>
        </w:tc>
      </w:tr>
      <w:tr w:rsidR="000A55AA" w:rsidRPr="00DF07B0"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C0040/R0090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Claims and benefits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xml:space="preserve"> recovered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Corresponds to part of claims and benefits,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xml:space="preserve"> related to risks covered during the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C0010/R0020.</w:t>
            </w:r>
          </w:p>
        </w:tc>
      </w:tr>
      <w:tr w:rsidR="000A55AA" w:rsidRPr="00DF07B0"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C0040/R0100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Expenses (related to insurance and reinsurance obligations)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Part of the expenses during the period that corresponds to risks covered during the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 / R0030.</w:t>
            </w:r>
          </w:p>
        </w:tc>
      </w:tr>
      <w:tr w:rsidR="000A55AA" w:rsidRPr="00DF07B0" w:rsidTr="00950116">
        <w:trPr>
          <w:trHeight w:val="171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C0040/R0110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Variation of Best Estimate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Amount of the variation of best estimate for the risks covered during the period.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7575E7" w:rsidRPr="00DF07B0" w:rsidRDefault="000A55AA" w:rsidP="007575E7">
            <w:pPr>
              <w:pStyle w:val="ListParagraph"/>
              <w:ind w:left="0"/>
              <w:rPr>
                <w:ins w:id="1601" w:author="Author"/>
                <w:sz w:val="20"/>
                <w:lang w:val="en-GB" w:eastAsia="en-GB"/>
              </w:rPr>
            </w:pPr>
            <w:r w:rsidRPr="00DF07B0">
              <w:rPr>
                <w:sz w:val="20"/>
                <w:lang w:val="en-GB" w:eastAsia="en-GB"/>
              </w:rPr>
              <w:t>For risks covered during the period: this variation of BE shall correspond to the sum of cells C0050/R0200 from template S.29.03 and C0060/R0200 from template S.29.03.</w:t>
            </w:r>
            <w:ins w:id="1602" w:author="Author">
              <w:r w:rsidR="00F619B7" w:rsidRPr="00DF07B0">
                <w:rPr>
                  <w:sz w:val="20"/>
                  <w:lang w:val="en-GB" w:eastAsia="en-GB"/>
                </w:rPr>
                <w:t xml:space="preserve"> </w:t>
              </w:r>
              <w:del w:id="1603" w:author="Author">
                <w:r w:rsidR="007575E7" w:rsidRPr="00DF07B0" w:rsidDel="00F619B7">
                  <w:rPr>
                    <w:sz w:val="20"/>
                    <w:lang w:val="en-GB" w:eastAsia="en-GB"/>
                  </w:rPr>
                  <w:delText xml:space="preserve"> .(</w:delText>
                </w:r>
              </w:del>
              <w:proofErr w:type="gramStart"/>
              <w:r w:rsidR="007575E7" w:rsidRPr="00DF07B0">
                <w:rPr>
                  <w:sz w:val="20"/>
                  <w:lang w:val="en-GB" w:eastAsia="en-GB"/>
                </w:rPr>
                <w:t>if</w:t>
              </w:r>
              <w:proofErr w:type="gramEnd"/>
              <w:r w:rsidR="007575E7" w:rsidRPr="00DF07B0">
                <w:rPr>
                  <w:sz w:val="20"/>
                  <w:lang w:val="en-GB" w:eastAsia="en-GB"/>
                </w:rPr>
                <w:t xml:space="preserve"> the analysis in S.29.03 is performed on a line of business basis</w:t>
              </w:r>
              <w:r w:rsidR="00F619B7" w:rsidRPr="00DF07B0">
                <w:rPr>
                  <w:sz w:val="20"/>
                  <w:lang w:val="en-GB" w:eastAsia="en-GB"/>
                </w:rPr>
                <w:t>.</w:t>
              </w:r>
              <w:del w:id="1604" w:author="Author">
                <w:r w:rsidR="007575E7" w:rsidRPr="00DF07B0" w:rsidDel="00F619B7">
                  <w:rPr>
                    <w:sz w:val="20"/>
                    <w:lang w:val="en-GB" w:eastAsia="en-GB"/>
                  </w:rPr>
                  <w:delText>)</w:delText>
                </w:r>
              </w:del>
            </w:ins>
          </w:p>
          <w:p w:rsidR="000A55AA" w:rsidRPr="00DF07B0" w:rsidRDefault="000A55AA" w:rsidP="00950116">
            <w:pPr>
              <w:pStyle w:val="ListParagraph"/>
              <w:ind w:left="0"/>
              <w:rPr>
                <w:sz w:val="20"/>
                <w:lang w:val="en-GB"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The amount refers to the following cases:</w:t>
            </w:r>
          </w:p>
          <w:p w:rsidR="000A55AA" w:rsidRPr="00DF07B0" w:rsidRDefault="000A55AA" w:rsidP="00950116">
            <w:pPr>
              <w:pStyle w:val="ListParagraph"/>
              <w:ind w:left="103"/>
              <w:rPr>
                <w:sz w:val="20"/>
                <w:lang w:val="en-GB" w:eastAsia="en-GB"/>
              </w:rPr>
            </w:pPr>
            <w:r w:rsidRPr="00DF07B0">
              <w:rPr>
                <w:sz w:val="20"/>
                <w:lang w:val="en-GB" w:eastAsia="en-GB"/>
              </w:rPr>
              <w:t>a) Premiums Provisions at Year end N</w:t>
            </w:r>
            <w:r w:rsidR="0072092D" w:rsidRPr="00DF07B0">
              <w:rPr>
                <w:sz w:val="20"/>
                <w:lang w:val="en-GB" w:eastAsia="en-GB"/>
              </w:rPr>
              <w:t>–</w:t>
            </w:r>
            <w:r w:rsidRPr="00DF07B0">
              <w:rPr>
                <w:sz w:val="20"/>
                <w:lang w:val="en-GB" w:eastAsia="en-GB"/>
              </w:rPr>
              <w:t>1 which turned to Claims Provisions at year end N because claim has occurred during the period</w:t>
            </w:r>
          </w:p>
          <w:p w:rsidR="000A55AA" w:rsidRPr="00DF07B0" w:rsidRDefault="000A55AA" w:rsidP="00950116">
            <w:pPr>
              <w:pStyle w:val="ListParagraph"/>
              <w:ind w:left="103"/>
              <w:rPr>
                <w:sz w:val="20"/>
                <w:lang w:val="en-GB" w:eastAsia="en-GB"/>
              </w:rPr>
            </w:pPr>
            <w:r w:rsidRPr="00DF07B0">
              <w:rPr>
                <w:sz w:val="20"/>
                <w:lang w:val="en-GB" w:eastAsia="en-GB"/>
              </w:rPr>
              <w:t>b) Claims provisions related to claims occurred during the period (for which there was no Premiums provisions at year end N</w:t>
            </w:r>
            <w:r w:rsidR="0072092D" w:rsidRPr="00DF07B0">
              <w:rPr>
                <w:sz w:val="20"/>
                <w:lang w:val="en-GB" w:eastAsia="en-GB"/>
              </w:rPr>
              <w:t>–</w:t>
            </w:r>
            <w:r w:rsidRPr="00DF07B0">
              <w:rPr>
                <w:sz w:val="20"/>
                <w:lang w:val="en-GB" w:eastAsia="en-GB"/>
              </w:rPr>
              <w:t>1)</w:t>
            </w:r>
          </w:p>
          <w:p w:rsidR="000A55AA" w:rsidRPr="00DF07B0" w:rsidRDefault="000A55AA" w:rsidP="00950116">
            <w:pPr>
              <w:pStyle w:val="ListParagraph"/>
              <w:ind w:left="0"/>
              <w:rPr>
                <w:sz w:val="20"/>
                <w:lang w:val="en-GB" w:eastAsia="en-GB"/>
              </w:rPr>
            </w:pPr>
            <w:r w:rsidRPr="00DF07B0">
              <w:rPr>
                <w:i/>
                <w:sz w:val="20"/>
                <w:lang w:val="en-GB" w:eastAsia="en-GB"/>
              </w:rPr>
              <w:t xml:space="preserve"> </w:t>
            </w:r>
            <w:r w:rsidRPr="00DF07B0">
              <w:rPr>
                <w:sz w:val="20"/>
                <w:lang w:val="en-GB" w:eastAsia="en-GB"/>
              </w:rPr>
              <w:t>Calculation may be as follows:</w:t>
            </w:r>
          </w:p>
          <w:p w:rsidR="000A55AA" w:rsidRPr="00DF07B0" w:rsidRDefault="000A55AA" w:rsidP="00803166">
            <w:pPr>
              <w:pStyle w:val="ListParagraph"/>
              <w:numPr>
                <w:ilvl w:val="0"/>
                <w:numId w:val="48"/>
              </w:numPr>
              <w:ind w:left="387"/>
              <w:jc w:val="left"/>
              <w:rPr>
                <w:sz w:val="20"/>
                <w:lang w:val="en-GB" w:eastAsia="en-GB"/>
              </w:rPr>
            </w:pPr>
            <w:r w:rsidRPr="00DF07B0">
              <w:rPr>
                <w:sz w:val="20"/>
                <w:lang w:val="en-GB" w:eastAsia="en-GB"/>
              </w:rPr>
              <w:t>Identify the part of premiums provisions at Year end (N</w:t>
            </w:r>
            <w:r w:rsidR="0072092D" w:rsidRPr="00DF07B0">
              <w:rPr>
                <w:sz w:val="20"/>
                <w:lang w:val="en-GB" w:eastAsia="en-GB"/>
              </w:rPr>
              <w:t>–</w:t>
            </w:r>
            <w:r w:rsidRPr="00DF07B0">
              <w:rPr>
                <w:sz w:val="20"/>
                <w:lang w:val="en-GB" w:eastAsia="en-GB"/>
              </w:rPr>
              <w:t>1) for which cover had already incepted in year N</w:t>
            </w:r>
          </w:p>
          <w:p w:rsidR="000A55AA" w:rsidRPr="00DF07B0" w:rsidRDefault="000A55AA" w:rsidP="004D2F45">
            <w:pPr>
              <w:pStyle w:val="ListParagraph"/>
              <w:ind w:left="387"/>
              <w:jc w:val="left"/>
              <w:rPr>
                <w:sz w:val="20"/>
                <w:lang w:val="en-GB" w:eastAsia="en-GB"/>
              </w:rPr>
            </w:pPr>
            <w:r w:rsidRPr="00DF07B0">
              <w:rPr>
                <w:sz w:val="20"/>
                <w:lang w:val="en-GB" w:eastAsia="en-GB"/>
              </w:rPr>
              <w:t xml:space="preserve">Identify the part of claims provisions at Year end (N) related to risks covered during the period  </w:t>
            </w:r>
          </w:p>
        </w:tc>
      </w:tr>
      <w:tr w:rsidR="000A55AA" w:rsidRPr="00DF07B0" w:rsidTr="00950116">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C0040/R0120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Variation of Technical Provisions as a whole </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Part of TP </w:t>
            </w:r>
            <w:r w:rsidR="00CB1B2E" w:rsidRPr="00DF07B0">
              <w:rPr>
                <w:rFonts w:ascii="Times New Roman" w:eastAsia="Times New Roman" w:hAnsi="Times New Roman" w:cs="Times New Roman"/>
                <w:sz w:val="20"/>
                <w:szCs w:val="20"/>
                <w:lang w:eastAsia="en-GB"/>
              </w:rPr>
              <w:t xml:space="preserve">calculated </w:t>
            </w:r>
            <w:r w:rsidRPr="00DF07B0">
              <w:rPr>
                <w:rFonts w:ascii="Times New Roman" w:eastAsia="Times New Roman" w:hAnsi="Times New Roman" w:cs="Times New Roman"/>
                <w:sz w:val="20"/>
                <w:szCs w:val="20"/>
                <w:lang w:eastAsia="en-GB"/>
              </w:rPr>
              <w:t>as a whole corresponding to risks covered during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C0010/R0050.</w:t>
            </w:r>
          </w:p>
        </w:tc>
      </w:tr>
      <w:tr w:rsidR="000A55AA" w:rsidRPr="00DF07B0" w:rsidTr="00950116">
        <w:trPr>
          <w:trHeight w:val="92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C0040/R0130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Adjustment of valuation of Assets held for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linked funds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cell is deemed not applicable for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C0010/R0060.</w:t>
            </w:r>
          </w:p>
        </w:tc>
      </w:tr>
      <w:tr w:rsidR="000A55AA" w:rsidRPr="00DF07B0" w:rsidTr="00950116">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C0040/R0140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Total changes related to risks covered during period, gross of reinsurance.</w:t>
            </w:r>
          </w:p>
        </w:tc>
      </w:tr>
      <w:tr w:rsidR="000A55AA" w:rsidRPr="00DF07B0" w:rsidTr="00950116">
        <w:trPr>
          <w:trHeight w:val="346"/>
        </w:trPr>
        <w:tc>
          <w:tcPr>
            <w:tcW w:w="9214" w:type="dxa"/>
            <w:gridSpan w:val="3"/>
            <w:tcBorders>
              <w:top w:val="single" w:sz="4" w:space="0" w:color="auto"/>
              <w:bottom w:val="single" w:sz="4" w:space="0" w:color="auto"/>
            </w:tcBorders>
            <w:shd w:val="clear" w:color="auto" w:fill="auto"/>
          </w:tcPr>
          <w:p w:rsidR="000A55AA" w:rsidRPr="00DF07B0" w:rsidRDefault="000A55AA">
            <w:pPr>
              <w:spacing w:before="120" w:after="120" w:line="240" w:lineRule="auto"/>
              <w:rPr>
                <w:rFonts w:ascii="Times New Roman" w:eastAsia="Times New Roman" w:hAnsi="Times New Roman" w:cs="Times New Roman"/>
                <w:b/>
                <w:sz w:val="20"/>
                <w:szCs w:val="20"/>
                <w:lang w:eastAsia="en-GB"/>
              </w:rPr>
            </w:pPr>
            <w:r w:rsidRPr="00DF07B0">
              <w:rPr>
                <w:rFonts w:ascii="Times New Roman" w:eastAsia="Times New Roman" w:hAnsi="Times New Roman" w:cs="Times New Roman"/>
                <w:b/>
                <w:sz w:val="20"/>
                <w:szCs w:val="20"/>
                <w:lang w:eastAsia="en-GB"/>
              </w:rPr>
              <w:t>Risks covered prior to period</w:t>
            </w:r>
          </w:p>
        </w:tc>
      </w:tr>
      <w:tr w:rsidR="000A55AA" w:rsidRPr="00DF07B0"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Change w:id="1605" w:author="Author">
                  <w:rPr>
                    <w:rFonts w:ascii="Times New Roman" w:eastAsia="Times New Roman" w:hAnsi="Times New Roman" w:cs="Times New Roman"/>
                    <w:sz w:val="20"/>
                    <w:szCs w:val="20"/>
                    <w:highlight w:val="yellow"/>
                    <w:lang w:eastAsia="en-GB"/>
                  </w:rPr>
                </w:rPrChange>
              </w:rPr>
            </w:pPr>
            <w:r w:rsidRPr="00DF07B0">
              <w:rPr>
                <w:rFonts w:ascii="Times New Roman" w:eastAsia="Times New Roman" w:hAnsi="Times New Roman" w:cs="Times New Roman"/>
                <w:sz w:val="20"/>
                <w:szCs w:val="20"/>
                <w:lang w:eastAsia="en-GB"/>
              </w:rPr>
              <w:lastRenderedPageBreak/>
              <w:t>C0050/R0090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Claims and benefits </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xml:space="preserve"> recovered</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Corresponds to part of claims and benefits, net of salvages and </w:t>
            </w:r>
            <w:proofErr w:type="spellStart"/>
            <w:r w:rsidRPr="00DF07B0">
              <w:rPr>
                <w:rFonts w:ascii="Times New Roman" w:eastAsia="Times New Roman" w:hAnsi="Times New Roman" w:cs="Times New Roman"/>
                <w:sz w:val="20"/>
                <w:szCs w:val="20"/>
                <w:lang w:eastAsia="en-GB"/>
              </w:rPr>
              <w:t>subrogations</w:t>
            </w:r>
            <w:proofErr w:type="spellEnd"/>
            <w:r w:rsidRPr="00DF07B0">
              <w:rPr>
                <w:rFonts w:ascii="Times New Roman" w:eastAsia="Times New Roman" w:hAnsi="Times New Roman" w:cs="Times New Roman"/>
                <w:sz w:val="20"/>
                <w:szCs w:val="20"/>
                <w:lang w:eastAsia="en-GB"/>
              </w:rPr>
              <w:t xml:space="preserve"> related to risks covered prior to the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C0010/R0020.</w:t>
            </w:r>
          </w:p>
        </w:tc>
      </w:tr>
      <w:tr w:rsidR="000A55AA" w:rsidRPr="00DF07B0"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C0050/R0100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Expenses (related to insurance and reinsurance obligations)</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Part of the expenses during the period that corresponds to risks covered prior to the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C0010/R0030.</w:t>
            </w:r>
          </w:p>
        </w:tc>
      </w:tr>
      <w:tr w:rsidR="000A55AA" w:rsidRPr="00DF07B0" w:rsidTr="00950116">
        <w:trPr>
          <w:trHeight w:val="57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C0050/R0110</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F619B7">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Variation of Best Estimate </w:t>
            </w:r>
            <w:del w:id="1606" w:author="Author">
              <w:r w:rsidRPr="00DF07B0" w:rsidDel="00F619B7">
                <w:rPr>
                  <w:rFonts w:ascii="Times New Roman" w:eastAsia="Times New Roman" w:hAnsi="Times New Roman" w:cs="Times New Roman"/>
                  <w:sz w:val="20"/>
                  <w:szCs w:val="20"/>
                  <w:lang w:eastAsia="en-GB"/>
                </w:rPr>
                <w:delText xml:space="preserve">due to year N projected in and out flows </w:delText>
              </w:r>
            </w:del>
          </w:p>
        </w:tc>
        <w:tc>
          <w:tcPr>
            <w:tcW w:w="5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619B7" w:rsidRPr="00DF07B0" w:rsidRDefault="000A55AA" w:rsidP="004D2F45">
            <w:pPr>
              <w:spacing w:after="0" w:line="240" w:lineRule="auto"/>
              <w:rPr>
                <w:sz w:val="20"/>
                <w:lang w:eastAsia="en-GB"/>
              </w:rPr>
            </w:pPr>
            <w:r w:rsidRPr="00DF07B0">
              <w:rPr>
                <w:rFonts w:ascii="Times New Roman" w:eastAsia="Times New Roman" w:hAnsi="Times New Roman" w:cs="Times New Roman"/>
                <w:sz w:val="20"/>
                <w:szCs w:val="20"/>
                <w:lang w:eastAsia="en-GB"/>
              </w:rPr>
              <w:t>For risks covered prior to period corresponds to year N projected in and out technical flows for risks accepted prior to period.</w:t>
            </w:r>
          </w:p>
        </w:tc>
      </w:tr>
      <w:tr w:rsidR="000A55AA" w:rsidRPr="00DF07B0" w:rsidTr="00950116">
        <w:trPr>
          <w:trHeight w:val="296"/>
        </w:trPr>
        <w:tc>
          <w:tcPr>
            <w:tcW w:w="1418" w:type="dxa"/>
            <w:vMerge/>
            <w:tcBorders>
              <w:top w:val="single" w:sz="4" w:space="0" w:color="auto"/>
              <w:left w:val="single" w:sz="4" w:space="0" w:color="auto"/>
              <w:bottom w:val="single" w:sz="4" w:space="0" w:color="auto"/>
              <w:right w:val="single" w:sz="4" w:space="0" w:color="auto"/>
            </w:tcBorders>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c>
          <w:tcPr>
            <w:tcW w:w="5456" w:type="dxa"/>
            <w:vMerge/>
            <w:tcBorders>
              <w:top w:val="single" w:sz="4" w:space="0" w:color="auto"/>
              <w:left w:val="single" w:sz="4" w:space="0" w:color="auto"/>
              <w:bottom w:val="single" w:sz="4" w:space="0" w:color="auto"/>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p>
        </w:tc>
      </w:tr>
      <w:tr w:rsidR="000A55AA" w:rsidRPr="00DF07B0" w:rsidTr="00950116">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C0050/R0120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Variation of Technical Provisions as a whole</w:t>
            </w:r>
          </w:p>
        </w:tc>
        <w:tc>
          <w:tcPr>
            <w:tcW w:w="5456" w:type="dxa"/>
            <w:tcBorders>
              <w:top w:val="single" w:sz="4" w:space="0" w:color="auto"/>
              <w:left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Part of technical provisions as a whole corresponding to risks covered prior to period.</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comment on C0010 / R0050</w:t>
            </w:r>
          </w:p>
        </w:tc>
      </w:tr>
      <w:tr w:rsidR="000A55AA" w:rsidRPr="00DF07B0" w:rsidTr="00950116">
        <w:trPr>
          <w:trHeight w:val="95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C0050/R0130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Adjustment of valuation of Assets held for unit</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linked funds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cell is deemed not applicable for Non</w:t>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Life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See instructions on C0010/R0060.</w:t>
            </w:r>
          </w:p>
        </w:tc>
      </w:tr>
      <w:tr w:rsidR="000A55AA" w:rsidRPr="00DF07B0" w:rsidTr="00950116">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C0050/R0140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Total changes related to risks covered prior to period, gross of reinsurance. </w:t>
            </w:r>
          </w:p>
        </w:tc>
      </w:tr>
    </w:tbl>
    <w:p w:rsidR="000A55AA" w:rsidRPr="00DF07B0" w:rsidRDefault="000A55AA">
      <w:pPr>
        <w:rPr>
          <w:rFonts w:ascii="Times New Roman" w:hAnsi="Times New Roman"/>
        </w:rPr>
      </w:pPr>
    </w:p>
    <w:p w:rsidR="000A55AA" w:rsidRPr="00DF07B0" w:rsidRDefault="000A55AA">
      <w:pPr>
        <w:rPr>
          <w:rFonts w:ascii="Times New Roman" w:hAnsi="Times New Roman" w:cs="Times New Roman"/>
          <w:sz w:val="20"/>
          <w:szCs w:val="20"/>
        </w:rPr>
      </w:pPr>
      <w:r w:rsidRPr="00DF07B0">
        <w:rPr>
          <w:rFonts w:ascii="Times New Roman" w:hAnsi="Times New Roman" w:cs="Times New Roman"/>
          <w:b/>
          <w:bCs/>
          <w:sz w:val="20"/>
          <w:szCs w:val="20"/>
        </w:rPr>
        <w:t xml:space="preserve">S.30.01 – Facultative covers </w:t>
      </w:r>
      <w:r w:rsidR="003175FF" w:rsidRPr="00DF07B0">
        <w:rPr>
          <w:rFonts w:ascii="Times New Roman" w:hAnsi="Times New Roman" w:cs="Times New Roman"/>
          <w:b/>
          <w:bCs/>
          <w:sz w:val="20"/>
          <w:szCs w:val="20"/>
        </w:rPr>
        <w:t>for non–life and life business b</w:t>
      </w:r>
      <w:r w:rsidRPr="00DF07B0">
        <w:rPr>
          <w:rFonts w:ascii="Times New Roman" w:hAnsi="Times New Roman" w:cs="Times New Roman"/>
          <w:b/>
          <w:bCs/>
          <w:sz w:val="20"/>
          <w:szCs w:val="20"/>
        </w:rPr>
        <w:t>asic</w:t>
      </w:r>
      <w:r w:rsidR="003175FF" w:rsidRPr="00DF07B0">
        <w:rPr>
          <w:rFonts w:ascii="Times New Roman" w:hAnsi="Times New Roman" w:cs="Times New Roman"/>
          <w:b/>
          <w:bCs/>
          <w:sz w:val="20"/>
          <w:szCs w:val="20"/>
        </w:rPr>
        <w:t xml:space="preserve"> data</w:t>
      </w:r>
      <w:r w:rsidRPr="00DF07B0">
        <w:rPr>
          <w:rFonts w:ascii="Times New Roman" w:hAnsi="Times New Roman" w:cs="Times New Roman"/>
          <w:b/>
          <w:bCs/>
          <w:sz w:val="20"/>
          <w:szCs w:val="20"/>
        </w:rPr>
        <w:t xml:space="preserve"> </w:t>
      </w:r>
    </w:p>
    <w:p w:rsidR="000A55AA" w:rsidRPr="00DF07B0" w:rsidRDefault="000A55AA" w:rsidP="00950116">
      <w:pPr>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w:t>
      </w:r>
    </w:p>
    <w:p w:rsidR="000A55AA" w:rsidRPr="00DF07B0" w:rsidRDefault="00D05F66"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is relevant</w:t>
      </w:r>
      <w:r w:rsidR="000A55AA" w:rsidRPr="00DF07B0">
        <w:rPr>
          <w:rFonts w:ascii="Times New Roman" w:hAnsi="Times New Roman" w:cs="Times New Roman"/>
          <w:sz w:val="20"/>
          <w:szCs w:val="20"/>
        </w:rPr>
        <w:t xml:space="preserve"> to insurance and reinsurance undertakings which reinsure and/or retrocede business on a facultative basis. </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It shall be filled by the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and life insurance and reinsurance undertakings with information on facultative covers in the next reporting year, covering information on the 10 most important risks in terms of reinsured exposure for each </w:t>
      </w:r>
      <w:r w:rsidR="003C60E6"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 Treaties that automatically cover risks are out of scope of this template and must be reported in S.30.03.</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There shall be one separate template for each </w:t>
      </w:r>
      <w:r w:rsidR="003C60E6" w:rsidRPr="00DF07B0">
        <w:rPr>
          <w:rFonts w:ascii="Times New Roman" w:hAnsi="Times New Roman" w:cs="Times New Roman"/>
          <w:sz w:val="20"/>
          <w:szCs w:val="20"/>
        </w:rPr>
        <w:t>line of business</w:t>
      </w:r>
      <w:r w:rsidRPr="00DF07B0">
        <w:rPr>
          <w:rFonts w:ascii="Times New Roman" w:hAnsi="Times New Roman" w:cs="Times New Roman"/>
          <w:sz w:val="20"/>
          <w:szCs w:val="20"/>
        </w:rPr>
        <w:t xml:space="preserve">. For each </w:t>
      </w:r>
      <w:r w:rsidR="003C60E6" w:rsidRPr="00DF07B0">
        <w:rPr>
          <w:rFonts w:ascii="Times New Roman" w:hAnsi="Times New Roman" w:cs="Times New Roman"/>
          <w:sz w:val="20"/>
          <w:szCs w:val="20"/>
        </w:rPr>
        <w:t>line of business</w:t>
      </w:r>
      <w:r w:rsidRPr="00DF07B0">
        <w:rPr>
          <w:rFonts w:ascii="Times New Roman" w:hAnsi="Times New Roman" w:cs="Times New Roman"/>
          <w:sz w:val="20"/>
          <w:szCs w:val="20"/>
        </w:rPr>
        <w:t xml:space="preserve">, a selection must be made of the 10 most important risks in terms of reinsured exposure (part of sum insured transferred to all reinsurers) on a facultative basis. Furthermore, each underwriting risk shall have a unique code specified by the “risk identification code”. </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is prospective (to be in line with S.30.03) for the selected largest 10 facultative covers that have not yet expired at the start of the next reporting year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submitted when adequate. </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Facultative placements covering different </w:t>
      </w:r>
      <w:r w:rsidR="003C60E6" w:rsidRPr="00DF07B0">
        <w:rPr>
          <w:rFonts w:ascii="Times New Roman" w:hAnsi="Times New Roman" w:cs="Times New Roman"/>
          <w:sz w:val="20"/>
          <w:szCs w:val="20"/>
        </w:rPr>
        <w:t xml:space="preserve">lines of business </w:t>
      </w:r>
      <w:r w:rsidRPr="00DF07B0">
        <w:rPr>
          <w:rFonts w:ascii="Times New Roman" w:hAnsi="Times New Roman" w:cs="Times New Roman"/>
          <w:sz w:val="20"/>
          <w:szCs w:val="20"/>
        </w:rPr>
        <w:t xml:space="preserve">shall also appear in the various relevant </w:t>
      </w:r>
      <w:r w:rsidR="003C60E6" w:rsidRPr="00DF07B0">
        <w:rPr>
          <w:rFonts w:ascii="Times New Roman" w:hAnsi="Times New Roman" w:cs="Times New Roman"/>
          <w:sz w:val="20"/>
          <w:szCs w:val="20"/>
        </w:rPr>
        <w:t xml:space="preserve">line of business </w:t>
      </w:r>
      <w:r w:rsidRPr="00DF07B0">
        <w:rPr>
          <w:rFonts w:ascii="Times New Roman" w:hAnsi="Times New Roman" w:cs="Times New Roman"/>
          <w:sz w:val="20"/>
          <w:szCs w:val="20"/>
        </w:rPr>
        <w:t xml:space="preserve">if they are ranked within the 10 biggest risks of the same </w:t>
      </w:r>
      <w:r w:rsidR="003C60E6" w:rsidRPr="00DF07B0">
        <w:rPr>
          <w:rFonts w:ascii="Times New Roman" w:hAnsi="Times New Roman" w:cs="Times New Roman"/>
          <w:sz w:val="20"/>
          <w:szCs w:val="20"/>
        </w:rPr>
        <w:t>line of business</w:t>
      </w:r>
      <w:r w:rsidRPr="00DF07B0">
        <w:rPr>
          <w:rFonts w:ascii="Times New Roman" w:hAnsi="Times New Roman" w:cs="Times New Roman"/>
          <w:sz w:val="20"/>
          <w:szCs w:val="20"/>
        </w:rPr>
        <w:t>.</w:t>
      </w:r>
    </w:p>
    <w:tbl>
      <w:tblPr>
        <w:tblStyle w:val="TableGrid"/>
        <w:tblW w:w="0" w:type="auto"/>
        <w:tblLook w:val="04A0" w:firstRow="1" w:lastRow="0" w:firstColumn="1" w:lastColumn="0" w:noHBand="0" w:noVBand="1"/>
      </w:tblPr>
      <w:tblGrid>
        <w:gridCol w:w="1353"/>
        <w:gridCol w:w="1911"/>
        <w:gridCol w:w="5978"/>
      </w:tblGrid>
      <w:tr w:rsidR="000A55AA" w:rsidRPr="00DF07B0" w:rsidTr="00950116">
        <w:trPr>
          <w:trHeight w:val="315"/>
        </w:trPr>
        <w:tc>
          <w:tcPr>
            <w:tcW w:w="1353" w:type="dxa"/>
          </w:tcPr>
          <w:p w:rsidR="000A55AA" w:rsidRPr="00DF07B0" w:rsidRDefault="000A55AA" w:rsidP="00950116">
            <w:pPr>
              <w:jc w:val="center"/>
              <w:rPr>
                <w:rFonts w:ascii="Times New Roman" w:hAnsi="Times New Roman" w:cs="Times New Roman"/>
                <w:b/>
                <w:bCs/>
                <w:sz w:val="20"/>
                <w:szCs w:val="20"/>
              </w:rPr>
            </w:pPr>
          </w:p>
        </w:tc>
        <w:tc>
          <w:tcPr>
            <w:tcW w:w="1911" w:type="dxa"/>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978" w:type="dxa"/>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0A55AA" w:rsidRPr="00DF07B0" w:rsidTr="00950116">
        <w:trPr>
          <w:trHeight w:val="408"/>
        </w:trPr>
        <w:tc>
          <w:tcPr>
            <w:tcW w:w="9242" w:type="dxa"/>
            <w:gridSpan w:val="3"/>
            <w:noWrap/>
            <w:hideMark/>
          </w:tcPr>
          <w:p w:rsidR="000A55AA" w:rsidRPr="00DF07B0" w:rsidRDefault="000A55AA" w:rsidP="00950116">
            <w:pPr>
              <w:spacing w:before="120" w:after="120"/>
              <w:rPr>
                <w:rFonts w:ascii="Times New Roman" w:hAnsi="Times New Roman" w:cs="Times New Roman"/>
                <w:b/>
                <w:bCs/>
                <w:sz w:val="20"/>
                <w:szCs w:val="20"/>
              </w:rPr>
            </w:pPr>
            <w:r w:rsidRPr="00DF07B0">
              <w:rPr>
                <w:rFonts w:ascii="Times New Roman" w:hAnsi="Times New Roman" w:cs="Times New Roman"/>
                <w:b/>
                <w:bCs/>
                <w:iCs/>
                <w:sz w:val="20"/>
                <w:szCs w:val="20"/>
              </w:rPr>
              <w:lastRenderedPageBreak/>
              <w:t>Facultative covers non</w:t>
            </w:r>
            <w:r w:rsidR="0072092D" w:rsidRPr="00DF07B0">
              <w:rPr>
                <w:rFonts w:ascii="Times New Roman" w:hAnsi="Times New Roman" w:cs="Times New Roman"/>
                <w:b/>
                <w:bCs/>
                <w:iCs/>
                <w:sz w:val="20"/>
                <w:szCs w:val="20"/>
              </w:rPr>
              <w:t>–</w:t>
            </w:r>
            <w:r w:rsidRPr="00DF07B0">
              <w:rPr>
                <w:rFonts w:ascii="Times New Roman" w:hAnsi="Times New Roman" w:cs="Times New Roman"/>
                <w:b/>
                <w:bCs/>
                <w:iCs/>
                <w:sz w:val="20"/>
                <w:szCs w:val="20"/>
              </w:rPr>
              <w:t>life</w:t>
            </w:r>
            <w:r w:rsidRPr="00DF07B0" w:rsidDel="0031427E">
              <w:rPr>
                <w:rFonts w:ascii="Times New Roman" w:hAnsi="Times New Roman" w:cs="Times New Roman"/>
                <w:b/>
                <w:sz w:val="20"/>
                <w:szCs w:val="20"/>
              </w:rPr>
              <w:t xml:space="preserve"> </w:t>
            </w:r>
          </w:p>
        </w:tc>
      </w:tr>
      <w:tr w:rsidR="000A55AA" w:rsidRPr="00DF07B0" w:rsidTr="00950116">
        <w:trPr>
          <w:trHeight w:val="31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Z0010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Line of business</w:t>
            </w:r>
          </w:p>
        </w:tc>
        <w:tc>
          <w:tcPr>
            <w:tcW w:w="5978"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w:t>
            </w:r>
            <w:r w:rsidR="003C60E6"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reported.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Medical expense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Income protection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Workers' compensation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Motor vehicle liability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motor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Marine, aviation and transport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Fire and other damage to property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 liability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and suretyship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Legal expenses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Assistance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Miscellaneous financial loss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medical expense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income protection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workers' compensation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motor vehicle liability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other motor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marine, aviation and transport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fire and other damage to property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general liability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credit and suretyship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legal expenses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assistance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miscellaneous financial loss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health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casualty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marine, aviation and transport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property reinsurance</w:t>
            </w:r>
          </w:p>
        </w:tc>
      </w:tr>
      <w:tr w:rsidR="000A55AA" w:rsidRPr="00DF07B0" w:rsidTr="00950116">
        <w:trPr>
          <w:trHeight w:val="630"/>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C0020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Reinsurance program code</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Undertaking specific reinsurance code that links the dominant treaty of reinsurance programme which also protects the risk covered by the facultative reinsurance. The Reinsurance program code shall be in line with the Reinsurance program code of S.30.03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Outgoing Reinsurance Program in the next reporting year.</w:t>
            </w:r>
          </w:p>
        </w:tc>
      </w:tr>
      <w:tr w:rsidR="000A55AA" w:rsidRPr="00DF07B0" w:rsidTr="00950116">
        <w:trPr>
          <w:trHeight w:val="1530"/>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C0030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Risk identification code</w:t>
            </w:r>
          </w:p>
        </w:tc>
        <w:tc>
          <w:tcPr>
            <w:tcW w:w="5978" w:type="dxa"/>
            <w:hideMark/>
          </w:tcPr>
          <w:p w:rsidR="003373C9" w:rsidRPr="00DF07B0" w:rsidRDefault="000A55AA" w:rsidP="00950116">
            <w:pPr>
              <w:rPr>
                <w:ins w:id="1607" w:author="Author"/>
                <w:rFonts w:ascii="Times New Roman" w:hAnsi="Times New Roman" w:cs="Times New Roman"/>
                <w:sz w:val="20"/>
                <w:szCs w:val="20"/>
              </w:rPr>
            </w:pPr>
            <w:r w:rsidRPr="00DF07B0">
              <w:rPr>
                <w:rFonts w:ascii="Times New Roman" w:hAnsi="Times New Roman" w:cs="Times New Roman"/>
                <w:sz w:val="20"/>
                <w:szCs w:val="20"/>
              </w:rPr>
              <w:t xml:space="preserve">For each </w:t>
            </w:r>
            <w:r w:rsidR="003C60E6" w:rsidRPr="00DF07B0">
              <w:rPr>
                <w:rFonts w:ascii="Times New Roman" w:eastAsia="Times New Roman" w:hAnsi="Times New Roman" w:cs="Times New Roman"/>
                <w:sz w:val="20"/>
                <w:szCs w:val="20"/>
                <w:lang w:eastAsia="es-ES"/>
              </w:rPr>
              <w:t>line of business, as defined in Annex I to Delegated Regulation (EU) 2015/35</w:t>
            </w:r>
            <w:r w:rsidR="003C60E6" w:rsidRPr="00DF07B0">
              <w:rPr>
                <w:rFonts w:ascii="Times New Roman" w:hAnsi="Times New Roman" w:cs="Times New Roman"/>
                <w:sz w:val="20"/>
                <w:szCs w:val="20"/>
              </w:rPr>
              <w:t>,</w:t>
            </w:r>
            <w:r w:rsidRPr="00DF07B0">
              <w:rPr>
                <w:rFonts w:ascii="Times New Roman" w:hAnsi="Times New Roman" w:cs="Times New Roman"/>
                <w:sz w:val="20"/>
                <w:szCs w:val="20"/>
              </w:rPr>
              <w:t xml:space="preserve">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a selection shall be made of the 10 most important risks in terms of exposure that are subject to facultative reinsurance in force in the next reporting period (also if they originated in preceding years). The code is a unique identifying number assigned by the insurer that identifies the risk and shall remain unchanged for subsequent annual reports.</w:t>
            </w:r>
          </w:p>
          <w:p w:rsidR="003373C9" w:rsidRPr="00DF07B0" w:rsidRDefault="003373C9" w:rsidP="00950116">
            <w:pPr>
              <w:rPr>
                <w:ins w:id="1608" w:author="Author"/>
                <w:rFonts w:ascii="Times New Roman" w:hAnsi="Times New Roman" w:cs="Times New Roman"/>
                <w:sz w:val="20"/>
                <w:szCs w:val="20"/>
              </w:rPr>
            </w:pPr>
          </w:p>
          <w:p w:rsidR="000A55AA" w:rsidRPr="00DF07B0" w:rsidRDefault="004C24BD" w:rsidP="00950116">
            <w:pPr>
              <w:rPr>
                <w:ins w:id="1609" w:author="Author"/>
                <w:rFonts w:ascii="Times New Roman" w:hAnsi="Times New Roman" w:cs="Times New Roman"/>
                <w:sz w:val="20"/>
                <w:szCs w:val="20"/>
              </w:rPr>
            </w:pPr>
            <w:ins w:id="1610" w:author="Author">
              <w:r w:rsidRPr="00DF07B0">
                <w:rPr>
                  <w:rFonts w:ascii="Times New Roman" w:hAnsi="Times New Roman" w:cs="Times New Roman"/>
                  <w:sz w:val="20"/>
                  <w:szCs w:val="20"/>
                </w:rPr>
                <w:t>This code once assigned should not be reused for another risk even when the risk to which the code was originally assigned does not exist anymore.</w:t>
              </w:r>
            </w:ins>
          </w:p>
          <w:p w:rsidR="003373C9" w:rsidRPr="00DF07B0" w:rsidRDefault="003373C9" w:rsidP="00950116">
            <w:pPr>
              <w:rPr>
                <w:ins w:id="1611" w:author="Author"/>
                <w:rFonts w:ascii="Times New Roman" w:hAnsi="Times New Roman" w:cs="Times New Roman"/>
                <w:sz w:val="20"/>
                <w:szCs w:val="20"/>
              </w:rPr>
            </w:pPr>
          </w:p>
          <w:p w:rsidR="003373C9" w:rsidRPr="00DF07B0" w:rsidRDefault="00482D31">
            <w:pPr>
              <w:rPr>
                <w:rFonts w:ascii="Times New Roman" w:hAnsi="Times New Roman" w:cs="Times New Roman"/>
                <w:sz w:val="20"/>
                <w:szCs w:val="20"/>
              </w:rPr>
            </w:pPr>
            <w:ins w:id="1612" w:author="Author">
              <w:r w:rsidRPr="00DF07B0">
                <w:rPr>
                  <w:rFonts w:ascii="Times New Roman" w:hAnsi="Times New Roman" w:cs="Times New Roman"/>
                  <w:sz w:val="20"/>
                  <w:szCs w:val="20"/>
                </w:rPr>
                <w:t>W</w:t>
              </w:r>
              <w:r w:rsidR="003373C9" w:rsidRPr="00DF07B0">
                <w:rPr>
                  <w:rFonts w:ascii="Times New Roman" w:hAnsi="Times New Roman" w:cs="Times New Roman"/>
                  <w:sz w:val="20"/>
                  <w:szCs w:val="20"/>
                </w:rPr>
                <w:t>hen one risk affects more than one line of business the same code can be used for all the lines of business affected.</w:t>
              </w:r>
            </w:ins>
          </w:p>
        </w:tc>
      </w:tr>
      <w:tr w:rsidR="000A55AA" w:rsidRPr="00DF07B0" w:rsidTr="00950116">
        <w:trPr>
          <w:trHeight w:val="91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C0040</w:t>
            </w:r>
          </w:p>
        </w:tc>
        <w:tc>
          <w:tcPr>
            <w:tcW w:w="1911" w:type="dxa"/>
            <w:hideMark/>
          </w:tcPr>
          <w:p w:rsidR="000A55AA" w:rsidRPr="00DF07B0" w:rsidRDefault="000A55AA">
            <w:pPr>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Facultative </w:t>
            </w:r>
            <w:proofErr w:type="spellStart"/>
            <w:r w:rsidRPr="00DF07B0">
              <w:rPr>
                <w:rFonts w:ascii="Times New Roman" w:hAnsi="Times New Roman" w:cs="Times New Roman"/>
                <w:sz w:val="20"/>
                <w:szCs w:val="20"/>
                <w:lang w:val="fr-BE"/>
              </w:rPr>
              <w:t>reinsurance</w:t>
            </w:r>
            <w:proofErr w:type="spellEnd"/>
            <w:r w:rsidRPr="00DF07B0">
              <w:rPr>
                <w:rFonts w:ascii="Times New Roman" w:hAnsi="Times New Roman" w:cs="Times New Roman"/>
                <w:sz w:val="20"/>
                <w:szCs w:val="20"/>
                <w:lang w:val="fr-BE"/>
              </w:rPr>
              <w:t xml:space="preserve"> placement identification code</w:t>
            </w:r>
          </w:p>
        </w:tc>
        <w:tc>
          <w:tcPr>
            <w:tcW w:w="5978"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0A55AA" w:rsidRPr="00DF07B0" w:rsidTr="00950116">
        <w:trPr>
          <w:trHeight w:val="2051"/>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C0050</w:t>
            </w:r>
          </w:p>
        </w:tc>
        <w:tc>
          <w:tcPr>
            <w:tcW w:w="191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Finite reinsurance or similar arrangements</w:t>
            </w:r>
            <w:r w:rsidRPr="00DF07B0" w:rsidDel="00AE5AA3">
              <w:rPr>
                <w:rFonts w:ascii="Times New Roman" w:hAnsi="Times New Roman" w:cs="Times New Roman"/>
                <w:sz w:val="20"/>
                <w:szCs w:val="20"/>
              </w:rPr>
              <w:t xml:space="preserve"> </w:t>
            </w:r>
          </w:p>
        </w:tc>
        <w:tc>
          <w:tcPr>
            <w:tcW w:w="5978" w:type="dxa"/>
            <w:noWrap/>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reinsurance contract. The following closed list shall be used: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traditional or Finite RE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(if any reinsurance contract or financial instrument which is not directly based on the principle of indemnity or is based on a contract wording which has limited or no demonstrable risk transfer mechanism)</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than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traditional or Finite RE </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 case of Finite reinsurance or a similar arrangement only the items which are feasible must be filled.</w:t>
            </w:r>
          </w:p>
        </w:tc>
      </w:tr>
      <w:tr w:rsidR="000A55AA" w:rsidRPr="00DF07B0" w:rsidTr="00950116">
        <w:trPr>
          <w:trHeight w:val="1419"/>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C0060</w:t>
            </w:r>
          </w:p>
        </w:tc>
        <w:tc>
          <w:tcPr>
            <w:tcW w:w="191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Proportional</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Indicate whether the reinsurance program is proportional reinsurance, i.e., involves a reinsurer taking a stated percent share of each policy that an insurer underwrites. One of the options in the following closed list shall be used:</w:t>
            </w:r>
          </w:p>
          <w:p w:rsidR="000A55AA" w:rsidRPr="00DF07B0" w:rsidRDefault="000A55AA" w:rsidP="00950116">
            <w:pPr>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1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w:t>
            </w:r>
            <w:proofErr w:type="spellStart"/>
            <w:r w:rsidRPr="00DF07B0">
              <w:rPr>
                <w:rFonts w:ascii="Times New Roman" w:hAnsi="Times New Roman" w:cs="Times New Roman"/>
                <w:sz w:val="20"/>
                <w:szCs w:val="20"/>
                <w:lang w:val="fr-BE"/>
              </w:rPr>
              <w:t>Proportional</w:t>
            </w:r>
            <w:proofErr w:type="spellEnd"/>
            <w:r w:rsidRPr="00DF07B0">
              <w:rPr>
                <w:rFonts w:ascii="Times New Roman" w:hAnsi="Times New Roman" w:cs="Times New Roman"/>
                <w:sz w:val="20"/>
                <w:szCs w:val="20"/>
                <w:lang w:val="fr-BE"/>
              </w:rPr>
              <w:t xml:space="preserve"> </w:t>
            </w:r>
            <w:proofErr w:type="spellStart"/>
            <w:r w:rsidRPr="00DF07B0">
              <w:rPr>
                <w:rFonts w:ascii="Times New Roman" w:hAnsi="Times New Roman" w:cs="Times New Roman"/>
                <w:sz w:val="20"/>
                <w:szCs w:val="20"/>
                <w:lang w:val="fr-BE"/>
              </w:rPr>
              <w:t>reinsurance</w:t>
            </w:r>
            <w:proofErr w:type="spellEnd"/>
          </w:p>
          <w:p w:rsidR="000A55AA" w:rsidRPr="00DF07B0" w:rsidRDefault="000A55AA" w:rsidP="00950116">
            <w:pPr>
              <w:spacing w:after="200"/>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2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Non</w:t>
            </w:r>
            <w:r w:rsidR="0072092D" w:rsidRPr="00DF07B0">
              <w:rPr>
                <w:rFonts w:ascii="Times New Roman" w:hAnsi="Times New Roman" w:cs="Times New Roman"/>
                <w:sz w:val="20"/>
                <w:szCs w:val="20"/>
                <w:lang w:val="fr-BE"/>
              </w:rPr>
              <w:t>–</w:t>
            </w:r>
            <w:proofErr w:type="spellStart"/>
            <w:r w:rsidRPr="00DF07B0">
              <w:rPr>
                <w:rFonts w:ascii="Times New Roman" w:hAnsi="Times New Roman" w:cs="Times New Roman"/>
                <w:sz w:val="20"/>
                <w:szCs w:val="20"/>
                <w:lang w:val="fr-BE"/>
              </w:rPr>
              <w:t>proportional</w:t>
            </w:r>
            <w:proofErr w:type="spellEnd"/>
            <w:r w:rsidRPr="00DF07B0">
              <w:rPr>
                <w:rFonts w:ascii="Times New Roman" w:hAnsi="Times New Roman" w:cs="Times New Roman"/>
                <w:sz w:val="20"/>
                <w:szCs w:val="20"/>
                <w:lang w:val="fr-BE"/>
              </w:rPr>
              <w:t xml:space="preserve"> </w:t>
            </w:r>
            <w:proofErr w:type="spellStart"/>
            <w:r w:rsidRPr="00DF07B0">
              <w:rPr>
                <w:rFonts w:ascii="Times New Roman" w:hAnsi="Times New Roman" w:cs="Times New Roman"/>
                <w:sz w:val="20"/>
                <w:szCs w:val="20"/>
                <w:lang w:val="fr-BE"/>
              </w:rPr>
              <w:t>reinsurance</w:t>
            </w:r>
            <w:proofErr w:type="spellEnd"/>
          </w:p>
        </w:tc>
      </w:tr>
      <w:tr w:rsidR="000A55AA" w:rsidRPr="00DF07B0" w:rsidTr="00950116">
        <w:trPr>
          <w:trHeight w:val="91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C0070</w:t>
            </w:r>
          </w:p>
        </w:tc>
        <w:tc>
          <w:tcPr>
            <w:tcW w:w="1911" w:type="dxa"/>
            <w:hideMark/>
          </w:tcPr>
          <w:p w:rsidR="000A55AA" w:rsidRPr="00DF07B0" w:rsidRDefault="000A55AA">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 xml:space="preserve">Identification of the company/person to which the risk relates  </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If the risk relates to a company identify the name of the company to whom the risk relates.</w:t>
            </w:r>
          </w:p>
          <w:p w:rsidR="000A55AA" w:rsidRPr="00DF07B0" w:rsidRDefault="000A55AA" w:rsidP="00950116">
            <w:pPr>
              <w:spacing w:after="200"/>
              <w:rPr>
                <w:rFonts w:ascii="Times New Roman" w:hAnsi="Times New Roman" w:cs="Times New Roman"/>
                <w:sz w:val="20"/>
                <w:szCs w:val="20"/>
              </w:rPr>
            </w:pPr>
            <w:r w:rsidRPr="00DF07B0">
              <w:rPr>
                <w:rFonts w:ascii="Times New Roman" w:hAnsi="Times New Roman" w:cs="Times New Roman"/>
                <w:sz w:val="20"/>
                <w:szCs w:val="20"/>
              </w:rPr>
              <w:t xml:space="preserve">If the risk relates to a natural person, </w:t>
            </w:r>
            <w:proofErr w:type="spellStart"/>
            <w:r w:rsidRPr="00DF07B0">
              <w:rPr>
                <w:rFonts w:ascii="Times New Roman" w:hAnsi="Times New Roman" w:cs="Times New Roman"/>
                <w:sz w:val="20"/>
                <w:szCs w:val="20"/>
              </w:rPr>
              <w:t>pseudonymise</w:t>
            </w:r>
            <w:proofErr w:type="spellEnd"/>
            <w:r w:rsidRPr="00DF07B0">
              <w:rPr>
                <w:rFonts w:ascii="Times New Roman" w:hAnsi="Times New Roman" w:cs="Times New Roman"/>
                <w:sz w:val="20"/>
                <w:szCs w:val="20"/>
              </w:rPr>
              <w:t xml:space="preserve"> the original policy number and report </w:t>
            </w:r>
            <w:proofErr w:type="spellStart"/>
            <w:r w:rsidRPr="00DF07B0">
              <w:rPr>
                <w:rFonts w:ascii="Times New Roman" w:hAnsi="Times New Roman" w:cs="Times New Roman"/>
                <w:sz w:val="20"/>
                <w:szCs w:val="20"/>
              </w:rPr>
              <w:t>pseudonymised</w:t>
            </w:r>
            <w:proofErr w:type="spellEnd"/>
            <w:r w:rsidRPr="00DF07B0">
              <w:rPr>
                <w:rFonts w:ascii="Times New Roman" w:hAnsi="Times New Roman" w:cs="Times New Roman"/>
                <w:sz w:val="20"/>
                <w:szCs w:val="20"/>
              </w:rPr>
              <w:t xml:space="preserve">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w:t>
            </w:r>
            <w:proofErr w:type="spellStart"/>
            <w:r w:rsidRPr="00DF07B0">
              <w:rPr>
                <w:rFonts w:ascii="Times New Roman" w:hAnsi="Times New Roman" w:cs="Times New Roman"/>
                <w:sz w:val="20"/>
                <w:szCs w:val="20"/>
              </w:rPr>
              <w:t>pseudonymised</w:t>
            </w:r>
            <w:proofErr w:type="spellEnd"/>
            <w:r w:rsidRPr="00DF07B0">
              <w:rPr>
                <w:rFonts w:ascii="Times New Roman" w:hAnsi="Times New Roman" w:cs="Times New Roman"/>
                <w:sz w:val="20"/>
                <w:szCs w:val="20"/>
              </w:rPr>
              <w:t xml:space="preserve"> format.</w:t>
            </w:r>
          </w:p>
        </w:tc>
      </w:tr>
      <w:tr w:rsidR="000A55AA" w:rsidRPr="00DF07B0" w:rsidTr="00950116">
        <w:trPr>
          <w:trHeight w:val="61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C0080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Description risk</w:t>
            </w:r>
          </w:p>
        </w:tc>
        <w:tc>
          <w:tcPr>
            <w:tcW w:w="5978"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description of the risk. Depending on the </w:t>
            </w:r>
            <w:r w:rsidR="003C60E6"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report the type of company, building or occupation of the specific risk insured.</w:t>
            </w:r>
          </w:p>
        </w:tc>
      </w:tr>
      <w:tr w:rsidR="000A55AA" w:rsidRPr="00DF07B0" w:rsidTr="00950116">
        <w:trPr>
          <w:trHeight w:val="1686"/>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C0090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Description risk category covered</w:t>
            </w:r>
          </w:p>
        </w:tc>
        <w:tc>
          <w:tcPr>
            <w:tcW w:w="5978"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Description of the main scope of the cover of the facultative risk. It is normally part of the description used to identify the placement.</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description of the risk category covered is entity specific and is not mandatory. Also the term “risk category” is not based on Directive 2008/138/EC or Delegated Regulation (EU) 2015/35/EC terminologies but can be considered as an extra possibility the give additional information about the underwriting risk(s).</w:t>
            </w:r>
          </w:p>
        </w:tc>
      </w:tr>
      <w:tr w:rsidR="000A55AA" w:rsidRPr="00DF07B0" w:rsidTr="00950116">
        <w:trPr>
          <w:trHeight w:val="630"/>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C0100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Validity period (start date)</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date of commencement of the specific cover, i.e., date when the cover took effect.</w:t>
            </w:r>
          </w:p>
        </w:tc>
      </w:tr>
      <w:tr w:rsidR="000A55AA" w:rsidRPr="00DF07B0" w:rsidTr="00950116">
        <w:trPr>
          <w:trHeight w:val="300"/>
        </w:trPr>
        <w:tc>
          <w:tcPr>
            <w:tcW w:w="1353"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C0110</w:t>
            </w:r>
          </w:p>
        </w:tc>
        <w:tc>
          <w:tcPr>
            <w:tcW w:w="1911"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Validity period (expiry date)</w:t>
            </w:r>
          </w:p>
        </w:tc>
        <w:tc>
          <w:tcPr>
            <w:tcW w:w="5978"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final expiry date of the specific cover.</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 case the cover conditions remain unchanged when filling in the template and the undertaking is not making use of the termination clause, the expiry date will be the next possible expiry date.</w:t>
            </w:r>
          </w:p>
        </w:tc>
      </w:tr>
      <w:tr w:rsidR="000A55AA" w:rsidRPr="00DF07B0" w:rsidTr="00950116">
        <w:trPr>
          <w:trHeight w:val="315"/>
        </w:trPr>
        <w:tc>
          <w:tcPr>
            <w:tcW w:w="1353" w:type="dxa"/>
            <w:vMerge/>
            <w:hideMark/>
          </w:tcPr>
          <w:p w:rsidR="000A55AA" w:rsidRPr="00DF07B0" w:rsidRDefault="000A55AA">
            <w:pPr>
              <w:rPr>
                <w:rFonts w:ascii="Times New Roman" w:hAnsi="Times New Roman" w:cs="Times New Roman"/>
                <w:sz w:val="20"/>
                <w:szCs w:val="20"/>
              </w:rPr>
            </w:pPr>
          </w:p>
        </w:tc>
        <w:tc>
          <w:tcPr>
            <w:tcW w:w="1911" w:type="dxa"/>
            <w:vMerge/>
            <w:hideMark/>
          </w:tcPr>
          <w:p w:rsidR="000A55AA" w:rsidRPr="00DF07B0" w:rsidRDefault="000A55AA">
            <w:pPr>
              <w:rPr>
                <w:rFonts w:ascii="Times New Roman" w:hAnsi="Times New Roman" w:cs="Times New Roman"/>
                <w:sz w:val="20"/>
                <w:szCs w:val="20"/>
              </w:rPr>
            </w:pPr>
          </w:p>
        </w:tc>
        <w:tc>
          <w:tcPr>
            <w:tcW w:w="5978"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61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C0120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Currency</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0A55AA" w:rsidRPr="00DF07B0" w:rsidTr="00950116">
        <w:trPr>
          <w:trHeight w:val="1230"/>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C0130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Sum insured</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highest amount that the insurer can be obliged to pay out under the policy. The insured sum relates to the underwriting risk. Where the facultative cover provides for a number of exposures / risks across the country the aggregate policy limits shall be specified.  If the risk has been accepted on a co</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insurance basis, the insured sum indicates the maximum liability of the reporting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insurer.</w:t>
            </w:r>
          </w:p>
          <w:p w:rsidR="007C19AE" w:rsidRPr="00DF07B0" w:rsidRDefault="007C19AE" w:rsidP="00950116">
            <w:pPr>
              <w:rPr>
                <w:rFonts w:ascii="Times New Roman" w:hAnsi="Times New Roman" w:cs="Times New Roman"/>
                <w:sz w:val="20"/>
                <w:szCs w:val="20"/>
              </w:rPr>
            </w:pPr>
          </w:p>
          <w:p w:rsidR="007C19AE" w:rsidRPr="00DF07B0" w:rsidRDefault="00B0128D">
            <w:pPr>
              <w:rPr>
                <w:rFonts w:ascii="Times New Roman" w:hAnsi="Times New Roman" w:cs="Times New Roman"/>
                <w:sz w:val="20"/>
                <w:szCs w:val="20"/>
              </w:rPr>
            </w:pPr>
            <w:ins w:id="1613" w:author="Author">
              <w:r w:rsidRPr="00DF07B0">
                <w:rPr>
                  <w:rFonts w:ascii="Times New Roman" w:hAnsi="Times New Roman" w:cs="Times New Roman"/>
                  <w:sz w:val="20"/>
                  <w:szCs w:val="20"/>
                </w:rPr>
                <w:t xml:space="preserve">In the case of unlimited sum insured, the 'Sum insured' should be an </w:t>
              </w:r>
              <w:r w:rsidRPr="00DF07B0">
                <w:rPr>
                  <w:rFonts w:ascii="Times New Roman" w:hAnsi="Times New Roman" w:cs="Times New Roman"/>
                  <w:sz w:val="20"/>
                  <w:szCs w:val="20"/>
                </w:rPr>
                <w:lastRenderedPageBreak/>
                <w:t>estimation of the expected possible loss (calculated using the same methods as used for the calculation of the premium, which should reflect the actual risk exposure).</w:t>
              </w:r>
            </w:ins>
          </w:p>
        </w:tc>
      </w:tr>
      <w:tr w:rsidR="000A55AA" w:rsidRPr="00DF07B0" w:rsidTr="00950116">
        <w:trPr>
          <w:trHeight w:val="771"/>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C0140</w:t>
            </w:r>
          </w:p>
        </w:tc>
        <w:tc>
          <w:tcPr>
            <w:tcW w:w="191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Type of underwriting model </w:t>
            </w:r>
          </w:p>
        </w:tc>
        <w:tc>
          <w:tcPr>
            <w:tcW w:w="5978"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Sum Insured</w:t>
            </w:r>
          </w:p>
          <w:p w:rsidR="000A55AA" w:rsidRPr="00DF07B0" w:rsidRDefault="000A55AA" w:rsidP="00950116">
            <w:pPr>
              <w:ind w:hanging="3"/>
              <w:jc w:val="both"/>
              <w:rPr>
                <w:rFonts w:ascii="Times New Roman" w:hAnsi="Times New Roman" w:cs="Times New Roman"/>
                <w:sz w:val="20"/>
                <w:szCs w:val="20"/>
              </w:rPr>
            </w:pPr>
            <w:proofErr w:type="gramStart"/>
            <w:r w:rsidRPr="00DF07B0">
              <w:rPr>
                <w:rFonts w:ascii="Times New Roman" w:hAnsi="Times New Roman" w:cs="Times New Roman"/>
                <w:sz w:val="20"/>
                <w:szCs w:val="20"/>
              </w:rPr>
              <w:t>the</w:t>
            </w:r>
            <w:proofErr w:type="gramEnd"/>
            <w:r w:rsidRPr="00DF07B0">
              <w:rPr>
                <w:rFonts w:ascii="Times New Roman" w:hAnsi="Times New Roman" w:cs="Times New Roman"/>
                <w:sz w:val="20"/>
                <w:szCs w:val="20"/>
              </w:rPr>
              <w:t xml:space="preserve"> highest amount that the insurer can be obliged to pay out according to the original policy. SI must also be filled when type of underwriting model is not applicable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Maximum Possible Loss</w:t>
            </w:r>
          </w:p>
          <w:p w:rsidR="000A55AA" w:rsidRPr="00DF07B0" w:rsidRDefault="000A55AA" w:rsidP="00950116">
            <w:pPr>
              <w:ind w:hanging="3"/>
              <w:jc w:val="both"/>
              <w:rPr>
                <w:rFonts w:ascii="Times New Roman" w:hAnsi="Times New Roman" w:cs="Times New Roman"/>
                <w:sz w:val="20"/>
                <w:szCs w:val="20"/>
              </w:rPr>
            </w:pPr>
            <w:r w:rsidRPr="00DF07B0">
              <w:rPr>
                <w:rFonts w:ascii="Times New Roman" w:hAnsi="Times New Roman" w:cs="Times New Roman"/>
                <w:sz w:val="20"/>
                <w:szCs w:val="20"/>
              </w:rPr>
              <w:t>loss which may occur when the most unfavourable circumstances being more or less exceptionally combined, the fire is only stopped by impassable obstacles or lack of substance</w:t>
            </w:r>
            <w:r w:rsidR="00187BC4" w:rsidRPr="00DF07B0">
              <w:rPr>
                <w:rFonts w:ascii="Times New Roman" w:hAnsi="Times New Roman" w:cs="Times New Roman"/>
                <w:sz w:val="20"/>
                <w:szCs w:val="20"/>
              </w:rPr>
              <w:t>.</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Probable Maximum Loss</w:t>
            </w:r>
          </w:p>
          <w:p w:rsidR="000A55AA" w:rsidRPr="00DF07B0" w:rsidRDefault="000A55AA" w:rsidP="00950116">
            <w:pPr>
              <w:ind w:hanging="3"/>
              <w:jc w:val="both"/>
              <w:rPr>
                <w:rFonts w:ascii="Times New Roman" w:hAnsi="Times New Roman" w:cs="Times New Roman"/>
                <w:sz w:val="20"/>
                <w:szCs w:val="20"/>
              </w:rPr>
            </w:pPr>
            <w:r w:rsidRPr="00DF07B0">
              <w:rPr>
                <w:rFonts w:ascii="Times New Roman" w:hAnsi="Times New Roman" w:cs="Times New Roman"/>
                <w:sz w:val="20"/>
                <w:szCs w:val="20"/>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Estimated Maximum Loss</w:t>
            </w:r>
          </w:p>
          <w:p w:rsidR="000A55AA" w:rsidRPr="00DF07B0" w:rsidRDefault="000A55AA" w:rsidP="00950116">
            <w:pPr>
              <w:ind w:hanging="3"/>
              <w:jc w:val="both"/>
              <w:rPr>
                <w:rFonts w:ascii="Times New Roman" w:hAnsi="Times New Roman" w:cs="Times New Roman"/>
                <w:sz w:val="20"/>
                <w:szCs w:val="20"/>
              </w:rPr>
            </w:pPr>
            <w:r w:rsidRPr="00DF07B0">
              <w:rPr>
                <w:rFonts w:ascii="Times New Roman" w:hAnsi="Times New Roman" w:cs="Times New Roman"/>
                <w:sz w:val="20"/>
                <w:szCs w:val="20"/>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r w:rsidR="00187BC4"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w:t>
            </w:r>
          </w:p>
          <w:p w:rsidR="000A55AA" w:rsidRPr="00DF07B0" w:rsidRDefault="000A55AA">
            <w:pPr>
              <w:ind w:hanging="3"/>
              <w:jc w:val="both"/>
              <w:rPr>
                <w:rFonts w:ascii="Times New Roman" w:hAnsi="Times New Roman" w:cs="Times New Roman"/>
                <w:sz w:val="20"/>
                <w:szCs w:val="20"/>
              </w:rPr>
            </w:pPr>
            <w:proofErr w:type="gramStart"/>
            <w:r w:rsidRPr="00DF07B0">
              <w:rPr>
                <w:rFonts w:ascii="Times New Roman" w:hAnsi="Times New Roman" w:cs="Times New Roman"/>
                <w:sz w:val="20"/>
                <w:szCs w:val="20"/>
              </w:rPr>
              <w:t>other</w:t>
            </w:r>
            <w:proofErr w:type="gramEnd"/>
            <w:r w:rsidRPr="00DF07B0">
              <w:rPr>
                <w:rFonts w:ascii="Times New Roman" w:hAnsi="Times New Roman" w:cs="Times New Roman"/>
                <w:sz w:val="20"/>
                <w:szCs w:val="20"/>
              </w:rPr>
              <w:t xml:space="preserve"> possible underwriting models used.  The type of "other" underwriting model applied must be explained in the Regular Supervisory Report</w:t>
            </w:r>
          </w:p>
          <w:p w:rsidR="000A55AA" w:rsidRPr="00DF07B0" w:rsidRDefault="000A55AA">
            <w:pPr>
              <w:ind w:hanging="3"/>
              <w:jc w:val="both"/>
              <w:rPr>
                <w:rFonts w:ascii="Times New Roman" w:hAnsi="Times New Roman" w:cs="Times New Roman"/>
                <w:sz w:val="20"/>
                <w:szCs w:val="20"/>
              </w:rPr>
            </w:pPr>
            <w:r w:rsidRPr="00DF07B0">
              <w:rPr>
                <w:rFonts w:ascii="Times New Roman" w:hAnsi="Times New Roman" w:cs="Times New Roman"/>
                <w:sz w:val="20"/>
                <w:szCs w:val="20"/>
              </w:rPr>
              <w:t xml:space="preserve">Although abovementioned definitions are used for the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“Fire and other damage to property insurance”, similar definitions might be in place for other </w:t>
            </w:r>
            <w:r w:rsidR="00884155" w:rsidRPr="00DF07B0">
              <w:rPr>
                <w:rFonts w:ascii="Times New Roman" w:hAnsi="Times New Roman" w:cs="Times New Roman"/>
                <w:sz w:val="20"/>
                <w:szCs w:val="20"/>
              </w:rPr>
              <w:t>lines of business</w:t>
            </w:r>
            <w:r w:rsidRPr="00DF07B0">
              <w:rPr>
                <w:rFonts w:ascii="Times New Roman" w:hAnsi="Times New Roman" w:cs="Times New Roman"/>
                <w:sz w:val="20"/>
                <w:szCs w:val="20"/>
              </w:rPr>
              <w:t>.</w:t>
            </w:r>
          </w:p>
        </w:tc>
      </w:tr>
      <w:tr w:rsidR="000A55AA" w:rsidRPr="00DF07B0" w:rsidTr="00950116">
        <w:trPr>
          <w:trHeight w:val="61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C0150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Amount underwriting model</w:t>
            </w:r>
          </w:p>
        </w:tc>
        <w:tc>
          <w:tcPr>
            <w:tcW w:w="5978"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Maximum loss amount of the underwriting risk which is the result of the underwriting model used.</w:t>
            </w:r>
          </w:p>
        </w:tc>
      </w:tr>
      <w:tr w:rsidR="000A55AA" w:rsidRPr="00DF07B0" w:rsidTr="00950116">
        <w:trPr>
          <w:trHeight w:val="488"/>
        </w:trPr>
        <w:tc>
          <w:tcPr>
            <w:tcW w:w="1353"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C0160</w:t>
            </w:r>
          </w:p>
        </w:tc>
        <w:tc>
          <w:tcPr>
            <w:tcW w:w="1911"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Sum reinsured on a facultative basis, with all reinsurers</w:t>
            </w:r>
          </w:p>
        </w:tc>
        <w:tc>
          <w:tcPr>
            <w:tcW w:w="5978"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sum reinsured on a facultative basis is part of the sum insured which is reinsured on a facultative basis. The amount shall be consistent with the Sum insured as specified in C0130 and reflects the maximum liability (100%) for the facultative reinsurers.</w:t>
            </w:r>
          </w:p>
        </w:tc>
      </w:tr>
      <w:tr w:rsidR="000A55AA" w:rsidRPr="00DF07B0" w:rsidTr="00950116">
        <w:trPr>
          <w:trHeight w:val="582"/>
        </w:trPr>
        <w:tc>
          <w:tcPr>
            <w:tcW w:w="1353" w:type="dxa"/>
            <w:vMerge/>
            <w:hideMark/>
          </w:tcPr>
          <w:p w:rsidR="000A55AA" w:rsidRPr="00DF07B0" w:rsidRDefault="000A55AA">
            <w:pPr>
              <w:rPr>
                <w:rFonts w:ascii="Times New Roman" w:hAnsi="Times New Roman" w:cs="Times New Roman"/>
                <w:sz w:val="20"/>
                <w:szCs w:val="20"/>
              </w:rPr>
            </w:pPr>
          </w:p>
        </w:tc>
        <w:tc>
          <w:tcPr>
            <w:tcW w:w="1911" w:type="dxa"/>
            <w:vMerge/>
            <w:hideMark/>
          </w:tcPr>
          <w:p w:rsidR="000A55AA" w:rsidRPr="00DF07B0" w:rsidRDefault="000A55AA">
            <w:pPr>
              <w:rPr>
                <w:rFonts w:ascii="Times New Roman" w:hAnsi="Times New Roman" w:cs="Times New Roman"/>
                <w:sz w:val="20"/>
                <w:szCs w:val="20"/>
              </w:rPr>
            </w:pPr>
          </w:p>
        </w:tc>
        <w:tc>
          <w:tcPr>
            <w:tcW w:w="5978"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1500"/>
        </w:trPr>
        <w:tc>
          <w:tcPr>
            <w:tcW w:w="1353"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C0170</w:t>
            </w:r>
          </w:p>
        </w:tc>
        <w:tc>
          <w:tcPr>
            <w:tcW w:w="1911"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Facultative reinsurance premium            ceded to all reinsurers for 100% of the reinsurance placement</w:t>
            </w:r>
          </w:p>
        </w:tc>
        <w:tc>
          <w:tcPr>
            <w:tcW w:w="5978" w:type="dxa"/>
            <w:vMerge w:val="restart"/>
            <w:hideMark/>
          </w:tcPr>
          <w:p w:rsidR="000A55AA" w:rsidRPr="00DF07B0" w:rsidRDefault="00B31C82" w:rsidP="00B31C82">
            <w:pPr>
              <w:rPr>
                <w:rFonts w:ascii="Times New Roman" w:hAnsi="Times New Roman" w:cs="Times New Roman"/>
                <w:sz w:val="20"/>
                <w:szCs w:val="20"/>
              </w:rPr>
            </w:pPr>
            <w:r w:rsidRPr="00DF07B0">
              <w:rPr>
                <w:rFonts w:ascii="Times New Roman" w:hAnsi="Times New Roman" w:cs="Times New Roman"/>
                <w:sz w:val="20"/>
                <w:szCs w:val="20"/>
              </w:rPr>
              <w:t>E</w:t>
            </w:r>
            <w:r w:rsidR="000A55AA" w:rsidRPr="00DF07B0">
              <w:rPr>
                <w:rFonts w:ascii="Times New Roman" w:hAnsi="Times New Roman" w:cs="Times New Roman"/>
                <w:sz w:val="20"/>
                <w:szCs w:val="20"/>
              </w:rPr>
              <w:t>xpected gross annual or written reinsurance premium, gross of ceding commissions, ceded to reinsurers for their share.</w:t>
            </w:r>
          </w:p>
        </w:tc>
      </w:tr>
      <w:tr w:rsidR="000A55AA" w:rsidRPr="00DF07B0" w:rsidTr="00950116">
        <w:trPr>
          <w:trHeight w:val="230"/>
        </w:trPr>
        <w:tc>
          <w:tcPr>
            <w:tcW w:w="1353" w:type="dxa"/>
            <w:vMerge/>
            <w:hideMark/>
          </w:tcPr>
          <w:p w:rsidR="000A55AA" w:rsidRPr="00DF07B0" w:rsidRDefault="000A55AA">
            <w:pPr>
              <w:rPr>
                <w:rFonts w:ascii="Times New Roman" w:hAnsi="Times New Roman" w:cs="Times New Roman"/>
                <w:sz w:val="20"/>
                <w:szCs w:val="20"/>
              </w:rPr>
            </w:pPr>
          </w:p>
        </w:tc>
        <w:tc>
          <w:tcPr>
            <w:tcW w:w="1911" w:type="dxa"/>
            <w:vMerge/>
            <w:hideMark/>
          </w:tcPr>
          <w:p w:rsidR="000A55AA" w:rsidRPr="00DF07B0" w:rsidRDefault="000A55AA">
            <w:pPr>
              <w:rPr>
                <w:rFonts w:ascii="Times New Roman" w:hAnsi="Times New Roman" w:cs="Times New Roman"/>
                <w:sz w:val="20"/>
                <w:szCs w:val="20"/>
              </w:rPr>
            </w:pPr>
          </w:p>
        </w:tc>
        <w:tc>
          <w:tcPr>
            <w:tcW w:w="5978"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91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C0180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Facultative reinsurance commission</w:t>
            </w:r>
          </w:p>
        </w:tc>
        <w:tc>
          <w:tcPr>
            <w:tcW w:w="5978" w:type="dxa"/>
            <w:hideMark/>
          </w:tcPr>
          <w:p w:rsidR="000A55AA" w:rsidRPr="00DF07B0" w:rsidRDefault="00B31C82" w:rsidP="00B31C82">
            <w:pPr>
              <w:rPr>
                <w:rFonts w:ascii="Times New Roman" w:hAnsi="Times New Roman" w:cs="Times New Roman"/>
                <w:sz w:val="20"/>
                <w:szCs w:val="20"/>
              </w:rPr>
            </w:pPr>
            <w:r w:rsidRPr="00DF07B0">
              <w:rPr>
                <w:rFonts w:ascii="Times New Roman" w:hAnsi="Times New Roman" w:cs="Times New Roman"/>
                <w:sz w:val="20"/>
                <w:szCs w:val="20"/>
              </w:rPr>
              <w:t>E</w:t>
            </w:r>
            <w:r w:rsidR="000A55AA" w:rsidRPr="00DF07B0">
              <w:rPr>
                <w:rFonts w:ascii="Times New Roman" w:hAnsi="Times New Roman" w:cs="Times New Roman"/>
                <w:sz w:val="20"/>
                <w:szCs w:val="20"/>
              </w:rPr>
              <w:t>xpected commission with the gross annual or written reinsurance premium. This shall include all ceding, overriding and profit commissions that represent cash</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flows into the reporting insurer due from the reinsurer.</w:t>
            </w:r>
          </w:p>
        </w:tc>
      </w:tr>
      <w:tr w:rsidR="000A55AA" w:rsidRPr="00DF07B0" w:rsidTr="00950116">
        <w:trPr>
          <w:trHeight w:val="408"/>
        </w:trPr>
        <w:tc>
          <w:tcPr>
            <w:tcW w:w="9242" w:type="dxa"/>
            <w:gridSpan w:val="3"/>
            <w:noWrap/>
            <w:hideMark/>
          </w:tcPr>
          <w:p w:rsidR="000A55AA" w:rsidRPr="00DF07B0" w:rsidRDefault="000A55AA" w:rsidP="00950116">
            <w:pPr>
              <w:spacing w:before="120" w:after="120"/>
              <w:rPr>
                <w:rFonts w:ascii="Times New Roman" w:hAnsi="Times New Roman" w:cs="Times New Roman"/>
                <w:b/>
                <w:bCs/>
                <w:sz w:val="20"/>
                <w:szCs w:val="20"/>
              </w:rPr>
            </w:pPr>
            <w:r w:rsidRPr="00DF07B0">
              <w:rPr>
                <w:rFonts w:ascii="Times New Roman" w:hAnsi="Times New Roman" w:cs="Times New Roman"/>
                <w:b/>
                <w:bCs/>
                <w:iCs/>
                <w:sz w:val="20"/>
                <w:szCs w:val="20"/>
              </w:rPr>
              <w:t>Facultative covers life</w:t>
            </w:r>
            <w:r w:rsidRPr="00DF07B0" w:rsidDel="0031427E">
              <w:rPr>
                <w:rFonts w:ascii="Times New Roman" w:hAnsi="Times New Roman" w:cs="Times New Roman"/>
                <w:b/>
                <w:sz w:val="20"/>
                <w:szCs w:val="20"/>
              </w:rPr>
              <w:t xml:space="preserve"> </w:t>
            </w:r>
          </w:p>
        </w:tc>
      </w:tr>
      <w:tr w:rsidR="000A55AA" w:rsidRPr="00DF07B0" w:rsidTr="00950116">
        <w:trPr>
          <w:trHeight w:val="315"/>
        </w:trPr>
        <w:tc>
          <w:tcPr>
            <w:tcW w:w="1353" w:type="dxa"/>
            <w:hideMark/>
          </w:tcPr>
          <w:p w:rsidR="000A55AA" w:rsidRPr="00DF07B0" w:rsidRDefault="000A55AA" w:rsidP="005D35E4">
            <w:pPr>
              <w:rPr>
                <w:rFonts w:ascii="Times New Roman" w:hAnsi="Times New Roman" w:cs="Times New Roman"/>
                <w:sz w:val="20"/>
                <w:szCs w:val="20"/>
              </w:rPr>
            </w:pPr>
            <w:del w:id="1614" w:author="Author">
              <w:r w:rsidRPr="00DF07B0" w:rsidDel="005D35E4">
                <w:rPr>
                  <w:rFonts w:ascii="Times New Roman" w:hAnsi="Times New Roman" w:cs="Times New Roman"/>
                  <w:sz w:val="20"/>
                  <w:szCs w:val="20"/>
                </w:rPr>
                <w:delText>Z0010</w:delText>
              </w:r>
            </w:del>
            <w:ins w:id="1615" w:author="Author">
              <w:r w:rsidR="005D35E4" w:rsidRPr="00DF07B0">
                <w:rPr>
                  <w:rFonts w:ascii="Times New Roman" w:hAnsi="Times New Roman" w:cs="Times New Roman"/>
                  <w:sz w:val="20"/>
                  <w:szCs w:val="20"/>
                </w:rPr>
                <w:t>Z0020</w:t>
              </w:r>
            </w:ins>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Line of business</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reported.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Health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Insurance with profit participation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linked insurance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life insurance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Annuities stemming from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contracts and relating to health insurance obligations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Annuities stemming from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contracts and relating to insurance obligations other than health insurance obligations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Health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reinsurance</w:t>
            </w:r>
          </w:p>
        </w:tc>
      </w:tr>
      <w:tr w:rsidR="000A55AA" w:rsidRPr="00DF07B0" w:rsidTr="00950116">
        <w:trPr>
          <w:trHeight w:val="630"/>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C0190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Reinsurance program code</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Undertaking specific reinsurance code that links the dominant treaty</w:t>
            </w:r>
            <w:r w:rsidR="00B5555A" w:rsidRPr="00DF07B0">
              <w:rPr>
                <w:rFonts w:ascii="Times New Roman" w:hAnsi="Times New Roman" w:cs="Times New Roman"/>
                <w:sz w:val="20"/>
                <w:szCs w:val="20"/>
              </w:rPr>
              <w:t xml:space="preserve"> of</w:t>
            </w:r>
            <w:r w:rsidRPr="00DF07B0">
              <w:rPr>
                <w:rFonts w:ascii="Times New Roman" w:hAnsi="Times New Roman" w:cs="Times New Roman"/>
                <w:sz w:val="20"/>
                <w:szCs w:val="20"/>
              </w:rPr>
              <w:t xml:space="preserve"> reinsurance programme which also protects the risk covered by the facultative reinsurance. The Reinsurance program code shall be in line with the Reinsurance program code of S.30.03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Outgoing Reinsurance Program in the next reporting year.</w:t>
            </w:r>
          </w:p>
        </w:tc>
      </w:tr>
      <w:tr w:rsidR="000A55AA" w:rsidRPr="00DF07B0" w:rsidTr="00950116">
        <w:trPr>
          <w:trHeight w:val="1830"/>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C0200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Risk identification code</w:t>
            </w:r>
          </w:p>
        </w:tc>
        <w:tc>
          <w:tcPr>
            <w:tcW w:w="5978" w:type="dxa"/>
            <w:hideMark/>
          </w:tcPr>
          <w:p w:rsidR="00D320B1" w:rsidRPr="00DF07B0" w:rsidRDefault="000A55AA">
            <w:pPr>
              <w:rPr>
                <w:ins w:id="1616" w:author="Author"/>
                <w:rFonts w:ascii="Times New Roman" w:hAnsi="Times New Roman" w:cs="Times New Roman"/>
                <w:sz w:val="20"/>
                <w:szCs w:val="20"/>
              </w:rPr>
            </w:pPr>
            <w:r w:rsidRPr="00DF07B0">
              <w:rPr>
                <w:rFonts w:ascii="Times New Roman" w:hAnsi="Times New Roman" w:cs="Times New Roman"/>
                <w:sz w:val="20"/>
                <w:szCs w:val="20"/>
              </w:rPr>
              <w:t xml:space="preserve">For each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00884155" w:rsidRPr="00DF07B0">
              <w:rPr>
                <w:rFonts w:ascii="Times New Roman" w:hAnsi="Times New Roman" w:cs="Times New Roman"/>
                <w:sz w:val="20"/>
                <w:szCs w:val="20"/>
              </w:rPr>
              <w:t>,</w:t>
            </w:r>
            <w:r w:rsidRPr="00DF07B0">
              <w:rPr>
                <w:rFonts w:ascii="Times New Roman" w:hAnsi="Times New Roman" w:cs="Times New Roman"/>
                <w:sz w:val="20"/>
                <w:szCs w:val="20"/>
              </w:rPr>
              <w:t xml:space="preserve"> of 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p w:rsidR="003373C9" w:rsidRPr="00DF07B0" w:rsidRDefault="003373C9">
            <w:pPr>
              <w:rPr>
                <w:ins w:id="1617" w:author="Author"/>
                <w:rFonts w:ascii="Times New Roman" w:hAnsi="Times New Roman" w:cs="Times New Roman"/>
                <w:sz w:val="20"/>
                <w:szCs w:val="20"/>
              </w:rPr>
            </w:pPr>
          </w:p>
          <w:p w:rsidR="003373C9" w:rsidRPr="00DF07B0" w:rsidRDefault="003373C9" w:rsidP="003373C9">
            <w:pPr>
              <w:rPr>
                <w:ins w:id="1618" w:author="Author"/>
                <w:rFonts w:ascii="Times New Roman" w:hAnsi="Times New Roman" w:cs="Times New Roman"/>
                <w:sz w:val="20"/>
                <w:szCs w:val="20"/>
              </w:rPr>
            </w:pPr>
            <w:ins w:id="1619" w:author="Author">
              <w:r w:rsidRPr="00DF07B0">
                <w:rPr>
                  <w:rFonts w:ascii="Times New Roman" w:hAnsi="Times New Roman" w:cs="Times New Roman"/>
                  <w:sz w:val="20"/>
                  <w:szCs w:val="20"/>
                </w:rPr>
                <w:t>This code once assigned should not be reused for another risk even when the risk to which the code was originally assigned does not exist anymore.</w:t>
              </w:r>
            </w:ins>
          </w:p>
          <w:p w:rsidR="003373C9" w:rsidRPr="00DF07B0" w:rsidRDefault="003373C9">
            <w:pPr>
              <w:rPr>
                <w:ins w:id="1620" w:author="Author"/>
                <w:rFonts w:ascii="Times New Roman" w:hAnsi="Times New Roman" w:cs="Times New Roman"/>
                <w:sz w:val="20"/>
                <w:szCs w:val="20"/>
              </w:rPr>
            </w:pPr>
          </w:p>
          <w:p w:rsidR="000A55AA" w:rsidRPr="00DF07B0" w:rsidRDefault="00482D31" w:rsidP="00D320B1">
            <w:pPr>
              <w:rPr>
                <w:rFonts w:ascii="Times New Roman" w:hAnsi="Times New Roman" w:cs="Times New Roman"/>
                <w:sz w:val="20"/>
                <w:szCs w:val="20"/>
              </w:rPr>
            </w:pPr>
            <w:ins w:id="1621" w:author="Author">
              <w:r w:rsidRPr="00DF07B0">
                <w:rPr>
                  <w:rFonts w:ascii="Times New Roman" w:hAnsi="Times New Roman" w:cs="Times New Roman"/>
                  <w:sz w:val="20"/>
                  <w:szCs w:val="20"/>
                </w:rPr>
                <w:t>When</w:t>
              </w:r>
              <w:r w:rsidR="00D320B1" w:rsidRPr="00DF07B0">
                <w:rPr>
                  <w:rFonts w:ascii="Times New Roman" w:hAnsi="Times New Roman" w:cs="Times New Roman"/>
                  <w:sz w:val="20"/>
                  <w:szCs w:val="20"/>
                </w:rPr>
                <w:t xml:space="preserve"> one risk affects more than one line of business, </w:t>
              </w:r>
              <w:r w:rsidR="008C66B6" w:rsidRPr="00DF07B0">
                <w:rPr>
                  <w:rFonts w:ascii="Times New Roman" w:hAnsi="Times New Roman" w:cs="Times New Roman"/>
                  <w:sz w:val="20"/>
                  <w:szCs w:val="20"/>
                </w:rPr>
                <w:t xml:space="preserve">the same code can be used for </w:t>
              </w:r>
              <w:r w:rsidR="00D320B1" w:rsidRPr="00DF07B0">
                <w:rPr>
                  <w:rFonts w:ascii="Times New Roman" w:hAnsi="Times New Roman" w:cs="Times New Roman"/>
                  <w:sz w:val="20"/>
                  <w:szCs w:val="20"/>
                </w:rPr>
                <w:t xml:space="preserve">all the </w:t>
              </w:r>
              <w:r w:rsidR="008C66B6" w:rsidRPr="00DF07B0">
                <w:rPr>
                  <w:rFonts w:ascii="Times New Roman" w:hAnsi="Times New Roman" w:cs="Times New Roman"/>
                  <w:sz w:val="20"/>
                  <w:szCs w:val="20"/>
                </w:rPr>
                <w:t>line</w:t>
              </w:r>
              <w:r w:rsidR="00D320B1" w:rsidRPr="00DF07B0">
                <w:rPr>
                  <w:rFonts w:ascii="Times New Roman" w:hAnsi="Times New Roman" w:cs="Times New Roman"/>
                  <w:sz w:val="20"/>
                  <w:szCs w:val="20"/>
                </w:rPr>
                <w:t>s</w:t>
              </w:r>
              <w:r w:rsidR="008C66B6" w:rsidRPr="00DF07B0">
                <w:rPr>
                  <w:rFonts w:ascii="Times New Roman" w:hAnsi="Times New Roman" w:cs="Times New Roman"/>
                  <w:sz w:val="20"/>
                  <w:szCs w:val="20"/>
                </w:rPr>
                <w:t xml:space="preserve"> of business</w:t>
              </w:r>
              <w:r w:rsidR="00D320B1" w:rsidRPr="00DF07B0">
                <w:rPr>
                  <w:rFonts w:ascii="Times New Roman" w:hAnsi="Times New Roman" w:cs="Times New Roman"/>
                  <w:sz w:val="20"/>
                  <w:szCs w:val="20"/>
                </w:rPr>
                <w:t xml:space="preserve"> affected.</w:t>
              </w:r>
            </w:ins>
          </w:p>
        </w:tc>
      </w:tr>
      <w:tr w:rsidR="000A55AA" w:rsidRPr="00DF07B0" w:rsidTr="00950116">
        <w:trPr>
          <w:trHeight w:val="1230"/>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C0210</w:t>
            </w:r>
          </w:p>
        </w:tc>
        <w:tc>
          <w:tcPr>
            <w:tcW w:w="1911" w:type="dxa"/>
            <w:hideMark/>
          </w:tcPr>
          <w:p w:rsidR="000A55AA" w:rsidRPr="00DF07B0" w:rsidRDefault="000A55AA">
            <w:pPr>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Facultative </w:t>
            </w:r>
            <w:proofErr w:type="spellStart"/>
            <w:r w:rsidRPr="00DF07B0">
              <w:rPr>
                <w:rFonts w:ascii="Times New Roman" w:hAnsi="Times New Roman" w:cs="Times New Roman"/>
                <w:sz w:val="20"/>
                <w:szCs w:val="20"/>
                <w:lang w:val="fr-BE"/>
              </w:rPr>
              <w:t>reinsurance</w:t>
            </w:r>
            <w:proofErr w:type="spellEnd"/>
            <w:r w:rsidRPr="00DF07B0">
              <w:rPr>
                <w:rFonts w:ascii="Times New Roman" w:hAnsi="Times New Roman" w:cs="Times New Roman"/>
                <w:sz w:val="20"/>
                <w:szCs w:val="20"/>
                <w:lang w:val="fr-BE"/>
              </w:rPr>
              <w:t xml:space="preserve"> placement identification code</w:t>
            </w:r>
          </w:p>
        </w:tc>
        <w:tc>
          <w:tcPr>
            <w:tcW w:w="5978"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0A55AA" w:rsidRPr="00DF07B0" w:rsidTr="00950116">
        <w:trPr>
          <w:trHeight w:val="1553"/>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C0220</w:t>
            </w:r>
          </w:p>
        </w:tc>
        <w:tc>
          <w:tcPr>
            <w:tcW w:w="191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Finite reinsurance or similar arrangements </w:t>
            </w:r>
          </w:p>
        </w:tc>
        <w:tc>
          <w:tcPr>
            <w:tcW w:w="5978" w:type="dxa"/>
            <w:noWrap/>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traditional or Finite RE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(if any reinsurance contract or financial instrument which is not directly based on the principle of indemnity or is based on a contract wording which has limited or no demonstrable risk transfer mechanism)</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than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traditional or Finite RE</w:t>
            </w:r>
          </w:p>
        </w:tc>
      </w:tr>
      <w:tr w:rsidR="000A55AA" w:rsidRPr="00DF07B0" w:rsidTr="00950116">
        <w:trPr>
          <w:trHeight w:val="1473"/>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C0230</w:t>
            </w:r>
          </w:p>
        </w:tc>
        <w:tc>
          <w:tcPr>
            <w:tcW w:w="191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Proportional </w:t>
            </w:r>
          </w:p>
        </w:tc>
        <w:tc>
          <w:tcPr>
            <w:tcW w:w="5978"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Indicate whether the reinsurance program is proportional reinsurance, i.e., involves a reinsurer taking a stated percent share of each policy that an insurer underwrites. One of the options in the following closed list shall be used:</w:t>
            </w:r>
          </w:p>
          <w:p w:rsidR="000A55AA" w:rsidRPr="00DF07B0" w:rsidRDefault="000A55AA"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1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w:t>
            </w:r>
            <w:proofErr w:type="spellStart"/>
            <w:r w:rsidRPr="00DF07B0">
              <w:rPr>
                <w:rFonts w:ascii="Times New Roman" w:hAnsi="Times New Roman" w:cs="Times New Roman"/>
                <w:sz w:val="20"/>
                <w:szCs w:val="20"/>
                <w:lang w:val="fr-BE"/>
              </w:rPr>
              <w:t>Proportional</w:t>
            </w:r>
            <w:proofErr w:type="spellEnd"/>
            <w:r w:rsidRPr="00DF07B0">
              <w:rPr>
                <w:rFonts w:ascii="Times New Roman" w:hAnsi="Times New Roman" w:cs="Times New Roman"/>
                <w:sz w:val="20"/>
                <w:szCs w:val="20"/>
                <w:lang w:val="fr-BE"/>
              </w:rPr>
              <w:t xml:space="preserve"> </w:t>
            </w:r>
            <w:proofErr w:type="spellStart"/>
            <w:r w:rsidRPr="00DF07B0">
              <w:rPr>
                <w:rFonts w:ascii="Times New Roman" w:hAnsi="Times New Roman" w:cs="Times New Roman"/>
                <w:sz w:val="20"/>
                <w:szCs w:val="20"/>
                <w:lang w:val="fr-BE"/>
              </w:rPr>
              <w:t>reinsurance</w:t>
            </w:r>
            <w:proofErr w:type="spellEnd"/>
          </w:p>
          <w:p w:rsidR="000A55AA" w:rsidRPr="00DF07B0" w:rsidRDefault="000A55AA">
            <w:pPr>
              <w:spacing w:after="200"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2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Non</w:t>
            </w:r>
            <w:r w:rsidR="0072092D" w:rsidRPr="00DF07B0">
              <w:rPr>
                <w:rFonts w:ascii="Times New Roman" w:hAnsi="Times New Roman" w:cs="Times New Roman"/>
                <w:sz w:val="20"/>
                <w:szCs w:val="20"/>
                <w:lang w:val="fr-BE"/>
              </w:rPr>
              <w:t>–</w:t>
            </w:r>
            <w:proofErr w:type="spellStart"/>
            <w:r w:rsidRPr="00DF07B0">
              <w:rPr>
                <w:rFonts w:ascii="Times New Roman" w:hAnsi="Times New Roman" w:cs="Times New Roman"/>
                <w:sz w:val="20"/>
                <w:szCs w:val="20"/>
                <w:lang w:val="fr-BE"/>
              </w:rPr>
              <w:t>proportional</w:t>
            </w:r>
            <w:proofErr w:type="spellEnd"/>
            <w:r w:rsidRPr="00DF07B0">
              <w:rPr>
                <w:rFonts w:ascii="Times New Roman" w:hAnsi="Times New Roman" w:cs="Times New Roman"/>
                <w:sz w:val="20"/>
                <w:szCs w:val="20"/>
                <w:lang w:val="fr-BE"/>
              </w:rPr>
              <w:t xml:space="preserve"> </w:t>
            </w:r>
            <w:proofErr w:type="spellStart"/>
            <w:r w:rsidRPr="00DF07B0">
              <w:rPr>
                <w:rFonts w:ascii="Times New Roman" w:hAnsi="Times New Roman" w:cs="Times New Roman"/>
                <w:sz w:val="20"/>
                <w:szCs w:val="20"/>
                <w:lang w:val="fr-BE"/>
              </w:rPr>
              <w:t>reinsurance</w:t>
            </w:r>
            <w:proofErr w:type="spellEnd"/>
          </w:p>
        </w:tc>
      </w:tr>
      <w:tr w:rsidR="000A55AA" w:rsidRPr="00DF07B0" w:rsidTr="00950116">
        <w:trPr>
          <w:trHeight w:val="61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C0240</w:t>
            </w:r>
          </w:p>
        </w:tc>
        <w:tc>
          <w:tcPr>
            <w:tcW w:w="191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company/person to which the risk relates  </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If the risk relates to a company identify the name of the company to whom the risk relates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If the risk relates to a natural person, </w:t>
            </w:r>
            <w:proofErr w:type="spellStart"/>
            <w:r w:rsidRPr="00DF07B0">
              <w:rPr>
                <w:rFonts w:ascii="Times New Roman" w:hAnsi="Times New Roman" w:cs="Times New Roman"/>
                <w:sz w:val="20"/>
                <w:szCs w:val="20"/>
              </w:rPr>
              <w:t>pseudonymise</w:t>
            </w:r>
            <w:proofErr w:type="spellEnd"/>
            <w:r w:rsidRPr="00DF07B0">
              <w:rPr>
                <w:rFonts w:ascii="Times New Roman" w:hAnsi="Times New Roman" w:cs="Times New Roman"/>
                <w:sz w:val="20"/>
                <w:szCs w:val="20"/>
              </w:rPr>
              <w:t xml:space="preserve"> the original policy number and report </w:t>
            </w:r>
            <w:proofErr w:type="spellStart"/>
            <w:r w:rsidRPr="00DF07B0">
              <w:rPr>
                <w:rFonts w:ascii="Times New Roman" w:hAnsi="Times New Roman" w:cs="Times New Roman"/>
                <w:sz w:val="20"/>
                <w:szCs w:val="20"/>
              </w:rPr>
              <w:t>pseudonymised</w:t>
            </w:r>
            <w:proofErr w:type="spellEnd"/>
            <w:r w:rsidRPr="00DF07B0">
              <w:rPr>
                <w:rFonts w:ascii="Times New Roman" w:hAnsi="Times New Roman" w:cs="Times New Roman"/>
                <w:sz w:val="20"/>
                <w:szCs w:val="20"/>
              </w:rPr>
              <w:t xml:space="preserve">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w:t>
            </w:r>
            <w:proofErr w:type="spellStart"/>
            <w:r w:rsidRPr="00DF07B0">
              <w:rPr>
                <w:rFonts w:ascii="Times New Roman" w:hAnsi="Times New Roman" w:cs="Times New Roman"/>
                <w:sz w:val="20"/>
                <w:szCs w:val="20"/>
              </w:rPr>
              <w:t>pseudonymised</w:t>
            </w:r>
            <w:proofErr w:type="spellEnd"/>
            <w:r w:rsidRPr="00DF07B0">
              <w:rPr>
                <w:rFonts w:ascii="Times New Roman" w:hAnsi="Times New Roman" w:cs="Times New Roman"/>
                <w:sz w:val="20"/>
                <w:szCs w:val="20"/>
              </w:rPr>
              <w:t xml:space="preserve"> format.</w:t>
            </w:r>
          </w:p>
        </w:tc>
      </w:tr>
      <w:tr w:rsidR="000A55AA" w:rsidRPr="00DF07B0" w:rsidTr="00950116">
        <w:trPr>
          <w:trHeight w:val="144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C0250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Description risk category covered</w:t>
            </w:r>
          </w:p>
        </w:tc>
        <w:tc>
          <w:tcPr>
            <w:tcW w:w="5978"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Description of the main scope of the cover of the facultative risk. It is normally part of the description used to identify the placement.</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description of the risk category covered is entity specific and is not mandatory. Also the term “risk category” isn’t based on Solvency II Directive terminologies but can be considered as an extra possibility the give additional information about the underwriting risk(s).</w:t>
            </w:r>
          </w:p>
        </w:tc>
      </w:tr>
      <w:tr w:rsidR="000A55AA" w:rsidRPr="00DF07B0" w:rsidTr="00950116">
        <w:trPr>
          <w:trHeight w:val="630"/>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C0260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Validity period (start date)</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date of commencement of the specific cover, i.e., date when the cover took effect.</w:t>
            </w:r>
          </w:p>
        </w:tc>
      </w:tr>
      <w:tr w:rsidR="000A55AA" w:rsidRPr="00DF07B0" w:rsidTr="00950116">
        <w:trPr>
          <w:trHeight w:val="300"/>
        </w:trPr>
        <w:tc>
          <w:tcPr>
            <w:tcW w:w="1353"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C0270</w:t>
            </w:r>
          </w:p>
        </w:tc>
        <w:tc>
          <w:tcPr>
            <w:tcW w:w="1911"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Validity period (expiry date)</w:t>
            </w:r>
          </w:p>
        </w:tc>
        <w:tc>
          <w:tcPr>
            <w:tcW w:w="5978"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final expiry date of the specific cover.</w:t>
            </w:r>
          </w:p>
        </w:tc>
      </w:tr>
      <w:tr w:rsidR="000A55AA" w:rsidRPr="00DF07B0" w:rsidTr="00950116">
        <w:trPr>
          <w:trHeight w:val="315"/>
        </w:trPr>
        <w:tc>
          <w:tcPr>
            <w:tcW w:w="1353" w:type="dxa"/>
            <w:vMerge/>
            <w:hideMark/>
          </w:tcPr>
          <w:p w:rsidR="000A55AA" w:rsidRPr="00DF07B0" w:rsidRDefault="000A55AA">
            <w:pPr>
              <w:rPr>
                <w:rFonts w:ascii="Times New Roman" w:hAnsi="Times New Roman" w:cs="Times New Roman"/>
                <w:sz w:val="20"/>
                <w:szCs w:val="20"/>
              </w:rPr>
            </w:pPr>
          </w:p>
        </w:tc>
        <w:tc>
          <w:tcPr>
            <w:tcW w:w="1911" w:type="dxa"/>
            <w:vMerge/>
            <w:hideMark/>
          </w:tcPr>
          <w:p w:rsidR="000A55AA" w:rsidRPr="00DF07B0" w:rsidRDefault="000A55AA">
            <w:pPr>
              <w:rPr>
                <w:rFonts w:ascii="Times New Roman" w:hAnsi="Times New Roman" w:cs="Times New Roman"/>
                <w:sz w:val="20"/>
                <w:szCs w:val="20"/>
              </w:rPr>
            </w:pPr>
          </w:p>
        </w:tc>
        <w:tc>
          <w:tcPr>
            <w:tcW w:w="5978"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61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C0280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Currency</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 used while placing the facultative cover. All the amounts of this record must be expressed in this currency.</w:t>
            </w:r>
          </w:p>
        </w:tc>
      </w:tr>
      <w:tr w:rsidR="000A55AA" w:rsidRPr="00DF07B0" w:rsidTr="00950116">
        <w:trPr>
          <w:trHeight w:val="930"/>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C0290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Sum Insured</w:t>
            </w:r>
          </w:p>
        </w:tc>
        <w:tc>
          <w:tcPr>
            <w:tcW w:w="5978"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amount that the life insurer pays out to the beneficiary. If the risk is co</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insured with other life insurers, the insured capital payable by the reporting life insurer has to be reported here.</w:t>
            </w:r>
          </w:p>
        </w:tc>
      </w:tr>
      <w:tr w:rsidR="000A55AA" w:rsidRPr="00DF07B0" w:rsidTr="00950116">
        <w:trPr>
          <w:trHeight w:val="91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C0300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Capital at risk</w:t>
            </w:r>
          </w:p>
        </w:tc>
        <w:tc>
          <w:tcPr>
            <w:tcW w:w="5978"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 capital at risk, as defined in Delegated Regulation </w:t>
            </w:r>
            <w:r w:rsidR="000C6BAE" w:rsidRPr="00DF07B0">
              <w:rPr>
                <w:rFonts w:ascii="Times New Roman" w:hAnsi="Times New Roman" w:cs="Times New Roman"/>
                <w:sz w:val="20"/>
                <w:szCs w:val="20"/>
              </w:rPr>
              <w:t xml:space="preserve">(EU) </w:t>
            </w:r>
            <w:r w:rsidRPr="00DF07B0">
              <w:rPr>
                <w:rFonts w:ascii="Times New Roman" w:hAnsi="Times New Roman" w:cs="Times New Roman"/>
                <w:sz w:val="20"/>
                <w:szCs w:val="20"/>
              </w:rPr>
              <w:t>2015/35/EC.</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If the risk is co</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insured with other life insurers, the risk capital relating to the life insurer’s amount share in the insured capital has to be reported here.</w:t>
            </w:r>
          </w:p>
        </w:tc>
      </w:tr>
      <w:tr w:rsidR="000A55AA" w:rsidRPr="00DF07B0" w:rsidTr="00950116">
        <w:trPr>
          <w:trHeight w:val="570"/>
        </w:trPr>
        <w:tc>
          <w:tcPr>
            <w:tcW w:w="1353"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C0310</w:t>
            </w:r>
          </w:p>
        </w:tc>
        <w:tc>
          <w:tcPr>
            <w:tcW w:w="1911"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Sum reinsured on a facultative basis, with all reinsurers</w:t>
            </w:r>
          </w:p>
        </w:tc>
        <w:tc>
          <w:tcPr>
            <w:tcW w:w="5978" w:type="dxa"/>
            <w:vMerge w:val="restart"/>
            <w:hideMark/>
          </w:tcPr>
          <w:p w:rsidR="000A55AA" w:rsidRPr="00DF07B0" w:rsidRDefault="000A55AA" w:rsidP="00E7782C">
            <w:pPr>
              <w:rPr>
                <w:rFonts w:ascii="Times New Roman" w:hAnsi="Times New Roman" w:cs="Times New Roman"/>
                <w:sz w:val="20"/>
                <w:szCs w:val="20"/>
              </w:rPr>
            </w:pPr>
            <w:r w:rsidRPr="00DF07B0">
              <w:rPr>
                <w:rFonts w:ascii="Times New Roman" w:hAnsi="Times New Roman" w:cs="Times New Roman"/>
                <w:sz w:val="20"/>
                <w:szCs w:val="20"/>
              </w:rPr>
              <w:t xml:space="preserve">The sum reinsured on a facultative basis is that part of the sum insured which is reinsured on a facultative basis. The amount shall be consistent with the Sum insured as specified in </w:t>
            </w:r>
            <w:r w:rsidR="00E7782C" w:rsidRPr="00DF07B0">
              <w:rPr>
                <w:rFonts w:ascii="Times New Roman" w:hAnsi="Times New Roman" w:cs="Times New Roman"/>
                <w:sz w:val="20"/>
                <w:szCs w:val="20"/>
              </w:rPr>
              <w:t xml:space="preserve">C0290 </w:t>
            </w:r>
            <w:r w:rsidRPr="00DF07B0">
              <w:rPr>
                <w:rFonts w:ascii="Times New Roman" w:hAnsi="Times New Roman" w:cs="Times New Roman"/>
                <w:sz w:val="20"/>
                <w:szCs w:val="20"/>
              </w:rPr>
              <w:t>and reflects the maximum liability (100%) for the facultative reinsurers.</w:t>
            </w:r>
          </w:p>
        </w:tc>
      </w:tr>
      <w:tr w:rsidR="000A55AA" w:rsidRPr="00DF07B0" w:rsidTr="00950116">
        <w:trPr>
          <w:trHeight w:val="429"/>
        </w:trPr>
        <w:tc>
          <w:tcPr>
            <w:tcW w:w="1353" w:type="dxa"/>
            <w:vMerge/>
            <w:hideMark/>
          </w:tcPr>
          <w:p w:rsidR="000A55AA" w:rsidRPr="00DF07B0" w:rsidRDefault="000A55AA">
            <w:pPr>
              <w:rPr>
                <w:rFonts w:ascii="Times New Roman" w:hAnsi="Times New Roman" w:cs="Times New Roman"/>
                <w:sz w:val="20"/>
                <w:szCs w:val="20"/>
              </w:rPr>
            </w:pPr>
          </w:p>
        </w:tc>
        <w:tc>
          <w:tcPr>
            <w:tcW w:w="1911" w:type="dxa"/>
            <w:vMerge/>
            <w:hideMark/>
          </w:tcPr>
          <w:p w:rsidR="000A55AA" w:rsidRPr="00DF07B0" w:rsidRDefault="000A55AA">
            <w:pPr>
              <w:rPr>
                <w:rFonts w:ascii="Times New Roman" w:hAnsi="Times New Roman" w:cs="Times New Roman"/>
                <w:sz w:val="20"/>
                <w:szCs w:val="20"/>
              </w:rPr>
            </w:pPr>
          </w:p>
        </w:tc>
        <w:tc>
          <w:tcPr>
            <w:tcW w:w="5978"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1800"/>
        </w:trPr>
        <w:tc>
          <w:tcPr>
            <w:tcW w:w="1353"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C0320</w:t>
            </w:r>
          </w:p>
        </w:tc>
        <w:tc>
          <w:tcPr>
            <w:tcW w:w="1911"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Facultative reinsurance premium            ceded to all reinsurers for 100% of the reinsurance placement</w:t>
            </w:r>
          </w:p>
        </w:tc>
        <w:tc>
          <w:tcPr>
            <w:tcW w:w="5978" w:type="dxa"/>
            <w:vMerge w:val="restart"/>
            <w:hideMark/>
          </w:tcPr>
          <w:p w:rsidR="000A55AA" w:rsidRPr="00DF07B0" w:rsidRDefault="00B31C82" w:rsidP="00B31C82">
            <w:pPr>
              <w:rPr>
                <w:rFonts w:ascii="Times New Roman" w:hAnsi="Times New Roman" w:cs="Times New Roman"/>
                <w:sz w:val="20"/>
                <w:szCs w:val="20"/>
              </w:rPr>
            </w:pPr>
            <w:r w:rsidRPr="00DF07B0">
              <w:rPr>
                <w:rFonts w:ascii="Times New Roman" w:hAnsi="Times New Roman" w:cs="Times New Roman"/>
                <w:sz w:val="20"/>
                <w:szCs w:val="20"/>
              </w:rPr>
              <w:t>E</w:t>
            </w:r>
            <w:r w:rsidR="000A55AA" w:rsidRPr="00DF07B0">
              <w:rPr>
                <w:rFonts w:ascii="Times New Roman" w:hAnsi="Times New Roman" w:cs="Times New Roman"/>
                <w:sz w:val="20"/>
                <w:szCs w:val="20"/>
              </w:rPr>
              <w:t>xpected gross annual or written reinsurance premium, gross of ceding commissions, ceded to the reinsurers for their share.</w:t>
            </w:r>
          </w:p>
        </w:tc>
      </w:tr>
      <w:tr w:rsidR="000A55AA" w:rsidRPr="00DF07B0" w:rsidTr="00300445">
        <w:trPr>
          <w:trHeight w:val="230"/>
        </w:trPr>
        <w:tc>
          <w:tcPr>
            <w:tcW w:w="1353" w:type="dxa"/>
            <w:vMerge/>
            <w:hideMark/>
          </w:tcPr>
          <w:p w:rsidR="000A55AA" w:rsidRPr="00DF07B0" w:rsidRDefault="000A55AA">
            <w:pPr>
              <w:rPr>
                <w:rFonts w:ascii="Times New Roman" w:hAnsi="Times New Roman" w:cs="Times New Roman"/>
                <w:sz w:val="20"/>
                <w:szCs w:val="20"/>
              </w:rPr>
            </w:pPr>
          </w:p>
        </w:tc>
        <w:tc>
          <w:tcPr>
            <w:tcW w:w="1911" w:type="dxa"/>
            <w:vMerge/>
            <w:hideMark/>
          </w:tcPr>
          <w:p w:rsidR="000A55AA" w:rsidRPr="00DF07B0" w:rsidRDefault="000A55AA">
            <w:pPr>
              <w:rPr>
                <w:rFonts w:ascii="Times New Roman" w:hAnsi="Times New Roman" w:cs="Times New Roman"/>
                <w:sz w:val="20"/>
                <w:szCs w:val="20"/>
              </w:rPr>
            </w:pPr>
          </w:p>
        </w:tc>
        <w:tc>
          <w:tcPr>
            <w:tcW w:w="5978"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915"/>
        </w:trPr>
        <w:tc>
          <w:tcPr>
            <w:tcW w:w="1353"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C0330</w:t>
            </w:r>
          </w:p>
        </w:tc>
        <w:tc>
          <w:tcPr>
            <w:tcW w:w="191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Facultative reinsurance commission</w:t>
            </w:r>
          </w:p>
        </w:tc>
        <w:tc>
          <w:tcPr>
            <w:tcW w:w="5978" w:type="dxa"/>
            <w:hideMark/>
          </w:tcPr>
          <w:p w:rsidR="000A55AA" w:rsidRPr="00DF07B0" w:rsidRDefault="00B31C82" w:rsidP="00B31C82">
            <w:pPr>
              <w:rPr>
                <w:rFonts w:ascii="Times New Roman" w:hAnsi="Times New Roman" w:cs="Times New Roman"/>
                <w:sz w:val="20"/>
                <w:szCs w:val="20"/>
              </w:rPr>
            </w:pPr>
            <w:r w:rsidRPr="00DF07B0">
              <w:rPr>
                <w:rFonts w:ascii="Times New Roman" w:hAnsi="Times New Roman" w:cs="Times New Roman"/>
                <w:sz w:val="20"/>
                <w:szCs w:val="20"/>
              </w:rPr>
              <w:t>E</w:t>
            </w:r>
            <w:r w:rsidR="000A55AA" w:rsidRPr="00DF07B0">
              <w:rPr>
                <w:rFonts w:ascii="Times New Roman" w:hAnsi="Times New Roman" w:cs="Times New Roman"/>
                <w:sz w:val="20"/>
                <w:szCs w:val="20"/>
              </w:rPr>
              <w:t>xpected commission with the gross annual or written reinsurance premium. This shall include all ceding, overriding and profit commissions that represent cash</w:t>
            </w:r>
            <w:r w:rsidR="0072092D" w:rsidRPr="00DF07B0">
              <w:rPr>
                <w:rFonts w:ascii="Times New Roman" w:hAnsi="Times New Roman" w:cs="Times New Roman"/>
                <w:sz w:val="20"/>
                <w:szCs w:val="20"/>
              </w:rPr>
              <w:t>–</w:t>
            </w:r>
            <w:r w:rsidR="000A55AA" w:rsidRPr="00DF07B0">
              <w:rPr>
                <w:rFonts w:ascii="Times New Roman" w:hAnsi="Times New Roman" w:cs="Times New Roman"/>
                <w:sz w:val="20"/>
                <w:szCs w:val="20"/>
              </w:rPr>
              <w:t>flows into the reporting insurer due from the reinsurer.</w:t>
            </w:r>
          </w:p>
        </w:tc>
      </w:tr>
    </w:tbl>
    <w:p w:rsidR="000A55AA" w:rsidRPr="00DF07B0" w:rsidRDefault="000A55AA">
      <w:pPr>
        <w:rPr>
          <w:rFonts w:ascii="Times New Roman" w:hAnsi="Times New Roman" w:cs="Times New Roman"/>
          <w:sz w:val="20"/>
          <w:szCs w:val="20"/>
        </w:rPr>
      </w:pPr>
    </w:p>
    <w:p w:rsidR="000A55AA" w:rsidRPr="00DF07B0" w:rsidRDefault="000A55AA">
      <w:pPr>
        <w:rPr>
          <w:rFonts w:ascii="Times New Roman" w:hAnsi="Times New Roman" w:cs="Times New Roman"/>
          <w:b/>
          <w:bCs/>
          <w:sz w:val="20"/>
          <w:szCs w:val="20"/>
        </w:rPr>
      </w:pPr>
    </w:p>
    <w:p w:rsidR="000A55AA" w:rsidRPr="00DF07B0" w:rsidRDefault="000A55AA">
      <w:pPr>
        <w:rPr>
          <w:rFonts w:ascii="Times New Roman" w:hAnsi="Times New Roman" w:cs="Times New Roman"/>
          <w:b/>
          <w:bCs/>
          <w:sz w:val="20"/>
          <w:szCs w:val="20"/>
        </w:rPr>
      </w:pPr>
      <w:r w:rsidRPr="00DF07B0">
        <w:rPr>
          <w:rFonts w:ascii="Times New Roman" w:hAnsi="Times New Roman" w:cs="Times New Roman"/>
          <w:b/>
          <w:bCs/>
          <w:sz w:val="20"/>
          <w:szCs w:val="20"/>
        </w:rPr>
        <w:t xml:space="preserve">S.30.02 – Facultative covers </w:t>
      </w:r>
      <w:r w:rsidR="00D76F83" w:rsidRPr="00DF07B0">
        <w:rPr>
          <w:rFonts w:ascii="Times New Roman" w:hAnsi="Times New Roman" w:cs="Times New Roman"/>
          <w:b/>
          <w:bCs/>
          <w:sz w:val="20"/>
          <w:szCs w:val="20"/>
        </w:rPr>
        <w:t>for non–life and life business s</w:t>
      </w:r>
      <w:r w:rsidRPr="00DF07B0">
        <w:rPr>
          <w:rFonts w:ascii="Times New Roman" w:hAnsi="Times New Roman" w:cs="Times New Roman"/>
          <w:b/>
          <w:bCs/>
          <w:sz w:val="20"/>
          <w:szCs w:val="20"/>
        </w:rPr>
        <w:t>hares</w:t>
      </w:r>
      <w:r w:rsidR="00D76F83" w:rsidRPr="00DF07B0">
        <w:rPr>
          <w:rFonts w:ascii="Times New Roman" w:hAnsi="Times New Roman" w:cs="Times New Roman"/>
          <w:b/>
          <w:bCs/>
          <w:sz w:val="20"/>
          <w:szCs w:val="20"/>
        </w:rPr>
        <w:t xml:space="preserve"> data</w:t>
      </w:r>
    </w:p>
    <w:p w:rsidR="000A55AA" w:rsidRPr="00DF07B0" w:rsidRDefault="000A55AA" w:rsidP="00950116">
      <w:pPr>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0A55AA" w:rsidRPr="00DF07B0" w:rsidRDefault="000A55AA" w:rsidP="00950116">
      <w:pPr>
        <w:jc w:val="both"/>
        <w:rPr>
          <w:rFonts w:ascii="Times New Roman" w:hAnsi="Times New Roman" w:cs="Times New Roman"/>
          <w:sz w:val="20"/>
          <w:szCs w:val="20"/>
        </w:rPr>
      </w:pPr>
    </w:p>
    <w:p w:rsidR="000A55AA" w:rsidRPr="00DF07B0" w:rsidRDefault="000D2E4C" w:rsidP="00950116">
      <w:pPr>
        <w:jc w:val="both"/>
        <w:rPr>
          <w:rFonts w:ascii="Times New Roman" w:hAnsi="Times New Roman" w:cs="Times New Roman"/>
          <w:bCs/>
          <w:sz w:val="20"/>
          <w:szCs w:val="20"/>
          <w:lang w:val="en-US"/>
        </w:rPr>
      </w:pPr>
      <w:r w:rsidRPr="00DF07B0">
        <w:rPr>
          <w:rFonts w:ascii="Times New Roman" w:hAnsi="Times New Roman" w:cs="Times New Roman"/>
          <w:bCs/>
          <w:sz w:val="20"/>
          <w:szCs w:val="20"/>
          <w:lang w:val="en-US"/>
        </w:rPr>
        <w:lastRenderedPageBreak/>
        <w:t xml:space="preserve">This </w:t>
      </w:r>
      <w:r w:rsidR="001062B8" w:rsidRPr="00DF07B0">
        <w:rPr>
          <w:rFonts w:ascii="Times New Roman" w:hAnsi="Times New Roman" w:cs="Times New Roman"/>
          <w:bCs/>
          <w:sz w:val="20"/>
          <w:szCs w:val="20"/>
          <w:lang w:val="en-US"/>
        </w:rPr>
        <w:t>section</w:t>
      </w:r>
      <w:r w:rsidR="000A55AA" w:rsidRPr="00DF07B0">
        <w:rPr>
          <w:rFonts w:ascii="Times New Roman" w:hAnsi="Times New Roman" w:cs="Times New Roman"/>
          <w:bCs/>
          <w:sz w:val="20"/>
          <w:szCs w:val="20"/>
          <w:lang w:val="en-US"/>
        </w:rPr>
        <w:t xml:space="preserve"> relates to annual submission of information for individual entities. </w:t>
      </w:r>
    </w:p>
    <w:p w:rsidR="000A55AA" w:rsidRPr="00DF07B0" w:rsidRDefault="00D05F66"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is relevant</w:t>
      </w:r>
      <w:r w:rsidR="000A55AA" w:rsidRPr="00DF07B0">
        <w:rPr>
          <w:rFonts w:ascii="Times New Roman" w:hAnsi="Times New Roman" w:cs="Times New Roman"/>
          <w:sz w:val="20"/>
          <w:szCs w:val="20"/>
        </w:rPr>
        <w:t xml:space="preserve"> to insurance and reinsurance undertakings which reinsure and/or retrocede business on a facultative basis. </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It shall be filled by the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and life insurance and reinsurance undertakings with information on shares of reinsurers of facultative covers in the next reporting year</w:t>
      </w:r>
      <w:r w:rsidRPr="00DF07B0" w:rsidDel="00E04750">
        <w:rPr>
          <w:rFonts w:ascii="Times New Roman" w:hAnsi="Times New Roman" w:cs="Times New Roman"/>
          <w:sz w:val="20"/>
          <w:szCs w:val="20"/>
        </w:rPr>
        <w:t xml:space="preserve"> </w:t>
      </w:r>
      <w:r w:rsidRPr="00DF07B0">
        <w:rPr>
          <w:rFonts w:ascii="Times New Roman" w:hAnsi="Times New Roman" w:cs="Times New Roman"/>
          <w:sz w:val="20"/>
          <w:szCs w:val="20"/>
        </w:rPr>
        <w:t xml:space="preserve">covering information on the 10 most important risks in terms of reinsured exposure, for each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w:t>
      </w:r>
      <w:r w:rsidRPr="00DF07B0">
        <w:rPr>
          <w:rFonts w:ascii="Times New Roman" w:hAnsi="Times New Roman"/>
        </w:rPr>
        <w:t xml:space="preserve"> </w:t>
      </w:r>
      <w:r w:rsidRPr="00DF07B0">
        <w:rPr>
          <w:rFonts w:ascii="Times New Roman" w:hAnsi="Times New Roman" w:cs="Times New Roman"/>
          <w:sz w:val="20"/>
          <w:szCs w:val="20"/>
        </w:rPr>
        <w:t>Treaties that automatically cover risks are out of scope of this template and must be reported in S.30.03.</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There shall be one separate template for each </w:t>
      </w:r>
      <w:r w:rsidR="00884155" w:rsidRPr="00DF07B0">
        <w:rPr>
          <w:rFonts w:ascii="Times New Roman" w:hAnsi="Times New Roman" w:cs="Times New Roman"/>
          <w:sz w:val="20"/>
          <w:szCs w:val="20"/>
        </w:rPr>
        <w:t>line of business</w:t>
      </w:r>
      <w:r w:rsidRPr="00DF07B0">
        <w:rPr>
          <w:rFonts w:ascii="Times New Roman" w:hAnsi="Times New Roman" w:cs="Times New Roman"/>
          <w:sz w:val="20"/>
          <w:szCs w:val="20"/>
        </w:rPr>
        <w:t xml:space="preserve">. For each </w:t>
      </w:r>
      <w:r w:rsidR="00884155" w:rsidRPr="00DF07B0">
        <w:rPr>
          <w:rFonts w:ascii="Times New Roman" w:hAnsi="Times New Roman" w:cs="Times New Roman"/>
          <w:sz w:val="20"/>
          <w:szCs w:val="20"/>
        </w:rPr>
        <w:t>line of business</w:t>
      </w:r>
      <w:r w:rsidRPr="00DF07B0">
        <w:rPr>
          <w:rFonts w:ascii="Times New Roman" w:hAnsi="Times New Roman" w:cs="Times New Roman"/>
          <w:sz w:val="20"/>
          <w:szCs w:val="20"/>
        </w:rPr>
        <w:t>, a selection must be made of the 10 most important risks in terms of reinsured exposure (part of sum insured transferred to all reinsurers) on a facultative basis. Furthermore, each underwriting risk shall have a unique code specified by the “risk identification code”. Each chosen risk shall be separated to get unique conditions for a contract in a single line.</w:t>
      </w:r>
      <w:ins w:id="1622" w:author="Author">
        <w:r w:rsidR="00514608" w:rsidRPr="00DF07B0">
          <w:rPr>
            <w:rFonts w:ascii="Times New Roman" w:hAnsi="Times New Roman" w:cs="Times New Roman"/>
            <w:sz w:val="20"/>
            <w:szCs w:val="20"/>
          </w:rPr>
          <w:t xml:space="preserve"> Where a facultative cover as reported in template S.30.01 is related to more than one reinsurance undertaking, this template should be filled in with as many rows as the number of reinsurance undertakings involved</w:t>
        </w:r>
        <w:r w:rsidR="00D0631A" w:rsidRPr="00DF07B0">
          <w:rPr>
            <w:rFonts w:ascii="Times New Roman" w:hAnsi="Times New Roman" w:cs="Times New Roman"/>
            <w:sz w:val="20"/>
            <w:szCs w:val="20"/>
          </w:rPr>
          <w:t xml:space="preserve"> for the specific facultative cover</w:t>
        </w:r>
        <w:r w:rsidR="00514608" w:rsidRPr="00DF07B0">
          <w:rPr>
            <w:rFonts w:ascii="Times New Roman" w:hAnsi="Times New Roman" w:cs="Times New Roman"/>
            <w:sz w:val="20"/>
            <w:szCs w:val="20"/>
            <w:rPrChange w:id="1623" w:author="Author">
              <w:rPr>
                <w:rFonts w:ascii="Verdana" w:hAnsi="Verdana"/>
                <w:bCs/>
                <w:sz w:val="20"/>
                <w:szCs w:val="20"/>
              </w:rPr>
            </w:rPrChange>
          </w:rPr>
          <w:t xml:space="preserve">. </w:t>
        </w:r>
      </w:ins>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is prospective (to be in line with S.30.03) for the selected largest 10 facultative covers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submitted when adequate.</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Facultative placements covering different </w:t>
      </w:r>
      <w:r w:rsidR="00884155" w:rsidRPr="00DF07B0">
        <w:rPr>
          <w:rFonts w:ascii="Times New Roman" w:hAnsi="Times New Roman" w:cs="Times New Roman"/>
          <w:sz w:val="20"/>
          <w:szCs w:val="20"/>
        </w:rPr>
        <w:t xml:space="preserve">lines of business </w:t>
      </w:r>
      <w:r w:rsidRPr="00DF07B0">
        <w:rPr>
          <w:rFonts w:ascii="Times New Roman" w:hAnsi="Times New Roman" w:cs="Times New Roman"/>
          <w:sz w:val="20"/>
          <w:szCs w:val="20"/>
        </w:rPr>
        <w:t xml:space="preserve">shall also appear in the various relevant </w:t>
      </w:r>
      <w:r w:rsidR="00884155" w:rsidRPr="00DF07B0">
        <w:rPr>
          <w:rFonts w:ascii="Times New Roman" w:hAnsi="Times New Roman" w:cs="Times New Roman"/>
          <w:sz w:val="20"/>
          <w:szCs w:val="20"/>
        </w:rPr>
        <w:t xml:space="preserve">lines of business </w:t>
      </w:r>
      <w:r w:rsidRPr="00DF07B0">
        <w:rPr>
          <w:rFonts w:ascii="Times New Roman" w:hAnsi="Times New Roman" w:cs="Times New Roman"/>
          <w:sz w:val="20"/>
          <w:szCs w:val="20"/>
        </w:rPr>
        <w:t xml:space="preserve">if they are ranked within the 10 biggest risks of the same </w:t>
      </w:r>
      <w:r w:rsidR="00884155" w:rsidRPr="00DF07B0">
        <w:rPr>
          <w:rFonts w:ascii="Times New Roman" w:hAnsi="Times New Roman" w:cs="Times New Roman"/>
          <w:sz w:val="20"/>
          <w:szCs w:val="20"/>
        </w:rPr>
        <w:t>line of business</w:t>
      </w:r>
      <w:r w:rsidRPr="00DF07B0">
        <w:rPr>
          <w:rFonts w:ascii="Times New Roman" w:hAnsi="Times New Roman" w:cs="Times New Roman"/>
          <w:sz w:val="20"/>
          <w:szCs w:val="20"/>
        </w:rPr>
        <w:t>.</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template shall be filled in for each reinsurer that accepted the facultative cover. </w:t>
      </w:r>
    </w:p>
    <w:tbl>
      <w:tblPr>
        <w:tblStyle w:val="TableGrid"/>
        <w:tblW w:w="9322" w:type="dxa"/>
        <w:tblLook w:val="04A0" w:firstRow="1" w:lastRow="0" w:firstColumn="1" w:lastColumn="0" w:noHBand="0" w:noVBand="1"/>
      </w:tblPr>
      <w:tblGrid>
        <w:gridCol w:w="1101"/>
        <w:gridCol w:w="1984"/>
        <w:gridCol w:w="6157"/>
        <w:gridCol w:w="80"/>
      </w:tblGrid>
      <w:tr w:rsidR="000A55AA" w:rsidRPr="00DF07B0" w:rsidTr="00950116">
        <w:trPr>
          <w:gridAfter w:val="1"/>
          <w:wAfter w:w="80" w:type="dxa"/>
          <w:trHeight w:val="315"/>
        </w:trPr>
        <w:tc>
          <w:tcPr>
            <w:tcW w:w="1101" w:type="dxa"/>
          </w:tcPr>
          <w:p w:rsidR="000A55AA" w:rsidRPr="00DF07B0" w:rsidRDefault="000A55AA" w:rsidP="00950116">
            <w:pPr>
              <w:jc w:val="center"/>
              <w:rPr>
                <w:rFonts w:ascii="Times New Roman" w:hAnsi="Times New Roman" w:cs="Times New Roman"/>
                <w:b/>
                <w:bCs/>
                <w:sz w:val="20"/>
                <w:szCs w:val="20"/>
              </w:rPr>
            </w:pPr>
          </w:p>
        </w:tc>
        <w:tc>
          <w:tcPr>
            <w:tcW w:w="1984" w:type="dxa"/>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6157" w:type="dxa"/>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0A55AA" w:rsidRPr="00DF07B0" w:rsidTr="00950116">
        <w:trPr>
          <w:trHeight w:val="397"/>
        </w:trPr>
        <w:tc>
          <w:tcPr>
            <w:tcW w:w="9322" w:type="dxa"/>
            <w:gridSpan w:val="4"/>
            <w:noWrap/>
            <w:hideMark/>
          </w:tcPr>
          <w:p w:rsidR="000A55AA" w:rsidRPr="00DF07B0" w:rsidRDefault="000A55AA" w:rsidP="00950116">
            <w:pPr>
              <w:spacing w:before="120" w:after="120"/>
              <w:ind w:right="-1287"/>
              <w:rPr>
                <w:rFonts w:ascii="Times New Roman" w:hAnsi="Times New Roman" w:cs="Times New Roman"/>
                <w:sz w:val="20"/>
                <w:szCs w:val="20"/>
              </w:rPr>
            </w:pPr>
            <w:r w:rsidRPr="00DF07B0">
              <w:rPr>
                <w:rFonts w:ascii="Times New Roman" w:hAnsi="Times New Roman" w:cs="Times New Roman"/>
                <w:b/>
                <w:bCs/>
                <w:iCs/>
                <w:sz w:val="20"/>
                <w:szCs w:val="20"/>
              </w:rPr>
              <w:t>Facultative covers non</w:t>
            </w:r>
            <w:r w:rsidR="0072092D" w:rsidRPr="00DF07B0">
              <w:rPr>
                <w:rFonts w:ascii="Times New Roman" w:hAnsi="Times New Roman" w:cs="Times New Roman"/>
                <w:b/>
                <w:bCs/>
                <w:iCs/>
                <w:sz w:val="20"/>
                <w:szCs w:val="20"/>
              </w:rPr>
              <w:t>–</w:t>
            </w:r>
            <w:r w:rsidRPr="00DF07B0">
              <w:rPr>
                <w:rFonts w:ascii="Times New Roman" w:hAnsi="Times New Roman" w:cs="Times New Roman"/>
                <w:b/>
                <w:bCs/>
                <w:iCs/>
                <w:sz w:val="20"/>
                <w:szCs w:val="20"/>
              </w:rPr>
              <w:t>life</w:t>
            </w:r>
          </w:p>
        </w:tc>
      </w:tr>
      <w:tr w:rsidR="000A55AA" w:rsidRPr="00DF07B0" w:rsidTr="00950116">
        <w:trPr>
          <w:trHeight w:val="315"/>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Z0010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Line of business</w:t>
            </w:r>
          </w:p>
        </w:tc>
        <w:tc>
          <w:tcPr>
            <w:tcW w:w="6237"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reported.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Medical expense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Income protection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Workers' compensation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Motor vehicle liability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motor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Marine, aviation and transport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Fire and other damage to property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 liability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and suretyship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Legal expenses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Assistance</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12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Miscellaneous financial loss</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13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medical expense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income protection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workers' compensation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motor vehicle liability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other motor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marine, aviation and transport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fire and other damage to property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20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general liability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credit and suretyship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legal expenses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assistance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miscellaneous financial loss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health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casualty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marine, aviation and transport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property reinsurance</w:t>
            </w:r>
          </w:p>
          <w:p w:rsidR="000A55AA" w:rsidRPr="00DF07B0" w:rsidRDefault="000A55AA" w:rsidP="00950116">
            <w:pPr>
              <w:ind w:right="-1286"/>
              <w:rPr>
                <w:rFonts w:ascii="Times New Roman" w:hAnsi="Times New Roman" w:cs="Times New Roman"/>
                <w:sz w:val="20"/>
                <w:szCs w:val="20"/>
              </w:rPr>
            </w:pPr>
          </w:p>
        </w:tc>
      </w:tr>
      <w:tr w:rsidR="000A55AA" w:rsidRPr="00DF07B0" w:rsidTr="00950116">
        <w:trPr>
          <w:trHeight w:val="6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lastRenderedPageBreak/>
              <w:t>C0020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Reinsurance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program code</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Undertaking specific reinsurance code that links the dominant treaty of reinsurance programme which also protects the risk covered by the facultative reinsurance. The Reinsurance program code shall be in line with the Reinsurance program code of S.30.03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Outgoing Reinsurance Program in the next reporting year.</w:t>
            </w:r>
          </w:p>
        </w:tc>
      </w:tr>
      <w:tr w:rsidR="000A55AA" w:rsidRPr="00DF07B0" w:rsidTr="00950116">
        <w:trPr>
          <w:trHeight w:val="15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C0030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Risk identification</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Code</w:t>
            </w:r>
          </w:p>
        </w:tc>
        <w:tc>
          <w:tcPr>
            <w:tcW w:w="6237" w:type="dxa"/>
            <w:gridSpan w:val="2"/>
            <w:hideMark/>
          </w:tcPr>
          <w:p w:rsidR="000A55AA" w:rsidRPr="00DF07B0" w:rsidRDefault="000A55AA" w:rsidP="00950116">
            <w:pPr>
              <w:ind w:right="175"/>
              <w:rPr>
                <w:ins w:id="1624" w:author="Author"/>
                <w:rFonts w:ascii="Times New Roman" w:hAnsi="Times New Roman" w:cs="Times New Roman"/>
                <w:sz w:val="20"/>
                <w:szCs w:val="20"/>
              </w:rPr>
            </w:pPr>
            <w:r w:rsidRPr="00DF07B0">
              <w:rPr>
                <w:rFonts w:ascii="Times New Roman" w:hAnsi="Times New Roman" w:cs="Times New Roman"/>
                <w:sz w:val="20"/>
                <w:szCs w:val="20"/>
              </w:rPr>
              <w:t xml:space="preserve">For each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00884155" w:rsidRPr="00DF07B0">
              <w:rPr>
                <w:rFonts w:ascii="Times New Roman" w:hAnsi="Times New Roman" w:cs="Times New Roman"/>
                <w:sz w:val="20"/>
                <w:szCs w:val="20"/>
              </w:rPr>
              <w:t>,</w:t>
            </w:r>
            <w:r w:rsidRPr="00DF07B0">
              <w:rPr>
                <w:rFonts w:ascii="Times New Roman" w:hAnsi="Times New Roman" w:cs="Times New Roman"/>
                <w:sz w:val="20"/>
                <w:szCs w:val="20"/>
              </w:rPr>
              <w:t xml:space="preserve"> of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and shall remain unchanged for subsequent annual reports.</w:t>
            </w:r>
          </w:p>
          <w:p w:rsidR="003373C9" w:rsidRPr="00DF07B0" w:rsidRDefault="003373C9" w:rsidP="003373C9">
            <w:pPr>
              <w:rPr>
                <w:ins w:id="1625" w:author="Author"/>
                <w:rFonts w:ascii="Times New Roman" w:hAnsi="Times New Roman" w:cs="Times New Roman"/>
                <w:sz w:val="20"/>
                <w:szCs w:val="20"/>
              </w:rPr>
            </w:pPr>
          </w:p>
          <w:p w:rsidR="003373C9" w:rsidRPr="00DF07B0" w:rsidRDefault="003373C9" w:rsidP="003373C9">
            <w:pPr>
              <w:rPr>
                <w:ins w:id="1626" w:author="Author"/>
                <w:rFonts w:ascii="Times New Roman" w:hAnsi="Times New Roman" w:cs="Times New Roman"/>
                <w:sz w:val="20"/>
                <w:szCs w:val="20"/>
              </w:rPr>
            </w:pPr>
            <w:ins w:id="1627" w:author="Author">
              <w:r w:rsidRPr="00DF07B0">
                <w:rPr>
                  <w:rFonts w:ascii="Times New Roman" w:hAnsi="Times New Roman" w:cs="Times New Roman"/>
                  <w:sz w:val="20"/>
                  <w:szCs w:val="20"/>
                </w:rPr>
                <w:t>This code once assigned should not be reused for another risk even when the risk to which the code was originally assigned does not exist anymore.</w:t>
              </w:r>
            </w:ins>
          </w:p>
          <w:p w:rsidR="003373C9" w:rsidRPr="00DF07B0" w:rsidRDefault="003373C9" w:rsidP="003373C9">
            <w:pPr>
              <w:rPr>
                <w:ins w:id="1628" w:author="Author"/>
                <w:rFonts w:ascii="Times New Roman" w:hAnsi="Times New Roman" w:cs="Times New Roman"/>
                <w:sz w:val="20"/>
                <w:szCs w:val="20"/>
              </w:rPr>
            </w:pPr>
          </w:p>
          <w:p w:rsidR="003373C9" w:rsidRPr="00DF07B0" w:rsidRDefault="00482D31" w:rsidP="003373C9">
            <w:pPr>
              <w:ind w:right="175"/>
              <w:rPr>
                <w:rFonts w:ascii="Times New Roman" w:hAnsi="Times New Roman" w:cs="Times New Roman"/>
                <w:sz w:val="20"/>
                <w:szCs w:val="20"/>
              </w:rPr>
            </w:pPr>
            <w:ins w:id="1629" w:author="Author">
              <w:r w:rsidRPr="00DF07B0">
                <w:rPr>
                  <w:rFonts w:ascii="Times New Roman" w:hAnsi="Times New Roman" w:cs="Times New Roman"/>
                  <w:sz w:val="20"/>
                  <w:szCs w:val="20"/>
                </w:rPr>
                <w:t>When</w:t>
              </w:r>
              <w:r w:rsidR="003373C9" w:rsidRPr="00DF07B0">
                <w:rPr>
                  <w:rFonts w:ascii="Times New Roman" w:hAnsi="Times New Roman" w:cs="Times New Roman"/>
                  <w:sz w:val="20"/>
                  <w:szCs w:val="20"/>
                </w:rPr>
                <w:t xml:space="preserve"> one risk affects more than one line of business, the same code can be used for all the lines of business affected.</w:t>
              </w:r>
            </w:ins>
          </w:p>
        </w:tc>
      </w:tr>
      <w:tr w:rsidR="000A55AA" w:rsidRPr="00DF07B0" w:rsidTr="00950116">
        <w:trPr>
          <w:trHeight w:val="60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C0040</w:t>
            </w:r>
          </w:p>
        </w:tc>
        <w:tc>
          <w:tcPr>
            <w:tcW w:w="1984" w:type="dxa"/>
            <w:hideMark/>
          </w:tcPr>
          <w:p w:rsidR="000A55AA" w:rsidRPr="00DF07B0" w:rsidRDefault="000A55AA" w:rsidP="00950116">
            <w:pPr>
              <w:ind w:right="-1286"/>
              <w:rPr>
                <w:rFonts w:ascii="Times New Roman" w:hAnsi="Times New Roman" w:cs="Times New Roman"/>
                <w:sz w:val="20"/>
                <w:szCs w:val="20"/>
                <w:lang w:val="fr-FR"/>
              </w:rPr>
            </w:pPr>
            <w:r w:rsidRPr="00DF07B0">
              <w:rPr>
                <w:rFonts w:ascii="Times New Roman" w:hAnsi="Times New Roman" w:cs="Times New Roman"/>
                <w:sz w:val="20"/>
                <w:szCs w:val="20"/>
                <w:lang w:val="fr-FR"/>
              </w:rPr>
              <w:t xml:space="preserve">Facultative </w:t>
            </w:r>
            <w:proofErr w:type="spellStart"/>
            <w:r w:rsidRPr="00DF07B0">
              <w:rPr>
                <w:rFonts w:ascii="Times New Roman" w:hAnsi="Times New Roman" w:cs="Times New Roman"/>
                <w:sz w:val="20"/>
                <w:szCs w:val="20"/>
                <w:lang w:val="fr-FR"/>
              </w:rPr>
              <w:t>reinsurance</w:t>
            </w:r>
            <w:proofErr w:type="spellEnd"/>
          </w:p>
          <w:p w:rsidR="000A55AA" w:rsidRPr="00DF07B0" w:rsidRDefault="000A55AA" w:rsidP="00950116">
            <w:pPr>
              <w:ind w:right="-1286"/>
              <w:rPr>
                <w:rFonts w:ascii="Times New Roman" w:hAnsi="Times New Roman" w:cs="Times New Roman"/>
                <w:sz w:val="20"/>
                <w:szCs w:val="20"/>
                <w:lang w:val="fr-FR"/>
              </w:rPr>
            </w:pPr>
            <w:r w:rsidRPr="00DF07B0">
              <w:rPr>
                <w:rFonts w:ascii="Times New Roman" w:hAnsi="Times New Roman" w:cs="Times New Roman"/>
                <w:sz w:val="20"/>
                <w:szCs w:val="20"/>
                <w:lang w:val="fr-FR"/>
              </w:rPr>
              <w:t>Placement identification code</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0A55AA" w:rsidRPr="00DF07B0" w:rsidTr="00950116">
        <w:trPr>
          <w:trHeight w:val="3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C0050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Code reinsurer</w:t>
            </w:r>
          </w:p>
        </w:tc>
        <w:tc>
          <w:tcPr>
            <w:tcW w:w="6237" w:type="dxa"/>
            <w:gridSpan w:val="2"/>
            <w:hideMark/>
          </w:tcPr>
          <w:p w:rsidR="00B96A5E" w:rsidRPr="00DF07B0" w:rsidRDefault="000A55AA" w:rsidP="00950116">
            <w:pPr>
              <w:ind w:right="175"/>
              <w:rPr>
                <w:ins w:id="1630" w:author="Autho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reinsurer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p w:rsidR="00B96A5E" w:rsidRPr="00DF07B0" w:rsidRDefault="00B96A5E" w:rsidP="00950116">
            <w:pPr>
              <w:ind w:right="175"/>
              <w:rPr>
                <w:ins w:id="1631" w:author="Author"/>
                <w:rFonts w:ascii="Times New Roman" w:eastAsia="Times New Roman" w:hAnsi="Times New Roman" w:cs="Times New Roman"/>
                <w:sz w:val="20"/>
                <w:szCs w:val="20"/>
                <w:lang w:eastAsia="en-GB"/>
              </w:rPr>
            </w:pPr>
          </w:p>
          <w:p w:rsidR="00B96A5E" w:rsidRPr="00DF07B0" w:rsidRDefault="00B96A5E" w:rsidP="00950116">
            <w:pPr>
              <w:ind w:right="175"/>
              <w:rPr>
                <w:ins w:id="1632" w:author="Author"/>
                <w:rFonts w:ascii="Times New Roman" w:eastAsia="Times New Roman" w:hAnsi="Times New Roman" w:cs="Times New Roman"/>
                <w:sz w:val="20"/>
                <w:szCs w:val="20"/>
                <w:lang w:eastAsia="en-GB"/>
              </w:rPr>
            </w:pPr>
            <w:ins w:id="1633" w:author="Author">
              <w:r w:rsidRPr="00DF07B0">
                <w:rPr>
                  <w:rFonts w:ascii="Times New Roman" w:eastAsia="Times New Roman" w:hAnsi="Times New Roman" w:cs="Times New Roman"/>
                  <w:sz w:val="20"/>
                  <w:szCs w:val="20"/>
                  <w:lang w:eastAsia="en-GB"/>
                </w:rPr>
                <w:t xml:space="preserve">In case a specific code is attributed by the undertaking, the code shall be unique for the specific </w:t>
              </w:r>
              <w:r w:rsidR="00B0128D" w:rsidRPr="00DF07B0">
                <w:rPr>
                  <w:rFonts w:ascii="Times New Roman" w:eastAsia="Times New Roman" w:hAnsi="Times New Roman" w:cs="Times New Roman"/>
                  <w:sz w:val="20"/>
                  <w:szCs w:val="20"/>
                  <w:lang w:eastAsia="en-GB"/>
                </w:rPr>
                <w:t xml:space="preserve">reinsurer or </w:t>
              </w:r>
              <w:r w:rsidRPr="00DF07B0">
                <w:rPr>
                  <w:rFonts w:ascii="Times New Roman" w:eastAsia="Times New Roman" w:hAnsi="Times New Roman" w:cs="Times New Roman"/>
                  <w:sz w:val="20"/>
                  <w:szCs w:val="20"/>
                  <w:lang w:eastAsia="en-GB"/>
                </w:rPr>
                <w:t>broker and shall not overlap with any other code, attributed by the undertaking or LEI code.</w:t>
              </w:r>
            </w:ins>
          </w:p>
          <w:p w:rsidR="00B96A5E" w:rsidRPr="00DF07B0" w:rsidRDefault="00B96A5E" w:rsidP="00950116">
            <w:pPr>
              <w:ind w:right="175"/>
              <w:rPr>
                <w:ins w:id="1634" w:author="Author"/>
                <w:rFonts w:ascii="Times New Roman" w:eastAsia="Times New Roman" w:hAnsi="Times New Roman" w:cs="Times New Roman"/>
                <w:sz w:val="20"/>
                <w:szCs w:val="20"/>
                <w:lang w:eastAsia="en-GB"/>
              </w:rPr>
            </w:pPr>
          </w:p>
          <w:p w:rsidR="000A55AA" w:rsidRPr="00DF07B0" w:rsidRDefault="00287223" w:rsidP="00287223">
            <w:pPr>
              <w:ind w:right="175"/>
              <w:rPr>
                <w:rFonts w:ascii="Times New Roman" w:hAnsi="Times New Roman" w:cs="Times New Roman"/>
                <w:sz w:val="20"/>
                <w:szCs w:val="20"/>
              </w:rPr>
            </w:pPr>
            <w:ins w:id="1635" w:author="Author">
              <w:r w:rsidRPr="00DF07B0">
                <w:rPr>
                  <w:rFonts w:ascii="Times New Roman" w:eastAsia="Times New Roman" w:hAnsi="Times New Roman" w:cs="Times New Roman"/>
                  <w:sz w:val="20"/>
                  <w:szCs w:val="20"/>
                  <w:lang w:eastAsia="en-GB"/>
                </w:rPr>
                <w:t>I</w:t>
              </w:r>
              <w:r w:rsidR="00B96A5E" w:rsidRPr="00DF07B0">
                <w:rPr>
                  <w:rFonts w:ascii="Times New Roman" w:eastAsia="Times New Roman" w:hAnsi="Times New Roman" w:cs="Times New Roman"/>
                  <w:sz w:val="20"/>
                  <w:szCs w:val="20"/>
                  <w:lang w:eastAsia="en-GB"/>
                </w:rPr>
                <w:t>n the cases where a code already exists (e</w:t>
              </w:r>
              <w:r w:rsidRPr="00DF07B0">
                <w:rPr>
                  <w:rFonts w:ascii="Times New Roman" w:eastAsia="Times New Roman" w:hAnsi="Times New Roman" w:cs="Times New Roman"/>
                  <w:sz w:val="20"/>
                  <w:szCs w:val="20"/>
                  <w:lang w:eastAsia="en-GB"/>
                </w:rPr>
                <w:t>.</w:t>
              </w:r>
              <w:r w:rsidR="00B96A5E" w:rsidRPr="00DF07B0">
                <w:rPr>
                  <w:rFonts w:ascii="Times New Roman" w:eastAsia="Times New Roman" w:hAnsi="Times New Roman" w:cs="Times New Roman"/>
                  <w:sz w:val="20"/>
                  <w:szCs w:val="20"/>
                  <w:lang w:eastAsia="en-GB"/>
                </w:rPr>
                <w:t>g. national identifier), the same code is used as this identifier</w:t>
              </w:r>
              <w:r w:rsidR="00FF0B06" w:rsidRPr="00DF07B0">
                <w:rPr>
                  <w:rFonts w:ascii="Times New Roman" w:eastAsia="Times New Roman" w:hAnsi="Times New Roman" w:cs="Times New Roman"/>
                  <w:sz w:val="20"/>
                  <w:szCs w:val="20"/>
                  <w:lang w:eastAsia="en-GB"/>
                </w:rPr>
                <w:t xml:space="preserve"> and</w:t>
              </w:r>
              <w:r w:rsidR="00B96A5E" w:rsidRPr="00DF07B0">
                <w:rPr>
                  <w:rFonts w:ascii="Times New Roman" w:eastAsia="Times New Roman" w:hAnsi="Times New Roman" w:cs="Times New Roman"/>
                  <w:sz w:val="20"/>
                  <w:szCs w:val="20"/>
                  <w:lang w:eastAsia="en-GB"/>
                </w:rPr>
                <w:t xml:space="preserve"> should be kept consistently over time until a LEI code exist</w:t>
              </w:r>
              <w:r w:rsidRPr="00DF07B0">
                <w:rPr>
                  <w:rFonts w:ascii="Times New Roman" w:eastAsia="Times New Roman" w:hAnsi="Times New Roman" w:cs="Times New Roman"/>
                  <w:sz w:val="20"/>
                  <w:szCs w:val="20"/>
                  <w:lang w:eastAsia="en-GB"/>
                </w:rPr>
                <w:t>s</w:t>
              </w:r>
              <w:r w:rsidR="00B96A5E" w:rsidRPr="00DF07B0">
                <w:rPr>
                  <w:rFonts w:ascii="Times New Roman" w:eastAsia="Times New Roman" w:hAnsi="Times New Roman" w:cs="Times New Roman"/>
                  <w:sz w:val="20"/>
                  <w:szCs w:val="20"/>
                  <w:lang w:eastAsia="en-GB"/>
                </w:rPr>
                <w:t>.</w:t>
              </w:r>
            </w:ins>
          </w:p>
        </w:tc>
      </w:tr>
      <w:tr w:rsidR="000A55AA" w:rsidRPr="00DF07B0" w:rsidTr="00950116">
        <w:trPr>
          <w:trHeight w:val="1112"/>
        </w:trPr>
        <w:tc>
          <w:tcPr>
            <w:tcW w:w="1101"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C0060</w:t>
            </w:r>
          </w:p>
        </w:tc>
        <w:tc>
          <w:tcPr>
            <w:tcW w:w="1984"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Type of code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reinsurer</w:t>
            </w:r>
          </w:p>
        </w:tc>
        <w:tc>
          <w:tcPr>
            <w:tcW w:w="6237" w:type="dxa"/>
            <w:gridSpan w:val="2"/>
          </w:tcPr>
          <w:p w:rsidR="000A55AA" w:rsidRPr="00DF07B0" w:rsidRDefault="000A55AA" w:rsidP="00950116">
            <w:pPr>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eastAsia="en-GB"/>
              </w:rPr>
              <w:t>Identification of the code used in item “Code reinsurer”</w:t>
            </w:r>
            <w:r w:rsidRPr="00DF07B0">
              <w:rPr>
                <w:rFonts w:ascii="Times New Roman" w:hAnsi="Times New Roman" w:cs="Times New Roman"/>
                <w:sz w:val="20"/>
                <w:szCs w:val="20"/>
              </w:rPr>
              <w:t xml:space="preserve"> The following closed list shall be used:</w:t>
            </w:r>
          </w:p>
          <w:p w:rsidR="000A55AA" w:rsidRPr="00DF07B0" w:rsidRDefault="000A55AA" w:rsidP="00950116">
            <w:pPr>
              <w:ind w:right="175"/>
              <w:rPr>
                <w:rFonts w:ascii="Times New Roman" w:hAnsi="Times New Roman" w:cs="Times New Roman"/>
                <w:sz w:val="20"/>
                <w:szCs w:val="20"/>
                <w:lang w:val="pt-PT"/>
              </w:rPr>
            </w:pPr>
            <w:r w:rsidRPr="00DF07B0">
              <w:rPr>
                <w:rFonts w:ascii="Times New Roman" w:eastAsia="Times New Roman" w:hAnsi="Times New Roman" w:cs="Times New Roman"/>
                <w:color w:val="000000"/>
                <w:sz w:val="20"/>
                <w:szCs w:val="20"/>
                <w:lang w:val="pt-PT" w:eastAsia="en-GB"/>
              </w:rPr>
              <w:t xml:space="preserve">1 </w:t>
            </w:r>
            <w:r w:rsidR="0072092D" w:rsidRPr="00DF07B0">
              <w:rPr>
                <w:rFonts w:ascii="Times New Roman" w:eastAsia="Times New Roman" w:hAnsi="Times New Roman" w:cs="Times New Roman"/>
                <w:color w:val="000000"/>
                <w:sz w:val="20"/>
                <w:szCs w:val="20"/>
                <w:lang w:val="pt-PT" w:eastAsia="en-GB"/>
              </w:rPr>
              <w:t>–</w:t>
            </w:r>
            <w:r w:rsidRPr="00DF07B0">
              <w:rPr>
                <w:rFonts w:ascii="Times New Roman" w:eastAsia="Times New Roman" w:hAnsi="Times New Roman" w:cs="Times New Roman"/>
                <w:color w:val="000000"/>
                <w:sz w:val="20"/>
                <w:szCs w:val="20"/>
                <w:lang w:val="pt-PT" w:eastAsia="en-GB"/>
              </w:rPr>
              <w:t xml:space="preserve"> LEI </w:t>
            </w:r>
            <w:r w:rsidRPr="00DF07B0">
              <w:rPr>
                <w:rFonts w:ascii="Times New Roman" w:eastAsia="Times New Roman" w:hAnsi="Times New Roman" w:cs="Times New Roman"/>
                <w:color w:val="000000"/>
                <w:sz w:val="20"/>
                <w:szCs w:val="20"/>
                <w:lang w:val="pt-PT" w:eastAsia="en-GB"/>
              </w:rPr>
              <w:br/>
              <w:t xml:space="preserve">2 </w:t>
            </w:r>
            <w:r w:rsidR="0072092D" w:rsidRPr="00DF07B0">
              <w:rPr>
                <w:rFonts w:ascii="Times New Roman" w:eastAsia="Times New Roman" w:hAnsi="Times New Roman" w:cs="Times New Roman"/>
                <w:color w:val="000000"/>
                <w:sz w:val="20"/>
                <w:szCs w:val="20"/>
                <w:lang w:val="pt-PT" w:eastAsia="en-GB"/>
              </w:rPr>
              <w:t>–</w:t>
            </w:r>
            <w:r w:rsidRPr="00DF07B0">
              <w:rPr>
                <w:rFonts w:ascii="Times New Roman" w:eastAsia="Times New Roman" w:hAnsi="Times New Roman" w:cs="Times New Roman"/>
                <w:color w:val="000000"/>
                <w:sz w:val="20"/>
                <w:szCs w:val="20"/>
                <w:lang w:val="pt-PT" w:eastAsia="en-GB"/>
              </w:rPr>
              <w:t xml:space="preserve"> Specific code</w:t>
            </w:r>
          </w:p>
        </w:tc>
      </w:tr>
      <w:tr w:rsidR="000A55AA" w:rsidRPr="00DF07B0" w:rsidTr="00950116">
        <w:trPr>
          <w:trHeight w:val="315"/>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C0070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Code broker</w:t>
            </w:r>
          </w:p>
        </w:tc>
        <w:tc>
          <w:tcPr>
            <w:tcW w:w="6237" w:type="dxa"/>
            <w:gridSpan w:val="2"/>
            <w:hideMark/>
          </w:tcPr>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broker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p w:rsidR="000A55AA" w:rsidRPr="00DF07B0" w:rsidRDefault="000A55AA" w:rsidP="00950116">
            <w:pPr>
              <w:ind w:right="-1286"/>
              <w:rPr>
                <w:rFonts w:ascii="Times New Roman" w:hAnsi="Times New Roman" w:cs="Times New Roman"/>
                <w:sz w:val="20"/>
                <w:szCs w:val="20"/>
              </w:rPr>
            </w:pP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If more than one broker was involved in the reinsurance placement only the dominant main broker is required.</w:t>
            </w:r>
          </w:p>
        </w:tc>
      </w:tr>
      <w:tr w:rsidR="000A55AA" w:rsidRPr="00DF07B0" w:rsidTr="00950116">
        <w:trPr>
          <w:trHeight w:val="764"/>
        </w:trPr>
        <w:tc>
          <w:tcPr>
            <w:tcW w:w="1101"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C0080</w:t>
            </w:r>
          </w:p>
        </w:tc>
        <w:tc>
          <w:tcPr>
            <w:tcW w:w="1984"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Type of code broker</w:t>
            </w:r>
          </w:p>
        </w:tc>
        <w:tc>
          <w:tcPr>
            <w:tcW w:w="6237" w:type="dxa"/>
            <w:gridSpan w:val="2"/>
          </w:tcPr>
          <w:p w:rsidR="000A55AA" w:rsidRPr="00DF07B0" w:rsidRDefault="000A55AA" w:rsidP="00950116">
            <w:pPr>
              <w:ind w:right="175"/>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eastAsia="en-GB"/>
              </w:rPr>
              <w:t>Identification of the code used in item “Code broker”:</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1343"/>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lastRenderedPageBreak/>
              <w:t>C0090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Activity code broker</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w:t>
            </w:r>
          </w:p>
        </w:tc>
        <w:tc>
          <w:tcPr>
            <w:tcW w:w="6237" w:type="dxa"/>
            <w:gridSpan w:val="2"/>
            <w:hideMark/>
          </w:tcPr>
          <w:p w:rsidR="00E7782C" w:rsidRPr="00DF07B0" w:rsidRDefault="00E7782C" w:rsidP="00E7782C">
            <w:pPr>
              <w:ind w:right="175"/>
              <w:rPr>
                <w:rFonts w:ascii="Times New Roman" w:hAnsi="Times New Roman" w:cs="Times New Roman"/>
                <w:sz w:val="20"/>
                <w:szCs w:val="20"/>
              </w:rPr>
            </w:pPr>
            <w:r w:rsidRPr="00DF07B0">
              <w:rPr>
                <w:rFonts w:ascii="Times New Roman" w:hAnsi="Times New Roman" w:cs="Times New Roman"/>
                <w:sz w:val="20"/>
                <w:szCs w:val="20"/>
              </w:rPr>
              <w:t xml:space="preserve">Representing the activities of the broker involved, as considered by the undertaking. In case the activities are combined all activities must be mentioned separated be a ‘,’: </w:t>
            </w:r>
          </w:p>
          <w:p w:rsidR="00E7782C" w:rsidRPr="00DF07B0" w:rsidRDefault="00E7782C" w:rsidP="00E7782C">
            <w:pPr>
              <w:ind w:right="175"/>
              <w:rPr>
                <w:rFonts w:ascii="Times New Roman" w:hAnsi="Times New Roman" w:cs="Times New Roman"/>
                <w:sz w:val="20"/>
                <w:szCs w:val="20"/>
              </w:rPr>
            </w:pPr>
            <w:r w:rsidRPr="00DF07B0">
              <w:rPr>
                <w:rFonts w:ascii="Times New Roman" w:hAnsi="Times New Roman" w:cs="Times New Roman"/>
                <w:sz w:val="20"/>
                <w:szCs w:val="20"/>
              </w:rPr>
              <w:t xml:space="preserve">1 — Intermediary for placement </w:t>
            </w:r>
          </w:p>
          <w:p w:rsidR="00E7782C" w:rsidRPr="00DF07B0" w:rsidRDefault="00E7782C" w:rsidP="00E7782C">
            <w:pPr>
              <w:ind w:right="175"/>
              <w:rPr>
                <w:rFonts w:ascii="Times New Roman" w:hAnsi="Times New Roman" w:cs="Times New Roman"/>
                <w:sz w:val="20"/>
                <w:szCs w:val="20"/>
              </w:rPr>
            </w:pPr>
            <w:r w:rsidRPr="00DF07B0">
              <w:rPr>
                <w:rFonts w:ascii="Times New Roman" w:hAnsi="Times New Roman" w:cs="Times New Roman"/>
                <w:sz w:val="20"/>
                <w:szCs w:val="20"/>
              </w:rPr>
              <w:t xml:space="preserve">2 — Underwriting on behalf of </w:t>
            </w:r>
          </w:p>
          <w:p w:rsidR="000A55AA" w:rsidRPr="00DF07B0" w:rsidRDefault="00E7782C" w:rsidP="00950116">
            <w:pPr>
              <w:ind w:right="175"/>
              <w:rPr>
                <w:rFonts w:ascii="Times New Roman" w:hAnsi="Times New Roman" w:cs="Times New Roman"/>
                <w:sz w:val="20"/>
                <w:szCs w:val="20"/>
              </w:rPr>
            </w:pPr>
            <w:r w:rsidRPr="00DF07B0">
              <w:rPr>
                <w:rFonts w:ascii="Times New Roman" w:hAnsi="Times New Roman" w:cs="Times New Roman"/>
                <w:sz w:val="20"/>
                <w:szCs w:val="20"/>
              </w:rPr>
              <w:t>3 — Financial services</w:t>
            </w:r>
          </w:p>
        </w:tc>
      </w:tr>
      <w:tr w:rsidR="000A55AA" w:rsidRPr="00DF07B0" w:rsidTr="00950116">
        <w:trPr>
          <w:trHeight w:val="629"/>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C0100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Share reinsurer (%)</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Percentage of the facultative placement accepted by the reinsurer, expressed as an absolute percentage of the Amount reinsured on a facultative basis, with all reinsurers, as reported in column C0160 of S.30.01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Facultative covers (in terms of reinsured exposure) – Basic.</w:t>
            </w:r>
          </w:p>
          <w:p w:rsidR="000A55AA" w:rsidRPr="00DF07B0" w:rsidRDefault="000A55AA" w:rsidP="00950116">
            <w:pPr>
              <w:ind w:right="175"/>
              <w:rPr>
                <w:rFonts w:ascii="Times New Roman" w:hAnsi="Times New Roman" w:cs="Times New Roman"/>
                <w:sz w:val="20"/>
                <w:szCs w:val="20"/>
              </w:rPr>
            </w:pP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The percentage shall be reported as a decimal. </w:t>
            </w:r>
          </w:p>
        </w:tc>
      </w:tr>
      <w:tr w:rsidR="000A55AA" w:rsidRPr="00DF07B0" w:rsidTr="00950116">
        <w:trPr>
          <w:trHeight w:val="6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C0110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Currency</w:t>
            </w:r>
          </w:p>
        </w:tc>
        <w:tc>
          <w:tcPr>
            <w:tcW w:w="6237"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0A55AA" w:rsidRPr="00DF07B0" w:rsidTr="00950116">
        <w:trPr>
          <w:trHeight w:val="811"/>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C0120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Sum reinsured</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to facultative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reinsurer</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The sum reinsured on a facultative basis with the reinsurer.</w:t>
            </w:r>
          </w:p>
        </w:tc>
      </w:tr>
      <w:tr w:rsidR="000A55AA" w:rsidRPr="00DF07B0" w:rsidTr="00950116">
        <w:trPr>
          <w:trHeight w:val="300"/>
        </w:trPr>
        <w:tc>
          <w:tcPr>
            <w:tcW w:w="1101" w:type="dxa"/>
            <w:vMerge w:val="restart"/>
            <w:hideMark/>
          </w:tcPr>
          <w:p w:rsidR="000A55AA" w:rsidRPr="00DF07B0" w:rsidRDefault="000A55AA" w:rsidP="00950116">
            <w:pPr>
              <w:ind w:right="-1286"/>
              <w:rPr>
                <w:rFonts w:ascii="Times New Roman" w:hAnsi="Times New Roman" w:cs="Times New Roman"/>
                <w:sz w:val="20"/>
              </w:rPr>
            </w:pPr>
            <w:r w:rsidRPr="00DF07B0">
              <w:rPr>
                <w:rFonts w:ascii="Times New Roman" w:hAnsi="Times New Roman" w:cs="Times New Roman"/>
                <w:sz w:val="20"/>
              </w:rPr>
              <w:t>C0130</w:t>
            </w:r>
          </w:p>
        </w:tc>
        <w:tc>
          <w:tcPr>
            <w:tcW w:w="1984" w:type="dxa"/>
            <w:vMerge w:val="restart"/>
            <w:hideMark/>
          </w:tcPr>
          <w:p w:rsidR="000A55AA" w:rsidRPr="00DF07B0" w:rsidRDefault="000A55AA" w:rsidP="00950116">
            <w:pPr>
              <w:ind w:right="-1286"/>
              <w:rPr>
                <w:rFonts w:ascii="Times New Roman" w:hAnsi="Times New Roman" w:cs="Times New Roman"/>
                <w:sz w:val="20"/>
              </w:rPr>
            </w:pPr>
            <w:r w:rsidRPr="00DF07B0">
              <w:rPr>
                <w:rFonts w:ascii="Times New Roman" w:hAnsi="Times New Roman" w:cs="Times New Roman"/>
                <w:sz w:val="20"/>
              </w:rPr>
              <w:t>Facultative ceded</w:t>
            </w:r>
          </w:p>
          <w:p w:rsidR="000A55AA" w:rsidRPr="00DF07B0" w:rsidRDefault="000A55AA" w:rsidP="00950116">
            <w:pPr>
              <w:ind w:right="-1286"/>
              <w:rPr>
                <w:rFonts w:ascii="Times New Roman" w:hAnsi="Times New Roman" w:cs="Times New Roman"/>
                <w:sz w:val="20"/>
              </w:rPr>
            </w:pPr>
            <w:r w:rsidRPr="00DF07B0">
              <w:rPr>
                <w:rFonts w:ascii="Times New Roman" w:hAnsi="Times New Roman" w:cs="Times New Roman"/>
                <w:sz w:val="20"/>
              </w:rPr>
              <w:t>reinsurance</w:t>
            </w:r>
          </w:p>
          <w:p w:rsidR="000A55AA" w:rsidRPr="00DF07B0" w:rsidRDefault="000A55AA" w:rsidP="00950116">
            <w:pPr>
              <w:ind w:right="-1286"/>
              <w:rPr>
                <w:rFonts w:ascii="Times New Roman" w:hAnsi="Times New Roman" w:cs="Times New Roman"/>
                <w:sz w:val="20"/>
              </w:rPr>
            </w:pPr>
            <w:r w:rsidRPr="00DF07B0">
              <w:rPr>
                <w:rFonts w:ascii="Times New Roman" w:hAnsi="Times New Roman" w:cs="Times New Roman"/>
                <w:sz w:val="20"/>
              </w:rPr>
              <w:t>premium</w:t>
            </w:r>
          </w:p>
        </w:tc>
        <w:tc>
          <w:tcPr>
            <w:tcW w:w="6237" w:type="dxa"/>
            <w:gridSpan w:val="2"/>
            <w:vMerge w:val="restart"/>
            <w:hideMark/>
          </w:tcPr>
          <w:p w:rsidR="000A55AA" w:rsidRPr="00DF07B0" w:rsidRDefault="00B31C82" w:rsidP="00B31C82">
            <w:pPr>
              <w:ind w:right="175"/>
              <w:rPr>
                <w:rFonts w:ascii="Times New Roman" w:hAnsi="Times New Roman" w:cs="Times New Roman"/>
                <w:sz w:val="20"/>
              </w:rPr>
            </w:pPr>
            <w:r w:rsidRPr="00DF07B0">
              <w:rPr>
                <w:rFonts w:ascii="Times New Roman" w:hAnsi="Times New Roman" w:cs="Times New Roman"/>
                <w:sz w:val="20"/>
              </w:rPr>
              <w:t>E</w:t>
            </w:r>
            <w:r w:rsidR="000A55AA" w:rsidRPr="00DF07B0">
              <w:rPr>
                <w:rFonts w:ascii="Times New Roman" w:hAnsi="Times New Roman" w:cs="Times New Roman"/>
                <w:sz w:val="20"/>
              </w:rPr>
              <w:t>xpected gross annual or written reinsurance premium, ceded to reinsurer for their share.</w:t>
            </w:r>
          </w:p>
        </w:tc>
      </w:tr>
      <w:tr w:rsidR="000A55AA" w:rsidRPr="00DF07B0" w:rsidTr="00950116">
        <w:trPr>
          <w:trHeight w:val="300"/>
        </w:trPr>
        <w:tc>
          <w:tcPr>
            <w:tcW w:w="1101" w:type="dxa"/>
            <w:vMerge/>
            <w:hideMark/>
          </w:tcPr>
          <w:p w:rsidR="000A55AA" w:rsidRPr="00DF07B0" w:rsidRDefault="000A55AA" w:rsidP="00950116">
            <w:pPr>
              <w:ind w:right="-1286"/>
              <w:rPr>
                <w:rFonts w:ascii="Times New Roman" w:hAnsi="Times New Roman"/>
              </w:rPr>
            </w:pPr>
          </w:p>
        </w:tc>
        <w:tc>
          <w:tcPr>
            <w:tcW w:w="1984" w:type="dxa"/>
            <w:vMerge/>
            <w:hideMark/>
          </w:tcPr>
          <w:p w:rsidR="000A55AA" w:rsidRPr="00DF07B0" w:rsidRDefault="000A55AA" w:rsidP="00950116">
            <w:pPr>
              <w:ind w:right="-1286"/>
              <w:rPr>
                <w:rFonts w:ascii="Times New Roman" w:hAnsi="Times New Roman"/>
              </w:rPr>
            </w:pPr>
          </w:p>
        </w:tc>
        <w:tc>
          <w:tcPr>
            <w:tcW w:w="6237" w:type="dxa"/>
            <w:gridSpan w:val="2"/>
            <w:vMerge/>
            <w:hideMark/>
          </w:tcPr>
          <w:p w:rsidR="000A55AA" w:rsidRPr="00DF07B0" w:rsidRDefault="000A55AA" w:rsidP="00950116">
            <w:pPr>
              <w:ind w:right="-1286"/>
              <w:rPr>
                <w:rFonts w:ascii="Times New Roman" w:hAnsi="Times New Roman"/>
              </w:rPr>
            </w:pPr>
          </w:p>
        </w:tc>
      </w:tr>
      <w:tr w:rsidR="000A55AA" w:rsidRPr="00DF07B0" w:rsidTr="00950116">
        <w:trPr>
          <w:trHeight w:val="269"/>
        </w:trPr>
        <w:tc>
          <w:tcPr>
            <w:tcW w:w="1101" w:type="dxa"/>
            <w:vMerge/>
            <w:hideMark/>
          </w:tcPr>
          <w:p w:rsidR="000A55AA" w:rsidRPr="00DF07B0" w:rsidRDefault="000A55AA" w:rsidP="00950116">
            <w:pPr>
              <w:ind w:right="-1286"/>
              <w:rPr>
                <w:rFonts w:ascii="Times New Roman" w:hAnsi="Times New Roman"/>
              </w:rPr>
            </w:pPr>
          </w:p>
        </w:tc>
        <w:tc>
          <w:tcPr>
            <w:tcW w:w="1984" w:type="dxa"/>
            <w:vMerge/>
            <w:hideMark/>
          </w:tcPr>
          <w:p w:rsidR="000A55AA" w:rsidRPr="00DF07B0" w:rsidRDefault="000A55AA" w:rsidP="00950116">
            <w:pPr>
              <w:ind w:right="-1286"/>
              <w:rPr>
                <w:rFonts w:ascii="Times New Roman" w:hAnsi="Times New Roman"/>
              </w:rPr>
            </w:pPr>
          </w:p>
        </w:tc>
        <w:tc>
          <w:tcPr>
            <w:tcW w:w="6237" w:type="dxa"/>
            <w:gridSpan w:val="2"/>
            <w:vMerge/>
            <w:hideMark/>
          </w:tcPr>
          <w:p w:rsidR="000A55AA" w:rsidRPr="00DF07B0" w:rsidRDefault="000A55AA" w:rsidP="00950116">
            <w:pPr>
              <w:ind w:right="-1286"/>
              <w:rPr>
                <w:rFonts w:ascii="Times New Roman" w:hAnsi="Times New Roman"/>
              </w:rPr>
            </w:pPr>
          </w:p>
        </w:tc>
      </w:tr>
      <w:tr w:rsidR="000A55AA" w:rsidRPr="00DF07B0" w:rsidTr="00950116">
        <w:trPr>
          <w:trHeight w:val="915"/>
        </w:trPr>
        <w:tc>
          <w:tcPr>
            <w:tcW w:w="1101" w:type="dxa"/>
            <w:hideMark/>
          </w:tcPr>
          <w:p w:rsidR="000A55AA" w:rsidRPr="00DF07B0" w:rsidRDefault="000A55AA" w:rsidP="00950116">
            <w:pPr>
              <w:ind w:right="-1286"/>
              <w:rPr>
                <w:rFonts w:ascii="Times New Roman" w:hAnsi="Times New Roman" w:cs="Times New Roman"/>
                <w:sz w:val="20"/>
              </w:rPr>
            </w:pPr>
            <w:r w:rsidRPr="00DF07B0">
              <w:rPr>
                <w:rFonts w:ascii="Times New Roman" w:hAnsi="Times New Roman" w:cs="Times New Roman"/>
                <w:sz w:val="20"/>
              </w:rPr>
              <w:t>C0140</w:t>
            </w:r>
          </w:p>
        </w:tc>
        <w:tc>
          <w:tcPr>
            <w:tcW w:w="1984" w:type="dxa"/>
            <w:hideMark/>
          </w:tcPr>
          <w:p w:rsidR="000A55AA" w:rsidRPr="00DF07B0" w:rsidRDefault="000A55AA" w:rsidP="00950116">
            <w:pPr>
              <w:ind w:right="-1286"/>
              <w:rPr>
                <w:rFonts w:ascii="Times New Roman" w:hAnsi="Times New Roman" w:cs="Times New Roman"/>
                <w:sz w:val="20"/>
              </w:rPr>
            </w:pPr>
            <w:r w:rsidRPr="00DF07B0">
              <w:rPr>
                <w:rFonts w:ascii="Times New Roman" w:hAnsi="Times New Roman" w:cs="Times New Roman"/>
                <w:sz w:val="20"/>
              </w:rPr>
              <w:t>Annotations</w:t>
            </w:r>
          </w:p>
        </w:tc>
        <w:tc>
          <w:tcPr>
            <w:tcW w:w="6237" w:type="dxa"/>
            <w:gridSpan w:val="2"/>
            <w:hideMark/>
          </w:tcPr>
          <w:p w:rsidR="000A55AA" w:rsidRPr="00DF07B0" w:rsidRDefault="000A55AA" w:rsidP="00950116">
            <w:pPr>
              <w:ind w:right="175"/>
              <w:rPr>
                <w:rFonts w:ascii="Times New Roman" w:hAnsi="Times New Roman" w:cs="Times New Roman"/>
                <w:sz w:val="20"/>
              </w:rPr>
            </w:pPr>
            <w:r w:rsidRPr="00DF07B0">
              <w:rPr>
                <w:rFonts w:ascii="Times New Roman" w:hAnsi="Times New Roman" w:cs="Times New Roman"/>
                <w:sz w:val="20"/>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0A55AA" w:rsidRPr="00DF07B0" w:rsidTr="00950116">
        <w:trPr>
          <w:trHeight w:val="510"/>
        </w:trPr>
        <w:tc>
          <w:tcPr>
            <w:tcW w:w="9322" w:type="dxa"/>
            <w:gridSpan w:val="4"/>
            <w:noWrap/>
            <w:hideMark/>
          </w:tcPr>
          <w:p w:rsidR="000A55AA" w:rsidRPr="00DF07B0" w:rsidRDefault="000A55AA" w:rsidP="00950116">
            <w:pPr>
              <w:spacing w:before="120" w:after="120"/>
              <w:ind w:right="-1287"/>
              <w:rPr>
                <w:rFonts w:ascii="Times New Roman" w:hAnsi="Times New Roman" w:cs="Times New Roman"/>
                <w:sz w:val="20"/>
                <w:szCs w:val="20"/>
              </w:rPr>
            </w:pPr>
            <w:r w:rsidRPr="00DF07B0">
              <w:rPr>
                <w:rFonts w:ascii="Times New Roman" w:hAnsi="Times New Roman" w:cs="Times New Roman"/>
                <w:b/>
                <w:bCs/>
                <w:iCs/>
                <w:sz w:val="20"/>
                <w:szCs w:val="20"/>
              </w:rPr>
              <w:t>Facultative covers life</w:t>
            </w:r>
          </w:p>
        </w:tc>
      </w:tr>
      <w:tr w:rsidR="000A55AA" w:rsidRPr="00DF07B0" w:rsidTr="00950116">
        <w:trPr>
          <w:trHeight w:val="315"/>
        </w:trPr>
        <w:tc>
          <w:tcPr>
            <w:tcW w:w="1101" w:type="dxa"/>
            <w:hideMark/>
          </w:tcPr>
          <w:p w:rsidR="000A55AA" w:rsidRPr="00DF07B0" w:rsidRDefault="005D35E4" w:rsidP="00950116">
            <w:pPr>
              <w:ind w:right="-1286"/>
              <w:rPr>
                <w:rFonts w:ascii="Times New Roman" w:hAnsi="Times New Roman" w:cs="Times New Roman"/>
                <w:sz w:val="20"/>
                <w:szCs w:val="20"/>
              </w:rPr>
            </w:pPr>
            <w:ins w:id="1636" w:author="Author">
              <w:r w:rsidRPr="00DF07B0">
                <w:rPr>
                  <w:rFonts w:ascii="Times New Roman" w:hAnsi="Times New Roman" w:cs="Times New Roman"/>
                  <w:sz w:val="20"/>
                  <w:szCs w:val="20"/>
                </w:rPr>
                <w:t>Z0020</w:t>
              </w:r>
            </w:ins>
            <w:del w:id="1637" w:author="Author">
              <w:r w:rsidR="000A55AA" w:rsidRPr="00DF07B0" w:rsidDel="005D35E4">
                <w:rPr>
                  <w:rFonts w:ascii="Times New Roman" w:hAnsi="Times New Roman" w:cs="Times New Roman"/>
                  <w:sz w:val="20"/>
                  <w:szCs w:val="20"/>
                </w:rPr>
                <w:delText>Z0010</w:delText>
              </w:r>
            </w:del>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Line of business</w:t>
            </w:r>
          </w:p>
        </w:tc>
        <w:tc>
          <w:tcPr>
            <w:tcW w:w="6237"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reported.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Health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Insurance with profit participation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linked insurance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life insurance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Annuities stemming from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contracts and relating to health insurance obligations</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34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Annuities stemming from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contracts and relating to insurance obligations other than health insurance obligations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Health reinsurance</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36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reinsurance</w:t>
            </w:r>
          </w:p>
        </w:tc>
      </w:tr>
      <w:tr w:rsidR="000A55AA" w:rsidRPr="00DF07B0" w:rsidTr="00950116">
        <w:trPr>
          <w:trHeight w:val="6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C0150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Reinsurance</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program code</w:t>
            </w:r>
          </w:p>
        </w:tc>
        <w:tc>
          <w:tcPr>
            <w:tcW w:w="6237" w:type="dxa"/>
            <w:gridSpan w:val="2"/>
            <w:hideMark/>
          </w:tcPr>
          <w:p w:rsidR="000A55AA" w:rsidRPr="00DF07B0" w:rsidRDefault="000A55AA" w:rsidP="00B5555A">
            <w:pPr>
              <w:ind w:right="175"/>
              <w:rPr>
                <w:rFonts w:ascii="Times New Roman" w:hAnsi="Times New Roman" w:cs="Times New Roman"/>
                <w:sz w:val="20"/>
                <w:szCs w:val="20"/>
              </w:rPr>
            </w:pPr>
            <w:r w:rsidRPr="00DF07B0">
              <w:rPr>
                <w:rFonts w:ascii="Times New Roman" w:hAnsi="Times New Roman" w:cs="Times New Roman"/>
                <w:sz w:val="20"/>
                <w:szCs w:val="20"/>
              </w:rPr>
              <w:t>Undertaking specific reinsurance code that links the dominant treaty</w:t>
            </w:r>
            <w:r w:rsidR="00B5555A" w:rsidRPr="00DF07B0">
              <w:rPr>
                <w:rFonts w:ascii="Times New Roman" w:hAnsi="Times New Roman" w:cs="Times New Roman"/>
                <w:sz w:val="20"/>
                <w:szCs w:val="20"/>
              </w:rPr>
              <w:t xml:space="preserve"> of </w:t>
            </w:r>
            <w:r w:rsidRPr="00DF07B0">
              <w:rPr>
                <w:rFonts w:ascii="Times New Roman" w:hAnsi="Times New Roman" w:cs="Times New Roman"/>
                <w:sz w:val="20"/>
                <w:szCs w:val="20"/>
              </w:rPr>
              <w:t xml:space="preserve">reinsurance programme which also protects the risk covered by the facultative reinsurance. The Reinsurance program code shall be in line with the Reinsurance program code of S.30.03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Outgoing Reinsurance Program in the next reporting year.</w:t>
            </w:r>
          </w:p>
        </w:tc>
      </w:tr>
      <w:tr w:rsidR="000A55AA" w:rsidRPr="00DF07B0" w:rsidTr="00950116">
        <w:trPr>
          <w:trHeight w:val="18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C0160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Risk identification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code</w:t>
            </w:r>
          </w:p>
        </w:tc>
        <w:tc>
          <w:tcPr>
            <w:tcW w:w="6237" w:type="dxa"/>
            <w:gridSpan w:val="2"/>
            <w:hideMark/>
          </w:tcPr>
          <w:p w:rsidR="000A55AA" w:rsidRPr="00DF07B0" w:rsidRDefault="000A55AA" w:rsidP="00950116">
            <w:pPr>
              <w:ind w:right="175"/>
              <w:rPr>
                <w:ins w:id="1638" w:author="Author"/>
                <w:rFonts w:ascii="Times New Roman" w:hAnsi="Times New Roman" w:cs="Times New Roman"/>
                <w:sz w:val="20"/>
                <w:szCs w:val="20"/>
              </w:rPr>
            </w:pPr>
            <w:r w:rsidRPr="00DF07B0">
              <w:rPr>
                <w:rFonts w:ascii="Times New Roman" w:hAnsi="Times New Roman" w:cs="Times New Roman"/>
                <w:sz w:val="20"/>
                <w:szCs w:val="20"/>
              </w:rPr>
              <w:t xml:space="preserve">For each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00884155" w:rsidRPr="00DF07B0">
              <w:rPr>
                <w:rFonts w:ascii="Times New Roman" w:hAnsi="Times New Roman" w:cs="Times New Roman"/>
                <w:sz w:val="20"/>
                <w:szCs w:val="20"/>
              </w:rPr>
              <w:t>,</w:t>
            </w:r>
            <w:r w:rsidRPr="00DF07B0">
              <w:rPr>
                <w:rFonts w:ascii="Times New Roman" w:hAnsi="Times New Roman" w:cs="Times New Roman"/>
                <w:sz w:val="20"/>
                <w:szCs w:val="20"/>
              </w:rPr>
              <w:t xml:space="preserve"> of 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p w:rsidR="003373C9" w:rsidRPr="00DF07B0" w:rsidRDefault="003373C9" w:rsidP="00950116">
            <w:pPr>
              <w:ind w:right="175"/>
              <w:rPr>
                <w:ins w:id="1639" w:author="Author"/>
                <w:rFonts w:ascii="Times New Roman" w:hAnsi="Times New Roman" w:cs="Times New Roman"/>
                <w:sz w:val="20"/>
                <w:szCs w:val="20"/>
              </w:rPr>
            </w:pPr>
          </w:p>
          <w:p w:rsidR="003373C9" w:rsidRPr="00DF07B0" w:rsidRDefault="003373C9" w:rsidP="003373C9">
            <w:pPr>
              <w:rPr>
                <w:ins w:id="1640" w:author="Author"/>
                <w:rFonts w:ascii="Times New Roman" w:hAnsi="Times New Roman" w:cs="Times New Roman"/>
                <w:sz w:val="20"/>
                <w:szCs w:val="20"/>
              </w:rPr>
            </w:pPr>
            <w:ins w:id="1641" w:author="Author">
              <w:r w:rsidRPr="00DF07B0">
                <w:rPr>
                  <w:rFonts w:ascii="Times New Roman" w:hAnsi="Times New Roman" w:cs="Times New Roman"/>
                  <w:sz w:val="20"/>
                  <w:szCs w:val="20"/>
                </w:rPr>
                <w:t>This code once assigned should not be reused for another risk even when the risk to which the code was originally assigned does not exist anymore.</w:t>
              </w:r>
            </w:ins>
          </w:p>
          <w:p w:rsidR="003373C9" w:rsidRPr="00DF07B0" w:rsidRDefault="003373C9" w:rsidP="003373C9">
            <w:pPr>
              <w:rPr>
                <w:ins w:id="1642" w:author="Author"/>
                <w:rFonts w:ascii="Times New Roman" w:hAnsi="Times New Roman" w:cs="Times New Roman"/>
                <w:sz w:val="20"/>
                <w:szCs w:val="20"/>
              </w:rPr>
            </w:pPr>
          </w:p>
          <w:p w:rsidR="003373C9" w:rsidRPr="00DF07B0" w:rsidRDefault="00287223" w:rsidP="003373C9">
            <w:pPr>
              <w:ind w:right="175"/>
              <w:rPr>
                <w:rFonts w:ascii="Times New Roman" w:hAnsi="Times New Roman" w:cs="Times New Roman"/>
                <w:sz w:val="20"/>
                <w:szCs w:val="20"/>
              </w:rPr>
            </w:pPr>
            <w:ins w:id="1643" w:author="Author">
              <w:r w:rsidRPr="00DF07B0">
                <w:rPr>
                  <w:rFonts w:ascii="Times New Roman" w:hAnsi="Times New Roman" w:cs="Times New Roman"/>
                  <w:sz w:val="20"/>
                  <w:szCs w:val="20"/>
                </w:rPr>
                <w:t>When</w:t>
              </w:r>
              <w:r w:rsidR="003373C9" w:rsidRPr="00DF07B0">
                <w:rPr>
                  <w:rFonts w:ascii="Times New Roman" w:hAnsi="Times New Roman" w:cs="Times New Roman"/>
                  <w:sz w:val="20"/>
                  <w:szCs w:val="20"/>
                </w:rPr>
                <w:t xml:space="preserve"> one risk affects more than one line of business, the same code can be used for all the lines of business affected.</w:t>
              </w:r>
            </w:ins>
          </w:p>
        </w:tc>
      </w:tr>
      <w:tr w:rsidR="000A55AA" w:rsidRPr="00DF07B0" w:rsidTr="00950116">
        <w:trPr>
          <w:trHeight w:val="1041"/>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lastRenderedPageBreak/>
              <w:t>C0170</w:t>
            </w:r>
          </w:p>
        </w:tc>
        <w:tc>
          <w:tcPr>
            <w:tcW w:w="1984" w:type="dxa"/>
            <w:hideMark/>
          </w:tcPr>
          <w:p w:rsidR="000A55AA" w:rsidRPr="00DF07B0" w:rsidRDefault="000A55AA" w:rsidP="00950116">
            <w:pPr>
              <w:ind w:right="-1286"/>
              <w:rPr>
                <w:rFonts w:ascii="Times New Roman" w:hAnsi="Times New Roman" w:cs="Times New Roman"/>
                <w:sz w:val="20"/>
                <w:szCs w:val="20"/>
                <w:lang w:val="fr-FR"/>
              </w:rPr>
            </w:pPr>
            <w:r w:rsidRPr="00DF07B0">
              <w:rPr>
                <w:rFonts w:ascii="Times New Roman" w:hAnsi="Times New Roman" w:cs="Times New Roman"/>
                <w:sz w:val="20"/>
                <w:szCs w:val="20"/>
                <w:lang w:val="fr-FR"/>
              </w:rPr>
              <w:t xml:space="preserve">Facultative </w:t>
            </w:r>
          </w:p>
          <w:p w:rsidR="000A55AA" w:rsidRPr="00DF07B0" w:rsidRDefault="000A55AA" w:rsidP="00950116">
            <w:pPr>
              <w:ind w:right="-1286"/>
              <w:rPr>
                <w:rFonts w:ascii="Times New Roman" w:hAnsi="Times New Roman" w:cs="Times New Roman"/>
                <w:sz w:val="20"/>
                <w:szCs w:val="20"/>
                <w:lang w:val="fr-FR"/>
              </w:rPr>
            </w:pPr>
            <w:proofErr w:type="spellStart"/>
            <w:r w:rsidRPr="00DF07B0">
              <w:rPr>
                <w:rFonts w:ascii="Times New Roman" w:hAnsi="Times New Roman" w:cs="Times New Roman"/>
                <w:sz w:val="20"/>
                <w:szCs w:val="20"/>
                <w:lang w:val="fr-FR"/>
              </w:rPr>
              <w:t>reinsurance</w:t>
            </w:r>
            <w:proofErr w:type="spellEnd"/>
            <w:r w:rsidRPr="00DF07B0">
              <w:rPr>
                <w:rFonts w:ascii="Times New Roman" w:hAnsi="Times New Roman" w:cs="Times New Roman"/>
                <w:sz w:val="20"/>
                <w:szCs w:val="20"/>
                <w:lang w:val="fr-FR"/>
              </w:rPr>
              <w:t xml:space="preserve"> </w:t>
            </w:r>
          </w:p>
          <w:p w:rsidR="000A55AA" w:rsidRPr="00DF07B0" w:rsidRDefault="000A55AA" w:rsidP="00950116">
            <w:pPr>
              <w:ind w:right="-1286"/>
              <w:rPr>
                <w:rFonts w:ascii="Times New Roman" w:hAnsi="Times New Roman" w:cs="Times New Roman"/>
                <w:sz w:val="20"/>
                <w:szCs w:val="20"/>
                <w:lang w:val="fr-FR"/>
              </w:rPr>
            </w:pPr>
            <w:r w:rsidRPr="00DF07B0">
              <w:rPr>
                <w:rFonts w:ascii="Times New Roman" w:hAnsi="Times New Roman" w:cs="Times New Roman"/>
                <w:sz w:val="20"/>
                <w:szCs w:val="20"/>
                <w:lang w:val="fr-FR"/>
              </w:rPr>
              <w:t xml:space="preserve">placement </w:t>
            </w:r>
          </w:p>
          <w:p w:rsidR="000A55AA" w:rsidRPr="00DF07B0" w:rsidRDefault="000A55AA" w:rsidP="00950116">
            <w:pPr>
              <w:ind w:right="-1286"/>
              <w:rPr>
                <w:rFonts w:ascii="Times New Roman" w:hAnsi="Times New Roman" w:cs="Times New Roman"/>
                <w:sz w:val="20"/>
                <w:szCs w:val="20"/>
                <w:lang w:val="fr-FR"/>
              </w:rPr>
            </w:pPr>
            <w:r w:rsidRPr="00DF07B0">
              <w:rPr>
                <w:rFonts w:ascii="Times New Roman" w:hAnsi="Times New Roman" w:cs="Times New Roman"/>
                <w:sz w:val="20"/>
                <w:szCs w:val="20"/>
                <w:lang w:val="fr-FR"/>
              </w:rPr>
              <w:t>identification code</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A sequential number which is unique for the risk, assigned to each facultative reinsurance placement by the undertaking.</w:t>
            </w:r>
          </w:p>
        </w:tc>
      </w:tr>
      <w:tr w:rsidR="000A55AA" w:rsidRPr="00DF07B0" w:rsidTr="00950116">
        <w:trPr>
          <w:trHeight w:val="1578"/>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C0180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Code reinsurer</w:t>
            </w:r>
          </w:p>
        </w:tc>
        <w:tc>
          <w:tcPr>
            <w:tcW w:w="6237" w:type="dxa"/>
            <w:gridSpan w:val="2"/>
            <w:hideMark/>
          </w:tcPr>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reinsurer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p w:rsidR="000A55AA" w:rsidRPr="00DF07B0" w:rsidRDefault="000A55AA" w:rsidP="00950116">
            <w:pPr>
              <w:ind w:right="175"/>
              <w:rPr>
                <w:rFonts w:ascii="Times New Roman" w:eastAsia="Times New Roman" w:hAnsi="Times New Roman" w:cs="Times New Roman"/>
                <w:sz w:val="20"/>
                <w:szCs w:val="20"/>
                <w:lang w:eastAsia="en-GB"/>
              </w:rPr>
            </w:pP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In case a s</w:t>
            </w:r>
            <w:r w:rsidRPr="00DF07B0">
              <w:rPr>
                <w:rFonts w:ascii="Times New Roman" w:eastAsia="Times New Roman" w:hAnsi="Times New Roman" w:cs="Times New Roman"/>
                <w:sz w:val="20"/>
                <w:szCs w:val="20"/>
                <w:lang w:eastAsia="en-GB"/>
              </w:rPr>
              <w:t xml:space="preserve">pecific code is attributed by the undertaking, the code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be unique for the specific reinsurer and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not overlap with any other code, attributed by the undertaking or LEI code.</w:t>
            </w:r>
          </w:p>
        </w:tc>
      </w:tr>
      <w:tr w:rsidR="000A55AA" w:rsidRPr="00DF07B0" w:rsidTr="00950116">
        <w:trPr>
          <w:trHeight w:val="1054"/>
        </w:trPr>
        <w:tc>
          <w:tcPr>
            <w:tcW w:w="1101"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C0190</w:t>
            </w:r>
          </w:p>
        </w:tc>
        <w:tc>
          <w:tcPr>
            <w:tcW w:w="1984"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Type of code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reinsurer</w:t>
            </w:r>
          </w:p>
        </w:tc>
        <w:tc>
          <w:tcPr>
            <w:tcW w:w="6237" w:type="dxa"/>
            <w:gridSpan w:val="2"/>
          </w:tcPr>
          <w:p w:rsidR="000A55AA" w:rsidRPr="00DF07B0" w:rsidRDefault="000A55AA" w:rsidP="00950116">
            <w:pPr>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eastAsia="en-GB"/>
              </w:rPr>
              <w:t>Identification of the code used in item “Code reinsurer”</w:t>
            </w:r>
            <w:r w:rsidRPr="00DF07B0">
              <w:rPr>
                <w:rFonts w:ascii="Times New Roman" w:hAnsi="Times New Roman" w:cs="Times New Roman"/>
                <w:sz w:val="20"/>
                <w:szCs w:val="20"/>
              </w:rPr>
              <w:t xml:space="preserve"> The following closed list shall be used:</w:t>
            </w:r>
          </w:p>
          <w:p w:rsidR="000A55AA" w:rsidRPr="00DF07B0" w:rsidRDefault="000A55AA" w:rsidP="00950116">
            <w:pPr>
              <w:ind w:right="175"/>
              <w:rPr>
                <w:rFonts w:ascii="Times New Roman" w:hAnsi="Times New Roman" w:cs="Times New Roman"/>
                <w:sz w:val="20"/>
                <w:szCs w:val="20"/>
                <w:lang w:val="pt-PT"/>
              </w:rPr>
            </w:pPr>
            <w:r w:rsidRPr="00DF07B0">
              <w:rPr>
                <w:rFonts w:ascii="Times New Roman" w:eastAsia="Times New Roman" w:hAnsi="Times New Roman" w:cs="Times New Roman"/>
                <w:color w:val="000000"/>
                <w:sz w:val="20"/>
                <w:szCs w:val="20"/>
                <w:lang w:val="pt-PT" w:eastAsia="en-GB"/>
              </w:rPr>
              <w:t xml:space="preserve">1 </w:t>
            </w:r>
            <w:r w:rsidR="0072092D" w:rsidRPr="00DF07B0">
              <w:rPr>
                <w:rFonts w:ascii="Times New Roman" w:eastAsia="Times New Roman" w:hAnsi="Times New Roman" w:cs="Times New Roman"/>
                <w:color w:val="000000"/>
                <w:sz w:val="20"/>
                <w:szCs w:val="20"/>
                <w:lang w:val="pt-PT" w:eastAsia="en-GB"/>
              </w:rPr>
              <w:t>–</w:t>
            </w:r>
            <w:r w:rsidRPr="00DF07B0">
              <w:rPr>
                <w:rFonts w:ascii="Times New Roman" w:eastAsia="Times New Roman" w:hAnsi="Times New Roman" w:cs="Times New Roman"/>
                <w:color w:val="000000"/>
                <w:sz w:val="20"/>
                <w:szCs w:val="20"/>
                <w:lang w:val="pt-PT" w:eastAsia="en-GB"/>
              </w:rPr>
              <w:t xml:space="preserve"> LEI </w:t>
            </w:r>
            <w:r w:rsidRPr="00DF07B0">
              <w:rPr>
                <w:rFonts w:ascii="Times New Roman" w:eastAsia="Times New Roman" w:hAnsi="Times New Roman" w:cs="Times New Roman"/>
                <w:color w:val="000000"/>
                <w:sz w:val="20"/>
                <w:szCs w:val="20"/>
                <w:lang w:val="pt-PT" w:eastAsia="en-GB"/>
              </w:rPr>
              <w:br/>
              <w:t xml:space="preserve">2 </w:t>
            </w:r>
            <w:r w:rsidR="0072092D" w:rsidRPr="00DF07B0">
              <w:rPr>
                <w:rFonts w:ascii="Times New Roman" w:eastAsia="Times New Roman" w:hAnsi="Times New Roman" w:cs="Times New Roman"/>
                <w:color w:val="000000"/>
                <w:sz w:val="20"/>
                <w:szCs w:val="20"/>
                <w:lang w:val="pt-PT" w:eastAsia="en-GB"/>
              </w:rPr>
              <w:t>–</w:t>
            </w:r>
            <w:r w:rsidRPr="00DF07B0">
              <w:rPr>
                <w:rFonts w:ascii="Times New Roman" w:eastAsia="Times New Roman" w:hAnsi="Times New Roman" w:cs="Times New Roman"/>
                <w:color w:val="000000"/>
                <w:sz w:val="20"/>
                <w:szCs w:val="20"/>
                <w:lang w:val="pt-PT" w:eastAsia="en-GB"/>
              </w:rPr>
              <w:t xml:space="preserve"> Specific code</w:t>
            </w:r>
          </w:p>
        </w:tc>
      </w:tr>
      <w:tr w:rsidR="000A55AA" w:rsidRPr="00DF07B0" w:rsidTr="00950116">
        <w:trPr>
          <w:trHeight w:val="315"/>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C0200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Code broker</w:t>
            </w:r>
          </w:p>
        </w:tc>
        <w:tc>
          <w:tcPr>
            <w:tcW w:w="6237" w:type="dxa"/>
            <w:gridSpan w:val="2"/>
            <w:hideMark/>
          </w:tcPr>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broker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p w:rsidR="000A55AA" w:rsidRPr="00DF07B0" w:rsidRDefault="000A55AA" w:rsidP="00950116">
            <w:pPr>
              <w:ind w:right="-1286"/>
              <w:rPr>
                <w:rFonts w:ascii="Times New Roman" w:hAnsi="Times New Roman" w:cs="Times New Roman"/>
                <w:sz w:val="20"/>
                <w:szCs w:val="20"/>
              </w:rPr>
            </w:pPr>
          </w:p>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hAnsi="Times New Roman" w:cs="Times New Roman"/>
                <w:sz w:val="20"/>
                <w:szCs w:val="20"/>
              </w:rPr>
              <w:t>In case a s</w:t>
            </w:r>
            <w:r w:rsidRPr="00DF07B0">
              <w:rPr>
                <w:rFonts w:ascii="Times New Roman" w:eastAsia="Times New Roman" w:hAnsi="Times New Roman" w:cs="Times New Roman"/>
                <w:sz w:val="20"/>
                <w:szCs w:val="20"/>
                <w:lang w:eastAsia="en-GB"/>
              </w:rPr>
              <w:t xml:space="preserve">pecific code is attributed by the undertaking, the code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be unique for the specific broker and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not overlap with any other code, attributed by the undertaking or LEI code.</w:t>
            </w:r>
          </w:p>
          <w:p w:rsidR="000A55AA" w:rsidRPr="00DF07B0" w:rsidRDefault="000A55AA" w:rsidP="00950116">
            <w:pPr>
              <w:ind w:right="-1286"/>
              <w:rPr>
                <w:rFonts w:ascii="Times New Roman" w:hAnsi="Times New Roman" w:cs="Times New Roman"/>
                <w:sz w:val="20"/>
                <w:szCs w:val="20"/>
              </w:rPr>
            </w:pP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If more than one broker was involved in the reinsurance placement only the dominant broker is required.</w:t>
            </w:r>
          </w:p>
        </w:tc>
      </w:tr>
      <w:tr w:rsidR="000A55AA" w:rsidRPr="00DF07B0" w:rsidTr="00950116">
        <w:trPr>
          <w:trHeight w:val="764"/>
        </w:trPr>
        <w:tc>
          <w:tcPr>
            <w:tcW w:w="1101"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C0210</w:t>
            </w:r>
          </w:p>
        </w:tc>
        <w:tc>
          <w:tcPr>
            <w:tcW w:w="1984"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Type of code broker</w:t>
            </w:r>
          </w:p>
        </w:tc>
        <w:tc>
          <w:tcPr>
            <w:tcW w:w="6237" w:type="dxa"/>
            <w:gridSpan w:val="2"/>
          </w:tcPr>
          <w:p w:rsidR="000A55AA" w:rsidRPr="00DF07B0" w:rsidRDefault="000A55AA" w:rsidP="00950116">
            <w:pPr>
              <w:ind w:right="175"/>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eastAsia="en-GB"/>
              </w:rPr>
              <w:t>Identification of the code used in item “Code broker”:</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315"/>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C0220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Activity code broker</w:t>
            </w:r>
          </w:p>
        </w:tc>
        <w:tc>
          <w:tcPr>
            <w:tcW w:w="6237" w:type="dxa"/>
            <w:gridSpan w:val="2"/>
            <w:hideMark/>
          </w:tcPr>
          <w:p w:rsidR="00E35541" w:rsidRPr="00DF07B0" w:rsidRDefault="00E35541" w:rsidP="00E35541">
            <w:pPr>
              <w:ind w:right="175"/>
              <w:rPr>
                <w:rFonts w:ascii="Times New Roman" w:hAnsi="Times New Roman" w:cs="Times New Roman"/>
                <w:sz w:val="20"/>
                <w:szCs w:val="20"/>
              </w:rPr>
            </w:pPr>
            <w:r w:rsidRPr="00DF07B0">
              <w:rPr>
                <w:rFonts w:ascii="Times New Roman" w:hAnsi="Times New Roman" w:cs="Times New Roman"/>
                <w:sz w:val="20"/>
                <w:szCs w:val="20"/>
              </w:rPr>
              <w:t xml:space="preserve">Representing the activities of the broker involved, as considered by the undertaking. In case the activities are combined all activities must be mentioned separated be a ‘,’: </w:t>
            </w:r>
          </w:p>
          <w:p w:rsidR="00E35541" w:rsidRPr="00DF07B0" w:rsidRDefault="00E35541" w:rsidP="00E35541">
            <w:pPr>
              <w:ind w:right="175"/>
              <w:rPr>
                <w:rFonts w:ascii="Times New Roman" w:hAnsi="Times New Roman" w:cs="Times New Roman"/>
                <w:sz w:val="20"/>
                <w:szCs w:val="20"/>
              </w:rPr>
            </w:pPr>
            <w:r w:rsidRPr="00DF07B0">
              <w:rPr>
                <w:rFonts w:ascii="Times New Roman" w:hAnsi="Times New Roman" w:cs="Times New Roman"/>
                <w:sz w:val="20"/>
                <w:szCs w:val="20"/>
              </w:rPr>
              <w:t xml:space="preserve">1 — Intermediary for placement </w:t>
            </w:r>
          </w:p>
          <w:p w:rsidR="00E35541" w:rsidRPr="00DF07B0" w:rsidRDefault="00E35541" w:rsidP="00E35541">
            <w:pPr>
              <w:ind w:right="175"/>
              <w:rPr>
                <w:rFonts w:ascii="Times New Roman" w:hAnsi="Times New Roman" w:cs="Times New Roman"/>
                <w:sz w:val="20"/>
                <w:szCs w:val="20"/>
              </w:rPr>
            </w:pPr>
            <w:r w:rsidRPr="00DF07B0">
              <w:rPr>
                <w:rFonts w:ascii="Times New Roman" w:hAnsi="Times New Roman" w:cs="Times New Roman"/>
                <w:sz w:val="20"/>
                <w:szCs w:val="20"/>
              </w:rPr>
              <w:t xml:space="preserve">2 — Underwriting on behalf of </w:t>
            </w:r>
          </w:p>
          <w:p w:rsidR="000A55AA" w:rsidRPr="00DF07B0" w:rsidRDefault="00E35541" w:rsidP="00803166">
            <w:pPr>
              <w:pStyle w:val="ListParagraph"/>
              <w:numPr>
                <w:ilvl w:val="0"/>
                <w:numId w:val="49"/>
              </w:numPr>
              <w:spacing w:after="200" w:line="276" w:lineRule="auto"/>
              <w:ind w:right="175"/>
              <w:jc w:val="left"/>
              <w:rPr>
                <w:sz w:val="20"/>
              </w:rPr>
            </w:pPr>
            <w:r w:rsidRPr="00DF07B0">
              <w:rPr>
                <w:sz w:val="20"/>
              </w:rPr>
              <w:t>3 — Financial services</w:t>
            </w:r>
          </w:p>
        </w:tc>
      </w:tr>
      <w:tr w:rsidR="000A55AA" w:rsidRPr="00DF07B0" w:rsidTr="00950116">
        <w:trPr>
          <w:trHeight w:val="9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C0230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Share reinsurer (%)</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Percentage of the facultative placement accepted by the reinsurer, expressed as an absolute percentage of the Amount reinsured on a facultative basis, with all reinsurers, as reported in column C0310 of S.30.01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Facultative covers (in terms of reinsured exposure) – Basic.</w:t>
            </w:r>
          </w:p>
          <w:p w:rsidR="000A55AA" w:rsidRPr="00DF07B0" w:rsidRDefault="000A55AA" w:rsidP="00950116">
            <w:pPr>
              <w:ind w:right="175"/>
              <w:rPr>
                <w:rFonts w:ascii="Times New Roman" w:hAnsi="Times New Roman" w:cs="Times New Roman"/>
                <w:sz w:val="20"/>
                <w:szCs w:val="20"/>
              </w:rPr>
            </w:pP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tc>
      </w:tr>
      <w:tr w:rsidR="000A55AA" w:rsidRPr="00DF07B0" w:rsidTr="00950116">
        <w:trPr>
          <w:trHeight w:val="6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C0240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Currency</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Identify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0A55AA" w:rsidRPr="00DF07B0" w:rsidTr="00950116">
        <w:trPr>
          <w:trHeight w:val="915"/>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C0250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Sum reinsured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to facultative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reinsurer</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The sum reinsured on a facultative basis with the reinsurer.</w:t>
            </w:r>
          </w:p>
        </w:tc>
      </w:tr>
      <w:tr w:rsidR="000A55AA" w:rsidRPr="00DF07B0" w:rsidTr="00950116">
        <w:trPr>
          <w:trHeight w:val="300"/>
        </w:trPr>
        <w:tc>
          <w:tcPr>
            <w:tcW w:w="1101" w:type="dxa"/>
            <w:vMerge w:val="restart"/>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lastRenderedPageBreak/>
              <w:t>C0260</w:t>
            </w:r>
          </w:p>
        </w:tc>
        <w:tc>
          <w:tcPr>
            <w:tcW w:w="1984" w:type="dxa"/>
            <w:vMerge w:val="restart"/>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Facultative ceded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reinsurance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premium</w:t>
            </w:r>
          </w:p>
        </w:tc>
        <w:tc>
          <w:tcPr>
            <w:tcW w:w="6237" w:type="dxa"/>
            <w:gridSpan w:val="2"/>
            <w:vMerge w:val="restart"/>
            <w:hideMark/>
          </w:tcPr>
          <w:p w:rsidR="000A55AA" w:rsidRPr="00DF07B0" w:rsidRDefault="00B31C82" w:rsidP="00B31C82">
            <w:pPr>
              <w:ind w:right="175"/>
              <w:rPr>
                <w:rFonts w:ascii="Times New Roman" w:hAnsi="Times New Roman" w:cs="Times New Roman"/>
                <w:sz w:val="20"/>
                <w:szCs w:val="20"/>
              </w:rPr>
            </w:pPr>
            <w:r w:rsidRPr="00DF07B0">
              <w:rPr>
                <w:rFonts w:ascii="Times New Roman" w:hAnsi="Times New Roman" w:cs="Times New Roman"/>
                <w:sz w:val="20"/>
                <w:szCs w:val="20"/>
              </w:rPr>
              <w:t>E</w:t>
            </w:r>
            <w:r w:rsidR="000A55AA" w:rsidRPr="00DF07B0">
              <w:rPr>
                <w:rFonts w:ascii="Times New Roman" w:hAnsi="Times New Roman" w:cs="Times New Roman"/>
                <w:sz w:val="20"/>
                <w:szCs w:val="20"/>
              </w:rPr>
              <w:t>xpected gross annual or written reinsurance premium, ceded to reinsurer for their share.</w:t>
            </w:r>
          </w:p>
        </w:tc>
      </w:tr>
      <w:tr w:rsidR="000A55AA" w:rsidRPr="00DF07B0" w:rsidTr="00950116">
        <w:trPr>
          <w:trHeight w:val="300"/>
        </w:trPr>
        <w:tc>
          <w:tcPr>
            <w:tcW w:w="1101" w:type="dxa"/>
            <w:vMerge/>
            <w:hideMark/>
          </w:tcPr>
          <w:p w:rsidR="000A55AA" w:rsidRPr="00DF07B0" w:rsidRDefault="000A55AA" w:rsidP="00950116">
            <w:pPr>
              <w:ind w:right="-1286"/>
              <w:rPr>
                <w:rFonts w:ascii="Times New Roman" w:hAnsi="Times New Roman" w:cs="Times New Roman"/>
                <w:sz w:val="20"/>
                <w:szCs w:val="20"/>
              </w:rPr>
            </w:pPr>
          </w:p>
        </w:tc>
        <w:tc>
          <w:tcPr>
            <w:tcW w:w="1984" w:type="dxa"/>
            <w:vMerge/>
            <w:hideMark/>
          </w:tcPr>
          <w:p w:rsidR="000A55AA" w:rsidRPr="00DF07B0" w:rsidRDefault="000A55AA" w:rsidP="00950116">
            <w:pPr>
              <w:ind w:right="-1286"/>
              <w:rPr>
                <w:rFonts w:ascii="Times New Roman" w:hAnsi="Times New Roman" w:cs="Times New Roman"/>
                <w:sz w:val="20"/>
                <w:szCs w:val="20"/>
              </w:rPr>
            </w:pPr>
          </w:p>
        </w:tc>
        <w:tc>
          <w:tcPr>
            <w:tcW w:w="6237" w:type="dxa"/>
            <w:gridSpan w:val="2"/>
            <w:vMerge/>
            <w:hideMark/>
          </w:tcPr>
          <w:p w:rsidR="000A55AA" w:rsidRPr="00DF07B0" w:rsidRDefault="000A55AA" w:rsidP="00950116">
            <w:pPr>
              <w:ind w:right="175"/>
              <w:rPr>
                <w:rFonts w:ascii="Times New Roman" w:hAnsi="Times New Roman" w:cs="Times New Roman"/>
                <w:sz w:val="20"/>
                <w:szCs w:val="20"/>
              </w:rPr>
            </w:pPr>
          </w:p>
        </w:tc>
      </w:tr>
      <w:tr w:rsidR="000A55AA" w:rsidRPr="00DF07B0" w:rsidTr="00950116">
        <w:trPr>
          <w:trHeight w:val="315"/>
        </w:trPr>
        <w:tc>
          <w:tcPr>
            <w:tcW w:w="1101" w:type="dxa"/>
            <w:vMerge/>
            <w:hideMark/>
          </w:tcPr>
          <w:p w:rsidR="000A55AA" w:rsidRPr="00DF07B0" w:rsidRDefault="000A55AA" w:rsidP="00950116">
            <w:pPr>
              <w:ind w:right="-1286"/>
              <w:rPr>
                <w:rFonts w:ascii="Times New Roman" w:hAnsi="Times New Roman" w:cs="Times New Roman"/>
                <w:sz w:val="20"/>
                <w:szCs w:val="20"/>
              </w:rPr>
            </w:pPr>
          </w:p>
        </w:tc>
        <w:tc>
          <w:tcPr>
            <w:tcW w:w="1984" w:type="dxa"/>
            <w:vMerge/>
            <w:hideMark/>
          </w:tcPr>
          <w:p w:rsidR="000A55AA" w:rsidRPr="00DF07B0" w:rsidRDefault="000A55AA" w:rsidP="00950116">
            <w:pPr>
              <w:ind w:right="-1286"/>
              <w:rPr>
                <w:rFonts w:ascii="Times New Roman" w:hAnsi="Times New Roman" w:cs="Times New Roman"/>
                <w:sz w:val="20"/>
                <w:szCs w:val="20"/>
              </w:rPr>
            </w:pPr>
          </w:p>
        </w:tc>
        <w:tc>
          <w:tcPr>
            <w:tcW w:w="6237" w:type="dxa"/>
            <w:gridSpan w:val="2"/>
            <w:vMerge/>
            <w:hideMark/>
          </w:tcPr>
          <w:p w:rsidR="000A55AA" w:rsidRPr="00DF07B0" w:rsidRDefault="000A55AA" w:rsidP="00950116">
            <w:pPr>
              <w:ind w:right="175"/>
              <w:rPr>
                <w:rFonts w:ascii="Times New Roman" w:hAnsi="Times New Roman" w:cs="Times New Roman"/>
                <w:sz w:val="20"/>
                <w:szCs w:val="20"/>
              </w:rPr>
            </w:pPr>
          </w:p>
        </w:tc>
      </w:tr>
      <w:tr w:rsidR="000A55AA" w:rsidRPr="00DF07B0" w:rsidTr="00950116">
        <w:trPr>
          <w:trHeight w:val="915"/>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C0270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Annotations</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0A55AA" w:rsidRPr="00DF07B0" w:rsidTr="00950116">
        <w:trPr>
          <w:trHeight w:val="540"/>
        </w:trPr>
        <w:tc>
          <w:tcPr>
            <w:tcW w:w="9322" w:type="dxa"/>
            <w:gridSpan w:val="4"/>
            <w:noWrap/>
            <w:hideMark/>
          </w:tcPr>
          <w:p w:rsidR="000A55AA" w:rsidRPr="00DF07B0" w:rsidRDefault="000A55AA" w:rsidP="00950116">
            <w:pPr>
              <w:spacing w:before="120" w:after="120"/>
              <w:ind w:right="-1287"/>
              <w:rPr>
                <w:rFonts w:ascii="Times New Roman" w:hAnsi="Times New Roman" w:cs="Times New Roman"/>
                <w:sz w:val="20"/>
                <w:szCs w:val="20"/>
              </w:rPr>
            </w:pPr>
            <w:r w:rsidRPr="00DF07B0">
              <w:rPr>
                <w:rFonts w:ascii="Times New Roman" w:hAnsi="Times New Roman" w:cs="Times New Roman"/>
                <w:b/>
                <w:bCs/>
                <w:iCs/>
                <w:sz w:val="20"/>
                <w:szCs w:val="20"/>
              </w:rPr>
              <w:t>Information on reinsurers and brokers</w:t>
            </w:r>
          </w:p>
        </w:tc>
      </w:tr>
      <w:tr w:rsidR="000A55AA" w:rsidRPr="00DF07B0" w:rsidTr="00950116">
        <w:trPr>
          <w:trHeight w:val="315"/>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C0280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Code reinsurer</w:t>
            </w:r>
          </w:p>
        </w:tc>
        <w:tc>
          <w:tcPr>
            <w:tcW w:w="6237" w:type="dxa"/>
            <w:gridSpan w:val="2"/>
            <w:hideMark/>
          </w:tcPr>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reinsurer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p w:rsidR="000A55AA" w:rsidRPr="00DF07B0" w:rsidRDefault="000A55AA" w:rsidP="00950116">
            <w:pPr>
              <w:ind w:right="175"/>
              <w:rPr>
                <w:rFonts w:ascii="Times New Roman" w:hAnsi="Times New Roman" w:cs="Times New Roman"/>
                <w:sz w:val="20"/>
                <w:szCs w:val="20"/>
              </w:rPr>
            </w:pPr>
          </w:p>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hAnsi="Times New Roman" w:cs="Times New Roman"/>
                <w:sz w:val="20"/>
                <w:szCs w:val="20"/>
              </w:rPr>
              <w:t>In case a s</w:t>
            </w:r>
            <w:r w:rsidRPr="00DF07B0">
              <w:rPr>
                <w:rFonts w:ascii="Times New Roman" w:eastAsia="Times New Roman" w:hAnsi="Times New Roman" w:cs="Times New Roman"/>
                <w:sz w:val="20"/>
                <w:szCs w:val="20"/>
                <w:lang w:eastAsia="en-GB"/>
              </w:rPr>
              <w:t xml:space="preserve">pecific code is attributed by the undertaking, the code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be unique for the specific reinsurer and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not overlap with any other code, attributed by the undertaking or LEI code.</w:t>
            </w:r>
          </w:p>
        </w:tc>
      </w:tr>
      <w:tr w:rsidR="000A55AA" w:rsidRPr="00DF07B0" w:rsidTr="00950116">
        <w:trPr>
          <w:trHeight w:val="1146"/>
        </w:trPr>
        <w:tc>
          <w:tcPr>
            <w:tcW w:w="1101"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C0290</w:t>
            </w:r>
          </w:p>
        </w:tc>
        <w:tc>
          <w:tcPr>
            <w:tcW w:w="1984"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Type of code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reinsurer</w:t>
            </w:r>
          </w:p>
        </w:tc>
        <w:tc>
          <w:tcPr>
            <w:tcW w:w="6237" w:type="dxa"/>
            <w:gridSpan w:val="2"/>
          </w:tcPr>
          <w:p w:rsidR="000A55AA" w:rsidRPr="00DF07B0" w:rsidRDefault="000A55AA" w:rsidP="00950116">
            <w:pPr>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eastAsia="en-GB"/>
              </w:rPr>
              <w:t>Identification of the code used in item “Code reinsurer”</w:t>
            </w:r>
            <w:r w:rsidRPr="00DF07B0">
              <w:rPr>
                <w:rFonts w:ascii="Times New Roman" w:hAnsi="Times New Roman" w:cs="Times New Roman"/>
                <w:sz w:val="20"/>
                <w:szCs w:val="20"/>
              </w:rPr>
              <w:t xml:space="preserve"> The following closed list shall be used:</w:t>
            </w:r>
          </w:p>
          <w:p w:rsidR="000A55AA" w:rsidRPr="00DF07B0" w:rsidRDefault="000A55AA" w:rsidP="00950116">
            <w:pPr>
              <w:ind w:right="175"/>
              <w:rPr>
                <w:rFonts w:ascii="Times New Roman" w:hAnsi="Times New Roman" w:cs="Times New Roman"/>
                <w:sz w:val="20"/>
                <w:szCs w:val="20"/>
                <w:lang w:val="pt-PT"/>
              </w:rPr>
            </w:pPr>
            <w:r w:rsidRPr="00DF07B0">
              <w:rPr>
                <w:rFonts w:ascii="Times New Roman" w:eastAsia="Times New Roman" w:hAnsi="Times New Roman" w:cs="Times New Roman"/>
                <w:color w:val="000000"/>
                <w:sz w:val="20"/>
                <w:szCs w:val="20"/>
                <w:lang w:val="pt-PT" w:eastAsia="en-GB"/>
              </w:rPr>
              <w:t xml:space="preserve">1 </w:t>
            </w:r>
            <w:r w:rsidR="0072092D" w:rsidRPr="00DF07B0">
              <w:rPr>
                <w:rFonts w:ascii="Times New Roman" w:eastAsia="Times New Roman" w:hAnsi="Times New Roman" w:cs="Times New Roman"/>
                <w:color w:val="000000"/>
                <w:sz w:val="20"/>
                <w:szCs w:val="20"/>
                <w:lang w:val="pt-PT" w:eastAsia="en-GB"/>
              </w:rPr>
              <w:t>–</w:t>
            </w:r>
            <w:r w:rsidRPr="00DF07B0">
              <w:rPr>
                <w:rFonts w:ascii="Times New Roman" w:eastAsia="Times New Roman" w:hAnsi="Times New Roman" w:cs="Times New Roman"/>
                <w:color w:val="000000"/>
                <w:sz w:val="20"/>
                <w:szCs w:val="20"/>
                <w:lang w:val="pt-PT" w:eastAsia="en-GB"/>
              </w:rPr>
              <w:t xml:space="preserve"> LEI </w:t>
            </w:r>
            <w:r w:rsidRPr="00DF07B0">
              <w:rPr>
                <w:rFonts w:ascii="Times New Roman" w:eastAsia="Times New Roman" w:hAnsi="Times New Roman" w:cs="Times New Roman"/>
                <w:color w:val="000000"/>
                <w:sz w:val="20"/>
                <w:szCs w:val="20"/>
                <w:lang w:val="pt-PT" w:eastAsia="en-GB"/>
              </w:rPr>
              <w:br/>
              <w:t xml:space="preserve">2 </w:t>
            </w:r>
            <w:r w:rsidR="0072092D" w:rsidRPr="00DF07B0">
              <w:rPr>
                <w:rFonts w:ascii="Times New Roman" w:eastAsia="Times New Roman" w:hAnsi="Times New Roman" w:cs="Times New Roman"/>
                <w:color w:val="000000"/>
                <w:sz w:val="20"/>
                <w:szCs w:val="20"/>
                <w:lang w:val="pt-PT" w:eastAsia="en-GB"/>
              </w:rPr>
              <w:t>–</w:t>
            </w:r>
            <w:r w:rsidRPr="00DF07B0">
              <w:rPr>
                <w:rFonts w:ascii="Times New Roman" w:eastAsia="Times New Roman" w:hAnsi="Times New Roman" w:cs="Times New Roman"/>
                <w:color w:val="000000"/>
                <w:sz w:val="20"/>
                <w:szCs w:val="20"/>
                <w:lang w:val="pt-PT" w:eastAsia="en-GB"/>
              </w:rPr>
              <w:t xml:space="preserve"> Specific code</w:t>
            </w:r>
          </w:p>
        </w:tc>
      </w:tr>
      <w:tr w:rsidR="000A55AA" w:rsidRPr="00DF07B0" w:rsidTr="00950116">
        <w:trPr>
          <w:trHeight w:val="15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C0300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Legal name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reinsurer</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Legal name of the reinsurer to whom the underwriting risk has been transferred. The official name of the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In case of pooling arrangements, the name of the Pool (or pool manager) can be filled only if the Pool is a legal entity. </w:t>
            </w:r>
          </w:p>
        </w:tc>
      </w:tr>
      <w:tr w:rsidR="000A55AA" w:rsidRPr="00DF07B0" w:rsidTr="00950116">
        <w:trPr>
          <w:trHeight w:val="315"/>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C0310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Type of reinsurer</w:t>
            </w:r>
          </w:p>
        </w:tc>
        <w:tc>
          <w:tcPr>
            <w:tcW w:w="6237" w:type="dxa"/>
            <w:gridSpan w:val="2"/>
            <w:hideMark/>
          </w:tcPr>
          <w:p w:rsidR="000A55AA" w:rsidRPr="00DF07B0" w:rsidRDefault="000A55AA" w:rsidP="00950116">
            <w:pPr>
              <w:ind w:right="175"/>
              <w:rPr>
                <w:rFonts w:ascii="Times New Roman" w:hAnsi="Times New Roman" w:cs="Times New Roman"/>
                <w:color w:val="FF0000"/>
                <w:sz w:val="20"/>
                <w:szCs w:val="20"/>
              </w:rPr>
            </w:pPr>
            <w:r w:rsidRPr="00DF07B0">
              <w:rPr>
                <w:rFonts w:ascii="Times New Roman" w:hAnsi="Times New Roman" w:cs="Times New Roman"/>
                <w:sz w:val="20"/>
                <w:szCs w:val="20"/>
              </w:rPr>
              <w:t>Type of reinsurer to whom the underwriting risk has been transferred. The following closed list shall be used:</w:t>
            </w:r>
            <w:r w:rsidRPr="00DF07B0">
              <w:rPr>
                <w:rFonts w:ascii="Times New Roman" w:hAnsi="Times New Roman" w:cs="Times New Roman"/>
                <w:color w:val="FF0000"/>
                <w:sz w:val="20"/>
                <w:szCs w:val="20"/>
              </w:rPr>
              <w:t xml:space="preserve"> </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Life insurer</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insurer</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Composite insurer</w:t>
            </w:r>
            <w:r w:rsidRPr="00DF07B0">
              <w:rPr>
                <w:rFonts w:ascii="Times New Roman" w:hAnsi="Times New Roman" w:cs="Times New Roman"/>
                <w:sz w:val="20"/>
                <w:szCs w:val="20"/>
              </w:rPr>
              <w:b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Captive insurance undertaking </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Internal reinsurer (reinsurance undertaking which primary focus is to take risk from other insurance undertakings within the group)</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External reinsurer (reinsurance undertaking that takes risks from undertakings other than from insurance undertakings within the group)</w:t>
            </w:r>
            <w:r w:rsidRPr="00DF07B0">
              <w:rPr>
                <w:rFonts w:ascii="Times New Roman" w:hAnsi="Times New Roman" w:cs="Times New Roman"/>
                <w:sz w:val="20"/>
                <w:szCs w:val="20"/>
              </w:rPr>
              <w:b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Captive reinsurance undertaking</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Special purpose vehicle</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Pool entity (where more than one insurance or reinsurance undertakings are involved) </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State pool </w:t>
            </w:r>
          </w:p>
        </w:tc>
      </w:tr>
      <w:tr w:rsidR="000A55AA" w:rsidRPr="00DF07B0" w:rsidTr="00950116">
        <w:trPr>
          <w:trHeight w:val="3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C0320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Country of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residency</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Identify the ISO 3166</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2 code for the country where the reinsurer is legally </w:t>
            </w:r>
            <w:proofErr w:type="gramStart"/>
            <w:r w:rsidRPr="00DF07B0">
              <w:rPr>
                <w:rFonts w:ascii="Times New Roman" w:hAnsi="Times New Roman" w:cs="Times New Roman"/>
                <w:sz w:val="20"/>
                <w:szCs w:val="20"/>
              </w:rPr>
              <w:t>authorised/licensed</w:t>
            </w:r>
            <w:proofErr w:type="gramEnd"/>
            <w:r w:rsidRPr="00DF07B0">
              <w:rPr>
                <w:rFonts w:ascii="Times New Roman" w:hAnsi="Times New Roman" w:cs="Times New Roman"/>
                <w:sz w:val="20"/>
                <w:szCs w:val="20"/>
              </w:rPr>
              <w:t>.</w:t>
            </w:r>
          </w:p>
        </w:tc>
      </w:tr>
      <w:tr w:rsidR="000A55AA" w:rsidRPr="00DF07B0" w:rsidTr="00950116">
        <w:trPr>
          <w:trHeight w:val="3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C0330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External rating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assessment by </w:t>
            </w:r>
          </w:p>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nominated ECAI</w:t>
            </w:r>
          </w:p>
          <w:p w:rsidR="000A55AA" w:rsidRPr="00DF07B0" w:rsidRDefault="000A55AA" w:rsidP="00950116">
            <w:pPr>
              <w:ind w:right="-1286"/>
              <w:rPr>
                <w:rFonts w:ascii="Times New Roman" w:hAnsi="Times New Roman" w:cs="Times New Roman"/>
                <w:sz w:val="20"/>
                <w:szCs w:val="20"/>
              </w:rPr>
            </w:pPr>
          </w:p>
        </w:tc>
        <w:tc>
          <w:tcPr>
            <w:tcW w:w="6237" w:type="dxa"/>
            <w:gridSpan w:val="2"/>
            <w:hideMark/>
          </w:tcPr>
          <w:p w:rsidR="000A55AA" w:rsidRPr="00DF07B0" w:rsidRDefault="000A55AA" w:rsidP="00950116">
            <w:pPr>
              <w:ind w:right="175"/>
              <w:rPr>
                <w:ins w:id="1644" w:author="Author"/>
                <w:rFonts w:ascii="Times New Roman" w:hAnsi="Times New Roman" w:cs="Times New Roman"/>
                <w:sz w:val="20"/>
                <w:szCs w:val="20"/>
              </w:rPr>
            </w:pPr>
            <w:r w:rsidRPr="00DF07B0">
              <w:rPr>
                <w:rFonts w:ascii="Times New Roman" w:hAnsi="Times New Roman" w:cs="Times New Roman"/>
                <w:sz w:val="20"/>
                <w:szCs w:val="20"/>
              </w:rPr>
              <w:t xml:space="preserve">Rating of the reinsurer at the reporting reference date </w:t>
            </w:r>
            <w:del w:id="1645" w:author="Author">
              <w:r w:rsidRPr="00DF07B0" w:rsidDel="00D6121B">
                <w:rPr>
                  <w:rFonts w:ascii="Times New Roman" w:hAnsi="Times New Roman" w:cs="Times New Roman"/>
                  <w:sz w:val="20"/>
                  <w:szCs w:val="20"/>
                </w:rPr>
                <w:delText xml:space="preserve">issued </w:delText>
              </w:r>
            </w:del>
            <w:ins w:id="1646" w:author="Author">
              <w:r w:rsidR="00D6121B" w:rsidRPr="00DF07B0">
                <w:rPr>
                  <w:rFonts w:ascii="Times New Roman" w:hAnsi="Times New Roman" w:cs="Times New Roman"/>
                  <w:sz w:val="20"/>
                  <w:szCs w:val="20"/>
                </w:rPr>
                <w:t xml:space="preserve">as provided </w:t>
              </w:r>
            </w:ins>
            <w:r w:rsidRPr="00DF07B0">
              <w:rPr>
                <w:rFonts w:ascii="Times New Roman" w:hAnsi="Times New Roman" w:cs="Times New Roman"/>
                <w:sz w:val="20"/>
                <w:szCs w:val="20"/>
              </w:rPr>
              <w:t>by the nominated credit assessment institution (ECAI).</w:t>
            </w:r>
          </w:p>
          <w:p w:rsidR="00BE4774" w:rsidRPr="00DF07B0" w:rsidRDefault="00BE4774" w:rsidP="00950116">
            <w:pPr>
              <w:ind w:right="175"/>
              <w:rPr>
                <w:ins w:id="1647" w:author="Author"/>
                <w:rFonts w:ascii="Times New Roman" w:hAnsi="Times New Roman" w:cs="Times New Roman"/>
                <w:sz w:val="20"/>
                <w:szCs w:val="20"/>
              </w:rPr>
            </w:pPr>
          </w:p>
          <w:p w:rsidR="00BE4774" w:rsidRPr="00DF07B0" w:rsidRDefault="00BE4774" w:rsidP="005702C1">
            <w:pPr>
              <w:ind w:right="175"/>
              <w:rPr>
                <w:ins w:id="1648" w:author="Author"/>
                <w:rFonts w:ascii="Times New Roman" w:hAnsi="Times New Roman" w:cs="Times New Roman"/>
                <w:sz w:val="20"/>
                <w:szCs w:val="20"/>
              </w:rPr>
            </w:pPr>
            <w:ins w:id="1649" w:author="Author">
              <w:r w:rsidRPr="00DF07B0">
                <w:rPr>
                  <w:rFonts w:ascii="Times New Roman" w:hAnsi="Times New Roman" w:cs="Times New Roman"/>
                  <w:sz w:val="20"/>
                  <w:szCs w:val="20"/>
                </w:rPr>
                <w:t xml:space="preserve">If the rating is not </w:t>
              </w:r>
              <w:del w:id="1650" w:author="Author">
                <w:r w:rsidRPr="00DF07B0" w:rsidDel="005B637F">
                  <w:rPr>
                    <w:rFonts w:ascii="Times New Roman" w:hAnsi="Times New Roman" w:cs="Times New Roman"/>
                    <w:sz w:val="20"/>
                    <w:szCs w:val="20"/>
                  </w:rPr>
                  <w:delText>assigned</w:delText>
                </w:r>
              </w:del>
              <w:r w:rsidR="005B637F" w:rsidRPr="00DF07B0">
                <w:rPr>
                  <w:rFonts w:ascii="Times New Roman" w:hAnsi="Times New Roman" w:cs="Times New Roman"/>
                  <w:sz w:val="20"/>
                  <w:szCs w:val="20"/>
                </w:rPr>
                <w:t>available</w:t>
              </w:r>
              <w:r w:rsidRPr="00DF07B0">
                <w:rPr>
                  <w:rFonts w:ascii="Times New Roman" w:hAnsi="Times New Roman" w:cs="Times New Roman"/>
                  <w:sz w:val="20"/>
                  <w:szCs w:val="20"/>
                </w:rPr>
                <w:t xml:space="preserve"> the item should be left blank</w:t>
              </w:r>
              <w:del w:id="1651" w:author="Author">
                <w:r w:rsidR="00D6121B" w:rsidRPr="00DF07B0" w:rsidDel="00843636">
                  <w:rPr>
                    <w:rFonts w:ascii="Times New Roman" w:hAnsi="Times New Roman" w:cs="Times New Roman"/>
                    <w:sz w:val="20"/>
                    <w:szCs w:val="20"/>
                  </w:rPr>
                  <w:delText xml:space="preserve"> and t</w:delText>
                </w:r>
                <w:r w:rsidR="00F92E52" w:rsidRPr="00DF07B0" w:rsidDel="00843636">
                  <w:rPr>
                    <w:rFonts w:ascii="Times New Roman" w:hAnsi="Times New Roman" w:cs="Times New Roman"/>
                    <w:sz w:val="20"/>
                    <w:szCs w:val="20"/>
                  </w:rPr>
                  <w:delText>he reinsurer should be identified as “9 – no rating available” in column C0350</w:delText>
                </w:r>
                <w:r w:rsidR="00D6121B" w:rsidRPr="00DF07B0" w:rsidDel="00843636">
                  <w:rPr>
                    <w:rFonts w:ascii="Times New Roman" w:hAnsi="Times New Roman" w:cs="Times New Roman"/>
                    <w:sz w:val="20"/>
                    <w:szCs w:val="20"/>
                  </w:rPr>
                  <w:delText xml:space="preserve"> (Credit quality step)</w:delText>
                </w:r>
              </w:del>
              <w:r w:rsidR="00F92E52" w:rsidRPr="00DF07B0">
                <w:rPr>
                  <w:rFonts w:ascii="Times New Roman" w:hAnsi="Times New Roman" w:cs="Times New Roman"/>
                  <w:sz w:val="20"/>
                  <w:szCs w:val="20"/>
                </w:rPr>
                <w:t>.</w:t>
              </w:r>
            </w:ins>
          </w:p>
          <w:p w:rsidR="005B637F" w:rsidRPr="00DF07B0" w:rsidRDefault="005B637F" w:rsidP="005702C1">
            <w:pPr>
              <w:ind w:right="175"/>
              <w:rPr>
                <w:rFonts w:ascii="Times New Roman" w:hAnsi="Times New Roman" w:cs="Times New Roman"/>
                <w:sz w:val="20"/>
                <w:szCs w:val="20"/>
              </w:rPr>
            </w:pPr>
          </w:p>
        </w:tc>
      </w:tr>
      <w:tr w:rsidR="000A55AA" w:rsidRPr="00DF07B0" w:rsidTr="00950116">
        <w:trPr>
          <w:trHeight w:val="3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C0340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Nominated ECAI</w:t>
            </w:r>
          </w:p>
          <w:p w:rsidR="000A55AA" w:rsidRPr="00DF07B0" w:rsidRDefault="000A55AA" w:rsidP="00950116">
            <w:pPr>
              <w:ind w:right="-1286"/>
              <w:rPr>
                <w:rFonts w:ascii="Times New Roman" w:hAnsi="Times New Roman" w:cs="Times New Roman"/>
                <w:sz w:val="20"/>
                <w:szCs w:val="20"/>
              </w:rPr>
            </w:pPr>
          </w:p>
        </w:tc>
        <w:tc>
          <w:tcPr>
            <w:tcW w:w="6237" w:type="dxa"/>
            <w:gridSpan w:val="2"/>
            <w:hideMark/>
          </w:tcPr>
          <w:p w:rsidR="00BD366F" w:rsidRPr="00DF07B0" w:rsidRDefault="00BD366F" w:rsidP="00BD366F">
            <w:pPr>
              <w:spacing w:after="200" w:line="276" w:lineRule="auto"/>
              <w:rPr>
                <w:ins w:id="1652" w:author="Author"/>
                <w:rFonts w:ascii="Times New Roman" w:hAnsi="Times New Roman" w:cs="Times New Roman"/>
                <w:sz w:val="20"/>
                <w:szCs w:val="20"/>
              </w:rPr>
            </w:pPr>
            <w:ins w:id="1653" w:author="Author">
              <w:r w:rsidRPr="00DF07B0">
                <w:rPr>
                  <w:rFonts w:ascii="Times New Roman" w:hAnsi="Times New Roman" w:cs="Times New Roman"/>
                  <w:sz w:val="20"/>
                  <w:szCs w:val="20"/>
                </w:rPr>
                <w:t>Identify the credit assessment institution (ECAI) giving the external rating in C033</w:t>
              </w:r>
              <w:r w:rsidR="00A6272B" w:rsidRPr="00DF07B0">
                <w:rPr>
                  <w:rFonts w:ascii="Times New Roman" w:hAnsi="Times New Roman" w:cs="Times New Roman"/>
                  <w:sz w:val="20"/>
                  <w:szCs w:val="20"/>
                </w:rPr>
                <w:t xml:space="preserve">0, by using the following closed </w:t>
              </w:r>
              <w:r w:rsidRPr="00DF07B0">
                <w:rPr>
                  <w:rFonts w:ascii="Times New Roman" w:hAnsi="Times New Roman" w:cs="Times New Roman"/>
                  <w:sz w:val="20"/>
                  <w:szCs w:val="20"/>
                </w:rPr>
                <w:t xml:space="preserve">list. In case of ratings issued by subsidiaries of the ECAI please report the parent ECAI (the reference is to ESMA list of credit rating agencies registered or certified in accordance with Regulation (EC) No 1060/2009 of the European Parliament and of the </w:t>
              </w:r>
              <w:r w:rsidRPr="00DF07B0">
                <w:rPr>
                  <w:rFonts w:ascii="Times New Roman" w:hAnsi="Times New Roman" w:cs="Times New Roman"/>
                  <w:sz w:val="20"/>
                  <w:szCs w:val="20"/>
                </w:rPr>
                <w:lastRenderedPageBreak/>
                <w:t xml:space="preserve">Council of 16 September 2009 on credit rating agencies). In case </w:t>
              </w:r>
              <w:del w:id="1654" w:author="Author">
                <w:r w:rsidRPr="00DF07B0" w:rsidDel="00DB13CD">
                  <w:rPr>
                    <w:rFonts w:ascii="Times New Roman" w:hAnsi="Times New Roman" w:cs="Times New Roman"/>
                    <w:sz w:val="20"/>
                    <w:szCs w:val="20"/>
                  </w:rPr>
                  <w:delText xml:space="preserve">of new </w:delText>
                </w:r>
              </w:del>
              <w:r w:rsidRPr="00DF07B0">
                <w:rPr>
                  <w:rFonts w:ascii="Times New Roman" w:hAnsi="Times New Roman" w:cs="Times New Roman"/>
                  <w:sz w:val="20"/>
                  <w:szCs w:val="20"/>
                </w:rPr>
                <w:t xml:space="preserve">a new Credit Rating Agency </w:t>
              </w:r>
              <w:del w:id="1655" w:author="Author">
                <w:r w:rsidRPr="00DF07B0" w:rsidDel="00DB13CD">
                  <w:rPr>
                    <w:rFonts w:ascii="Times New Roman" w:hAnsi="Times New Roman" w:cs="Times New Roman"/>
                    <w:sz w:val="20"/>
                    <w:szCs w:val="20"/>
                  </w:rPr>
                  <w:delText>use</w:delText>
                </w:r>
              </w:del>
              <w:r w:rsidR="00DB13CD" w:rsidRPr="00DF07B0">
                <w:rPr>
                  <w:rFonts w:ascii="Times New Roman" w:hAnsi="Times New Roman" w:cs="Times New Roman"/>
                  <w:sz w:val="20"/>
                  <w:szCs w:val="20"/>
                </w:rPr>
                <w:t>is</w:t>
              </w:r>
              <w:r w:rsidRPr="00DF07B0">
                <w:rPr>
                  <w:rFonts w:ascii="Times New Roman" w:hAnsi="Times New Roman" w:cs="Times New Roman"/>
                  <w:sz w:val="20"/>
                  <w:szCs w:val="20"/>
                </w:rPr>
                <w:t xml:space="preserve"> </w:t>
              </w:r>
              <w:r w:rsidR="00DB13CD" w:rsidRPr="00DF07B0">
                <w:rPr>
                  <w:rFonts w:ascii="Times New Roman" w:hAnsi="Times New Roman" w:cs="Times New Roman"/>
                  <w:sz w:val="20"/>
                  <w:szCs w:val="20"/>
                  <w:rPrChange w:id="1656" w:author="Author">
                    <w:rPr>
                      <w:rFonts w:ascii="Times New Roman" w:hAnsi="Times New Roman" w:cs="Times New Roman"/>
                      <w:sz w:val="20"/>
                      <w:szCs w:val="20"/>
                      <w:highlight w:val="cyan"/>
                    </w:rPr>
                  </w:rPrChange>
                </w:rPr>
                <w:t>registered or certified</w:t>
              </w:r>
              <w:del w:id="1657" w:author="Author">
                <w:r w:rsidRPr="00DF07B0" w:rsidDel="00DB13CD">
                  <w:rPr>
                    <w:rFonts w:ascii="Times New Roman" w:hAnsi="Times New Roman" w:cs="Times New Roman"/>
                    <w:sz w:val="20"/>
                    <w:szCs w:val="20"/>
                  </w:rPr>
                  <w:delText>authorised</w:delText>
                </w:r>
              </w:del>
              <w:r w:rsidRPr="00DF07B0">
                <w:rPr>
                  <w:rFonts w:ascii="Times New Roman" w:hAnsi="Times New Roman" w:cs="Times New Roman"/>
                  <w:sz w:val="20"/>
                  <w:szCs w:val="20"/>
                </w:rPr>
                <w:t xml:space="preserve"> by ESMA and while the close</w:t>
              </w:r>
              <w:r w:rsidR="00A6272B" w:rsidRPr="00DF07B0">
                <w:rPr>
                  <w:rFonts w:ascii="Times New Roman" w:hAnsi="Times New Roman" w:cs="Times New Roman"/>
                  <w:sz w:val="20"/>
                  <w:szCs w:val="20"/>
                </w:rPr>
                <w:t>d</w:t>
              </w:r>
              <w:r w:rsidRPr="00DF07B0">
                <w:rPr>
                  <w:rFonts w:ascii="Times New Roman" w:hAnsi="Times New Roman" w:cs="Times New Roman"/>
                  <w:sz w:val="20"/>
                  <w:szCs w:val="20"/>
                </w:rPr>
                <w:t xml:space="preserve"> list is not up-dated please report “Other</w:t>
              </w:r>
              <w:r w:rsidR="00DB13CD" w:rsidRPr="00DF07B0">
                <w:rPr>
                  <w:rFonts w:ascii="Times New Roman" w:hAnsi="Times New Roman" w:cs="Times New Roman"/>
                  <w:sz w:val="20"/>
                  <w:szCs w:val="20"/>
                </w:rPr>
                <w:t xml:space="preserve"> nominated ECAI</w:t>
              </w:r>
              <w:r w:rsidRPr="00DF07B0">
                <w:rPr>
                  <w:rFonts w:ascii="Times New Roman" w:hAnsi="Times New Roman" w:cs="Times New Roman"/>
                  <w:sz w:val="20"/>
                  <w:szCs w:val="20"/>
                </w:rPr>
                <w:t>”.</w:t>
              </w:r>
            </w:ins>
          </w:p>
          <w:p w:rsidR="00D025AD" w:rsidRPr="00DF07B0" w:rsidRDefault="00D025AD" w:rsidP="00D025AD">
            <w:pPr>
              <w:rPr>
                <w:ins w:id="1658" w:author="Author"/>
                <w:rFonts w:ascii="Times New Roman" w:hAnsi="Times New Roman" w:cs="Times New Roman"/>
                <w:sz w:val="20"/>
                <w:szCs w:val="20"/>
              </w:rPr>
            </w:pPr>
            <w:ins w:id="1659" w:author="Author">
              <w:r w:rsidRPr="00DF07B0">
                <w:rPr>
                  <w:rFonts w:ascii="Times New Roman" w:hAnsi="Times New Roman" w:cs="Times New Roman"/>
                  <w:sz w:val="20"/>
                  <w:szCs w:val="20"/>
                </w:rPr>
                <w:t>- Euler Hermes Rating GmbH (LEI code: 391200QXGLWHK9VK6V27)</w:t>
              </w:r>
            </w:ins>
          </w:p>
          <w:p w:rsidR="00D025AD" w:rsidRPr="00DF07B0" w:rsidRDefault="00D025AD" w:rsidP="00D025AD">
            <w:pPr>
              <w:rPr>
                <w:ins w:id="1660" w:author="Author"/>
                <w:rFonts w:ascii="Times New Roman" w:hAnsi="Times New Roman" w:cs="Times New Roman"/>
                <w:sz w:val="20"/>
                <w:szCs w:val="20"/>
              </w:rPr>
            </w:pPr>
            <w:ins w:id="1661" w:author="Author">
              <w:r w:rsidRPr="00DF07B0">
                <w:rPr>
                  <w:rFonts w:ascii="Times New Roman" w:hAnsi="Times New Roman" w:cs="Times New Roman"/>
                  <w:sz w:val="20"/>
                  <w:szCs w:val="20"/>
                </w:rPr>
                <w:t>- Japan Credit Rating Agency Ltd (LEI code: 35380002378CEGMRVW86)</w:t>
              </w:r>
            </w:ins>
          </w:p>
          <w:p w:rsidR="00D025AD" w:rsidRPr="00DF07B0" w:rsidRDefault="00D025AD" w:rsidP="00D025AD">
            <w:pPr>
              <w:rPr>
                <w:ins w:id="1662" w:author="Author"/>
                <w:rFonts w:ascii="Times New Roman" w:hAnsi="Times New Roman" w:cs="Times New Roman"/>
                <w:sz w:val="20"/>
                <w:szCs w:val="20"/>
              </w:rPr>
            </w:pPr>
            <w:ins w:id="1663" w:author="Author">
              <w:r w:rsidRPr="00DF07B0">
                <w:rPr>
                  <w:rFonts w:ascii="Times New Roman" w:hAnsi="Times New Roman" w:cs="Times New Roman"/>
                  <w:sz w:val="20"/>
                  <w:szCs w:val="20"/>
                </w:rPr>
                <w:t>- BCRA-Credit Rating Agency AD (LEI code: 747800Z0IC3P66HTQ142)</w:t>
              </w:r>
            </w:ins>
          </w:p>
          <w:p w:rsidR="00D025AD" w:rsidRPr="00DF07B0" w:rsidRDefault="00D025AD" w:rsidP="00D025AD">
            <w:pPr>
              <w:rPr>
                <w:ins w:id="1664" w:author="Author"/>
                <w:rFonts w:ascii="Times New Roman" w:hAnsi="Times New Roman" w:cs="Times New Roman"/>
                <w:sz w:val="20"/>
                <w:szCs w:val="20"/>
                <w:lang w:val="de-DE"/>
                <w:rPrChange w:id="1665" w:author="Author">
                  <w:rPr>
                    <w:ins w:id="1666" w:author="Author"/>
                    <w:rFonts w:ascii="Times New Roman" w:hAnsi="Times New Roman" w:cs="Times New Roman"/>
                    <w:sz w:val="20"/>
                    <w:szCs w:val="20"/>
                  </w:rPr>
                </w:rPrChange>
              </w:rPr>
            </w:pPr>
            <w:ins w:id="1667" w:author="Author">
              <w:r w:rsidRPr="00DF07B0">
                <w:rPr>
                  <w:rFonts w:ascii="Times New Roman" w:hAnsi="Times New Roman" w:cs="Times New Roman"/>
                  <w:sz w:val="20"/>
                  <w:szCs w:val="20"/>
                  <w:lang w:val="de-DE"/>
                  <w:rPrChange w:id="1668" w:author="Author">
                    <w:rPr>
                      <w:rFonts w:ascii="Times New Roman" w:hAnsi="Times New Roman" w:cs="Times New Roman"/>
                      <w:sz w:val="20"/>
                      <w:szCs w:val="20"/>
                    </w:rPr>
                  </w:rPrChange>
                </w:rPr>
                <w:t>- Creditreform Rating AG (LEI code: 391200PHL11KDUTTST66)</w:t>
              </w:r>
            </w:ins>
          </w:p>
          <w:p w:rsidR="00D025AD" w:rsidRPr="00DF07B0" w:rsidRDefault="00D025AD" w:rsidP="00D025AD">
            <w:pPr>
              <w:rPr>
                <w:ins w:id="1669" w:author="Author"/>
                <w:rFonts w:ascii="Times New Roman" w:hAnsi="Times New Roman" w:cs="Times New Roman"/>
                <w:sz w:val="20"/>
                <w:szCs w:val="20"/>
              </w:rPr>
            </w:pPr>
            <w:ins w:id="1670" w:author="Author">
              <w:r w:rsidRPr="00DF07B0">
                <w:rPr>
                  <w:rFonts w:ascii="Times New Roman" w:hAnsi="Times New Roman" w:cs="Times New Roman"/>
                  <w:sz w:val="20"/>
                  <w:szCs w:val="20"/>
                </w:rPr>
                <w:t>- Scope Ratings AG (previously PSR Rating GmbH) (LEI code: 391200WU1EZUQFHDWE91)</w:t>
              </w:r>
            </w:ins>
          </w:p>
          <w:p w:rsidR="00D025AD" w:rsidRPr="00DF07B0" w:rsidRDefault="00D025AD" w:rsidP="00D025AD">
            <w:pPr>
              <w:rPr>
                <w:ins w:id="1671" w:author="Author"/>
                <w:rFonts w:ascii="Times New Roman" w:hAnsi="Times New Roman" w:cs="Times New Roman"/>
                <w:sz w:val="20"/>
                <w:szCs w:val="20"/>
                <w:lang w:val="de-DE"/>
                <w:rPrChange w:id="1672" w:author="Author">
                  <w:rPr>
                    <w:ins w:id="1673" w:author="Author"/>
                    <w:rFonts w:ascii="Times New Roman" w:hAnsi="Times New Roman" w:cs="Times New Roman"/>
                    <w:sz w:val="20"/>
                    <w:szCs w:val="20"/>
                  </w:rPr>
                </w:rPrChange>
              </w:rPr>
            </w:pPr>
            <w:ins w:id="1674" w:author="Author">
              <w:r w:rsidRPr="00DF07B0">
                <w:rPr>
                  <w:rFonts w:ascii="Times New Roman" w:hAnsi="Times New Roman" w:cs="Times New Roman"/>
                  <w:sz w:val="20"/>
                  <w:szCs w:val="20"/>
                  <w:lang w:val="de-DE"/>
                  <w:rPrChange w:id="1675" w:author="Author">
                    <w:rPr>
                      <w:rFonts w:ascii="Times New Roman" w:hAnsi="Times New Roman" w:cs="Times New Roman"/>
                      <w:sz w:val="20"/>
                      <w:szCs w:val="20"/>
                    </w:rPr>
                  </w:rPrChange>
                </w:rPr>
                <w:t>- ICAP Group SA (LEI code: 2138008U6LKT8VG2UK85)</w:t>
              </w:r>
            </w:ins>
          </w:p>
          <w:p w:rsidR="00D025AD" w:rsidRPr="00DF07B0" w:rsidRDefault="00D025AD" w:rsidP="00D025AD">
            <w:pPr>
              <w:rPr>
                <w:ins w:id="1676" w:author="Author"/>
                <w:rFonts w:ascii="Times New Roman" w:hAnsi="Times New Roman" w:cs="Times New Roman"/>
                <w:sz w:val="20"/>
                <w:szCs w:val="20"/>
                <w:lang w:val="de-DE"/>
                <w:rPrChange w:id="1677" w:author="Author">
                  <w:rPr>
                    <w:ins w:id="1678" w:author="Author"/>
                    <w:rFonts w:ascii="Times New Roman" w:hAnsi="Times New Roman" w:cs="Times New Roman"/>
                    <w:sz w:val="20"/>
                    <w:szCs w:val="20"/>
                  </w:rPr>
                </w:rPrChange>
              </w:rPr>
            </w:pPr>
            <w:ins w:id="1679" w:author="Author">
              <w:r w:rsidRPr="00DF07B0">
                <w:rPr>
                  <w:rFonts w:ascii="Times New Roman" w:hAnsi="Times New Roman" w:cs="Times New Roman"/>
                  <w:sz w:val="20"/>
                  <w:szCs w:val="20"/>
                  <w:lang w:val="de-DE"/>
                  <w:rPrChange w:id="1680" w:author="Author">
                    <w:rPr>
                      <w:rFonts w:ascii="Times New Roman" w:hAnsi="Times New Roman" w:cs="Times New Roman"/>
                      <w:sz w:val="20"/>
                      <w:szCs w:val="20"/>
                    </w:rPr>
                  </w:rPrChange>
                </w:rPr>
                <w:t>- GBB-Rating Gesellschaft für Bonitätsbeurteilung GmbH (LEI code: 391200OLWXCTKPADVV72)</w:t>
              </w:r>
            </w:ins>
          </w:p>
          <w:p w:rsidR="00D025AD" w:rsidRPr="00DF07B0" w:rsidRDefault="00D025AD" w:rsidP="00D025AD">
            <w:pPr>
              <w:rPr>
                <w:ins w:id="1681" w:author="Author"/>
                <w:rFonts w:ascii="Times New Roman" w:hAnsi="Times New Roman" w:cs="Times New Roman"/>
                <w:sz w:val="20"/>
                <w:szCs w:val="20"/>
                <w:lang w:val="de-DE"/>
                <w:rPrChange w:id="1682" w:author="Author">
                  <w:rPr>
                    <w:ins w:id="1683" w:author="Author"/>
                    <w:rFonts w:ascii="Times New Roman" w:hAnsi="Times New Roman" w:cs="Times New Roman"/>
                    <w:sz w:val="20"/>
                    <w:szCs w:val="20"/>
                  </w:rPr>
                </w:rPrChange>
              </w:rPr>
            </w:pPr>
            <w:ins w:id="1684" w:author="Author">
              <w:r w:rsidRPr="00DF07B0">
                <w:rPr>
                  <w:rFonts w:ascii="Times New Roman" w:hAnsi="Times New Roman" w:cs="Times New Roman"/>
                  <w:sz w:val="20"/>
                  <w:szCs w:val="20"/>
                  <w:lang w:val="de-DE"/>
                  <w:rPrChange w:id="1685" w:author="Author">
                    <w:rPr>
                      <w:rFonts w:ascii="Times New Roman" w:hAnsi="Times New Roman" w:cs="Times New Roman"/>
                      <w:sz w:val="20"/>
                      <w:szCs w:val="20"/>
                    </w:rPr>
                  </w:rPrChange>
                </w:rPr>
                <w:t>- ASSEKURATA Assekuranz Rating-Agentur GmbH (LEI code: 529900977LETWLJF3295)</w:t>
              </w:r>
            </w:ins>
          </w:p>
          <w:p w:rsidR="00D025AD" w:rsidRPr="00DF07B0" w:rsidRDefault="00D025AD" w:rsidP="00D025AD">
            <w:pPr>
              <w:rPr>
                <w:ins w:id="1686" w:author="Author"/>
                <w:rFonts w:ascii="Times New Roman" w:hAnsi="Times New Roman" w:cs="Times New Roman"/>
                <w:sz w:val="20"/>
                <w:szCs w:val="20"/>
              </w:rPr>
            </w:pPr>
            <w:ins w:id="1687" w:author="Author">
              <w:r w:rsidRPr="00DF07B0">
                <w:rPr>
                  <w:rFonts w:ascii="Times New Roman" w:hAnsi="Times New Roman" w:cs="Times New Roman"/>
                  <w:sz w:val="20"/>
                  <w:szCs w:val="20"/>
                </w:rPr>
                <w:t xml:space="preserve">- ARC Ratings, S.A. (previously </w:t>
              </w:r>
              <w:proofErr w:type="spellStart"/>
              <w:r w:rsidRPr="00DF07B0">
                <w:rPr>
                  <w:rFonts w:ascii="Times New Roman" w:hAnsi="Times New Roman" w:cs="Times New Roman"/>
                  <w:sz w:val="20"/>
                  <w:szCs w:val="20"/>
                </w:rPr>
                <w:t>Companhia</w:t>
              </w:r>
              <w:proofErr w:type="spellEnd"/>
              <w:r w:rsidRPr="00DF07B0">
                <w:rPr>
                  <w:rFonts w:ascii="Times New Roman" w:hAnsi="Times New Roman" w:cs="Times New Roman"/>
                  <w:sz w:val="20"/>
                  <w:szCs w:val="20"/>
                </w:rPr>
                <w:t xml:space="preserve"> Portuguesa de Rating, S.A) (LEI code: 213800OZNJQMV6UA7D79)</w:t>
              </w:r>
            </w:ins>
          </w:p>
          <w:p w:rsidR="00D025AD" w:rsidRPr="00DF07B0" w:rsidRDefault="00D025AD" w:rsidP="00D025AD">
            <w:pPr>
              <w:rPr>
                <w:ins w:id="1688" w:author="Author"/>
                <w:rFonts w:ascii="Times New Roman" w:hAnsi="Times New Roman" w:cs="Times New Roman"/>
                <w:sz w:val="20"/>
                <w:szCs w:val="20"/>
              </w:rPr>
            </w:pPr>
            <w:ins w:id="1689" w:author="Author">
              <w:r w:rsidRPr="00DF07B0">
                <w:rPr>
                  <w:rFonts w:ascii="Times New Roman" w:hAnsi="Times New Roman" w:cs="Times New Roman"/>
                  <w:sz w:val="20"/>
                  <w:szCs w:val="20"/>
                </w:rPr>
                <w:t>- AM Best Europe-Rating Services Ltd. (AMBERS) (LEI code: 549300VO8J8E5IQV1T26)</w:t>
              </w:r>
            </w:ins>
          </w:p>
          <w:p w:rsidR="00D025AD" w:rsidRPr="00DF07B0" w:rsidRDefault="00D025AD" w:rsidP="00D025AD">
            <w:pPr>
              <w:rPr>
                <w:ins w:id="1690" w:author="Author"/>
                <w:rFonts w:ascii="Times New Roman" w:hAnsi="Times New Roman" w:cs="Times New Roman"/>
                <w:sz w:val="20"/>
                <w:szCs w:val="20"/>
              </w:rPr>
            </w:pPr>
            <w:ins w:id="1691" w:author="Author">
              <w:r w:rsidRPr="00DF07B0">
                <w:rPr>
                  <w:rFonts w:ascii="Times New Roman" w:hAnsi="Times New Roman" w:cs="Times New Roman"/>
                  <w:sz w:val="20"/>
                  <w:szCs w:val="20"/>
                </w:rPr>
                <w:t>- DBRS Ratings Limited (LEI code: 5493008CGCDQLGT3EH93)</w:t>
              </w:r>
            </w:ins>
          </w:p>
          <w:p w:rsidR="00D025AD" w:rsidRPr="00DF07B0" w:rsidRDefault="00D025AD" w:rsidP="00D025AD">
            <w:pPr>
              <w:rPr>
                <w:ins w:id="1692" w:author="Author"/>
                <w:rFonts w:ascii="Times New Roman" w:hAnsi="Times New Roman" w:cs="Times New Roman"/>
                <w:sz w:val="20"/>
                <w:szCs w:val="20"/>
              </w:rPr>
            </w:pPr>
            <w:ins w:id="1693" w:author="Author">
              <w:r w:rsidRPr="00DF07B0">
                <w:rPr>
                  <w:rFonts w:ascii="Times New Roman" w:hAnsi="Times New Roman" w:cs="Times New Roman"/>
                  <w:sz w:val="20"/>
                  <w:szCs w:val="20"/>
                </w:rPr>
                <w:t>- Fitch France S.A.S. (LEI code: 2138009Y4TCZT6QOJO69)</w:t>
              </w:r>
            </w:ins>
          </w:p>
          <w:p w:rsidR="00D025AD" w:rsidRPr="00DF07B0" w:rsidRDefault="00D025AD" w:rsidP="00D025AD">
            <w:pPr>
              <w:rPr>
                <w:ins w:id="1694" w:author="Author"/>
                <w:rFonts w:ascii="Times New Roman" w:hAnsi="Times New Roman" w:cs="Times New Roman"/>
                <w:sz w:val="20"/>
                <w:szCs w:val="20"/>
                <w:lang w:val="de-DE"/>
                <w:rPrChange w:id="1695" w:author="Author">
                  <w:rPr>
                    <w:ins w:id="1696" w:author="Author"/>
                    <w:rFonts w:ascii="Times New Roman" w:hAnsi="Times New Roman" w:cs="Times New Roman"/>
                    <w:sz w:val="20"/>
                    <w:szCs w:val="20"/>
                  </w:rPr>
                </w:rPrChange>
              </w:rPr>
            </w:pPr>
            <w:ins w:id="1697" w:author="Author">
              <w:r w:rsidRPr="00DF07B0">
                <w:rPr>
                  <w:rFonts w:ascii="Times New Roman" w:hAnsi="Times New Roman" w:cs="Times New Roman"/>
                  <w:sz w:val="20"/>
                  <w:szCs w:val="20"/>
                  <w:lang w:val="de-DE"/>
                  <w:rPrChange w:id="1698" w:author="Author">
                    <w:rPr>
                      <w:rFonts w:ascii="Times New Roman" w:hAnsi="Times New Roman" w:cs="Times New Roman"/>
                      <w:sz w:val="20"/>
                      <w:szCs w:val="20"/>
                    </w:rPr>
                  </w:rPrChange>
                </w:rPr>
                <w:t>- Fitch Deutschland GmbH (LEI code: 213800JEMOT1H45VN340)</w:t>
              </w:r>
            </w:ins>
          </w:p>
          <w:p w:rsidR="00D025AD" w:rsidRPr="00DF07B0" w:rsidRDefault="00D025AD" w:rsidP="00D025AD">
            <w:pPr>
              <w:rPr>
                <w:ins w:id="1699" w:author="Author"/>
                <w:rFonts w:ascii="Times New Roman" w:hAnsi="Times New Roman" w:cs="Times New Roman"/>
                <w:sz w:val="20"/>
                <w:szCs w:val="20"/>
                <w:lang w:val="de-DE"/>
                <w:rPrChange w:id="1700" w:author="Author">
                  <w:rPr>
                    <w:ins w:id="1701" w:author="Author"/>
                    <w:rFonts w:ascii="Times New Roman" w:hAnsi="Times New Roman" w:cs="Times New Roman"/>
                    <w:sz w:val="20"/>
                    <w:szCs w:val="20"/>
                  </w:rPr>
                </w:rPrChange>
              </w:rPr>
            </w:pPr>
            <w:ins w:id="1702" w:author="Author">
              <w:r w:rsidRPr="00DF07B0">
                <w:rPr>
                  <w:rFonts w:ascii="Times New Roman" w:hAnsi="Times New Roman" w:cs="Times New Roman"/>
                  <w:sz w:val="20"/>
                  <w:szCs w:val="20"/>
                  <w:lang w:val="de-DE"/>
                  <w:rPrChange w:id="1703" w:author="Author">
                    <w:rPr>
                      <w:rFonts w:ascii="Times New Roman" w:hAnsi="Times New Roman" w:cs="Times New Roman"/>
                      <w:sz w:val="20"/>
                      <w:szCs w:val="20"/>
                    </w:rPr>
                  </w:rPrChange>
                </w:rPr>
                <w:t>- Fitch Italia S.p.A. (LEI code: 213800POJ9QSCHL3KR31)</w:t>
              </w:r>
            </w:ins>
          </w:p>
          <w:p w:rsidR="00D025AD" w:rsidRPr="00DF07B0" w:rsidRDefault="00D025AD" w:rsidP="00D025AD">
            <w:pPr>
              <w:rPr>
                <w:ins w:id="1704" w:author="Author"/>
                <w:rFonts w:ascii="Times New Roman" w:hAnsi="Times New Roman" w:cs="Times New Roman"/>
                <w:sz w:val="20"/>
                <w:szCs w:val="20"/>
                <w:lang w:val="de-DE"/>
                <w:rPrChange w:id="1705" w:author="Author">
                  <w:rPr>
                    <w:ins w:id="1706" w:author="Author"/>
                    <w:rFonts w:ascii="Times New Roman" w:hAnsi="Times New Roman" w:cs="Times New Roman"/>
                    <w:sz w:val="20"/>
                    <w:szCs w:val="20"/>
                  </w:rPr>
                </w:rPrChange>
              </w:rPr>
            </w:pPr>
            <w:ins w:id="1707" w:author="Author">
              <w:r w:rsidRPr="00DF07B0">
                <w:rPr>
                  <w:rFonts w:ascii="Times New Roman" w:hAnsi="Times New Roman" w:cs="Times New Roman"/>
                  <w:sz w:val="20"/>
                  <w:szCs w:val="20"/>
                  <w:lang w:val="de-DE"/>
                  <w:rPrChange w:id="1708" w:author="Author">
                    <w:rPr>
                      <w:rFonts w:ascii="Times New Roman" w:hAnsi="Times New Roman" w:cs="Times New Roman"/>
                      <w:sz w:val="20"/>
                      <w:szCs w:val="20"/>
                    </w:rPr>
                  </w:rPrChange>
                </w:rPr>
                <w:t>- Fitch Polska S.A. (LEI code: 213800RYJTJPW2WD5704)</w:t>
              </w:r>
            </w:ins>
          </w:p>
          <w:p w:rsidR="00D025AD" w:rsidRPr="00DF07B0" w:rsidRDefault="00D025AD" w:rsidP="00D025AD">
            <w:pPr>
              <w:rPr>
                <w:ins w:id="1709" w:author="Author"/>
                <w:rFonts w:ascii="Times New Roman" w:hAnsi="Times New Roman" w:cs="Times New Roman"/>
                <w:sz w:val="20"/>
                <w:szCs w:val="20"/>
              </w:rPr>
            </w:pPr>
            <w:ins w:id="1710" w:author="Author">
              <w:r w:rsidRPr="00DF07B0">
                <w:rPr>
                  <w:rFonts w:ascii="Times New Roman" w:hAnsi="Times New Roman" w:cs="Times New Roman"/>
                  <w:sz w:val="20"/>
                  <w:szCs w:val="20"/>
                </w:rPr>
                <w:t xml:space="preserve">- Fitch Ratings </w:t>
              </w:r>
              <w:proofErr w:type="spellStart"/>
              <w:r w:rsidRPr="00DF07B0">
                <w:rPr>
                  <w:rFonts w:ascii="Times New Roman" w:hAnsi="Times New Roman" w:cs="Times New Roman"/>
                  <w:sz w:val="20"/>
                  <w:szCs w:val="20"/>
                </w:rPr>
                <w:t>España</w:t>
              </w:r>
              <w:proofErr w:type="spellEnd"/>
              <w:r w:rsidRPr="00DF07B0">
                <w:rPr>
                  <w:rFonts w:ascii="Times New Roman" w:hAnsi="Times New Roman" w:cs="Times New Roman"/>
                  <w:sz w:val="20"/>
                  <w:szCs w:val="20"/>
                </w:rPr>
                <w:t xml:space="preserve"> S.A.U. (LEI code: 213800RENFIIODKETE60)</w:t>
              </w:r>
            </w:ins>
          </w:p>
          <w:p w:rsidR="00D025AD" w:rsidRPr="00DF07B0" w:rsidRDefault="00D025AD" w:rsidP="00D025AD">
            <w:pPr>
              <w:rPr>
                <w:ins w:id="1711" w:author="Author"/>
                <w:rFonts w:ascii="Times New Roman" w:hAnsi="Times New Roman" w:cs="Times New Roman"/>
                <w:sz w:val="20"/>
                <w:szCs w:val="20"/>
              </w:rPr>
            </w:pPr>
            <w:ins w:id="1712" w:author="Author">
              <w:r w:rsidRPr="00DF07B0">
                <w:rPr>
                  <w:rFonts w:ascii="Times New Roman" w:hAnsi="Times New Roman" w:cs="Times New Roman"/>
                  <w:sz w:val="20"/>
                  <w:szCs w:val="20"/>
                </w:rPr>
                <w:t>- Fitch Ratings Limited (LEI code: 2138009F8YAHVC8W3Q52)</w:t>
              </w:r>
            </w:ins>
          </w:p>
          <w:p w:rsidR="00D025AD" w:rsidRPr="00DF07B0" w:rsidRDefault="00D025AD" w:rsidP="00D025AD">
            <w:pPr>
              <w:rPr>
                <w:ins w:id="1713" w:author="Author"/>
                <w:rFonts w:ascii="Times New Roman" w:hAnsi="Times New Roman" w:cs="Times New Roman"/>
                <w:sz w:val="20"/>
                <w:szCs w:val="20"/>
              </w:rPr>
            </w:pPr>
            <w:ins w:id="1714" w:author="Author">
              <w:r w:rsidRPr="00DF07B0">
                <w:rPr>
                  <w:rFonts w:ascii="Times New Roman" w:hAnsi="Times New Roman" w:cs="Times New Roman"/>
                  <w:sz w:val="20"/>
                  <w:szCs w:val="20"/>
                </w:rPr>
                <w:t>- Fitch Ratings CIS Limited (LEI code: 213800B7528Q4DIF2G76)</w:t>
              </w:r>
            </w:ins>
          </w:p>
          <w:p w:rsidR="00D025AD" w:rsidRPr="00DF07B0" w:rsidRDefault="00D025AD" w:rsidP="00D025AD">
            <w:pPr>
              <w:rPr>
                <w:ins w:id="1715" w:author="Author"/>
                <w:rFonts w:ascii="Times New Roman" w:hAnsi="Times New Roman" w:cs="Times New Roman"/>
                <w:sz w:val="20"/>
                <w:szCs w:val="20"/>
              </w:rPr>
            </w:pPr>
            <w:ins w:id="1716" w:author="Author">
              <w:r w:rsidRPr="00DF07B0">
                <w:rPr>
                  <w:rFonts w:ascii="Times New Roman" w:hAnsi="Times New Roman" w:cs="Times New Roman"/>
                  <w:sz w:val="20"/>
                  <w:szCs w:val="20"/>
                </w:rPr>
                <w:t>- Moody’s Investors Service Cyprus Ltd (LEI code: 549300V4LCOYCMNUVR81)</w:t>
              </w:r>
            </w:ins>
          </w:p>
          <w:p w:rsidR="00D025AD" w:rsidRPr="00DF07B0" w:rsidRDefault="00D025AD" w:rsidP="00D025AD">
            <w:pPr>
              <w:rPr>
                <w:ins w:id="1717" w:author="Author"/>
                <w:rFonts w:ascii="Times New Roman" w:hAnsi="Times New Roman" w:cs="Times New Roman"/>
                <w:sz w:val="20"/>
                <w:szCs w:val="20"/>
              </w:rPr>
            </w:pPr>
            <w:ins w:id="1718" w:author="Author">
              <w:r w:rsidRPr="00DF07B0">
                <w:rPr>
                  <w:rFonts w:ascii="Times New Roman" w:hAnsi="Times New Roman" w:cs="Times New Roman"/>
                  <w:sz w:val="20"/>
                  <w:szCs w:val="20"/>
                </w:rPr>
                <w:t>- Moody’s France S.A.S. (LEI code: 549300EB2XQYRSE54F02)</w:t>
              </w:r>
            </w:ins>
          </w:p>
          <w:p w:rsidR="00D025AD" w:rsidRPr="00DF07B0" w:rsidRDefault="00D025AD" w:rsidP="00D025AD">
            <w:pPr>
              <w:rPr>
                <w:ins w:id="1719" w:author="Author"/>
                <w:rFonts w:ascii="Times New Roman" w:hAnsi="Times New Roman" w:cs="Times New Roman"/>
                <w:sz w:val="20"/>
                <w:szCs w:val="20"/>
              </w:rPr>
            </w:pPr>
            <w:ins w:id="1720" w:author="Author">
              <w:r w:rsidRPr="00DF07B0">
                <w:rPr>
                  <w:rFonts w:ascii="Times New Roman" w:hAnsi="Times New Roman" w:cs="Times New Roman"/>
                  <w:sz w:val="20"/>
                  <w:szCs w:val="20"/>
                </w:rPr>
                <w:t>- Moody’s Deutschland GmbH (LEI code: 549300M5JMGHVTWYZH47)</w:t>
              </w:r>
            </w:ins>
          </w:p>
          <w:p w:rsidR="00D025AD" w:rsidRPr="00DF07B0" w:rsidRDefault="00D025AD" w:rsidP="00D025AD">
            <w:pPr>
              <w:rPr>
                <w:ins w:id="1721" w:author="Author"/>
                <w:rFonts w:ascii="Times New Roman" w:hAnsi="Times New Roman" w:cs="Times New Roman"/>
                <w:sz w:val="20"/>
                <w:szCs w:val="20"/>
              </w:rPr>
            </w:pPr>
            <w:ins w:id="1722" w:author="Author">
              <w:r w:rsidRPr="00DF07B0">
                <w:rPr>
                  <w:rFonts w:ascii="Times New Roman" w:hAnsi="Times New Roman" w:cs="Times New Roman"/>
                  <w:sz w:val="20"/>
                  <w:szCs w:val="20"/>
                </w:rPr>
                <w:t xml:space="preserve">- Moody’s Italia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(LEI code: 549300GMXJ4QK70UOU68)</w:t>
              </w:r>
            </w:ins>
          </w:p>
          <w:p w:rsidR="00D025AD" w:rsidRPr="00DF07B0" w:rsidRDefault="00D025AD" w:rsidP="00D025AD">
            <w:pPr>
              <w:rPr>
                <w:ins w:id="1723" w:author="Author"/>
                <w:rFonts w:ascii="Times New Roman" w:hAnsi="Times New Roman" w:cs="Times New Roman"/>
                <w:sz w:val="20"/>
                <w:szCs w:val="20"/>
              </w:rPr>
            </w:pPr>
            <w:ins w:id="1724" w:author="Author">
              <w:r w:rsidRPr="00DF07B0">
                <w:rPr>
                  <w:rFonts w:ascii="Times New Roman" w:hAnsi="Times New Roman" w:cs="Times New Roman"/>
                  <w:sz w:val="20"/>
                  <w:szCs w:val="20"/>
                </w:rPr>
                <w:t xml:space="preserve">- Moody’s Investors Service </w:t>
              </w:r>
              <w:proofErr w:type="spellStart"/>
              <w:r w:rsidRPr="00DF07B0">
                <w:rPr>
                  <w:rFonts w:ascii="Times New Roman" w:hAnsi="Times New Roman" w:cs="Times New Roman"/>
                  <w:sz w:val="20"/>
                  <w:szCs w:val="20"/>
                </w:rPr>
                <w:t>España</w:t>
              </w:r>
              <w:proofErr w:type="spellEnd"/>
              <w:r w:rsidRPr="00DF07B0">
                <w:rPr>
                  <w:rFonts w:ascii="Times New Roman" w:hAnsi="Times New Roman" w:cs="Times New Roman"/>
                  <w:sz w:val="20"/>
                  <w:szCs w:val="20"/>
                </w:rPr>
                <w:t xml:space="preserve"> S.A. (LEI code: 5493005X59ILY4BGJK90)</w:t>
              </w:r>
            </w:ins>
          </w:p>
          <w:p w:rsidR="00D025AD" w:rsidRPr="00DF07B0" w:rsidRDefault="00D025AD" w:rsidP="00D025AD">
            <w:pPr>
              <w:rPr>
                <w:ins w:id="1725" w:author="Author"/>
                <w:rFonts w:ascii="Times New Roman" w:hAnsi="Times New Roman" w:cs="Times New Roman"/>
                <w:sz w:val="20"/>
                <w:szCs w:val="20"/>
              </w:rPr>
            </w:pPr>
            <w:ins w:id="1726" w:author="Author">
              <w:r w:rsidRPr="00DF07B0">
                <w:rPr>
                  <w:rFonts w:ascii="Times New Roman" w:hAnsi="Times New Roman" w:cs="Times New Roman"/>
                  <w:sz w:val="20"/>
                  <w:szCs w:val="20"/>
                </w:rPr>
                <w:t>- Moody’s Investors Service Ltd (LEI code: 549300SM89WABHDNJ349)</w:t>
              </w:r>
            </w:ins>
          </w:p>
          <w:p w:rsidR="00724407" w:rsidRPr="00724407" w:rsidRDefault="00724407" w:rsidP="00724407">
            <w:pPr>
              <w:rPr>
                <w:ins w:id="1727" w:author="Author"/>
                <w:rFonts w:ascii="Times New Roman" w:hAnsi="Times New Roman" w:cs="Times New Roman"/>
                <w:sz w:val="20"/>
                <w:szCs w:val="20"/>
              </w:rPr>
            </w:pPr>
            <w:ins w:id="1728" w:author="Author">
              <w:r w:rsidRPr="00724407">
                <w:rPr>
                  <w:rFonts w:ascii="Times New Roman" w:hAnsi="Times New Roman" w:cs="Times New Roman"/>
                  <w:sz w:val="20"/>
                  <w:szCs w:val="20"/>
                </w:rPr>
                <w:t>- S&amp;P Global Ratings France SAS (LEI code: 54930035REY2YCDSBH09)</w:t>
              </w:r>
            </w:ins>
          </w:p>
          <w:p w:rsidR="00D025AD" w:rsidRPr="00DF07B0" w:rsidDel="00724407" w:rsidRDefault="00724407" w:rsidP="00724407">
            <w:pPr>
              <w:rPr>
                <w:ins w:id="1729" w:author="Author"/>
                <w:del w:id="1730" w:author="Author"/>
                <w:rFonts w:ascii="Times New Roman" w:hAnsi="Times New Roman" w:cs="Times New Roman"/>
                <w:sz w:val="20"/>
                <w:szCs w:val="20"/>
              </w:rPr>
            </w:pPr>
            <w:ins w:id="1731" w:author="Author">
              <w:r w:rsidRPr="00724407">
                <w:rPr>
                  <w:rFonts w:ascii="Times New Roman" w:hAnsi="Times New Roman" w:cs="Times New Roman"/>
                  <w:sz w:val="20"/>
                  <w:szCs w:val="20"/>
                </w:rPr>
                <w:t>- S&amp;P Global Ratings Italy S.R.L. (LEI code: 54930000NMOJ7ZBUQ063)</w:t>
              </w:r>
              <w:del w:id="1732" w:author="Author">
                <w:r w:rsidR="00D025AD" w:rsidRPr="00DF07B0" w:rsidDel="00724407">
                  <w:rPr>
                    <w:rFonts w:ascii="Times New Roman" w:hAnsi="Times New Roman" w:cs="Times New Roman"/>
                    <w:sz w:val="20"/>
                    <w:szCs w:val="20"/>
                  </w:rPr>
                  <w:delText>- Standard &amp; Poor’s Credit Market Services France S.A.S. (LEI code: 54930035REY2YCDSBH09)</w:delText>
                </w:r>
              </w:del>
            </w:ins>
          </w:p>
          <w:p w:rsidR="00D025AD" w:rsidRPr="00DF07B0" w:rsidDel="00724407" w:rsidRDefault="00D025AD" w:rsidP="00D025AD">
            <w:pPr>
              <w:rPr>
                <w:ins w:id="1733" w:author="Author"/>
                <w:del w:id="1734" w:author="Author"/>
                <w:rFonts w:ascii="Times New Roman" w:hAnsi="Times New Roman" w:cs="Times New Roman"/>
                <w:sz w:val="20"/>
                <w:szCs w:val="20"/>
              </w:rPr>
            </w:pPr>
            <w:ins w:id="1735" w:author="Author">
              <w:del w:id="1736" w:author="Author">
                <w:r w:rsidRPr="00DF07B0" w:rsidDel="00724407">
                  <w:rPr>
                    <w:rFonts w:ascii="Times New Roman" w:hAnsi="Times New Roman" w:cs="Times New Roman"/>
                    <w:sz w:val="20"/>
                    <w:szCs w:val="20"/>
                  </w:rPr>
                  <w:delText>- Standard &amp; Poor’s Credit Market Services Italy S.r.l. (LEI code: 54930000NMOJ7ZBUQ063)</w:delText>
                </w:r>
              </w:del>
            </w:ins>
          </w:p>
          <w:p w:rsidR="00D025AD" w:rsidRPr="00DF07B0" w:rsidRDefault="00D025AD" w:rsidP="00D025AD">
            <w:pPr>
              <w:rPr>
                <w:ins w:id="1737" w:author="Author"/>
                <w:rFonts w:ascii="Times New Roman" w:hAnsi="Times New Roman" w:cs="Times New Roman"/>
                <w:sz w:val="20"/>
                <w:szCs w:val="20"/>
              </w:rPr>
            </w:pPr>
            <w:ins w:id="1738" w:author="Author">
              <w:r w:rsidRPr="00DF07B0">
                <w:rPr>
                  <w:rFonts w:ascii="Times New Roman" w:hAnsi="Times New Roman" w:cs="Times New Roman"/>
                  <w:sz w:val="20"/>
                  <w:szCs w:val="20"/>
                </w:rPr>
                <w:t>- Standard &amp; Poor’s Credit Market Services Europe Limited (LEI code: 549300363WVTTH0TW460)</w:t>
              </w:r>
            </w:ins>
          </w:p>
          <w:p w:rsidR="00D025AD" w:rsidRPr="00DF07B0" w:rsidRDefault="00D025AD" w:rsidP="00D025AD">
            <w:pPr>
              <w:rPr>
                <w:ins w:id="1739" w:author="Author"/>
                <w:rFonts w:ascii="Times New Roman" w:hAnsi="Times New Roman" w:cs="Times New Roman"/>
                <w:sz w:val="20"/>
                <w:szCs w:val="20"/>
              </w:rPr>
            </w:pPr>
            <w:ins w:id="1740" w:author="Author">
              <w:r w:rsidRPr="00DF07B0">
                <w:rPr>
                  <w:rFonts w:ascii="Times New Roman" w:hAnsi="Times New Roman" w:cs="Times New Roman"/>
                  <w:sz w:val="20"/>
                  <w:szCs w:val="20"/>
                </w:rPr>
                <w:t xml:space="preserve">- </w:t>
              </w:r>
              <w:r w:rsidR="00E83BD0" w:rsidRPr="00E83BD0">
                <w:rPr>
                  <w:rFonts w:ascii="Times New Roman" w:hAnsi="Times New Roman" w:cs="Times New Roman"/>
                  <w:sz w:val="20"/>
                  <w:szCs w:val="20"/>
                </w:rPr>
                <w:t xml:space="preserve">CRIF Ratings </w:t>
              </w:r>
              <w:proofErr w:type="spellStart"/>
              <w:r w:rsidR="00E83BD0" w:rsidRPr="00E83BD0">
                <w:rPr>
                  <w:rFonts w:ascii="Times New Roman" w:hAnsi="Times New Roman" w:cs="Times New Roman"/>
                  <w:sz w:val="20"/>
                  <w:szCs w:val="20"/>
                </w:rPr>
                <w:t>S.r.l</w:t>
              </w:r>
              <w:proofErr w:type="spellEnd"/>
              <w:r w:rsidR="00E83BD0" w:rsidRPr="00E83BD0">
                <w:rPr>
                  <w:rFonts w:ascii="Times New Roman" w:hAnsi="Times New Roman" w:cs="Times New Roman"/>
                  <w:sz w:val="20"/>
                  <w:szCs w:val="20"/>
                </w:rPr>
                <w:t xml:space="preserve">. (previously </w:t>
              </w:r>
              <w:r w:rsidRPr="00DF07B0">
                <w:rPr>
                  <w:rFonts w:ascii="Times New Roman" w:hAnsi="Times New Roman" w:cs="Times New Roman"/>
                  <w:sz w:val="20"/>
                  <w:szCs w:val="20"/>
                </w:rPr>
                <w:t>CRIF S.p.A.</w:t>
              </w:r>
              <w:r w:rsidR="00E83BD0">
                <w:rPr>
                  <w:rFonts w:ascii="Times New Roman" w:hAnsi="Times New Roman" w:cs="Times New Roman"/>
                  <w:sz w:val="20"/>
                  <w:szCs w:val="20"/>
                </w:rPr>
                <w:t>)</w:t>
              </w:r>
              <w:r w:rsidRPr="00DF07B0">
                <w:rPr>
                  <w:rFonts w:ascii="Times New Roman" w:hAnsi="Times New Roman" w:cs="Times New Roman"/>
                  <w:sz w:val="20"/>
                  <w:szCs w:val="20"/>
                </w:rPr>
                <w:t xml:space="preserve"> (LEI code: </w:t>
              </w:r>
              <w:r w:rsidR="00210ACD" w:rsidRPr="00DF07B0">
                <w:rPr>
                  <w:rFonts w:ascii="Times New Roman" w:hAnsi="Times New Roman" w:cs="Times New Roman"/>
                  <w:sz w:val="20"/>
                  <w:szCs w:val="20"/>
                </w:rPr>
                <w:t>8156001AB6A1D740F237</w:t>
              </w:r>
              <w:del w:id="1741" w:author="Author">
                <w:r w:rsidRPr="00DF07B0" w:rsidDel="00210ACD">
                  <w:rPr>
                    <w:rFonts w:ascii="Times New Roman" w:hAnsi="Times New Roman" w:cs="Times New Roman"/>
                    <w:sz w:val="20"/>
                    <w:szCs w:val="20"/>
                  </w:rPr>
                  <w:delText>815600EAE45F55EE5B73</w:delText>
                </w:r>
              </w:del>
              <w:r w:rsidRPr="00DF07B0">
                <w:rPr>
                  <w:rFonts w:ascii="Times New Roman" w:hAnsi="Times New Roman" w:cs="Times New Roman"/>
                  <w:sz w:val="20"/>
                  <w:szCs w:val="20"/>
                </w:rPr>
                <w:t>)</w:t>
              </w:r>
            </w:ins>
          </w:p>
          <w:p w:rsidR="00D025AD" w:rsidRPr="00DF07B0" w:rsidRDefault="00D025AD" w:rsidP="00D025AD">
            <w:pPr>
              <w:rPr>
                <w:ins w:id="1742" w:author="Author"/>
                <w:rFonts w:ascii="Times New Roman" w:hAnsi="Times New Roman" w:cs="Times New Roman"/>
                <w:sz w:val="20"/>
                <w:szCs w:val="20"/>
              </w:rPr>
            </w:pPr>
            <w:ins w:id="1743" w:author="Author">
              <w:r w:rsidRPr="00DF07B0">
                <w:rPr>
                  <w:rFonts w:ascii="Times New Roman" w:hAnsi="Times New Roman" w:cs="Times New Roman"/>
                  <w:sz w:val="20"/>
                  <w:szCs w:val="20"/>
                </w:rPr>
                <w:t>- Capital Intelligence Ratings Ltd (LEI code: 549300RE88OJP9J24Z18)</w:t>
              </w:r>
            </w:ins>
          </w:p>
          <w:p w:rsidR="00D025AD" w:rsidRPr="00DF07B0" w:rsidRDefault="00D025AD" w:rsidP="00D025AD">
            <w:pPr>
              <w:rPr>
                <w:ins w:id="1744" w:author="Author"/>
                <w:rFonts w:ascii="Times New Roman" w:hAnsi="Times New Roman" w:cs="Times New Roman"/>
                <w:sz w:val="20"/>
                <w:szCs w:val="20"/>
              </w:rPr>
            </w:pPr>
            <w:ins w:id="1745" w:author="Author">
              <w:r w:rsidRPr="00DF07B0">
                <w:rPr>
                  <w:rFonts w:ascii="Times New Roman" w:hAnsi="Times New Roman" w:cs="Times New Roman"/>
                  <w:sz w:val="20"/>
                  <w:szCs w:val="20"/>
                </w:rPr>
                <w:t xml:space="preserve">- European Rating Agency, </w:t>
              </w:r>
              <w:proofErr w:type="spellStart"/>
              <w:r w:rsidRPr="00DF07B0">
                <w:rPr>
                  <w:rFonts w:ascii="Times New Roman" w:hAnsi="Times New Roman" w:cs="Times New Roman"/>
                  <w:sz w:val="20"/>
                  <w:szCs w:val="20"/>
                </w:rPr>
                <w:t>a.s</w:t>
              </w:r>
              <w:proofErr w:type="spellEnd"/>
              <w:r w:rsidRPr="00DF07B0">
                <w:rPr>
                  <w:rFonts w:ascii="Times New Roman" w:hAnsi="Times New Roman" w:cs="Times New Roman"/>
                  <w:sz w:val="20"/>
                  <w:szCs w:val="20"/>
                </w:rPr>
                <w:t>. (LEI code: 097900BFME0000038276)</w:t>
              </w:r>
            </w:ins>
          </w:p>
          <w:p w:rsidR="00D025AD" w:rsidRPr="00DF07B0" w:rsidRDefault="00D025AD" w:rsidP="00D025AD">
            <w:pPr>
              <w:rPr>
                <w:ins w:id="1746" w:author="Author"/>
                <w:rFonts w:ascii="Times New Roman" w:hAnsi="Times New Roman" w:cs="Times New Roman"/>
                <w:sz w:val="20"/>
                <w:szCs w:val="20"/>
              </w:rPr>
            </w:pPr>
            <w:ins w:id="1747"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Axesor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conocer</w:t>
              </w:r>
              <w:proofErr w:type="spellEnd"/>
              <w:r w:rsidRPr="00DF07B0">
                <w:rPr>
                  <w:rFonts w:ascii="Times New Roman" w:hAnsi="Times New Roman" w:cs="Times New Roman"/>
                  <w:sz w:val="20"/>
                  <w:szCs w:val="20"/>
                </w:rPr>
                <w:t xml:space="preserve"> para </w:t>
              </w:r>
              <w:proofErr w:type="spellStart"/>
              <w:r w:rsidRPr="00DF07B0">
                <w:rPr>
                  <w:rFonts w:ascii="Times New Roman" w:hAnsi="Times New Roman" w:cs="Times New Roman"/>
                  <w:sz w:val="20"/>
                  <w:szCs w:val="20"/>
                </w:rPr>
                <w:t>decidir</w:t>
              </w:r>
              <w:proofErr w:type="spellEnd"/>
              <w:r w:rsidRPr="00DF07B0">
                <w:rPr>
                  <w:rFonts w:ascii="Times New Roman" w:hAnsi="Times New Roman" w:cs="Times New Roman"/>
                  <w:sz w:val="20"/>
                  <w:szCs w:val="20"/>
                </w:rPr>
                <w:t xml:space="preserve"> SA (LEI code: 95980020140005900000)</w:t>
              </w:r>
            </w:ins>
          </w:p>
          <w:p w:rsidR="00D025AD" w:rsidRPr="00DF07B0" w:rsidRDefault="00D025AD" w:rsidP="00D025AD">
            <w:pPr>
              <w:rPr>
                <w:ins w:id="1748" w:author="Author"/>
                <w:rFonts w:ascii="Times New Roman" w:hAnsi="Times New Roman" w:cs="Times New Roman"/>
                <w:sz w:val="20"/>
                <w:szCs w:val="20"/>
              </w:rPr>
            </w:pPr>
            <w:ins w:id="1749"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Cerved</w:t>
              </w:r>
              <w:proofErr w:type="spellEnd"/>
              <w:r w:rsidRPr="00DF07B0">
                <w:rPr>
                  <w:rFonts w:ascii="Times New Roman" w:hAnsi="Times New Roman" w:cs="Times New Roman"/>
                  <w:sz w:val="20"/>
                  <w:szCs w:val="20"/>
                </w:rPr>
                <w:t xml:space="preserve"> Rating Agency S.p.A. (previously CERVED Group S.p.A</w:t>
              </w:r>
              <w:proofErr w:type="gramStart"/>
              <w:r w:rsidRPr="00DF07B0">
                <w:rPr>
                  <w:rFonts w:ascii="Times New Roman" w:hAnsi="Times New Roman" w:cs="Times New Roman"/>
                  <w:sz w:val="20"/>
                  <w:szCs w:val="20"/>
                </w:rPr>
                <w:t>. )</w:t>
              </w:r>
              <w:proofErr w:type="gramEnd"/>
              <w:r w:rsidRPr="00DF07B0">
                <w:rPr>
                  <w:rFonts w:ascii="Times New Roman" w:hAnsi="Times New Roman" w:cs="Times New Roman"/>
                  <w:sz w:val="20"/>
                  <w:szCs w:val="20"/>
                </w:rPr>
                <w:t xml:space="preserve"> (LEI code: 8156004AB6C992A99368)</w:t>
              </w:r>
            </w:ins>
          </w:p>
          <w:p w:rsidR="00D025AD" w:rsidRPr="00DF07B0" w:rsidRDefault="00D025AD" w:rsidP="00D025AD">
            <w:pPr>
              <w:rPr>
                <w:ins w:id="1750" w:author="Author"/>
                <w:rFonts w:ascii="Times New Roman" w:hAnsi="Times New Roman" w:cs="Times New Roman"/>
                <w:sz w:val="20"/>
                <w:szCs w:val="20"/>
              </w:rPr>
            </w:pPr>
            <w:ins w:id="1751" w:author="Author">
              <w:r w:rsidRPr="00DF07B0">
                <w:rPr>
                  <w:rFonts w:ascii="Times New Roman" w:hAnsi="Times New Roman" w:cs="Times New Roman"/>
                  <w:sz w:val="20"/>
                  <w:szCs w:val="20"/>
                </w:rPr>
                <w:t>- Kroll Bond Rating Agency (LEI code: 549300QYZ5CZYXTNZ676)</w:t>
              </w:r>
            </w:ins>
          </w:p>
          <w:p w:rsidR="00D025AD" w:rsidRPr="00DF07B0" w:rsidRDefault="00D025AD" w:rsidP="00D025AD">
            <w:pPr>
              <w:rPr>
                <w:ins w:id="1752" w:author="Author"/>
                <w:rFonts w:ascii="Times New Roman" w:hAnsi="Times New Roman" w:cs="Times New Roman"/>
                <w:sz w:val="20"/>
                <w:szCs w:val="20"/>
              </w:rPr>
            </w:pPr>
            <w:ins w:id="1753" w:author="Author">
              <w:r w:rsidRPr="00DF07B0">
                <w:rPr>
                  <w:rFonts w:ascii="Times New Roman" w:hAnsi="Times New Roman" w:cs="Times New Roman"/>
                  <w:sz w:val="20"/>
                  <w:szCs w:val="20"/>
                </w:rPr>
                <w:t>- The Economist Intelligence Unit Ltd (LEI code: 213800Q7GRZWF95EWN10)</w:t>
              </w:r>
            </w:ins>
          </w:p>
          <w:p w:rsidR="00D025AD" w:rsidRPr="00DF07B0" w:rsidRDefault="00D025AD" w:rsidP="00D025AD">
            <w:pPr>
              <w:rPr>
                <w:ins w:id="1754" w:author="Author"/>
                <w:rFonts w:ascii="Times New Roman" w:hAnsi="Times New Roman" w:cs="Times New Roman"/>
                <w:sz w:val="20"/>
                <w:szCs w:val="20"/>
              </w:rPr>
            </w:pPr>
            <w:ins w:id="1755"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Dagong</w:t>
              </w:r>
              <w:proofErr w:type="spellEnd"/>
              <w:r w:rsidRPr="00DF07B0">
                <w:rPr>
                  <w:rFonts w:ascii="Times New Roman" w:hAnsi="Times New Roman" w:cs="Times New Roman"/>
                  <w:sz w:val="20"/>
                  <w:szCs w:val="20"/>
                </w:rPr>
                <w:t xml:space="preserve"> Europe Credit Rating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Dagong</w:t>
              </w:r>
              <w:proofErr w:type="spellEnd"/>
              <w:r w:rsidRPr="00DF07B0">
                <w:rPr>
                  <w:rFonts w:ascii="Times New Roman" w:hAnsi="Times New Roman" w:cs="Times New Roman"/>
                  <w:sz w:val="20"/>
                  <w:szCs w:val="20"/>
                </w:rPr>
                <w:t xml:space="preserve"> Europe) (LEI code: 815600BF4FF53B7C6311)</w:t>
              </w:r>
            </w:ins>
          </w:p>
          <w:p w:rsidR="00D025AD" w:rsidRPr="00DF07B0" w:rsidRDefault="00D025AD" w:rsidP="00D025AD">
            <w:pPr>
              <w:rPr>
                <w:ins w:id="1756" w:author="Author"/>
                <w:rFonts w:ascii="Times New Roman" w:hAnsi="Times New Roman" w:cs="Times New Roman"/>
                <w:sz w:val="20"/>
                <w:szCs w:val="20"/>
              </w:rPr>
            </w:pPr>
            <w:ins w:id="1757" w:author="Author">
              <w:r w:rsidRPr="00DF07B0">
                <w:rPr>
                  <w:rFonts w:ascii="Times New Roman" w:hAnsi="Times New Roman" w:cs="Times New Roman"/>
                  <w:sz w:val="20"/>
                  <w:szCs w:val="20"/>
                </w:rPr>
                <w:t xml:space="preserve">- Spread Research (LEI code: </w:t>
              </w:r>
              <w:r w:rsidR="00210ACD" w:rsidRPr="00DF07B0">
                <w:rPr>
                  <w:rFonts w:ascii="Times New Roman" w:hAnsi="Times New Roman" w:cs="Times New Roman"/>
                  <w:sz w:val="20"/>
                  <w:szCs w:val="20"/>
                </w:rPr>
                <w:t>969500HB6BVM2UJDOC52</w:t>
              </w:r>
              <w:r w:rsidRPr="00DF07B0">
                <w:rPr>
                  <w:rFonts w:ascii="Times New Roman" w:hAnsi="Times New Roman" w:cs="Times New Roman"/>
                  <w:sz w:val="20"/>
                  <w:szCs w:val="20"/>
                </w:rPr>
                <w:t>)</w:t>
              </w:r>
            </w:ins>
          </w:p>
          <w:p w:rsidR="00D025AD" w:rsidRPr="00DF07B0" w:rsidRDefault="00D025AD" w:rsidP="00D025AD">
            <w:pPr>
              <w:rPr>
                <w:ins w:id="1758" w:author="Author"/>
                <w:rFonts w:ascii="Times New Roman" w:hAnsi="Times New Roman" w:cs="Times New Roman"/>
                <w:sz w:val="20"/>
                <w:szCs w:val="20"/>
              </w:rPr>
            </w:pPr>
            <w:ins w:id="1759"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EuroRating</w:t>
              </w:r>
              <w:proofErr w:type="spellEnd"/>
              <w:r w:rsidRPr="00DF07B0">
                <w:rPr>
                  <w:rFonts w:ascii="Times New Roman" w:hAnsi="Times New Roman" w:cs="Times New Roman"/>
                  <w:sz w:val="20"/>
                  <w:szCs w:val="20"/>
                </w:rPr>
                <w:t xml:space="preserve"> Sp. z </w:t>
              </w:r>
              <w:proofErr w:type="spellStart"/>
              <w:r w:rsidRPr="00DF07B0">
                <w:rPr>
                  <w:rFonts w:ascii="Times New Roman" w:hAnsi="Times New Roman" w:cs="Times New Roman"/>
                  <w:sz w:val="20"/>
                  <w:szCs w:val="20"/>
                </w:rPr>
                <w:t>o.o</w:t>
              </w:r>
              <w:proofErr w:type="spellEnd"/>
              <w:r w:rsidRPr="00DF07B0">
                <w:rPr>
                  <w:rFonts w:ascii="Times New Roman" w:hAnsi="Times New Roman" w:cs="Times New Roman"/>
                  <w:sz w:val="20"/>
                  <w:szCs w:val="20"/>
                </w:rPr>
                <w:t>. (LEI code: 25940027QWS5GMO74O03)</w:t>
              </w:r>
            </w:ins>
          </w:p>
          <w:p w:rsidR="00D025AD" w:rsidRPr="00DF07B0" w:rsidRDefault="00D025AD" w:rsidP="00D025AD">
            <w:pPr>
              <w:rPr>
                <w:ins w:id="1760" w:author="Author"/>
                <w:rFonts w:ascii="Times New Roman" w:hAnsi="Times New Roman" w:cs="Times New Roman"/>
                <w:sz w:val="20"/>
                <w:szCs w:val="20"/>
              </w:rPr>
            </w:pPr>
            <w:ins w:id="1761" w:author="Author">
              <w:r w:rsidRPr="00DF07B0">
                <w:rPr>
                  <w:rFonts w:ascii="Times New Roman" w:hAnsi="Times New Roman" w:cs="Times New Roman"/>
                  <w:sz w:val="20"/>
                  <w:szCs w:val="20"/>
                </w:rPr>
                <w:lastRenderedPageBreak/>
                <w:t>- HR Ratings de México, S.A. de C.V. (HR Ratings) (LEI code: 549300IFL3XJKTRHZ480)</w:t>
              </w:r>
            </w:ins>
          </w:p>
          <w:p w:rsidR="00D025AD" w:rsidRPr="00DF07B0" w:rsidRDefault="00D025AD" w:rsidP="00D025AD">
            <w:pPr>
              <w:rPr>
                <w:ins w:id="1762" w:author="Author"/>
                <w:rFonts w:ascii="Times New Roman" w:hAnsi="Times New Roman" w:cs="Times New Roman"/>
                <w:sz w:val="20"/>
                <w:szCs w:val="20"/>
              </w:rPr>
            </w:pPr>
            <w:ins w:id="1763" w:author="Author">
              <w:r w:rsidRPr="00DF07B0">
                <w:rPr>
                  <w:rFonts w:ascii="Times New Roman" w:hAnsi="Times New Roman" w:cs="Times New Roman"/>
                  <w:sz w:val="20"/>
                  <w:szCs w:val="20"/>
                </w:rPr>
                <w:t>- Moody’s Investors Service EMEA Ltd (LEI code: 54930009NU3JYS1HTT72)</w:t>
              </w:r>
            </w:ins>
          </w:p>
          <w:p w:rsidR="00D025AD" w:rsidRPr="00DF07B0" w:rsidRDefault="00D025AD" w:rsidP="00D025AD">
            <w:pPr>
              <w:rPr>
                <w:ins w:id="1764" w:author="Author"/>
                <w:rFonts w:ascii="Times New Roman" w:hAnsi="Times New Roman" w:cs="Times New Roman"/>
                <w:sz w:val="20"/>
                <w:szCs w:val="20"/>
              </w:rPr>
            </w:pPr>
            <w:ins w:id="1765" w:author="Author">
              <w:r w:rsidRPr="00DF07B0">
                <w:rPr>
                  <w:rFonts w:ascii="Times New Roman" w:hAnsi="Times New Roman" w:cs="Times New Roman"/>
                  <w:sz w:val="20"/>
                  <w:szCs w:val="20"/>
                </w:rPr>
                <w:t>- Egan-Jones Ratings Co. (EJR) (LEI code: 54930016113PD33V1H31)</w:t>
              </w:r>
            </w:ins>
          </w:p>
          <w:p w:rsidR="00D025AD" w:rsidRPr="00DF07B0" w:rsidRDefault="00D025AD" w:rsidP="00D025AD">
            <w:pPr>
              <w:rPr>
                <w:ins w:id="1766" w:author="Author"/>
                <w:rFonts w:ascii="Times New Roman" w:hAnsi="Times New Roman" w:cs="Times New Roman"/>
                <w:sz w:val="20"/>
                <w:szCs w:val="20"/>
              </w:rPr>
            </w:pPr>
            <w:ins w:id="1767"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modeFinance</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(LEI code: 815600B85A94A0122614)</w:t>
              </w:r>
            </w:ins>
          </w:p>
          <w:p w:rsidR="00D025AD" w:rsidRPr="00DF07B0" w:rsidRDefault="00D025AD" w:rsidP="00D025AD">
            <w:pPr>
              <w:rPr>
                <w:ins w:id="1768" w:author="Author"/>
                <w:rFonts w:ascii="Times New Roman" w:hAnsi="Times New Roman" w:cs="Times New Roman"/>
                <w:sz w:val="20"/>
                <w:szCs w:val="20"/>
              </w:rPr>
            </w:pPr>
            <w:ins w:id="1769" w:author="Author">
              <w:r w:rsidRPr="00DF07B0">
                <w:rPr>
                  <w:rFonts w:ascii="Times New Roman" w:hAnsi="Times New Roman" w:cs="Times New Roman"/>
                  <w:sz w:val="20"/>
                  <w:szCs w:val="20"/>
                </w:rPr>
                <w:t xml:space="preserve">- INC Rating Sp. z </w:t>
              </w:r>
              <w:proofErr w:type="spellStart"/>
              <w:r w:rsidRPr="00DF07B0">
                <w:rPr>
                  <w:rFonts w:ascii="Times New Roman" w:hAnsi="Times New Roman" w:cs="Times New Roman"/>
                  <w:sz w:val="20"/>
                  <w:szCs w:val="20"/>
                </w:rPr>
                <w:t>o.o</w:t>
              </w:r>
              <w:proofErr w:type="spellEnd"/>
              <w:r w:rsidRPr="00DF07B0">
                <w:rPr>
                  <w:rFonts w:ascii="Times New Roman" w:hAnsi="Times New Roman" w:cs="Times New Roman"/>
                  <w:sz w:val="20"/>
                  <w:szCs w:val="20"/>
                </w:rPr>
                <w:t xml:space="preserve">. (LEI code: </w:t>
              </w:r>
              <w:r w:rsidR="00210ACD" w:rsidRPr="00DF07B0">
                <w:rPr>
                  <w:rFonts w:ascii="Times New Roman" w:hAnsi="Times New Roman" w:cs="Times New Roman"/>
                  <w:sz w:val="20"/>
                  <w:szCs w:val="20"/>
                </w:rPr>
                <w:t>259400SUBF5EPOGK0983</w:t>
              </w:r>
              <w:r w:rsidRPr="00DF07B0">
                <w:rPr>
                  <w:rFonts w:ascii="Times New Roman" w:hAnsi="Times New Roman" w:cs="Times New Roman"/>
                  <w:sz w:val="20"/>
                  <w:szCs w:val="20"/>
                </w:rPr>
                <w:t>)</w:t>
              </w:r>
            </w:ins>
          </w:p>
          <w:p w:rsidR="00D025AD" w:rsidRPr="00DF07B0" w:rsidRDefault="00D025AD" w:rsidP="00D025AD">
            <w:pPr>
              <w:rPr>
                <w:ins w:id="1770" w:author="Author"/>
                <w:rFonts w:ascii="Times New Roman" w:hAnsi="Times New Roman" w:cs="Times New Roman"/>
                <w:sz w:val="20"/>
                <w:szCs w:val="20"/>
              </w:rPr>
            </w:pPr>
            <w:ins w:id="1771" w:author="Author">
              <w:r w:rsidRPr="00DF07B0">
                <w:rPr>
                  <w:rFonts w:ascii="Times New Roman" w:hAnsi="Times New Roman" w:cs="Times New Roman"/>
                  <w:sz w:val="20"/>
                  <w:szCs w:val="20"/>
                </w:rPr>
                <w:t>- Rating-</w:t>
              </w:r>
              <w:proofErr w:type="spellStart"/>
              <w:r w:rsidRPr="00DF07B0">
                <w:rPr>
                  <w:rFonts w:ascii="Times New Roman" w:hAnsi="Times New Roman" w:cs="Times New Roman"/>
                  <w:sz w:val="20"/>
                  <w:szCs w:val="20"/>
                </w:rPr>
                <w:t>Agentur</w:t>
              </w:r>
              <w:proofErr w:type="spellEnd"/>
              <w:r w:rsidRPr="00DF07B0">
                <w:rPr>
                  <w:rFonts w:ascii="Times New Roman" w:hAnsi="Times New Roman" w:cs="Times New Roman"/>
                  <w:sz w:val="20"/>
                  <w:szCs w:val="20"/>
                </w:rPr>
                <w:t xml:space="preserve"> Expert RA GmbH (LEI code: 213800P3OOBSGWN2UE81)</w:t>
              </w:r>
            </w:ins>
          </w:p>
          <w:p w:rsidR="00BD366F" w:rsidRPr="00DF07B0" w:rsidDel="00D025AD" w:rsidRDefault="00D025AD" w:rsidP="00D025AD">
            <w:pPr>
              <w:spacing w:after="200" w:line="276" w:lineRule="auto"/>
              <w:rPr>
                <w:ins w:id="1772" w:author="Author"/>
                <w:del w:id="1773" w:author="Author"/>
                <w:rFonts w:ascii="Times New Roman" w:hAnsi="Times New Roman" w:cs="Times New Roman"/>
                <w:sz w:val="20"/>
                <w:szCs w:val="20"/>
              </w:rPr>
            </w:pPr>
            <w:ins w:id="1774" w:author="Author">
              <w:r w:rsidRPr="00DF07B0">
                <w:rPr>
                  <w:rFonts w:ascii="Times New Roman" w:hAnsi="Times New Roman" w:cs="Times New Roman"/>
                  <w:sz w:val="20"/>
                  <w:szCs w:val="20"/>
                </w:rPr>
                <w:t>- Other nominated ECAI</w:t>
              </w:r>
              <w:r w:rsidRPr="00DF07B0" w:rsidDel="00D025AD">
                <w:rPr>
                  <w:rFonts w:ascii="Times New Roman" w:hAnsi="Times New Roman" w:cs="Times New Roman"/>
                  <w:sz w:val="20"/>
                  <w:szCs w:val="20"/>
                </w:rPr>
                <w:t xml:space="preserve"> </w:t>
              </w:r>
              <w:del w:id="1775" w:author="Author">
                <w:r w:rsidR="00BD366F" w:rsidRPr="00DF07B0" w:rsidDel="00D025AD">
                  <w:rPr>
                    <w:rFonts w:ascii="Times New Roman" w:hAnsi="Times New Roman" w:cs="Times New Roman"/>
                    <w:sz w:val="20"/>
                    <w:szCs w:val="20"/>
                  </w:rPr>
                  <w:delText>[list to be added]</w:delText>
                </w:r>
              </w:del>
            </w:ins>
          </w:p>
          <w:p w:rsidR="00722756" w:rsidRPr="00DF07B0" w:rsidRDefault="000A55AA" w:rsidP="00B41C1E">
            <w:pPr>
              <w:ind w:right="175"/>
              <w:rPr>
                <w:rFonts w:ascii="Times New Roman" w:hAnsi="Times New Roman" w:cs="Times New Roman"/>
                <w:sz w:val="20"/>
                <w:szCs w:val="20"/>
              </w:rPr>
            </w:pPr>
            <w:del w:id="1776" w:author="Author">
              <w:r w:rsidRPr="00DF07B0" w:rsidDel="00BD366F">
                <w:rPr>
                  <w:rFonts w:ascii="Times New Roman" w:hAnsi="Times New Roman" w:cs="Times New Roman"/>
                  <w:sz w:val="20"/>
                  <w:szCs w:val="20"/>
                </w:rPr>
                <w:delText>Identify the credit assessment institution (ECAI) giving the external rating</w:delText>
              </w:r>
            </w:del>
            <w:ins w:id="1777" w:author="Author">
              <w:r w:rsidR="00722756" w:rsidRPr="00DF07B0">
                <w:rPr>
                  <w:rFonts w:ascii="Times New Roman" w:hAnsi="Times New Roman" w:cs="Times New Roman"/>
                  <w:sz w:val="20"/>
                  <w:szCs w:val="20"/>
                </w:rPr>
                <w:t>This item shall be reported when External rating (C0330) is reported.</w:t>
              </w:r>
            </w:ins>
          </w:p>
        </w:tc>
      </w:tr>
      <w:tr w:rsidR="000A55AA" w:rsidRPr="00DF07B0" w:rsidTr="00950116">
        <w:trPr>
          <w:trHeight w:val="330"/>
        </w:trPr>
        <w:tc>
          <w:tcPr>
            <w:tcW w:w="1101"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lastRenderedPageBreak/>
              <w:t>C0350</w:t>
            </w:r>
          </w:p>
        </w:tc>
        <w:tc>
          <w:tcPr>
            <w:tcW w:w="1984"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Credit quality step</w:t>
            </w:r>
          </w:p>
        </w:tc>
        <w:tc>
          <w:tcPr>
            <w:tcW w:w="6237" w:type="dxa"/>
            <w:gridSpan w:val="2"/>
          </w:tcPr>
          <w:p w:rsidR="000A55AA" w:rsidRPr="00DF07B0" w:rsidRDefault="000A55AA" w:rsidP="00950116">
            <w:pPr>
              <w:ind w:right="175"/>
              <w:rPr>
                <w:rFonts w:ascii="Times New Roman" w:hAnsi="Times New Roman" w:cs="Times New Roman"/>
                <w:sz w:val="20"/>
                <w:szCs w:val="20"/>
              </w:rPr>
            </w:pPr>
            <w:r w:rsidRPr="00DF07B0">
              <w:rPr>
                <w:rFonts w:ascii="Times New Roman" w:eastAsia="Times New Roman" w:hAnsi="Times New Roman" w:cs="Times New Roman"/>
                <w:sz w:val="20"/>
                <w:szCs w:val="20"/>
                <w:lang w:eastAsia="en-GB"/>
              </w:rPr>
              <w:t>Identify the credit quality step attributed to the reinsurer. The credit quality step shall reflect any readjustments to the credit quality made internally by the undertakings</w:t>
            </w:r>
            <w:r w:rsidRPr="00DF07B0">
              <w:rPr>
                <w:rFonts w:ascii="Times New Roman" w:hAnsi="Times New Roman" w:cs="Times New Roman"/>
                <w:sz w:val="20"/>
                <w:szCs w:val="20"/>
              </w:rPr>
              <w:t xml:space="preserve"> that use the standard formula.</w:t>
            </w:r>
          </w:p>
          <w:p w:rsidR="00E7782C" w:rsidRPr="00DF07B0" w:rsidRDefault="00E7782C" w:rsidP="00950116">
            <w:pPr>
              <w:ind w:right="175"/>
              <w:rPr>
                <w:rFonts w:ascii="Times New Roman" w:hAnsi="Times New Roman" w:cs="Times New Roman"/>
                <w:sz w:val="20"/>
                <w:szCs w:val="20"/>
              </w:rPr>
            </w:pPr>
          </w:p>
          <w:p w:rsidR="00E35541" w:rsidRPr="00DF07B0" w:rsidRDefault="00E35541" w:rsidP="00E35541">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One of the options in the following closed list shall be used: </w:t>
            </w:r>
          </w:p>
          <w:p w:rsidR="00E35541" w:rsidRPr="00DF07B0" w:rsidRDefault="00E35541" w:rsidP="00E35541">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0 — Credit quality step 0 </w:t>
            </w:r>
          </w:p>
          <w:p w:rsidR="00E35541" w:rsidRPr="00DF07B0" w:rsidRDefault="00E35541" w:rsidP="00E35541">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1 — Credit quality step 1 </w:t>
            </w:r>
          </w:p>
          <w:p w:rsidR="00E35541" w:rsidRPr="00DF07B0" w:rsidRDefault="00E35541" w:rsidP="00E35541">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2 — Credit quality step 2 </w:t>
            </w:r>
          </w:p>
          <w:p w:rsidR="00E35541" w:rsidRPr="00DF07B0" w:rsidRDefault="00E35541" w:rsidP="00E35541">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3 — Credit quality step 3 </w:t>
            </w:r>
          </w:p>
          <w:p w:rsidR="00E35541" w:rsidRPr="00DF07B0" w:rsidRDefault="00E35541" w:rsidP="00E35541">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4 — Credit quality step 4 </w:t>
            </w:r>
          </w:p>
          <w:p w:rsidR="00E35541" w:rsidRPr="00DF07B0" w:rsidRDefault="00E35541" w:rsidP="00E35541">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5 — Credit quality step 5 </w:t>
            </w:r>
          </w:p>
          <w:p w:rsidR="00E35541" w:rsidRPr="00DF07B0" w:rsidRDefault="00E35541" w:rsidP="00E35541">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6 — Credit quality step 6 </w:t>
            </w:r>
          </w:p>
          <w:p w:rsidR="00E7782C" w:rsidRPr="00DF07B0" w:rsidRDefault="00E35541" w:rsidP="00E35541">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9 — No rating available</w:t>
            </w:r>
          </w:p>
          <w:p w:rsidR="00E35541" w:rsidRPr="00DF07B0" w:rsidRDefault="00E35541" w:rsidP="00E35541">
            <w:pPr>
              <w:ind w:right="175"/>
              <w:rPr>
                <w:rFonts w:ascii="Times New Roman" w:eastAsia="Times New Roman" w:hAnsi="Times New Roman" w:cs="Times New Roman"/>
                <w:sz w:val="20"/>
                <w:szCs w:val="20"/>
                <w:lang w:eastAsia="en-GB"/>
              </w:rPr>
            </w:pPr>
          </w:p>
        </w:tc>
      </w:tr>
      <w:tr w:rsidR="000A55AA" w:rsidRPr="00DF07B0" w:rsidTr="00950116">
        <w:trPr>
          <w:trHeight w:val="330"/>
        </w:trPr>
        <w:tc>
          <w:tcPr>
            <w:tcW w:w="1101"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C0360</w:t>
            </w:r>
          </w:p>
        </w:tc>
        <w:tc>
          <w:tcPr>
            <w:tcW w:w="1984"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rPr>
              <w:t>Internal rating</w:t>
            </w:r>
          </w:p>
        </w:tc>
        <w:tc>
          <w:tcPr>
            <w:tcW w:w="6237" w:type="dxa"/>
            <w:gridSpan w:val="2"/>
          </w:tcPr>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hAnsi="Times New Roman" w:cs="Times New Roman"/>
                <w:sz w:val="20"/>
              </w:rPr>
              <w:t xml:space="preserve">Internal rating of </w:t>
            </w:r>
            <w:r w:rsidR="00A86581" w:rsidRPr="00DF07B0">
              <w:rPr>
                <w:rFonts w:ascii="Times New Roman" w:hAnsi="Times New Roman" w:cs="Times New Roman"/>
                <w:sz w:val="20"/>
              </w:rPr>
              <w:t xml:space="preserve">the </w:t>
            </w:r>
            <w:r w:rsidRPr="00DF07B0">
              <w:rPr>
                <w:rFonts w:ascii="Times New Roman" w:hAnsi="Times New Roman" w:cs="Times New Roman"/>
                <w:sz w:val="20"/>
              </w:rPr>
              <w:t xml:space="preserve">reinsurer for undertakings using internal model to the extent that the internal ratings are used in their internal modelling. If an internal model undertaking is using solely external ratings this item shall not be reported. </w:t>
            </w:r>
          </w:p>
        </w:tc>
      </w:tr>
      <w:tr w:rsidR="000A55AA" w:rsidRPr="00DF07B0" w:rsidTr="00950116">
        <w:trPr>
          <w:trHeight w:val="3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C0370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Code broker</w:t>
            </w:r>
          </w:p>
        </w:tc>
        <w:tc>
          <w:tcPr>
            <w:tcW w:w="6237" w:type="dxa"/>
            <w:gridSpan w:val="2"/>
            <w:hideMark/>
          </w:tcPr>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broker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p w:rsidR="000A55AA" w:rsidRPr="00DF07B0" w:rsidRDefault="000A55AA" w:rsidP="00950116">
            <w:pPr>
              <w:ind w:right="175"/>
              <w:rPr>
                <w:rFonts w:ascii="Times New Roman" w:eastAsia="Times New Roman" w:hAnsi="Times New Roman" w:cs="Times New Roman"/>
                <w:sz w:val="20"/>
                <w:szCs w:val="20"/>
                <w:lang w:eastAsia="en-GB"/>
              </w:rPr>
            </w:pP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In case a s</w:t>
            </w:r>
            <w:r w:rsidRPr="00DF07B0">
              <w:rPr>
                <w:rFonts w:ascii="Times New Roman" w:eastAsia="Times New Roman" w:hAnsi="Times New Roman" w:cs="Times New Roman"/>
                <w:sz w:val="20"/>
                <w:szCs w:val="20"/>
                <w:lang w:eastAsia="en-GB"/>
              </w:rPr>
              <w:t xml:space="preserve">pecific code is attributed by the undertaking, the code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be unique for the specific broker and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not overlap with any other code, attributed by the undertaking or LEI code.</w:t>
            </w:r>
          </w:p>
        </w:tc>
      </w:tr>
      <w:tr w:rsidR="000A55AA" w:rsidRPr="00DF07B0" w:rsidTr="00950116">
        <w:trPr>
          <w:trHeight w:val="764"/>
        </w:trPr>
        <w:tc>
          <w:tcPr>
            <w:tcW w:w="1101"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C0380</w:t>
            </w:r>
          </w:p>
        </w:tc>
        <w:tc>
          <w:tcPr>
            <w:tcW w:w="1984"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Type of code broker</w:t>
            </w:r>
          </w:p>
        </w:tc>
        <w:tc>
          <w:tcPr>
            <w:tcW w:w="6237" w:type="dxa"/>
            <w:gridSpan w:val="2"/>
          </w:tcPr>
          <w:p w:rsidR="000A55AA" w:rsidRPr="00DF07B0" w:rsidRDefault="000A55AA">
            <w:pPr>
              <w:ind w:right="175"/>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eastAsia="en-GB"/>
              </w:rPr>
              <w:t>Identification of the code used in item “Code broker”:</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330"/>
        </w:trPr>
        <w:tc>
          <w:tcPr>
            <w:tcW w:w="1101"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C0390</w:t>
            </w:r>
          </w:p>
        </w:tc>
        <w:tc>
          <w:tcPr>
            <w:tcW w:w="1984" w:type="dxa"/>
            <w:hideMark/>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Legal name broker</w:t>
            </w:r>
          </w:p>
        </w:tc>
        <w:tc>
          <w:tcPr>
            <w:tcW w:w="6237" w:type="dxa"/>
            <w:gridSpan w:val="2"/>
            <w:hideMark/>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Statutory name of the broker.</w:t>
            </w:r>
          </w:p>
        </w:tc>
      </w:tr>
    </w:tbl>
    <w:p w:rsidR="000A55AA" w:rsidRPr="00DF07B0" w:rsidRDefault="000A55AA">
      <w:pPr>
        <w:rPr>
          <w:rFonts w:ascii="Times New Roman" w:hAnsi="Times New Roman"/>
        </w:rPr>
      </w:pPr>
    </w:p>
    <w:p w:rsidR="000A55AA" w:rsidRPr="00DF07B0" w:rsidRDefault="000A55AA">
      <w:pPr>
        <w:rPr>
          <w:rFonts w:ascii="Times New Roman" w:hAnsi="Times New Roman" w:cs="Times New Roman"/>
          <w:sz w:val="20"/>
          <w:szCs w:val="20"/>
        </w:rPr>
      </w:pPr>
      <w:r w:rsidRPr="00DF07B0">
        <w:rPr>
          <w:rFonts w:ascii="Times New Roman" w:hAnsi="Times New Roman" w:cs="Times New Roman"/>
          <w:b/>
          <w:bCs/>
          <w:sz w:val="20"/>
          <w:szCs w:val="20"/>
        </w:rPr>
        <w:t xml:space="preserve">S.30.03 – Outgoing Reinsurance Program </w:t>
      </w:r>
      <w:r w:rsidR="00D76F83" w:rsidRPr="00DF07B0">
        <w:rPr>
          <w:rFonts w:ascii="Times New Roman" w:hAnsi="Times New Roman" w:cs="Times New Roman"/>
          <w:b/>
          <w:bCs/>
          <w:sz w:val="20"/>
          <w:szCs w:val="20"/>
        </w:rPr>
        <w:t>b</w:t>
      </w:r>
      <w:r w:rsidRPr="00DF07B0">
        <w:rPr>
          <w:rFonts w:ascii="Times New Roman" w:hAnsi="Times New Roman" w:cs="Times New Roman"/>
          <w:b/>
          <w:bCs/>
          <w:sz w:val="20"/>
          <w:szCs w:val="20"/>
        </w:rPr>
        <w:t xml:space="preserve">asic </w:t>
      </w:r>
      <w:r w:rsidR="00D76F83" w:rsidRPr="00DF07B0">
        <w:rPr>
          <w:rFonts w:ascii="Times New Roman" w:hAnsi="Times New Roman" w:cs="Times New Roman"/>
          <w:b/>
          <w:bCs/>
          <w:sz w:val="20"/>
          <w:szCs w:val="20"/>
        </w:rPr>
        <w:t>data</w:t>
      </w:r>
    </w:p>
    <w:p w:rsidR="000A55AA" w:rsidRPr="00DF07B0" w:rsidRDefault="000A55AA" w:rsidP="00950116">
      <w:pPr>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w:t>
      </w:r>
    </w:p>
    <w:p w:rsidR="000A55AA" w:rsidRPr="00DF07B0" w:rsidRDefault="00D05F66"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is relevant</w:t>
      </w:r>
      <w:r w:rsidR="000A55AA" w:rsidRPr="00DF07B0">
        <w:rPr>
          <w:rFonts w:ascii="Times New Roman" w:hAnsi="Times New Roman" w:cs="Times New Roman"/>
          <w:sz w:val="20"/>
          <w:szCs w:val="20"/>
        </w:rPr>
        <w:t xml:space="preserve"> to insurance and reinsurance undertakings with an outgoing reinsurance and/or retrocession program including any coverage provided by State backed reinsurance pool arrangements, excluding facultative covers.</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w:t>
      </w:r>
      <w:r w:rsidRPr="00DF07B0">
        <w:rPr>
          <w:rFonts w:ascii="Times New Roman" w:hAnsi="Times New Roman" w:cs="Times New Roman"/>
          <w:sz w:val="20"/>
          <w:szCs w:val="20"/>
        </w:rPr>
        <w:lastRenderedPageBreak/>
        <w:t>or if the renovation of the reinsurance contracts are performed later than the reporting date and before next 1 January, the information on this template shall be re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submitted when adequate.</w:t>
      </w:r>
    </w:p>
    <w:tbl>
      <w:tblPr>
        <w:tblStyle w:val="TableGrid"/>
        <w:tblW w:w="0" w:type="auto"/>
        <w:tblLook w:val="04A0" w:firstRow="1" w:lastRow="0" w:firstColumn="1" w:lastColumn="0" w:noHBand="0" w:noVBand="1"/>
      </w:tblPr>
      <w:tblGrid>
        <w:gridCol w:w="1019"/>
        <w:gridCol w:w="1716"/>
        <w:gridCol w:w="6507"/>
      </w:tblGrid>
      <w:tr w:rsidR="000A55AA" w:rsidRPr="00DF07B0" w:rsidTr="00950116">
        <w:trPr>
          <w:trHeight w:val="417"/>
        </w:trPr>
        <w:tc>
          <w:tcPr>
            <w:tcW w:w="1019" w:type="dxa"/>
          </w:tcPr>
          <w:p w:rsidR="000A55AA" w:rsidRPr="00DF07B0" w:rsidRDefault="000A55AA" w:rsidP="00950116">
            <w:pPr>
              <w:jc w:val="center"/>
              <w:rPr>
                <w:rFonts w:ascii="Times New Roman" w:hAnsi="Times New Roman" w:cs="Times New Roman"/>
                <w:sz w:val="20"/>
                <w:szCs w:val="20"/>
              </w:rPr>
            </w:pPr>
          </w:p>
        </w:tc>
        <w:tc>
          <w:tcPr>
            <w:tcW w:w="1716" w:type="dxa"/>
          </w:tcPr>
          <w:p w:rsidR="000A55AA" w:rsidRPr="00DF07B0" w:rsidRDefault="000A55AA" w:rsidP="00950116">
            <w:pPr>
              <w:jc w:val="center"/>
              <w:rPr>
                <w:rFonts w:ascii="Times New Roman" w:hAnsi="Times New Roman" w:cs="Times New Roman"/>
                <w:sz w:val="20"/>
                <w:szCs w:val="20"/>
              </w:rPr>
            </w:pPr>
            <w:r w:rsidRPr="00DF07B0">
              <w:rPr>
                <w:rFonts w:ascii="Times New Roman" w:hAnsi="Times New Roman" w:cs="Times New Roman"/>
                <w:b/>
                <w:bCs/>
                <w:sz w:val="20"/>
                <w:szCs w:val="20"/>
              </w:rPr>
              <w:t>ITEM</w:t>
            </w:r>
          </w:p>
        </w:tc>
        <w:tc>
          <w:tcPr>
            <w:tcW w:w="6507" w:type="dxa"/>
          </w:tcPr>
          <w:p w:rsidR="000A55AA" w:rsidRPr="00DF07B0" w:rsidRDefault="000A55AA" w:rsidP="00950116">
            <w:pPr>
              <w:jc w:val="center"/>
              <w:rPr>
                <w:rFonts w:ascii="Times New Roman" w:hAnsi="Times New Roman" w:cs="Times New Roman"/>
                <w:sz w:val="20"/>
                <w:szCs w:val="20"/>
              </w:rPr>
            </w:pPr>
            <w:r w:rsidRPr="00DF07B0">
              <w:rPr>
                <w:rFonts w:ascii="Times New Roman" w:hAnsi="Times New Roman" w:cs="Times New Roman"/>
                <w:b/>
                <w:bCs/>
                <w:sz w:val="20"/>
                <w:szCs w:val="20"/>
              </w:rPr>
              <w:t>INSTRUCTIONS</w:t>
            </w:r>
          </w:p>
        </w:tc>
      </w:tr>
      <w:tr w:rsidR="000A55AA" w:rsidRPr="00DF07B0" w:rsidTr="00950116">
        <w:trPr>
          <w:trHeight w:val="61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C0010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Reinsurance program code</w:t>
            </w:r>
          </w:p>
        </w:tc>
        <w:tc>
          <w:tcPr>
            <w:tcW w:w="6507" w:type="dxa"/>
            <w:hideMark/>
          </w:tcPr>
          <w:p w:rsidR="000A009E"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Unique code (undertaking specific) covering all the individual reinsurance placements and/or treaties which belong to the same reinsurance program. </w:t>
            </w:r>
          </w:p>
        </w:tc>
      </w:tr>
      <w:tr w:rsidR="000A55AA" w:rsidRPr="00DF07B0" w:rsidTr="00950116">
        <w:trPr>
          <w:trHeight w:val="630"/>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C0020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Treaty identification code</w:t>
            </w:r>
          </w:p>
        </w:tc>
        <w:tc>
          <w:tcPr>
            <w:tcW w:w="650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Treaty identification code that identifies the treaty exclusively and must be maintained in subsequent reports, usually the original treaty number registered in the company’s books.</w:t>
            </w:r>
          </w:p>
        </w:tc>
      </w:tr>
      <w:tr w:rsidR="000A55AA" w:rsidRPr="00DF07B0" w:rsidTr="00950116">
        <w:trPr>
          <w:trHeight w:val="2639"/>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C0030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Progressive section number in treaty</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progressive section number assigned by the undertaking to the various sections of the treaty, in those cases where the treaty, for example, covers more than one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00884155" w:rsidRPr="00DF07B0">
              <w:rPr>
                <w:rFonts w:ascii="Times New Roman" w:hAnsi="Times New Roman" w:cs="Times New Roman"/>
                <w:sz w:val="20"/>
                <w:szCs w:val="20"/>
              </w:rPr>
              <w:t>,</w:t>
            </w:r>
            <w:r w:rsidRPr="00DF07B0">
              <w:rPr>
                <w:rFonts w:ascii="Times New Roman" w:hAnsi="Times New Roman" w:cs="Times New Roman"/>
                <w:sz w:val="20"/>
                <w:szCs w:val="20"/>
              </w:rPr>
              <w:t xml:space="preserve"> or covers different lines of activity with different limits. Treaties with different conditions are considered different treaties for the submission of information and shall be reported in different sections. For different </w:t>
            </w:r>
            <w:r w:rsidR="00884155" w:rsidRPr="00DF07B0">
              <w:rPr>
                <w:rFonts w:ascii="Times New Roman" w:hAnsi="Times New Roman" w:cs="Times New Roman"/>
                <w:sz w:val="20"/>
                <w:szCs w:val="20"/>
              </w:rPr>
              <w:t xml:space="preserve">lines of business </w:t>
            </w:r>
            <w:r w:rsidRPr="00DF07B0">
              <w:rPr>
                <w:rFonts w:ascii="Times New Roman" w:hAnsi="Times New Roman" w:cs="Times New Roman"/>
                <w:sz w:val="20"/>
                <w:szCs w:val="20"/>
              </w:rPr>
              <w:t xml:space="preserve">covered under the same treaty, the conditions referring to each </w:t>
            </w:r>
            <w:r w:rsidR="00884155" w:rsidRPr="00DF07B0">
              <w:rPr>
                <w:rFonts w:ascii="Times New Roman" w:hAnsi="Times New Roman" w:cs="Times New Roman"/>
                <w:sz w:val="20"/>
                <w:szCs w:val="20"/>
              </w:rPr>
              <w:t xml:space="preserve">line of business </w:t>
            </w:r>
            <w:r w:rsidRPr="00DF07B0">
              <w:rPr>
                <w:rFonts w:ascii="Times New Roman" w:hAnsi="Times New Roman" w:cs="Times New Roman"/>
                <w:sz w:val="20"/>
                <w:szCs w:val="20"/>
              </w:rPr>
              <w:t>will be detailed separately under each section number. Treaties covering different type of reinsurance (e.g. one section on a Quota Share basis and another one on XL) in the same treaty shall be reported in different sections. Treaties covering different layers of the same program shall be reported in different sections.</w:t>
            </w:r>
          </w:p>
        </w:tc>
      </w:tr>
      <w:tr w:rsidR="000A55AA" w:rsidRPr="00DF07B0" w:rsidTr="00950116">
        <w:trPr>
          <w:trHeight w:val="930"/>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C0040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Progressive number of surplus/layer in program</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progressive surplus/layer number, when the treaty is part of a wider program.</w:t>
            </w:r>
          </w:p>
        </w:tc>
      </w:tr>
      <w:tr w:rsidR="000A55AA" w:rsidRPr="00DF07B0" w:rsidTr="00950116">
        <w:trPr>
          <w:trHeight w:val="91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C0050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Quantity of surplus/layers in program</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total number of surpluses or layers in the same program which includes the treaty which is being reported.</w:t>
            </w:r>
          </w:p>
        </w:tc>
      </w:tr>
      <w:tr w:rsidR="000A55AA" w:rsidRPr="00DF07B0" w:rsidTr="00950116">
        <w:trPr>
          <w:trHeight w:val="346"/>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C0060</w:t>
            </w:r>
          </w:p>
        </w:tc>
        <w:tc>
          <w:tcPr>
            <w:tcW w:w="1716"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Finite reinsurance or similar arrangements</w:t>
            </w:r>
          </w:p>
        </w:tc>
        <w:tc>
          <w:tcPr>
            <w:tcW w:w="6507" w:type="dxa"/>
            <w:noWrap/>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reinsurance contract. The following closed list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traditional or Finite RE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(if any reinsurance contract or financial instrument which is not directly based on the principle of indemnity or is based on a contract wording which has limited or no demonstrable risk transfer mechanism)</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than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traditional or Finite RE </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In case of Finite reinsurance or a similar arrangement only the items which are feasible must be filled. </w:t>
            </w:r>
          </w:p>
        </w:tc>
      </w:tr>
      <w:tr w:rsidR="000A55AA" w:rsidRPr="00DF07B0" w:rsidTr="00950116">
        <w:trPr>
          <w:trHeight w:val="330"/>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C0070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Line of business</w:t>
            </w:r>
          </w:p>
        </w:tc>
        <w:tc>
          <w:tcPr>
            <w:tcW w:w="6507" w:type="dxa"/>
            <w:hideMark/>
          </w:tcPr>
          <w:p w:rsidR="000A55AA" w:rsidRPr="00DF07B0" w:rsidRDefault="000A55AA" w:rsidP="00950116">
            <w:pPr>
              <w:rPr>
                <w:rFonts w:ascii="Times New Roman" w:hAnsi="Times New Roman" w:cs="Times New Roman"/>
                <w:sz w:val="20"/>
                <w:szCs w:val="20"/>
              </w:rPr>
            </w:pPr>
            <w:bookmarkStart w:id="1778" w:name="OLE_LINK33"/>
            <w:r w:rsidRPr="00DF07B0">
              <w:rPr>
                <w:rFonts w:ascii="Times New Roman" w:hAnsi="Times New Roman" w:cs="Times New Roman"/>
                <w:sz w:val="20"/>
                <w:szCs w:val="20"/>
              </w:rPr>
              <w:t xml:space="preserve">Identification of the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reported.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Medical expense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Income protection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Workers' compensation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Motor vehicle liability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motor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Marine, aviation and transport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Fire and other damage to property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 liability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and suretyship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Legal expenses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Assistance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Miscellaneous financial loss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medical expense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income protection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workers' compensation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motor vehicle liability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other motor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 xml:space="preserve">18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marine, aviation and transport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fire and other damage to property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general liability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credit and suretyship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legal expenses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assistance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miscellaneous financial loss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health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casualty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marine, aviation and transport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property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Health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Insurance with profit participation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linked insurance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life insurance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Annuities stemming from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contracts and relating to health insurance obligations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Annuities stemming from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contracts and relating to insurance obligations other than health insurance obligations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Health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reinsurance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Multiline</w:t>
            </w:r>
            <w:r w:rsidR="003854FB" w:rsidRPr="00DF07B0">
              <w:rPr>
                <w:rFonts w:ascii="Times New Roman" w:hAnsi="Times New Roman" w:cs="Times New Roman"/>
                <w:sz w:val="20"/>
                <w:szCs w:val="20"/>
              </w:rPr>
              <w:t xml:space="preserve"> (as defined hereunder)</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Additional remarks: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Where the reinsurance treaty provides cover for more than one </w:t>
            </w:r>
            <w:r w:rsidR="00884155" w:rsidRPr="00DF07B0">
              <w:rPr>
                <w:rFonts w:ascii="Times New Roman" w:hAnsi="Times New Roman" w:cs="Times New Roman"/>
                <w:sz w:val="20"/>
                <w:szCs w:val="20"/>
              </w:rPr>
              <w:t xml:space="preserve">line of business </w:t>
            </w:r>
            <w:r w:rsidRPr="00DF07B0">
              <w:rPr>
                <w:rFonts w:ascii="Times New Roman" w:hAnsi="Times New Roman" w:cs="Times New Roman"/>
                <w:sz w:val="20"/>
                <w:szCs w:val="20"/>
              </w:rPr>
              <w:t xml:space="preserve">and the terms of cover differ between </w:t>
            </w:r>
            <w:r w:rsidR="00884155" w:rsidRPr="00DF07B0">
              <w:rPr>
                <w:rFonts w:ascii="Times New Roman" w:hAnsi="Times New Roman" w:cs="Times New Roman"/>
                <w:sz w:val="20"/>
                <w:szCs w:val="20"/>
              </w:rPr>
              <w:t xml:space="preserve">lines of business </w:t>
            </w:r>
            <w:r w:rsidRPr="00DF07B0">
              <w:rPr>
                <w:rFonts w:ascii="Times New Roman" w:hAnsi="Times New Roman" w:cs="Times New Roman"/>
                <w:sz w:val="20"/>
                <w:szCs w:val="20"/>
              </w:rPr>
              <w:t xml:space="preserve">then the treaty needs to be specified over multiple rows. The first row entry for the treaty needs to be entered as “Multiline” that provides details of the overall terms of the treaty (such as deductibles and reinstatements), with the subsequent rows providing details of the individual terms of the reinsurance treaty to each relevant </w:t>
            </w:r>
            <w:r w:rsidR="00884155" w:rsidRPr="00DF07B0">
              <w:rPr>
                <w:rFonts w:ascii="Times New Roman" w:hAnsi="Times New Roman" w:cs="Times New Roman"/>
                <w:sz w:val="20"/>
                <w:szCs w:val="20"/>
              </w:rPr>
              <w:t>line of business</w:t>
            </w:r>
            <w:r w:rsidRPr="00DF07B0">
              <w:rPr>
                <w:rFonts w:ascii="Times New Roman" w:hAnsi="Times New Roman" w:cs="Times New Roman"/>
                <w:sz w:val="20"/>
                <w:szCs w:val="20"/>
              </w:rPr>
              <w:t>.</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Where the term of the cover do not differ by </w:t>
            </w:r>
            <w:r w:rsidR="00884155" w:rsidRPr="00DF07B0">
              <w:rPr>
                <w:rFonts w:ascii="Times New Roman" w:hAnsi="Times New Roman" w:cs="Times New Roman"/>
                <w:sz w:val="20"/>
                <w:szCs w:val="20"/>
              </w:rPr>
              <w:t xml:space="preserve">line of business </w:t>
            </w:r>
            <w:r w:rsidRPr="00DF07B0">
              <w:rPr>
                <w:rFonts w:ascii="Times New Roman" w:hAnsi="Times New Roman" w:cs="Times New Roman"/>
                <w:sz w:val="20"/>
                <w:szCs w:val="20"/>
              </w:rPr>
              <w:t xml:space="preserve">only the </w:t>
            </w:r>
            <w:proofErr w:type="gramStart"/>
            <w:r w:rsidRPr="00DF07B0">
              <w:rPr>
                <w:rFonts w:ascii="Times New Roman" w:hAnsi="Times New Roman" w:cs="Times New Roman"/>
                <w:sz w:val="20"/>
                <w:szCs w:val="20"/>
              </w:rPr>
              <w:t>dominant  (</w:t>
            </w:r>
            <w:proofErr w:type="gramEnd"/>
            <w:r w:rsidRPr="00DF07B0">
              <w:rPr>
                <w:rFonts w:ascii="Times New Roman" w:hAnsi="Times New Roman" w:cs="Times New Roman"/>
                <w:sz w:val="20"/>
                <w:szCs w:val="20"/>
              </w:rPr>
              <w:t xml:space="preserve">based on the Gross Estimated Treaty Premium Income) Solvency II </w:t>
            </w:r>
            <w:r w:rsidR="00884155" w:rsidRPr="00DF07B0">
              <w:rPr>
                <w:rFonts w:ascii="Times New Roman" w:hAnsi="Times New Roman" w:cs="Times New Roman"/>
                <w:sz w:val="20"/>
                <w:szCs w:val="20"/>
              </w:rPr>
              <w:t xml:space="preserve">line of business </w:t>
            </w:r>
            <w:r w:rsidRPr="00DF07B0">
              <w:rPr>
                <w:rFonts w:ascii="Times New Roman" w:hAnsi="Times New Roman" w:cs="Times New Roman"/>
                <w:sz w:val="20"/>
                <w:szCs w:val="20"/>
              </w:rPr>
              <w:t>is required.</w:t>
            </w:r>
            <w:bookmarkEnd w:id="1778"/>
          </w:p>
          <w:p w:rsidR="000A55AA" w:rsidRPr="00DF07B0" w:rsidRDefault="000A55AA" w:rsidP="00950116">
            <w:pPr>
              <w:rPr>
                <w:rFonts w:ascii="Times New Roman" w:hAnsi="Times New Roman"/>
              </w:rPr>
            </w:pPr>
            <w:r w:rsidRPr="00DF07B0">
              <w:rPr>
                <w:rFonts w:ascii="Times New Roman" w:hAnsi="Times New Roman" w:cs="Times New Roman"/>
                <w:sz w:val="20"/>
                <w:szCs w:val="20"/>
              </w:rPr>
              <w:t>3) Multiyear treaties with fixed conditions can be expressed by the columns used for the validity period.</w:t>
            </w:r>
          </w:p>
        </w:tc>
      </w:tr>
      <w:tr w:rsidR="000A55AA" w:rsidRPr="00DF07B0" w:rsidTr="00950116">
        <w:trPr>
          <w:trHeight w:val="2427"/>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C0080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Description risk category covered</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Description of the main scope of the treaty cover. This is referred to the main portfolio which is the scope of the treaty and normally is part of the treaty description (e.g. “Industrial property” or “Director and </w:t>
            </w:r>
            <w:proofErr w:type="gramStart"/>
            <w:r w:rsidRPr="00DF07B0">
              <w:rPr>
                <w:rFonts w:ascii="Times New Roman" w:hAnsi="Times New Roman" w:cs="Times New Roman"/>
                <w:sz w:val="20"/>
                <w:szCs w:val="20"/>
              </w:rPr>
              <w:t>officers</w:t>
            </w:r>
            <w:proofErr w:type="gramEnd"/>
            <w:r w:rsidRPr="00DF07B0">
              <w:rPr>
                <w:rFonts w:ascii="Times New Roman" w:hAnsi="Times New Roman" w:cs="Times New Roman"/>
                <w:sz w:val="20"/>
                <w:szCs w:val="20"/>
              </w:rPr>
              <w:t xml:space="preserve"> liability”. Undertakings can also include a description referring which business unit the risk was accepted in case this has led to different treaty conditions (e.g. “Distribution label A”).</w:t>
            </w:r>
          </w:p>
          <w:p w:rsidR="000A55AA" w:rsidRPr="00DF07B0" w:rsidRDefault="000A55AA">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0A55AA" w:rsidRPr="00DF07B0" w:rsidTr="00950116">
        <w:trPr>
          <w:trHeight w:val="4206"/>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C0090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Type of reinsurance treaty</w:t>
            </w:r>
          </w:p>
        </w:tc>
        <w:tc>
          <w:tcPr>
            <w:tcW w:w="6507" w:type="dxa"/>
            <w:hideMark/>
          </w:tcPr>
          <w:p w:rsidR="000A55AA" w:rsidRPr="00DF07B0" w:rsidRDefault="000A55AA">
            <w:pPr>
              <w:rPr>
                <w:rFonts w:ascii="Times New Roman" w:hAnsi="Times New Roman" w:cs="Times New Roman"/>
                <w:sz w:val="20"/>
                <w:szCs w:val="20"/>
              </w:rPr>
            </w:pPr>
            <w:bookmarkStart w:id="1779" w:name="OLE_LINK34"/>
            <w:r w:rsidRPr="00DF07B0">
              <w:rPr>
                <w:rFonts w:ascii="Times New Roman" w:hAnsi="Times New Roman" w:cs="Times New Roman"/>
                <w:sz w:val="20"/>
                <w:szCs w:val="20"/>
              </w:rPr>
              <w:t xml:space="preserve">Code of the type of reinsurance treaty. One of the options in the following list shall be used: </w:t>
            </w:r>
          </w:p>
          <w:bookmarkEnd w:id="1779"/>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quota share</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variable quota share</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surplus</w:t>
            </w:r>
          </w:p>
          <w:p w:rsidR="000A55AA" w:rsidRPr="00DF07B0" w:rsidRDefault="000A55AA" w:rsidP="00950116">
            <w:pPr>
              <w:rPr>
                <w:rFonts w:ascii="Times New Roman" w:hAnsi="Times New Roman"/>
              </w:rPr>
            </w:pPr>
            <w:r w:rsidRPr="00DF07B0">
              <w:rPr>
                <w:rFonts w:ascii="Times New Roman" w:hAnsi="Times New Roman" w:cs="Times New Roman"/>
                <w:sz w:val="20"/>
                <w:szCs w:val="20"/>
              </w:rPr>
              <w:t xml:space="preserve">       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Pr="00DF07B0">
              <w:rPr>
                <w:rFonts w:ascii="Times New Roman" w:hAnsi="Times New Roman"/>
              </w:rPr>
              <w:t>excess of loss (per event and per risk)</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excess of loss (per risk)</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excess of loss (per event)</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excess of loss “back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up” (protection against follow</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on events which certain catastrophes can cause such as flooding or fire)</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excess of loss with basis risk</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reinstatement cover</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aggregate excess of loss</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unlimited excess of loss</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12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stop loss </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13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proportional treaties</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14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treaties</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Other proportional treaties (code 13) and Other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treaties (code 14) can be used for hybrid types of reinsurance treaties.</w:t>
            </w:r>
          </w:p>
        </w:tc>
      </w:tr>
      <w:tr w:rsidR="000A55AA" w:rsidRPr="00DF07B0" w:rsidTr="00950116">
        <w:trPr>
          <w:trHeight w:val="3098"/>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C0100</w:t>
            </w:r>
          </w:p>
        </w:tc>
        <w:tc>
          <w:tcPr>
            <w:tcW w:w="1716" w:type="dxa"/>
            <w:hideMark/>
          </w:tcPr>
          <w:p w:rsidR="000A55AA" w:rsidRPr="00DF07B0" w:rsidRDefault="000A55AA" w:rsidP="00950116">
            <w:pPr>
              <w:rPr>
                <w:rFonts w:ascii="Times New Roman" w:hAnsi="Times New Roman" w:cs="Times New Roman"/>
                <w:sz w:val="20"/>
                <w:szCs w:val="20"/>
              </w:rPr>
            </w:pPr>
            <w:bookmarkStart w:id="1780" w:name="OLE_LINK35"/>
            <w:r w:rsidRPr="00DF07B0">
              <w:rPr>
                <w:rFonts w:ascii="Times New Roman" w:hAnsi="Times New Roman" w:cs="Times New Roman"/>
                <w:sz w:val="20"/>
                <w:szCs w:val="20"/>
              </w:rPr>
              <w:t>Inclusion of catastrophic  reinsurance cover</w:t>
            </w:r>
            <w:bookmarkEnd w:id="1780"/>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Identification of the including of catastrophic guarantees. Depending on whether the listed catastrophe risks are protected under reinsurance covers, one or a combination (separated by ",") of the following codes has to be used:</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cover excludes all catastrophic guarantees</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earthquake, volcanic eruption, tidal wave etc. are covered</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flood is covered</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hurricane, windstorm, etc. are covered</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risks such as freeze, hail, strong wind are covered</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terrorism is covered</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SRCC (strikes, riots, civil commotion), sabotage, popular uprising are covered</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all the above mentioned risks are covered</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risks not otherwise included in the listed items are covered</w:t>
            </w:r>
          </w:p>
        </w:tc>
      </w:tr>
      <w:tr w:rsidR="000A55AA" w:rsidRPr="00DF07B0" w:rsidTr="00950116">
        <w:trPr>
          <w:trHeight w:val="61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C0110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Validity period (start date)</w:t>
            </w:r>
          </w:p>
        </w:tc>
        <w:tc>
          <w:tcPr>
            <w:tcW w:w="650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date of commencement of the specific reinsurance treaty.</w:t>
            </w:r>
          </w:p>
        </w:tc>
      </w:tr>
      <w:tr w:rsidR="000A55AA" w:rsidRPr="00DF07B0" w:rsidTr="00950116">
        <w:trPr>
          <w:trHeight w:val="300"/>
        </w:trPr>
        <w:tc>
          <w:tcPr>
            <w:tcW w:w="1019"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C0120</w:t>
            </w:r>
          </w:p>
        </w:tc>
        <w:tc>
          <w:tcPr>
            <w:tcW w:w="1716"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Validity period (expiry date)</w:t>
            </w:r>
          </w:p>
        </w:tc>
        <w:tc>
          <w:tcPr>
            <w:tcW w:w="6507"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final expiry date of the specific reinsurance treaty.</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 case the treaty conditions remains unchanged when filling in the template and the undertaking is not making use of the termination clause, the expiry date will be the next possible expiry date.</w:t>
            </w:r>
          </w:p>
        </w:tc>
      </w:tr>
      <w:tr w:rsidR="000A55AA" w:rsidRPr="00DF07B0" w:rsidTr="00950116">
        <w:trPr>
          <w:trHeight w:val="315"/>
        </w:trPr>
        <w:tc>
          <w:tcPr>
            <w:tcW w:w="1019" w:type="dxa"/>
            <w:vMerge/>
            <w:hideMark/>
          </w:tcPr>
          <w:p w:rsidR="000A55AA" w:rsidRPr="00DF07B0" w:rsidRDefault="000A55AA">
            <w:pPr>
              <w:rPr>
                <w:rFonts w:ascii="Times New Roman" w:hAnsi="Times New Roman" w:cs="Times New Roman"/>
                <w:sz w:val="20"/>
                <w:szCs w:val="20"/>
              </w:rPr>
            </w:pPr>
          </w:p>
        </w:tc>
        <w:tc>
          <w:tcPr>
            <w:tcW w:w="1716" w:type="dxa"/>
            <w:vMerge/>
            <w:hideMark/>
          </w:tcPr>
          <w:p w:rsidR="000A55AA" w:rsidRPr="00DF07B0" w:rsidRDefault="000A55AA">
            <w:pPr>
              <w:rPr>
                <w:rFonts w:ascii="Times New Roman" w:hAnsi="Times New Roman" w:cs="Times New Roman"/>
                <w:sz w:val="20"/>
                <w:szCs w:val="20"/>
              </w:rPr>
            </w:pPr>
          </w:p>
        </w:tc>
        <w:tc>
          <w:tcPr>
            <w:tcW w:w="6507"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61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C0130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Currency</w:t>
            </w:r>
          </w:p>
        </w:tc>
        <w:tc>
          <w:tcPr>
            <w:tcW w:w="650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4217 alphabetic code of the currency used while placing the reinsurance treaty. All the amounts must be expressed in this currency for the specific cover, unless otherwise required by the national supervisory authority. In case the treaty is placed in two different currencies, then the main currency must be filled</w:t>
            </w:r>
            <w:proofErr w:type="gramStart"/>
            <w:r w:rsidRPr="00DF07B0">
              <w:rPr>
                <w:rFonts w:ascii="Times New Roman" w:hAnsi="Times New Roman" w:cs="Times New Roman"/>
                <w:sz w:val="20"/>
                <w:szCs w:val="20"/>
              </w:rPr>
              <w:t>..</w:t>
            </w:r>
            <w:proofErr w:type="gramEnd"/>
          </w:p>
        </w:tc>
      </w:tr>
      <w:tr w:rsidR="000A55AA" w:rsidRPr="00DF07B0" w:rsidTr="00950116">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C0140</w:t>
            </w:r>
          </w:p>
        </w:tc>
        <w:tc>
          <w:tcPr>
            <w:tcW w:w="1716"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Type of underwriting model </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Sum Insured</w:t>
            </w:r>
          </w:p>
          <w:p w:rsidR="000A55AA" w:rsidRPr="00DF07B0" w:rsidRDefault="000A55AA" w:rsidP="00950116">
            <w:pPr>
              <w:rPr>
                <w:rFonts w:ascii="Times New Roman" w:hAnsi="Times New Roman" w:cs="Times New Roman"/>
                <w:sz w:val="20"/>
                <w:szCs w:val="20"/>
              </w:rPr>
            </w:pPr>
            <w:proofErr w:type="gramStart"/>
            <w:r w:rsidRPr="00DF07B0">
              <w:rPr>
                <w:rFonts w:ascii="Times New Roman" w:hAnsi="Times New Roman" w:cs="Times New Roman"/>
                <w:sz w:val="20"/>
                <w:szCs w:val="20"/>
              </w:rPr>
              <w:t>the</w:t>
            </w:r>
            <w:proofErr w:type="gramEnd"/>
            <w:r w:rsidRPr="00DF07B0">
              <w:rPr>
                <w:rFonts w:ascii="Times New Roman" w:hAnsi="Times New Roman" w:cs="Times New Roman"/>
                <w:sz w:val="20"/>
                <w:szCs w:val="20"/>
              </w:rPr>
              <w:t xml:space="preserve"> highest amount that the insurer can be obliged to pay out according to the original policy. SI must also be filled when type of underwriting model is not applicable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Maximum Possible Loss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loss which may occur when the most unfavourable circumstances being more or less exceptionally combined, the fire is only stopped by impassable obstacles or lack of substance</w:t>
            </w:r>
            <w:r w:rsidR="00187BC4" w:rsidRPr="00DF07B0">
              <w:rPr>
                <w:rFonts w:ascii="Times New Roman" w:hAnsi="Times New Roman" w:cs="Times New Roman"/>
                <w:sz w:val="20"/>
                <w:szCs w:val="20"/>
              </w:rPr>
              <w:t>.</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Probable Maximum Loss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defined as the estimate of the largest loss from a single fire or peril to be </w:t>
            </w:r>
            <w:r w:rsidRPr="00DF07B0">
              <w:rPr>
                <w:rFonts w:ascii="Times New Roman" w:hAnsi="Times New Roman" w:cs="Times New Roman"/>
                <w:sz w:val="20"/>
                <w:szCs w:val="20"/>
              </w:rPr>
              <w:lastRenderedPageBreak/>
              <w:t>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Estimated Maximum Loss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r w:rsidR="00187BC4" w:rsidRPr="00DF07B0">
              <w:rPr>
                <w:rFonts w:ascii="Times New Roman" w:hAnsi="Times New Roman" w:cs="Times New Roman"/>
                <w:sz w:val="20"/>
                <w:szCs w:val="20"/>
              </w:rPr>
              <w:t>.</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w:t>
            </w:r>
          </w:p>
          <w:p w:rsidR="000A55AA" w:rsidRPr="00DF07B0" w:rsidRDefault="000A55AA" w:rsidP="00950116">
            <w:pPr>
              <w:rPr>
                <w:rFonts w:ascii="Times New Roman" w:hAnsi="Times New Roman" w:cs="Times New Roman"/>
                <w:sz w:val="20"/>
                <w:szCs w:val="20"/>
              </w:rPr>
            </w:pPr>
            <w:proofErr w:type="gramStart"/>
            <w:r w:rsidRPr="00DF07B0">
              <w:rPr>
                <w:rFonts w:ascii="Times New Roman" w:hAnsi="Times New Roman" w:cs="Times New Roman"/>
                <w:sz w:val="20"/>
                <w:szCs w:val="20"/>
              </w:rPr>
              <w:t>other</w:t>
            </w:r>
            <w:proofErr w:type="gramEnd"/>
            <w:r w:rsidRPr="00DF07B0">
              <w:rPr>
                <w:rFonts w:ascii="Times New Roman" w:hAnsi="Times New Roman" w:cs="Times New Roman"/>
                <w:sz w:val="20"/>
                <w:szCs w:val="20"/>
              </w:rPr>
              <w:t xml:space="preserve"> possible underwriting models used.  The type of "other" underwriting model applied must be explained in the Regular Supervisory Report.</w:t>
            </w:r>
          </w:p>
          <w:p w:rsidR="000A55AA" w:rsidRPr="00DF07B0" w:rsidRDefault="000A55AA" w:rsidP="00950116">
            <w:pPr>
              <w:rPr>
                <w:rFonts w:ascii="Times New Roman" w:hAnsi="Times New Roman" w:cs="Times New Roman"/>
                <w:sz w:val="20"/>
                <w:szCs w:val="20"/>
              </w:rPr>
            </w:pP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Although abovementioned definitions are used for the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“Fire and other damage to property insurance and reinsurance”, similar definitions might be in place for other </w:t>
            </w:r>
            <w:r w:rsidR="00884155" w:rsidRPr="00DF07B0">
              <w:rPr>
                <w:rFonts w:ascii="Times New Roman" w:hAnsi="Times New Roman" w:cs="Times New Roman"/>
                <w:sz w:val="20"/>
                <w:szCs w:val="20"/>
              </w:rPr>
              <w:t>lines of business</w:t>
            </w:r>
            <w:r w:rsidRPr="00DF07B0">
              <w:rPr>
                <w:rFonts w:ascii="Times New Roman" w:hAnsi="Times New Roman" w:cs="Times New Roman"/>
                <w:sz w:val="20"/>
                <w:szCs w:val="20"/>
              </w:rPr>
              <w:t>.</w:t>
            </w:r>
          </w:p>
        </w:tc>
      </w:tr>
      <w:tr w:rsidR="000A55AA" w:rsidRPr="00DF07B0" w:rsidTr="00950116">
        <w:trPr>
          <w:trHeight w:val="930"/>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C0150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Estimated Subject Premium Income (XL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ESPI)</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amount of the estimated subject premiums income </w:t>
            </w:r>
            <w:r w:rsidR="00D16095" w:rsidRPr="00DF07B0">
              <w:rPr>
                <w:rFonts w:ascii="Times New Roman" w:hAnsi="Times New Roman" w:cs="Times New Roman"/>
                <w:sz w:val="20"/>
                <w:szCs w:val="20"/>
              </w:rPr>
              <w:t xml:space="preserve">("ESPI") </w:t>
            </w:r>
            <w:r w:rsidRPr="00DF07B0">
              <w:rPr>
                <w:rFonts w:ascii="Times New Roman" w:hAnsi="Times New Roman" w:cs="Times New Roman"/>
                <w:sz w:val="20"/>
                <w:szCs w:val="20"/>
              </w:rPr>
              <w:t>relating to the contract period. It is normally the amount of premium referring to the portfolio protected under Excess of Loss treaties; in any case it is the amount on which the reinsurance premium is calculated by applying the rate. This item is only reported for XL treaties.</w:t>
            </w:r>
          </w:p>
        </w:tc>
      </w:tr>
      <w:tr w:rsidR="000A55AA" w:rsidRPr="00DF07B0" w:rsidTr="00950116">
        <w:trPr>
          <w:trHeight w:val="121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C0160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Gross Estimated Treaty Premium Income (proportional and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amount of premium for 100% of the treaty relating to the contract period. This amount is the equivalent of the 100% reinsurance premium to be paid to all reinsurers for the treaty period, including the premium corresponding to unplaced shares.</w:t>
            </w:r>
          </w:p>
        </w:tc>
      </w:tr>
      <w:tr w:rsidR="000A55AA" w:rsidRPr="00DF07B0" w:rsidTr="00950116">
        <w:trPr>
          <w:trHeight w:val="771"/>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C0170</w:t>
            </w:r>
          </w:p>
        </w:tc>
        <w:tc>
          <w:tcPr>
            <w:tcW w:w="1716"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Aggregate deductibles </w:t>
            </w:r>
          </w:p>
        </w:tc>
        <w:tc>
          <w:tcPr>
            <w:tcW w:w="650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amount of franchise, meaning an additional retention when losses are covered by the reinsurer only when a certain amount of cumulative losses have taken place. This item is reported</w:t>
            </w:r>
            <w:ins w:id="1781" w:author="Author">
              <w:r w:rsidR="00FF0B06" w:rsidRPr="00DF07B0">
                <w:rPr>
                  <w:rFonts w:ascii="Times New Roman" w:hAnsi="Times New Roman" w:cs="Times New Roman"/>
                  <w:sz w:val="20"/>
                  <w:szCs w:val="20"/>
                </w:rPr>
                <w:t>, when applicable,</w:t>
              </w:r>
            </w:ins>
            <w:r w:rsidRPr="00DF07B0">
              <w:rPr>
                <w:rFonts w:ascii="Times New Roman" w:hAnsi="Times New Roman" w:cs="Times New Roman"/>
                <w:sz w:val="20"/>
                <w:szCs w:val="20"/>
              </w:rPr>
              <w:t xml:space="preserve"> only if item C0180 is not reported.</w:t>
            </w:r>
          </w:p>
        </w:tc>
      </w:tr>
      <w:tr w:rsidR="000A55AA" w:rsidRPr="00DF07B0" w:rsidTr="00950116">
        <w:trPr>
          <w:trHeight w:val="94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C0180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Aggregate deductibles (%)</w:t>
            </w:r>
          </w:p>
        </w:tc>
        <w:tc>
          <w:tcPr>
            <w:tcW w:w="650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percentage of franchise, meaning an additional retention percentage when losses are covered by the reinsurer only when a certain amount of cumulative losses have taken place. This item is reported</w:t>
            </w:r>
            <w:ins w:id="1782" w:author="Author">
              <w:r w:rsidR="00FF0B06" w:rsidRPr="00DF07B0">
                <w:rPr>
                  <w:rFonts w:ascii="Times New Roman" w:hAnsi="Times New Roman" w:cs="Times New Roman"/>
                  <w:sz w:val="20"/>
                  <w:szCs w:val="20"/>
                </w:rPr>
                <w:t>, when applicable</w:t>
              </w:r>
              <w:proofErr w:type="gramStart"/>
              <w:r w:rsidR="00FF0B06" w:rsidRPr="00DF07B0">
                <w:rPr>
                  <w:rFonts w:ascii="Times New Roman" w:hAnsi="Times New Roman" w:cs="Times New Roman"/>
                  <w:sz w:val="20"/>
                  <w:szCs w:val="20"/>
                </w:rPr>
                <w:t xml:space="preserve">, </w:t>
              </w:r>
            </w:ins>
            <w:r w:rsidRPr="00DF07B0">
              <w:rPr>
                <w:rFonts w:ascii="Times New Roman" w:hAnsi="Times New Roman" w:cs="Times New Roman"/>
                <w:sz w:val="20"/>
                <w:szCs w:val="20"/>
              </w:rPr>
              <w:t xml:space="preserve"> only</w:t>
            </w:r>
            <w:proofErr w:type="gramEnd"/>
            <w:r w:rsidRPr="00DF07B0">
              <w:rPr>
                <w:rFonts w:ascii="Times New Roman" w:hAnsi="Times New Roman" w:cs="Times New Roman"/>
                <w:sz w:val="20"/>
                <w:szCs w:val="20"/>
              </w:rPr>
              <w:t xml:space="preserve"> if item C0170 is not reported.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tc>
      </w:tr>
      <w:tr w:rsidR="000A55AA" w:rsidRPr="00DF07B0" w:rsidTr="00950116">
        <w:trPr>
          <w:trHeight w:val="91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C0190</w:t>
            </w:r>
          </w:p>
        </w:tc>
        <w:tc>
          <w:tcPr>
            <w:tcW w:w="1716"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Retention or priority </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amount, for Surplus, Working XL and Catastrophe XL treaties, that is stated as retention or priority in the reinsurance treaty. Separate indication shall be given for the various </w:t>
            </w:r>
            <w:r w:rsidR="00884155"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rPr>
              <w:t>.</w:t>
            </w:r>
          </w:p>
        </w:tc>
      </w:tr>
      <w:tr w:rsidR="000A55AA" w:rsidRPr="00DF07B0" w:rsidTr="00950116">
        <w:trPr>
          <w:trHeight w:val="88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C0200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Retention or priority (%)</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percentage, for Quota Share and Stop Loss treaties, that is stated as retention or priority in the reinsurance treaty. Separate indication shall be given for the various </w:t>
            </w:r>
            <w:r w:rsidR="00884155"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rPr>
              <w:t>.</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tc>
      </w:tr>
      <w:tr w:rsidR="000A55AA" w:rsidRPr="00DF07B0" w:rsidTr="00950116">
        <w:trPr>
          <w:trHeight w:val="570"/>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C0210</w:t>
            </w:r>
          </w:p>
        </w:tc>
        <w:tc>
          <w:tcPr>
            <w:tcW w:w="1716"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Limit </w:t>
            </w:r>
          </w:p>
        </w:tc>
        <w:tc>
          <w:tcPr>
            <w:tcW w:w="650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that is stated as Limit in the reinsurance treaty. Separate indication shall be given for the various </w:t>
            </w:r>
            <w:r w:rsidR="00884155"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rPr>
              <w:t xml:space="preserve">. </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In the case of unlimited cover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is to be reported.</w:t>
            </w:r>
          </w:p>
        </w:tc>
      </w:tr>
      <w:tr w:rsidR="000A55AA" w:rsidRPr="00DF07B0" w:rsidTr="00950116">
        <w:trPr>
          <w:trHeight w:val="630"/>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C0220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Limit (%)</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percentage, for Stop Loss treaties, that is stated as Limit in the reinsurance treaty. Separate indication shall be given for the various </w:t>
            </w:r>
            <w:r w:rsidR="00884155" w:rsidRPr="00DF07B0">
              <w:rPr>
                <w:rFonts w:ascii="Times New Roman" w:eastAsia="Times New Roman" w:hAnsi="Times New Roman" w:cs="Times New Roman"/>
                <w:sz w:val="20"/>
                <w:szCs w:val="20"/>
                <w:lang w:eastAsia="es-ES"/>
              </w:rPr>
              <w:t>lines of business, as defined in Annex I to Delegated Regulation (EU) 2015/35</w:t>
            </w:r>
            <w:r w:rsidRPr="00DF07B0">
              <w:rPr>
                <w:rFonts w:ascii="Times New Roman" w:hAnsi="Times New Roman" w:cs="Times New Roman"/>
                <w:sz w:val="20"/>
                <w:szCs w:val="20"/>
              </w:rPr>
              <w:t xml:space="preserve">. </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lastRenderedPageBreak/>
              <w:t>In the case of unlimited cover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is to be reported.</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tc>
      </w:tr>
      <w:tr w:rsidR="000A55AA" w:rsidRPr="00DF07B0" w:rsidTr="00950116">
        <w:trPr>
          <w:trHeight w:val="91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C0230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Maximum cover per risk or event</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amount of maximum cover per risk or event. If for a Quota Share or a Surplus a maximum amount has been agreed for an event (for example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windstorm), the 100% amount is to be reported. In all other cases, the amount is equal to the Limit minus Priority. </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In the case of unlimited cover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is to be reported.</w:t>
            </w:r>
          </w:p>
        </w:tc>
      </w:tr>
      <w:tr w:rsidR="000A55AA" w:rsidRPr="00DF07B0" w:rsidTr="00950116">
        <w:trPr>
          <w:trHeight w:val="121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C0240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Maximum cover per treaty</w:t>
            </w:r>
          </w:p>
        </w:tc>
        <w:tc>
          <w:tcPr>
            <w:tcW w:w="650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amount of maximum cover per treaty. If for a Quota Share or a Surplus a maximum amount has been set for the entire contract, the 100% amount is to be reported. In the case of unlimited cover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is to be reported. For XL or SL treaties the initial capacity has to be indicated (e.g. annual aggregate limits); total cover might also be the result of the information provided under C0250.</w:t>
            </w:r>
          </w:p>
        </w:tc>
      </w:tr>
      <w:tr w:rsidR="000A55AA" w:rsidRPr="00DF07B0" w:rsidTr="00950116">
        <w:trPr>
          <w:trHeight w:val="300"/>
        </w:trPr>
        <w:tc>
          <w:tcPr>
            <w:tcW w:w="1019"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C0250</w:t>
            </w:r>
          </w:p>
        </w:tc>
        <w:tc>
          <w:tcPr>
            <w:tcW w:w="1716" w:type="dxa"/>
            <w:vMerge w:val="restart"/>
            <w:hideMark/>
          </w:tcPr>
          <w:p w:rsidR="000A55AA" w:rsidRPr="00DF07B0" w:rsidRDefault="000A55AA" w:rsidP="00950116">
            <w:pPr>
              <w:rPr>
                <w:rFonts w:ascii="Times New Roman" w:hAnsi="Times New Roman" w:cs="Times New Roman"/>
                <w:sz w:val="20"/>
                <w:szCs w:val="20"/>
              </w:rPr>
            </w:pPr>
            <w:bookmarkStart w:id="1783" w:name="OLE_LINK36"/>
            <w:r w:rsidRPr="00DF07B0">
              <w:rPr>
                <w:rFonts w:ascii="Times New Roman" w:hAnsi="Times New Roman" w:cs="Times New Roman"/>
                <w:sz w:val="20"/>
                <w:szCs w:val="20"/>
              </w:rPr>
              <w:t>Number of reinstatements</w:t>
            </w:r>
            <w:bookmarkEnd w:id="1783"/>
          </w:p>
        </w:tc>
        <w:tc>
          <w:tcPr>
            <w:tcW w:w="6507"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Number of possibilities to recover the reinsurance coverage. </w:t>
            </w:r>
          </w:p>
        </w:tc>
      </w:tr>
      <w:tr w:rsidR="000A55AA" w:rsidRPr="00DF07B0" w:rsidTr="00950116">
        <w:trPr>
          <w:trHeight w:val="300"/>
        </w:trPr>
        <w:tc>
          <w:tcPr>
            <w:tcW w:w="1019" w:type="dxa"/>
            <w:vMerge/>
            <w:hideMark/>
          </w:tcPr>
          <w:p w:rsidR="000A55AA" w:rsidRPr="00DF07B0" w:rsidRDefault="000A55AA">
            <w:pPr>
              <w:rPr>
                <w:rFonts w:ascii="Times New Roman" w:hAnsi="Times New Roman" w:cs="Times New Roman"/>
                <w:sz w:val="20"/>
                <w:szCs w:val="20"/>
              </w:rPr>
            </w:pPr>
          </w:p>
        </w:tc>
        <w:tc>
          <w:tcPr>
            <w:tcW w:w="1716" w:type="dxa"/>
            <w:vMerge/>
            <w:hideMark/>
          </w:tcPr>
          <w:p w:rsidR="000A55AA" w:rsidRPr="00DF07B0" w:rsidRDefault="000A55AA">
            <w:pPr>
              <w:rPr>
                <w:rFonts w:ascii="Times New Roman" w:hAnsi="Times New Roman" w:cs="Times New Roman"/>
                <w:sz w:val="20"/>
                <w:szCs w:val="20"/>
              </w:rPr>
            </w:pPr>
          </w:p>
        </w:tc>
        <w:tc>
          <w:tcPr>
            <w:tcW w:w="6507"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230"/>
        </w:trPr>
        <w:tc>
          <w:tcPr>
            <w:tcW w:w="1019" w:type="dxa"/>
            <w:vMerge/>
            <w:hideMark/>
          </w:tcPr>
          <w:p w:rsidR="000A55AA" w:rsidRPr="00DF07B0" w:rsidRDefault="000A55AA">
            <w:pPr>
              <w:rPr>
                <w:rFonts w:ascii="Times New Roman" w:hAnsi="Times New Roman" w:cs="Times New Roman"/>
                <w:sz w:val="20"/>
                <w:szCs w:val="20"/>
              </w:rPr>
            </w:pPr>
          </w:p>
        </w:tc>
        <w:tc>
          <w:tcPr>
            <w:tcW w:w="1716" w:type="dxa"/>
            <w:vMerge/>
            <w:hideMark/>
          </w:tcPr>
          <w:p w:rsidR="000A55AA" w:rsidRPr="00DF07B0" w:rsidRDefault="000A55AA">
            <w:pPr>
              <w:rPr>
                <w:rFonts w:ascii="Times New Roman" w:hAnsi="Times New Roman" w:cs="Times New Roman"/>
                <w:sz w:val="20"/>
                <w:szCs w:val="20"/>
              </w:rPr>
            </w:pPr>
          </w:p>
        </w:tc>
        <w:tc>
          <w:tcPr>
            <w:tcW w:w="6507"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671"/>
        </w:trPr>
        <w:tc>
          <w:tcPr>
            <w:tcW w:w="1019"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C0260</w:t>
            </w:r>
          </w:p>
        </w:tc>
        <w:tc>
          <w:tcPr>
            <w:tcW w:w="1716" w:type="dxa"/>
            <w:tcBorders>
              <w:bottom w:val="single" w:sz="4" w:space="0" w:color="auto"/>
            </w:tcBorders>
          </w:tcPr>
          <w:p w:rsidR="000A55AA" w:rsidRPr="00DF07B0" w:rsidRDefault="000A55AA">
            <w:pPr>
              <w:rPr>
                <w:rFonts w:ascii="Times New Roman" w:hAnsi="Times New Roman" w:cs="Times New Roman"/>
                <w:sz w:val="20"/>
                <w:szCs w:val="20"/>
              </w:rPr>
            </w:pPr>
            <w:bookmarkStart w:id="1784" w:name="OLE_LINK37"/>
            <w:bookmarkStart w:id="1785" w:name="OLE_LINK38"/>
            <w:r w:rsidRPr="00DF07B0">
              <w:rPr>
                <w:rFonts w:ascii="Times New Roman" w:hAnsi="Times New Roman" w:cs="Times New Roman"/>
                <w:sz w:val="20"/>
                <w:szCs w:val="20"/>
              </w:rPr>
              <w:t>Description of reinstatements</w:t>
            </w:r>
            <w:bookmarkEnd w:id="1784"/>
            <w:bookmarkEnd w:id="1785"/>
          </w:p>
        </w:tc>
        <w:tc>
          <w:tcPr>
            <w:tcW w:w="6507" w:type="dxa"/>
          </w:tcPr>
          <w:p w:rsidR="000A55AA" w:rsidRPr="00DF07B0" w:rsidRDefault="000A55AA" w:rsidP="00950116">
            <w:pPr>
              <w:rPr>
                <w:rFonts w:ascii="Times New Roman" w:hAnsi="Times New Roman" w:cs="Times New Roman"/>
                <w:sz w:val="20"/>
                <w:szCs w:val="20"/>
              </w:rPr>
            </w:pPr>
            <w:bookmarkStart w:id="1786" w:name="OLE_LINK39"/>
            <w:r w:rsidRPr="00DF07B0">
              <w:rPr>
                <w:rFonts w:ascii="Times New Roman" w:hAnsi="Times New Roman" w:cs="Times New Roman"/>
                <w:sz w:val="20"/>
                <w:szCs w:val="20"/>
              </w:rPr>
              <w:t>Description of the reinstatements to recover the reinsurance coverage. Examples of possible content of this item are ”2 at 100% plus 1 at 150%” or “all free</w:t>
            </w:r>
            <w:bookmarkEnd w:id="1786"/>
            <w:r w:rsidRPr="00DF07B0">
              <w:rPr>
                <w:rFonts w:ascii="Times New Roman" w:hAnsi="Times New Roman" w:cs="Times New Roman"/>
                <w:sz w:val="20"/>
                <w:szCs w:val="20"/>
              </w:rPr>
              <w:t>”</w:t>
            </w:r>
          </w:p>
        </w:tc>
      </w:tr>
      <w:tr w:rsidR="000A55AA" w:rsidRPr="00DF07B0" w:rsidTr="00950116">
        <w:trPr>
          <w:trHeight w:val="980"/>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C0270</w:t>
            </w:r>
          </w:p>
        </w:tc>
        <w:tc>
          <w:tcPr>
            <w:tcW w:w="1716"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Maximum reinsurance commission </w:t>
            </w:r>
          </w:p>
        </w:tc>
        <w:tc>
          <w:tcPr>
            <w:tcW w:w="650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Report the maximum percentage of commission. If fixed, item C0270, C0280 and C0290 are equal.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item is only applicable for proportional treaties.</w:t>
            </w:r>
          </w:p>
        </w:tc>
      </w:tr>
      <w:tr w:rsidR="000A55AA" w:rsidRPr="00DF07B0" w:rsidTr="00950116">
        <w:trPr>
          <w:trHeight w:val="832"/>
        </w:trPr>
        <w:tc>
          <w:tcPr>
            <w:tcW w:w="1019" w:type="dxa"/>
            <w:tcBorders>
              <w:bottom w:val="single" w:sz="4" w:space="0" w:color="auto"/>
            </w:tcBorders>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C0280</w:t>
            </w:r>
          </w:p>
        </w:tc>
        <w:tc>
          <w:tcPr>
            <w:tcW w:w="1716" w:type="dxa"/>
            <w:tcBorders>
              <w:bottom w:val="single" w:sz="4" w:space="0" w:color="auto"/>
            </w:tcBorders>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Minimum reinsurance commission</w:t>
            </w:r>
          </w:p>
        </w:tc>
        <w:tc>
          <w:tcPr>
            <w:tcW w:w="6507"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Report the minimum percentage of commission. If fixed, item C0270, C0280 and C0290 are equal.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item is only applicable for proportional treaties.</w:t>
            </w:r>
          </w:p>
        </w:tc>
      </w:tr>
      <w:tr w:rsidR="000A55AA" w:rsidRPr="00DF07B0" w:rsidTr="00950116">
        <w:trPr>
          <w:trHeight w:val="844"/>
        </w:trPr>
        <w:tc>
          <w:tcPr>
            <w:tcW w:w="1019" w:type="dxa"/>
            <w:tcBorders>
              <w:bottom w:val="single" w:sz="4" w:space="0" w:color="auto"/>
            </w:tcBorders>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C0290</w:t>
            </w:r>
          </w:p>
        </w:tc>
        <w:tc>
          <w:tcPr>
            <w:tcW w:w="1716" w:type="dxa"/>
            <w:tcBorders>
              <w:bottom w:val="single" w:sz="4" w:space="0" w:color="auto"/>
            </w:tcBorders>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Expected reinsurance commission</w:t>
            </w:r>
          </w:p>
        </w:tc>
        <w:tc>
          <w:tcPr>
            <w:tcW w:w="6507"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Report the expected percentage of commission. If fixed, item C0270, C0280 and C0290 are equal.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item is only applicable for proportional treaties.</w:t>
            </w:r>
          </w:p>
        </w:tc>
      </w:tr>
      <w:tr w:rsidR="000A55AA" w:rsidRPr="00DF07B0" w:rsidTr="00950116">
        <w:trPr>
          <w:trHeight w:val="848"/>
        </w:trPr>
        <w:tc>
          <w:tcPr>
            <w:tcW w:w="1019"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C0300</w:t>
            </w:r>
          </w:p>
        </w:tc>
        <w:tc>
          <w:tcPr>
            <w:tcW w:w="1716"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Maximum overriding commission </w:t>
            </w:r>
          </w:p>
        </w:tc>
        <w:tc>
          <w:tcPr>
            <w:tcW w:w="6507" w:type="dxa"/>
            <w:tcBorders>
              <w:bottom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Report the maximum percentage of Overriding commission. If fixed, item C0300, C0310 and C0320 are equal.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item is only applicable for proportional treaties.</w:t>
            </w:r>
          </w:p>
        </w:tc>
      </w:tr>
      <w:tr w:rsidR="000A55AA" w:rsidRPr="00DF07B0" w:rsidTr="00950116">
        <w:trPr>
          <w:trHeight w:val="838"/>
        </w:trPr>
        <w:tc>
          <w:tcPr>
            <w:tcW w:w="1019" w:type="dxa"/>
            <w:tcBorders>
              <w:bottom w:val="single" w:sz="4" w:space="0" w:color="auto"/>
            </w:tcBorders>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C0310</w:t>
            </w:r>
          </w:p>
        </w:tc>
        <w:tc>
          <w:tcPr>
            <w:tcW w:w="1716" w:type="dxa"/>
            <w:tcBorders>
              <w:bottom w:val="single" w:sz="4" w:space="0" w:color="auto"/>
            </w:tcBorders>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Minimum overriding commission</w:t>
            </w:r>
          </w:p>
        </w:tc>
        <w:tc>
          <w:tcPr>
            <w:tcW w:w="6507"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Report the minimum percentage of Overriding commission. If fixed, item C0300, C0310 and C0320 are equal.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item is only applicable for proportional treaties.</w:t>
            </w:r>
          </w:p>
        </w:tc>
      </w:tr>
      <w:tr w:rsidR="000A55AA" w:rsidRPr="00DF07B0" w:rsidTr="00950116">
        <w:trPr>
          <w:trHeight w:val="818"/>
        </w:trPr>
        <w:tc>
          <w:tcPr>
            <w:tcW w:w="1019" w:type="dxa"/>
            <w:tcBorders>
              <w:bottom w:val="single" w:sz="4" w:space="0" w:color="auto"/>
            </w:tcBorders>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C0320</w:t>
            </w:r>
          </w:p>
        </w:tc>
        <w:tc>
          <w:tcPr>
            <w:tcW w:w="1716" w:type="dxa"/>
            <w:tcBorders>
              <w:bottom w:val="single" w:sz="4" w:space="0" w:color="auto"/>
            </w:tcBorders>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Expected overriding commission</w:t>
            </w:r>
          </w:p>
        </w:tc>
        <w:tc>
          <w:tcPr>
            <w:tcW w:w="6507" w:type="dxa"/>
            <w:tcBorders>
              <w:bottom w:val="single" w:sz="4" w:space="0" w:color="auto"/>
            </w:tcBorders>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Report the expected percentage of Overriding commission. If fixed, item C0300, C0310 and C0320 are equal.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item is only applicable for proportional treaties.</w:t>
            </w:r>
          </w:p>
        </w:tc>
      </w:tr>
      <w:tr w:rsidR="000A55AA" w:rsidRPr="00DF07B0" w:rsidTr="00950116">
        <w:trPr>
          <w:trHeight w:val="841"/>
        </w:trPr>
        <w:tc>
          <w:tcPr>
            <w:tcW w:w="1019"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C0330</w:t>
            </w:r>
          </w:p>
        </w:tc>
        <w:tc>
          <w:tcPr>
            <w:tcW w:w="1716"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Maximum profit commission </w:t>
            </w:r>
          </w:p>
        </w:tc>
        <w:tc>
          <w:tcPr>
            <w:tcW w:w="6507" w:type="dxa"/>
            <w:tcBorders>
              <w:bottom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Report the maximum percentage of Profit commission. If fixed, item C0330, C0340 and C0350 are equal.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item is only applicable for proportional treaties.</w:t>
            </w:r>
          </w:p>
        </w:tc>
      </w:tr>
      <w:tr w:rsidR="000A55AA" w:rsidRPr="00DF07B0" w:rsidTr="00950116">
        <w:trPr>
          <w:trHeight w:val="315"/>
        </w:trPr>
        <w:tc>
          <w:tcPr>
            <w:tcW w:w="1019"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C0340</w:t>
            </w:r>
          </w:p>
        </w:tc>
        <w:tc>
          <w:tcPr>
            <w:tcW w:w="1716" w:type="dxa"/>
            <w:tcBorders>
              <w:top w:val="single" w:sz="4" w:space="0" w:color="auto"/>
            </w:tcBorders>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Minimum profit commission</w:t>
            </w:r>
          </w:p>
        </w:tc>
        <w:tc>
          <w:tcPr>
            <w:tcW w:w="6507"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Report the minimum percentage of Profit commission. If fixed, item C0330, C0340 and C0350 are equal.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item is only applicable for proportional treaties.</w:t>
            </w:r>
          </w:p>
        </w:tc>
      </w:tr>
      <w:tr w:rsidR="000A55AA" w:rsidRPr="00DF07B0" w:rsidTr="00950116">
        <w:trPr>
          <w:trHeight w:val="315"/>
        </w:trPr>
        <w:tc>
          <w:tcPr>
            <w:tcW w:w="1019"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C0350</w:t>
            </w:r>
          </w:p>
        </w:tc>
        <w:tc>
          <w:tcPr>
            <w:tcW w:w="1716" w:type="dxa"/>
            <w:tcBorders>
              <w:top w:val="single" w:sz="4" w:space="0" w:color="auto"/>
            </w:tcBorders>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Expected profit commission</w:t>
            </w:r>
          </w:p>
        </w:tc>
        <w:tc>
          <w:tcPr>
            <w:tcW w:w="6507"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Report the expected percentage of Profit commission. If fixed, item C0330, C0340 and C0350 are equal.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The percentage shall be reported as a decimal.</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item</w:t>
            </w:r>
            <w:r w:rsidRPr="00DF07B0" w:rsidDel="00FC79CE">
              <w:rPr>
                <w:rFonts w:ascii="Times New Roman" w:hAnsi="Times New Roman" w:cs="Times New Roman"/>
                <w:sz w:val="20"/>
                <w:szCs w:val="20"/>
              </w:rPr>
              <w:t xml:space="preserve"> </w:t>
            </w:r>
            <w:r w:rsidRPr="00DF07B0">
              <w:rPr>
                <w:rFonts w:ascii="Times New Roman" w:hAnsi="Times New Roman" w:cs="Times New Roman"/>
                <w:sz w:val="20"/>
                <w:szCs w:val="20"/>
              </w:rPr>
              <w:t>is only applicable for proportional treaties.</w:t>
            </w:r>
          </w:p>
        </w:tc>
      </w:tr>
      <w:tr w:rsidR="000A55AA" w:rsidRPr="00DF07B0" w:rsidTr="00950116">
        <w:trPr>
          <w:trHeight w:val="31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C0360</w:t>
            </w:r>
          </w:p>
        </w:tc>
        <w:tc>
          <w:tcPr>
            <w:tcW w:w="1716" w:type="dxa"/>
            <w:tcBorders>
              <w:top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XL rate 1</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Report the fixed rate or starting rate of a sliding rate system.</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 percentage shall be reported as a decimal. </w:t>
            </w:r>
          </w:p>
          <w:p w:rsidR="000A55AA" w:rsidRPr="00DF07B0" w:rsidRDefault="000A55AA" w:rsidP="00950116">
            <w:pPr>
              <w:tabs>
                <w:tab w:val="left" w:pos="4632"/>
              </w:tabs>
              <w:rPr>
                <w:rFonts w:ascii="Times New Roman" w:hAnsi="Times New Roman" w:cs="Times New Roman"/>
                <w:sz w:val="20"/>
                <w:szCs w:val="20"/>
              </w:rPr>
            </w:pPr>
            <w:r w:rsidRPr="00DF07B0">
              <w:rPr>
                <w:rFonts w:ascii="Times New Roman" w:hAnsi="Times New Roman" w:cs="Times New Roman"/>
                <w:sz w:val="20"/>
                <w:szCs w:val="20"/>
              </w:rPr>
              <w:t>This item is only reported for XL treaties.</w:t>
            </w:r>
          </w:p>
        </w:tc>
      </w:tr>
      <w:tr w:rsidR="000A55AA" w:rsidRPr="00DF07B0" w:rsidTr="00950116">
        <w:trPr>
          <w:trHeight w:val="315"/>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C0370</w:t>
            </w:r>
          </w:p>
        </w:tc>
        <w:tc>
          <w:tcPr>
            <w:tcW w:w="1716"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XL rate 2</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Report the top end rate of a sliding rate system</w:t>
            </w:r>
            <w:del w:id="1787" w:author="Author">
              <w:r w:rsidRPr="00DF07B0" w:rsidDel="00940C63">
                <w:rPr>
                  <w:rFonts w:ascii="Times New Roman" w:hAnsi="Times New Roman" w:cs="Times New Roman"/>
                  <w:sz w:val="20"/>
                  <w:szCs w:val="20"/>
                </w:rPr>
                <w:delText xml:space="preserve"> or NA for not applicable</w:delText>
              </w:r>
            </w:del>
            <w:r w:rsidRPr="00DF07B0">
              <w:rPr>
                <w:rFonts w:ascii="Times New Roman" w:hAnsi="Times New Roman" w:cs="Times New Roman"/>
                <w:sz w:val="20"/>
                <w:szCs w:val="20"/>
              </w:rPr>
              <w:t>.</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 percentage shall be reported as a decimal.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item is only reported for XL treaties.</w:t>
            </w:r>
          </w:p>
        </w:tc>
      </w:tr>
      <w:tr w:rsidR="000A55AA" w:rsidRPr="00DF07B0" w:rsidTr="00950116">
        <w:trPr>
          <w:trHeight w:val="1172"/>
        </w:trPr>
        <w:tc>
          <w:tcPr>
            <w:tcW w:w="101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C0380</w:t>
            </w:r>
          </w:p>
        </w:tc>
        <w:tc>
          <w:tcPr>
            <w:tcW w:w="1716" w:type="dxa"/>
            <w:hideMark/>
          </w:tcPr>
          <w:p w:rsidR="000A55AA" w:rsidRPr="00DF07B0" w:rsidRDefault="000A55AA" w:rsidP="00950116">
            <w:pPr>
              <w:rPr>
                <w:rFonts w:ascii="Times New Roman" w:hAnsi="Times New Roman" w:cs="Times New Roman"/>
                <w:sz w:val="20"/>
                <w:szCs w:val="20"/>
                <w:lang w:val="pt-PT"/>
              </w:rPr>
            </w:pPr>
            <w:r w:rsidRPr="00DF07B0">
              <w:rPr>
                <w:rFonts w:ascii="Times New Roman" w:hAnsi="Times New Roman" w:cs="Times New Roman"/>
                <w:sz w:val="20"/>
                <w:szCs w:val="20"/>
                <w:lang w:val="pt-PT"/>
              </w:rPr>
              <w:t>XL premium flat</w:t>
            </w:r>
          </w:p>
        </w:tc>
        <w:tc>
          <w:tcPr>
            <w:tcW w:w="650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Indication on whether XL premium is based or not on a flat premium. One of the options in the following list shall be used: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XL premium based on a flat premium</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XL premium not based on a flat premium</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This item is only reported for XL treaties.</w:t>
            </w:r>
          </w:p>
        </w:tc>
      </w:tr>
    </w:tbl>
    <w:p w:rsidR="000A55AA" w:rsidRPr="00DF07B0" w:rsidRDefault="000A55AA" w:rsidP="00950116">
      <w:pPr>
        <w:rPr>
          <w:rFonts w:ascii="Times New Roman" w:hAnsi="Times New Roman"/>
          <w:b/>
          <w:sz w:val="20"/>
        </w:rPr>
      </w:pPr>
    </w:p>
    <w:p w:rsidR="000A55AA" w:rsidRPr="00DF07B0" w:rsidRDefault="000A55AA" w:rsidP="00950116">
      <w:pPr>
        <w:rPr>
          <w:rFonts w:ascii="Times New Roman" w:hAnsi="Times New Roman" w:cs="Times New Roman"/>
          <w:b/>
          <w:bCs/>
          <w:sz w:val="20"/>
          <w:szCs w:val="20"/>
        </w:rPr>
      </w:pPr>
      <w:r w:rsidRPr="00DF07B0">
        <w:rPr>
          <w:rFonts w:ascii="Times New Roman" w:hAnsi="Times New Roman" w:cs="Times New Roman"/>
          <w:b/>
          <w:bCs/>
          <w:sz w:val="20"/>
          <w:szCs w:val="20"/>
        </w:rPr>
        <w:t>S.30.04 – Outgoing Reinsurance Program</w:t>
      </w:r>
      <w:r w:rsidR="00D76F83" w:rsidRPr="00DF07B0">
        <w:rPr>
          <w:rFonts w:ascii="Times New Roman" w:hAnsi="Times New Roman" w:cs="Times New Roman"/>
          <w:b/>
          <w:bCs/>
          <w:sz w:val="20"/>
          <w:szCs w:val="20"/>
        </w:rPr>
        <w:t xml:space="preserve"> s</w:t>
      </w:r>
      <w:r w:rsidRPr="00DF07B0">
        <w:rPr>
          <w:rFonts w:ascii="Times New Roman" w:hAnsi="Times New Roman" w:cs="Times New Roman"/>
          <w:b/>
          <w:bCs/>
          <w:sz w:val="20"/>
          <w:szCs w:val="20"/>
        </w:rPr>
        <w:t xml:space="preserve">hares </w:t>
      </w:r>
      <w:r w:rsidR="00D76F83" w:rsidRPr="00DF07B0">
        <w:rPr>
          <w:rFonts w:ascii="Times New Roman" w:hAnsi="Times New Roman" w:cs="Times New Roman"/>
          <w:b/>
          <w:bCs/>
          <w:sz w:val="20"/>
          <w:szCs w:val="20"/>
        </w:rPr>
        <w:t>data</w:t>
      </w:r>
    </w:p>
    <w:p w:rsidR="000A55AA" w:rsidRPr="00DF07B0" w:rsidRDefault="000A55AA" w:rsidP="00950116">
      <w:pPr>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w:t>
      </w:r>
    </w:p>
    <w:p w:rsidR="000A55AA" w:rsidRPr="00DF07B0" w:rsidRDefault="00D05F66"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is relevant</w:t>
      </w:r>
      <w:r w:rsidR="000A55AA" w:rsidRPr="00DF07B0">
        <w:rPr>
          <w:rFonts w:ascii="Times New Roman" w:hAnsi="Times New Roman" w:cs="Times New Roman"/>
          <w:sz w:val="20"/>
          <w:szCs w:val="20"/>
        </w:rPr>
        <w:t xml:space="preserve"> to insurance and reinsurance undertakings with an outgoing; reinsurance and/or retrocession program including any coverage provided by State backed reinsurance pool arrangements, excluding facultative covers.</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submitted when adequate.</w:t>
      </w:r>
    </w:p>
    <w:tbl>
      <w:tblPr>
        <w:tblStyle w:val="TableGrid"/>
        <w:tblW w:w="9180" w:type="dxa"/>
        <w:tblLayout w:type="fixed"/>
        <w:tblLook w:val="04A0" w:firstRow="1" w:lastRow="0" w:firstColumn="1" w:lastColumn="0" w:noHBand="0" w:noVBand="1"/>
      </w:tblPr>
      <w:tblGrid>
        <w:gridCol w:w="1191"/>
        <w:gridCol w:w="22"/>
        <w:gridCol w:w="29"/>
        <w:gridCol w:w="1997"/>
        <w:gridCol w:w="5941"/>
      </w:tblGrid>
      <w:tr w:rsidR="000A55AA" w:rsidRPr="00DF07B0" w:rsidTr="00950116">
        <w:trPr>
          <w:trHeight w:val="315"/>
        </w:trPr>
        <w:tc>
          <w:tcPr>
            <w:tcW w:w="1191" w:type="dxa"/>
            <w:hideMark/>
          </w:tcPr>
          <w:p w:rsidR="000A55AA" w:rsidRPr="00DF07B0" w:rsidRDefault="000A55AA" w:rsidP="00950116">
            <w:pPr>
              <w:jc w:val="center"/>
              <w:rPr>
                <w:rFonts w:ascii="Times New Roman" w:hAnsi="Times New Roman" w:cs="Times New Roman"/>
                <w:b/>
                <w:bCs/>
                <w:sz w:val="20"/>
                <w:szCs w:val="20"/>
              </w:rPr>
            </w:pPr>
          </w:p>
        </w:tc>
        <w:tc>
          <w:tcPr>
            <w:tcW w:w="2048" w:type="dxa"/>
            <w:gridSpan w:val="3"/>
            <w:hideMark/>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941" w:type="dxa"/>
            <w:hideMark/>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0A55AA" w:rsidRPr="00DF07B0" w:rsidTr="00950116">
        <w:trPr>
          <w:trHeight w:val="600"/>
        </w:trPr>
        <w:tc>
          <w:tcPr>
            <w:tcW w:w="119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C0010</w:t>
            </w:r>
          </w:p>
        </w:tc>
        <w:tc>
          <w:tcPr>
            <w:tcW w:w="2048" w:type="dxa"/>
            <w:gridSpan w:val="3"/>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Reinsurance program code</w:t>
            </w:r>
          </w:p>
        </w:tc>
        <w:tc>
          <w:tcPr>
            <w:tcW w:w="594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Unique code (undertaking specific) covering all the individual reinsurance placements and/or treaties which belong to the same reinsurance program.</w:t>
            </w:r>
          </w:p>
        </w:tc>
      </w:tr>
      <w:tr w:rsidR="000A55AA" w:rsidRPr="00DF07B0" w:rsidTr="00950116">
        <w:trPr>
          <w:trHeight w:val="750"/>
        </w:trPr>
        <w:tc>
          <w:tcPr>
            <w:tcW w:w="119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C0020</w:t>
            </w:r>
          </w:p>
        </w:tc>
        <w:tc>
          <w:tcPr>
            <w:tcW w:w="2048" w:type="dxa"/>
            <w:gridSpan w:val="3"/>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Treaty identification code</w:t>
            </w:r>
          </w:p>
        </w:tc>
        <w:tc>
          <w:tcPr>
            <w:tcW w:w="594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Treaty identification code that identifies it exclusively and must be maintained in subsequent reports, usually the original treaty number registered in the company’s books.</w:t>
            </w:r>
          </w:p>
        </w:tc>
      </w:tr>
      <w:tr w:rsidR="000A55AA" w:rsidRPr="00DF07B0" w:rsidTr="00950116">
        <w:trPr>
          <w:trHeight w:val="2681"/>
        </w:trPr>
        <w:tc>
          <w:tcPr>
            <w:tcW w:w="119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C0030</w:t>
            </w:r>
          </w:p>
        </w:tc>
        <w:tc>
          <w:tcPr>
            <w:tcW w:w="2048" w:type="dxa"/>
            <w:gridSpan w:val="3"/>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Progressive section number in treaty</w:t>
            </w:r>
          </w:p>
        </w:tc>
        <w:tc>
          <w:tcPr>
            <w:tcW w:w="594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progressive section number assigned by the undertaking to the various sections of the treaty, in those cases where the treaty, for example, covers more than one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00884155" w:rsidRPr="00DF07B0">
              <w:rPr>
                <w:rFonts w:ascii="Times New Roman" w:hAnsi="Times New Roman" w:cs="Times New Roman"/>
                <w:sz w:val="20"/>
                <w:szCs w:val="20"/>
              </w:rPr>
              <w:t>,</w:t>
            </w:r>
            <w:r w:rsidRPr="00DF07B0">
              <w:rPr>
                <w:rFonts w:ascii="Times New Roman" w:hAnsi="Times New Roman" w:cs="Times New Roman"/>
                <w:sz w:val="20"/>
                <w:szCs w:val="20"/>
              </w:rPr>
              <w:t xml:space="preserve"> or covers different lines of activity with different limits. Treaties with different conditions are considered different treaties for the submission of information and shall be reported in different sections. For different </w:t>
            </w:r>
            <w:r w:rsidR="00884155" w:rsidRPr="00DF07B0">
              <w:rPr>
                <w:rFonts w:ascii="Times New Roman" w:hAnsi="Times New Roman" w:cs="Times New Roman"/>
                <w:sz w:val="20"/>
                <w:szCs w:val="20"/>
              </w:rPr>
              <w:t xml:space="preserve">lines of business </w:t>
            </w:r>
            <w:r w:rsidRPr="00DF07B0">
              <w:rPr>
                <w:rFonts w:ascii="Times New Roman" w:hAnsi="Times New Roman" w:cs="Times New Roman"/>
                <w:sz w:val="20"/>
                <w:szCs w:val="20"/>
              </w:rPr>
              <w:t xml:space="preserve">covered under the same treaty, the conditions referring to each </w:t>
            </w:r>
            <w:r w:rsidR="00884155" w:rsidRPr="00DF07B0">
              <w:rPr>
                <w:rFonts w:ascii="Times New Roman" w:hAnsi="Times New Roman" w:cs="Times New Roman"/>
                <w:sz w:val="20"/>
                <w:szCs w:val="20"/>
              </w:rPr>
              <w:t xml:space="preserve">line of business </w:t>
            </w:r>
            <w:r w:rsidRPr="00DF07B0">
              <w:rPr>
                <w:rFonts w:ascii="Times New Roman" w:hAnsi="Times New Roman" w:cs="Times New Roman"/>
                <w:sz w:val="20"/>
                <w:szCs w:val="20"/>
              </w:rPr>
              <w:t>will be detailed separately under each section number. Treaties covering different type of reinsurance (e.g. one section on a Quota Share basis and another one on XL) in the same treaty shall be reported in different sections. Treaties covering different layers of the same program shall be reported in different sections.</w:t>
            </w:r>
          </w:p>
        </w:tc>
      </w:tr>
      <w:tr w:rsidR="000A55AA" w:rsidRPr="00DF07B0" w:rsidTr="00950116">
        <w:trPr>
          <w:trHeight w:val="771"/>
        </w:trPr>
        <w:tc>
          <w:tcPr>
            <w:tcW w:w="119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C0040</w:t>
            </w:r>
          </w:p>
        </w:tc>
        <w:tc>
          <w:tcPr>
            <w:tcW w:w="2048" w:type="dxa"/>
            <w:gridSpan w:val="3"/>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Progressive number of surplus/layer in program</w:t>
            </w:r>
          </w:p>
        </w:tc>
        <w:tc>
          <w:tcPr>
            <w:tcW w:w="594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progressive surplus/layer number, when the treaty is part of a wider program.</w:t>
            </w:r>
          </w:p>
        </w:tc>
      </w:tr>
      <w:tr w:rsidR="000A55AA" w:rsidRPr="00DF07B0" w:rsidTr="00950116">
        <w:trPr>
          <w:trHeight w:val="315"/>
        </w:trPr>
        <w:tc>
          <w:tcPr>
            <w:tcW w:w="119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C0050</w:t>
            </w:r>
          </w:p>
        </w:tc>
        <w:tc>
          <w:tcPr>
            <w:tcW w:w="2048" w:type="dxa"/>
            <w:gridSpan w:val="3"/>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Code reinsurer</w:t>
            </w:r>
          </w:p>
        </w:tc>
        <w:tc>
          <w:tcPr>
            <w:tcW w:w="5941" w:type="dxa"/>
            <w:hideMark/>
          </w:tcPr>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reinsurer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p w:rsidR="000A55AA" w:rsidRPr="00DF07B0" w:rsidRDefault="000A55AA" w:rsidP="00950116">
            <w:pPr>
              <w:rPr>
                <w:rFonts w:ascii="Times New Roman" w:eastAsia="Times New Roman" w:hAnsi="Times New Roman" w:cs="Times New Roman"/>
                <w:sz w:val="20"/>
                <w:szCs w:val="20"/>
                <w:lang w:eastAsia="en-GB"/>
              </w:rPr>
            </w:pP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In case a s</w:t>
            </w:r>
            <w:r w:rsidRPr="00DF07B0">
              <w:rPr>
                <w:rFonts w:ascii="Times New Roman" w:eastAsia="Times New Roman" w:hAnsi="Times New Roman" w:cs="Times New Roman"/>
                <w:sz w:val="20"/>
                <w:szCs w:val="20"/>
                <w:lang w:eastAsia="en-GB"/>
              </w:rPr>
              <w:t xml:space="preserve">pecific code is attributed by the undertaking, the code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be unique for the specific reinsurer and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not overlap with any other code, attributed by the undertaking or LEI code.</w:t>
            </w:r>
          </w:p>
        </w:tc>
      </w:tr>
      <w:tr w:rsidR="000A55AA" w:rsidRPr="00DF07B0" w:rsidTr="00950116">
        <w:trPr>
          <w:trHeight w:val="1055"/>
        </w:trPr>
        <w:tc>
          <w:tcPr>
            <w:tcW w:w="1213"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C0060</w:t>
            </w:r>
          </w:p>
        </w:tc>
        <w:tc>
          <w:tcPr>
            <w:tcW w:w="2026" w:type="dxa"/>
            <w:gridSpan w:val="2"/>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Type of code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reinsurer</w:t>
            </w:r>
          </w:p>
        </w:tc>
        <w:tc>
          <w:tcPr>
            <w:tcW w:w="5941" w:type="dxa"/>
          </w:tcPr>
          <w:p w:rsidR="000A55AA" w:rsidRPr="00DF07B0" w:rsidRDefault="000A55AA" w:rsidP="00950116">
            <w:pPr>
              <w:ind w:right="175"/>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eastAsia="en-GB"/>
              </w:rPr>
              <w:t xml:space="preserve">Identification of the code used in item “Code reinsurer”. </w:t>
            </w: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r>
            <w:r w:rsidRPr="00DF07B0">
              <w:rPr>
                <w:rFonts w:ascii="Times New Roman" w:eastAsia="Times New Roman" w:hAnsi="Times New Roman" w:cs="Times New Roman"/>
                <w:color w:val="000000"/>
                <w:sz w:val="20"/>
                <w:szCs w:val="20"/>
                <w:lang w:eastAsia="en-GB"/>
              </w:rP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315"/>
        </w:trPr>
        <w:tc>
          <w:tcPr>
            <w:tcW w:w="119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C0070</w:t>
            </w:r>
          </w:p>
        </w:tc>
        <w:tc>
          <w:tcPr>
            <w:tcW w:w="2048" w:type="dxa"/>
            <w:gridSpan w:val="3"/>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Code broker</w:t>
            </w:r>
          </w:p>
        </w:tc>
        <w:tc>
          <w:tcPr>
            <w:tcW w:w="5941" w:type="dxa"/>
            <w:hideMark/>
          </w:tcPr>
          <w:p w:rsidR="000A55AA" w:rsidRPr="00DF07B0" w:rsidRDefault="000A55AA" w:rsidP="00950116">
            <w:pPr>
              <w:tabs>
                <w:tab w:val="left" w:pos="5945"/>
              </w:tabs>
              <w:ind w:right="156"/>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broker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p w:rsidR="000A55AA" w:rsidRPr="00DF07B0" w:rsidRDefault="000A55AA" w:rsidP="00950116">
            <w:pPr>
              <w:tabs>
                <w:tab w:val="left" w:pos="5945"/>
              </w:tabs>
              <w:ind w:right="156"/>
              <w:rPr>
                <w:rFonts w:ascii="Times New Roman" w:eastAsia="Times New Roman" w:hAnsi="Times New Roman" w:cs="Times New Roman"/>
                <w:sz w:val="20"/>
                <w:szCs w:val="20"/>
                <w:lang w:eastAsia="en-GB"/>
              </w:rPr>
            </w:pPr>
          </w:p>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hAnsi="Times New Roman" w:cs="Times New Roman"/>
                <w:sz w:val="20"/>
                <w:szCs w:val="20"/>
              </w:rPr>
              <w:t>In case a s</w:t>
            </w:r>
            <w:r w:rsidRPr="00DF07B0">
              <w:rPr>
                <w:rFonts w:ascii="Times New Roman" w:eastAsia="Times New Roman" w:hAnsi="Times New Roman" w:cs="Times New Roman"/>
                <w:sz w:val="20"/>
                <w:szCs w:val="20"/>
                <w:lang w:eastAsia="en-GB"/>
              </w:rPr>
              <w:t xml:space="preserve">pecific code is attributed by the undertaking, the code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be unique for the specific broker and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not overlap with any other code, attributed by the undertaking or LEI code.</w:t>
            </w:r>
          </w:p>
          <w:p w:rsidR="000A55AA" w:rsidRPr="00DF07B0" w:rsidRDefault="000A55AA" w:rsidP="00950116">
            <w:pPr>
              <w:tabs>
                <w:tab w:val="left" w:pos="5945"/>
              </w:tabs>
              <w:ind w:right="156"/>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Where more than one broker was involved in the reinsurance placement only the main dominant broker is required.</w:t>
            </w:r>
          </w:p>
        </w:tc>
      </w:tr>
      <w:tr w:rsidR="000A55AA" w:rsidRPr="00DF07B0" w:rsidTr="00950116">
        <w:trPr>
          <w:trHeight w:val="792"/>
        </w:trPr>
        <w:tc>
          <w:tcPr>
            <w:tcW w:w="1191"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C0080</w:t>
            </w:r>
          </w:p>
        </w:tc>
        <w:tc>
          <w:tcPr>
            <w:tcW w:w="2048" w:type="dxa"/>
            <w:gridSpan w:val="3"/>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Type of code broker</w:t>
            </w:r>
          </w:p>
        </w:tc>
        <w:tc>
          <w:tcPr>
            <w:tcW w:w="5941" w:type="dxa"/>
          </w:tcPr>
          <w:p w:rsidR="000A55AA" w:rsidRPr="00DF07B0" w:rsidRDefault="000A55AA" w:rsidP="00950116">
            <w:pPr>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eastAsia="en-GB"/>
              </w:rPr>
              <w:t>Identification of the code used in item “Code broker”:</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1542"/>
        </w:trPr>
        <w:tc>
          <w:tcPr>
            <w:tcW w:w="119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C0090</w:t>
            </w:r>
          </w:p>
        </w:tc>
        <w:tc>
          <w:tcPr>
            <w:tcW w:w="2048" w:type="dxa"/>
            <w:gridSpan w:val="3"/>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Activity code broker</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w:t>
            </w:r>
          </w:p>
        </w:tc>
        <w:tc>
          <w:tcPr>
            <w:tcW w:w="5941" w:type="dxa"/>
            <w:hideMark/>
          </w:tcPr>
          <w:p w:rsidR="000A55AA" w:rsidRPr="00DF07B0" w:rsidRDefault="00E35541" w:rsidP="00950116">
            <w:pPr>
              <w:rPr>
                <w:rFonts w:ascii="Times New Roman" w:hAnsi="Times New Roman" w:cs="Times New Roman"/>
                <w:sz w:val="20"/>
                <w:szCs w:val="20"/>
              </w:rPr>
            </w:pPr>
            <w:r w:rsidRPr="00DF07B0">
              <w:rPr>
                <w:rFonts w:ascii="Times New Roman" w:hAnsi="Times New Roman" w:cs="Times New Roman"/>
                <w:sz w:val="20"/>
                <w:szCs w:val="20"/>
              </w:rPr>
              <w:t>Representing the activities of the broker involved, as considered by the undertaking. In case the activities are combined all activities must be mentioned separated by ‘,’</w:t>
            </w:r>
            <w:r w:rsidR="000A55AA" w:rsidRPr="00DF07B0">
              <w:rPr>
                <w:rFonts w:ascii="Times New Roman" w:hAnsi="Times New Roman" w:cs="Times New Roman"/>
                <w:sz w:val="20"/>
                <w:szCs w:val="20"/>
              </w:rPr>
              <w:t xml:space="preserve">: </w:t>
            </w:r>
          </w:p>
          <w:p w:rsidR="000A55AA" w:rsidRPr="00DF07B0" w:rsidRDefault="0072092D" w:rsidP="00950116">
            <w:pPr>
              <w:rPr>
                <w:rFonts w:ascii="Times New Roman" w:hAnsi="Times New Roman" w:cs="Times New Roman"/>
                <w:sz w:val="20"/>
                <w:szCs w:val="20"/>
              </w:rPr>
            </w:pPr>
            <w:r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Intermediary for placement</w:t>
            </w:r>
            <w:r w:rsidR="000A55AA" w:rsidRPr="00DF07B0">
              <w:rPr>
                <w:rFonts w:ascii="Times New Roman" w:hAnsi="Times New Roman" w:cs="Times New Roman"/>
                <w:sz w:val="20"/>
                <w:szCs w:val="20"/>
              </w:rPr>
              <w:br/>
            </w:r>
            <w:r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Underwriting on behalf of</w:t>
            </w:r>
            <w:r w:rsidR="000A55AA" w:rsidRPr="00DF07B0">
              <w:rPr>
                <w:rFonts w:ascii="Times New Roman" w:hAnsi="Times New Roman" w:cs="Times New Roman"/>
                <w:sz w:val="20"/>
                <w:szCs w:val="20"/>
              </w:rPr>
              <w:br/>
            </w:r>
            <w:r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Financial services</w:t>
            </w:r>
          </w:p>
        </w:tc>
      </w:tr>
      <w:tr w:rsidR="000A55AA" w:rsidRPr="00DF07B0" w:rsidTr="00950116">
        <w:trPr>
          <w:trHeight w:val="615"/>
        </w:trPr>
        <w:tc>
          <w:tcPr>
            <w:tcW w:w="119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C0100</w:t>
            </w:r>
          </w:p>
        </w:tc>
        <w:tc>
          <w:tcPr>
            <w:tcW w:w="2048" w:type="dxa"/>
            <w:gridSpan w:val="3"/>
            <w:tcBorders>
              <w:bottom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Share reinsurer (%)</w:t>
            </w:r>
          </w:p>
        </w:tc>
        <w:tc>
          <w:tcPr>
            <w:tcW w:w="594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Percentage of the reinsurance treaty accepted by reinsurer identified in item C0050, expressed as absolute percentage of the treaty placement.</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Percentages shall be reported as a decimal.</w:t>
            </w:r>
          </w:p>
        </w:tc>
      </w:tr>
      <w:tr w:rsidR="000A55AA" w:rsidRPr="00DF07B0" w:rsidTr="00950116">
        <w:trPr>
          <w:trHeight w:val="1380"/>
        </w:trPr>
        <w:tc>
          <w:tcPr>
            <w:tcW w:w="119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C0110</w:t>
            </w:r>
          </w:p>
        </w:tc>
        <w:tc>
          <w:tcPr>
            <w:tcW w:w="2048" w:type="dxa"/>
            <w:gridSpan w:val="3"/>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Exposure ceded for reinsurer’s share</w:t>
            </w:r>
          </w:p>
        </w:tc>
        <w:tc>
          <w:tcPr>
            <w:tcW w:w="594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Amount of the exposure reinsured with the reinsurer. This amount is based on the maximum cover per risk/event and is calculated with the formula: Item Maximum cover per risk or event (reported in item C0230 of S.30.03) x Item Share reinsurer (%) (</w:t>
            </w:r>
            <w:proofErr w:type="gramStart"/>
            <w:r w:rsidRPr="00DF07B0">
              <w:rPr>
                <w:rFonts w:ascii="Times New Roman" w:hAnsi="Times New Roman" w:cs="Times New Roman"/>
                <w:sz w:val="20"/>
                <w:szCs w:val="20"/>
              </w:rPr>
              <w:t>reported</w:t>
            </w:r>
            <w:proofErr w:type="gramEnd"/>
            <w:r w:rsidRPr="00DF07B0">
              <w:rPr>
                <w:rFonts w:ascii="Times New Roman" w:hAnsi="Times New Roman" w:cs="Times New Roman"/>
                <w:sz w:val="20"/>
                <w:szCs w:val="20"/>
              </w:rPr>
              <w:t xml:space="preserve"> in item C0100 of S.30.04).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If C0230 from S.30.03 is Unlimited fill this cell with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w:t>
            </w:r>
          </w:p>
        </w:tc>
      </w:tr>
      <w:tr w:rsidR="000A55AA" w:rsidRPr="00DF07B0" w:rsidTr="00950116">
        <w:trPr>
          <w:trHeight w:val="1427"/>
        </w:trPr>
        <w:tc>
          <w:tcPr>
            <w:tcW w:w="1191"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C0120</w:t>
            </w:r>
          </w:p>
        </w:tc>
        <w:tc>
          <w:tcPr>
            <w:tcW w:w="2048" w:type="dxa"/>
            <w:gridSpan w:val="3"/>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Type of collateral (if applicable)</w:t>
            </w:r>
          </w:p>
        </w:tc>
        <w:tc>
          <w:tcPr>
            <w:tcW w:w="5941" w:type="dxa"/>
          </w:tcPr>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Type of collateral held. The following closed list shall be used:</w:t>
            </w:r>
          </w:p>
          <w:p w:rsidR="000A55AA" w:rsidRPr="00DF07B0" w:rsidRDefault="000A55AA" w:rsidP="00950116">
            <w:pPr>
              <w:ind w:right="175"/>
              <w:rPr>
                <w:rFonts w:ascii="Times New Roman" w:hAnsi="Times New Roman" w:cs="Times New Roman"/>
                <w:sz w:val="20"/>
                <w:szCs w:val="20"/>
              </w:rPr>
            </w:pPr>
            <w:r w:rsidRPr="00DF07B0">
              <w:rPr>
                <w:rFonts w:ascii="Times New Roman" w:eastAsia="Times New Roman" w:hAnsi="Times New Roman" w:cs="Times New Roman"/>
                <w:bCs/>
                <w:sz w:val="20"/>
                <w:szCs w:val="20"/>
              </w:rPr>
              <w:t xml:space="preserve">1 </w:t>
            </w:r>
            <w:r w:rsidR="0072092D" w:rsidRPr="00DF07B0">
              <w:rPr>
                <w:rFonts w:ascii="Times New Roman" w:eastAsia="Times New Roman" w:hAnsi="Times New Roman" w:cs="Times New Roman"/>
                <w:bCs/>
                <w:sz w:val="20"/>
                <w:szCs w:val="20"/>
              </w:rPr>
              <w:t>–</w:t>
            </w:r>
            <w:r w:rsidRPr="00DF07B0">
              <w:rPr>
                <w:rFonts w:ascii="Times New Roman" w:eastAsia="Times New Roman" w:hAnsi="Times New Roman" w:cs="Times New Roman"/>
                <w:bCs/>
                <w:sz w:val="20"/>
                <w:szCs w:val="20"/>
              </w:rPr>
              <w:t xml:space="preserve"> Cash or equivalent in Trust</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Cash or Funds Withheld</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Letter of Credit</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None</w:t>
            </w:r>
          </w:p>
        </w:tc>
      </w:tr>
      <w:tr w:rsidR="000A55AA" w:rsidRPr="00DF07B0" w:rsidTr="00950116">
        <w:trPr>
          <w:trHeight w:val="916"/>
        </w:trPr>
        <w:tc>
          <w:tcPr>
            <w:tcW w:w="1191"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C0130</w:t>
            </w:r>
          </w:p>
        </w:tc>
        <w:tc>
          <w:tcPr>
            <w:tcW w:w="2048" w:type="dxa"/>
            <w:gridSpan w:val="3"/>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Description of the reinsurers limit collateralised </w:t>
            </w:r>
          </w:p>
        </w:tc>
        <w:tc>
          <w:tcPr>
            <w:tcW w:w="5941"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Description of the reinsurer limit collateralised referring to the specific item specified in the treaty (e.g. 90% of the technical provisions or 90% of the premiums), if applicable.</w:t>
            </w:r>
          </w:p>
        </w:tc>
      </w:tr>
      <w:tr w:rsidR="000A55AA" w:rsidRPr="00DF07B0" w:rsidTr="00950116">
        <w:trPr>
          <w:trHeight w:val="300"/>
        </w:trPr>
        <w:tc>
          <w:tcPr>
            <w:tcW w:w="1191"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C0140</w:t>
            </w:r>
          </w:p>
        </w:tc>
        <w:tc>
          <w:tcPr>
            <w:tcW w:w="2048" w:type="dxa"/>
            <w:gridSpan w:val="3"/>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Code collateral provider (if applicable)</w:t>
            </w:r>
          </w:p>
        </w:tc>
        <w:tc>
          <w:tcPr>
            <w:tcW w:w="5941"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Identification code using the Legal Entity Identifier (LEI) if available.</w:t>
            </w:r>
            <w:r w:rsidRPr="00DF07B0">
              <w:rPr>
                <w:rFonts w:ascii="Times New Roman" w:hAnsi="Times New Roman" w:cs="Times New Roman"/>
                <w:sz w:val="20"/>
                <w:szCs w:val="20"/>
              </w:rPr>
              <w:br/>
            </w:r>
            <w:r w:rsidRPr="00DF07B0">
              <w:rPr>
                <w:rFonts w:ascii="Times New Roman" w:hAnsi="Times New Roman" w:cs="Times New Roman"/>
                <w:sz w:val="20"/>
                <w:szCs w:val="20"/>
              </w:rPr>
              <w:br/>
              <w:t>If none is available this item shall not be reported.</w:t>
            </w:r>
          </w:p>
        </w:tc>
      </w:tr>
      <w:tr w:rsidR="000A55AA" w:rsidRPr="00DF07B0" w:rsidTr="00950116">
        <w:trPr>
          <w:trHeight w:val="300"/>
        </w:trPr>
        <w:tc>
          <w:tcPr>
            <w:tcW w:w="1191"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C0150</w:t>
            </w:r>
          </w:p>
        </w:tc>
        <w:tc>
          <w:tcPr>
            <w:tcW w:w="2048" w:type="dxa"/>
            <w:gridSpan w:val="3"/>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Type of code of collateral provider</w:t>
            </w:r>
          </w:p>
        </w:tc>
        <w:tc>
          <w:tcPr>
            <w:tcW w:w="5941" w:type="dxa"/>
          </w:tcPr>
          <w:p w:rsidR="000A55AA" w:rsidRPr="00DF07B0" w:rsidRDefault="000A55AA">
            <w:pPr>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eastAsia="en-GB"/>
              </w:rPr>
              <w:t>Identification of the code used in item “</w:t>
            </w:r>
            <w:r w:rsidRPr="00DF07B0">
              <w:rPr>
                <w:rFonts w:ascii="Times New Roman" w:hAnsi="Times New Roman" w:cs="Times New Roman"/>
                <w:sz w:val="20"/>
                <w:szCs w:val="20"/>
              </w:rPr>
              <w:t>Code collateral provider (if applicable)</w:t>
            </w:r>
            <w:r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9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None</w:t>
            </w:r>
          </w:p>
        </w:tc>
      </w:tr>
      <w:tr w:rsidR="000A55AA" w:rsidRPr="00DF07B0" w:rsidTr="00950116">
        <w:trPr>
          <w:trHeight w:val="346"/>
        </w:trPr>
        <w:tc>
          <w:tcPr>
            <w:tcW w:w="1191"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C0160</w:t>
            </w:r>
          </w:p>
        </w:tc>
        <w:tc>
          <w:tcPr>
            <w:tcW w:w="2048" w:type="dxa"/>
            <w:gridSpan w:val="3"/>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Estimated outgoing reinsurance premium for reinsurer’s share</w:t>
            </w:r>
          </w:p>
        </w:tc>
        <w:tc>
          <w:tcPr>
            <w:tcW w:w="5941"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 estimated gross reinsurance premium of the treaty, to be paid by the undertaking, according to the next reporting year (N+1) for the share of each reinsurer. This amount is calculated according to the following examples:  </w:t>
            </w:r>
            <w:r w:rsidRPr="00DF07B0">
              <w:rPr>
                <w:rFonts w:ascii="Times New Roman" w:hAnsi="Times New Roman" w:cs="Times New Roman"/>
                <w:sz w:val="20"/>
                <w:szCs w:val="20"/>
              </w:rPr>
              <w:br/>
              <w:t xml:space="preserve">  Case 1:  For Quota Share and Surplus; the share reported in item </w:t>
            </w:r>
            <w:r w:rsidRPr="00DF07B0">
              <w:rPr>
                <w:rFonts w:ascii="Times New Roman" w:hAnsi="Times New Roman" w:cs="Times New Roman"/>
                <w:sz w:val="20"/>
                <w:szCs w:val="20"/>
              </w:rPr>
              <w:lastRenderedPageBreak/>
              <w:t>Share reinsurer (C0100) multiplied by item Gross Estimated Treaty Premium Income (C0160) reported in S.30.03;</w:t>
            </w:r>
            <w:r w:rsidRPr="00DF07B0">
              <w:rPr>
                <w:rFonts w:ascii="Times New Roman" w:hAnsi="Times New Roman" w:cs="Times New Roman"/>
                <w:sz w:val="20"/>
                <w:szCs w:val="20"/>
              </w:rPr>
              <w:br/>
            </w:r>
            <w:r w:rsidRPr="00DF07B0">
              <w:rPr>
                <w:rFonts w:ascii="Times New Roman" w:hAnsi="Times New Roman" w:cs="Times New Roman"/>
                <w:sz w:val="20"/>
                <w:szCs w:val="20"/>
              </w:rPr>
              <w:br/>
              <w:t xml:space="preserve">  Case 2: For XL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treaties if the treaty is subject to a fixed rate; the rate reported in item XL rate 1 (C0360) as reported in S.30.03 multiplied by the item Estimated Subject premium income (C0150) reported in S.30.03 multiplied by the share reported in item Share reinsurer (C0100).</w:t>
            </w:r>
            <w:r w:rsidRPr="00DF07B0">
              <w:rPr>
                <w:rFonts w:ascii="Times New Roman" w:hAnsi="Times New Roman" w:cs="Times New Roman"/>
                <w:sz w:val="20"/>
                <w:szCs w:val="20"/>
              </w:rPr>
              <w:br/>
              <w:t xml:space="preserve">  </w:t>
            </w:r>
            <w:r w:rsidRPr="00DF07B0">
              <w:rPr>
                <w:rFonts w:ascii="Times New Roman" w:hAnsi="Times New Roman" w:cs="Times New Roman"/>
                <w:sz w:val="20"/>
                <w:szCs w:val="20"/>
              </w:rPr>
              <w:br/>
              <w:t xml:space="preserve">  Case 3: For XL</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treaties if the treaty is subject to a sliding rate; the rate reported in item XL rate 2 (C0370) as reported in S.30.03 multiplied by the item Estimated Subject premium income (C0150) reported in S.30.03 multiplied by the share reported in item Share reinsurer (C0100).</w:t>
            </w:r>
          </w:p>
        </w:tc>
      </w:tr>
      <w:tr w:rsidR="000A55AA" w:rsidRPr="00DF07B0" w:rsidTr="00950116">
        <w:trPr>
          <w:trHeight w:val="300"/>
        </w:trPr>
        <w:tc>
          <w:tcPr>
            <w:tcW w:w="1191" w:type="dxa"/>
            <w:vMerge/>
            <w:hideMark/>
          </w:tcPr>
          <w:p w:rsidR="000A55AA" w:rsidRPr="00DF07B0" w:rsidRDefault="000A55AA">
            <w:pPr>
              <w:rPr>
                <w:rFonts w:ascii="Times New Roman" w:hAnsi="Times New Roman" w:cs="Times New Roman"/>
                <w:sz w:val="20"/>
                <w:szCs w:val="20"/>
              </w:rPr>
            </w:pPr>
          </w:p>
        </w:tc>
        <w:tc>
          <w:tcPr>
            <w:tcW w:w="2048" w:type="dxa"/>
            <w:gridSpan w:val="3"/>
            <w:vMerge/>
            <w:hideMark/>
          </w:tcPr>
          <w:p w:rsidR="000A55AA" w:rsidRPr="00DF07B0" w:rsidRDefault="000A55AA">
            <w:pPr>
              <w:rPr>
                <w:rFonts w:ascii="Times New Roman" w:hAnsi="Times New Roman" w:cs="Times New Roman"/>
                <w:sz w:val="20"/>
                <w:szCs w:val="20"/>
              </w:rPr>
            </w:pPr>
          </w:p>
        </w:tc>
        <w:tc>
          <w:tcPr>
            <w:tcW w:w="594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00"/>
        </w:trPr>
        <w:tc>
          <w:tcPr>
            <w:tcW w:w="1191" w:type="dxa"/>
            <w:vMerge/>
            <w:hideMark/>
          </w:tcPr>
          <w:p w:rsidR="000A55AA" w:rsidRPr="00DF07B0" w:rsidRDefault="000A55AA">
            <w:pPr>
              <w:rPr>
                <w:rFonts w:ascii="Times New Roman" w:hAnsi="Times New Roman" w:cs="Times New Roman"/>
                <w:sz w:val="20"/>
                <w:szCs w:val="20"/>
              </w:rPr>
            </w:pPr>
          </w:p>
        </w:tc>
        <w:tc>
          <w:tcPr>
            <w:tcW w:w="2048" w:type="dxa"/>
            <w:gridSpan w:val="3"/>
            <w:vMerge/>
            <w:hideMark/>
          </w:tcPr>
          <w:p w:rsidR="000A55AA" w:rsidRPr="00DF07B0" w:rsidRDefault="000A55AA">
            <w:pPr>
              <w:rPr>
                <w:rFonts w:ascii="Times New Roman" w:hAnsi="Times New Roman" w:cs="Times New Roman"/>
                <w:sz w:val="20"/>
                <w:szCs w:val="20"/>
              </w:rPr>
            </w:pPr>
          </w:p>
        </w:tc>
        <w:tc>
          <w:tcPr>
            <w:tcW w:w="594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00"/>
        </w:trPr>
        <w:tc>
          <w:tcPr>
            <w:tcW w:w="1191" w:type="dxa"/>
            <w:vMerge/>
            <w:hideMark/>
          </w:tcPr>
          <w:p w:rsidR="000A55AA" w:rsidRPr="00DF07B0" w:rsidRDefault="000A55AA">
            <w:pPr>
              <w:rPr>
                <w:rFonts w:ascii="Times New Roman" w:hAnsi="Times New Roman" w:cs="Times New Roman"/>
                <w:sz w:val="20"/>
                <w:szCs w:val="20"/>
              </w:rPr>
            </w:pPr>
          </w:p>
        </w:tc>
        <w:tc>
          <w:tcPr>
            <w:tcW w:w="2048" w:type="dxa"/>
            <w:gridSpan w:val="3"/>
            <w:vMerge/>
            <w:hideMark/>
          </w:tcPr>
          <w:p w:rsidR="000A55AA" w:rsidRPr="00DF07B0" w:rsidRDefault="000A55AA">
            <w:pPr>
              <w:rPr>
                <w:rFonts w:ascii="Times New Roman" w:hAnsi="Times New Roman" w:cs="Times New Roman"/>
                <w:sz w:val="20"/>
                <w:szCs w:val="20"/>
              </w:rPr>
            </w:pPr>
          </w:p>
        </w:tc>
        <w:tc>
          <w:tcPr>
            <w:tcW w:w="594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2929"/>
        </w:trPr>
        <w:tc>
          <w:tcPr>
            <w:tcW w:w="1191" w:type="dxa"/>
            <w:vMerge/>
            <w:hideMark/>
          </w:tcPr>
          <w:p w:rsidR="000A55AA" w:rsidRPr="00DF07B0" w:rsidRDefault="000A55AA">
            <w:pPr>
              <w:rPr>
                <w:rFonts w:ascii="Times New Roman" w:hAnsi="Times New Roman" w:cs="Times New Roman"/>
                <w:sz w:val="20"/>
                <w:szCs w:val="20"/>
              </w:rPr>
            </w:pPr>
          </w:p>
        </w:tc>
        <w:tc>
          <w:tcPr>
            <w:tcW w:w="2048" w:type="dxa"/>
            <w:gridSpan w:val="3"/>
            <w:vMerge/>
            <w:hideMark/>
          </w:tcPr>
          <w:p w:rsidR="000A55AA" w:rsidRPr="00DF07B0" w:rsidRDefault="000A55AA">
            <w:pPr>
              <w:rPr>
                <w:rFonts w:ascii="Times New Roman" w:hAnsi="Times New Roman" w:cs="Times New Roman"/>
                <w:sz w:val="20"/>
                <w:szCs w:val="20"/>
              </w:rPr>
            </w:pPr>
          </w:p>
        </w:tc>
        <w:tc>
          <w:tcPr>
            <w:tcW w:w="594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915"/>
        </w:trPr>
        <w:tc>
          <w:tcPr>
            <w:tcW w:w="119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C0170</w:t>
            </w:r>
          </w:p>
        </w:tc>
        <w:tc>
          <w:tcPr>
            <w:tcW w:w="2048" w:type="dxa"/>
            <w:gridSpan w:val="3"/>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Annotations</w:t>
            </w:r>
          </w:p>
        </w:tc>
        <w:tc>
          <w:tcPr>
            <w:tcW w:w="594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Description of cases where either the reinsurer's participation is at conditions different from those of the standard facultative or treaty placement, or to provide any other information that the undertaking has to bring to the attention of the Supervisory Authority.</w:t>
            </w:r>
          </w:p>
        </w:tc>
      </w:tr>
      <w:tr w:rsidR="000A55AA" w:rsidRPr="00DF07B0" w:rsidTr="00950116">
        <w:trPr>
          <w:trHeight w:val="556"/>
        </w:trPr>
        <w:tc>
          <w:tcPr>
            <w:tcW w:w="9180" w:type="dxa"/>
            <w:gridSpan w:val="5"/>
            <w:noWrap/>
            <w:hideMark/>
          </w:tcPr>
          <w:p w:rsidR="000A55AA" w:rsidRPr="00DF07B0" w:rsidRDefault="000A55AA" w:rsidP="00950116">
            <w:pPr>
              <w:spacing w:before="120" w:after="120"/>
              <w:rPr>
                <w:rFonts w:ascii="Times New Roman" w:hAnsi="Times New Roman" w:cs="Times New Roman"/>
                <w:sz w:val="20"/>
                <w:szCs w:val="20"/>
              </w:rPr>
            </w:pPr>
            <w:r w:rsidRPr="00DF07B0">
              <w:rPr>
                <w:rFonts w:ascii="Times New Roman" w:hAnsi="Times New Roman" w:cs="Times New Roman"/>
                <w:b/>
                <w:bCs/>
                <w:iCs/>
                <w:sz w:val="20"/>
                <w:szCs w:val="20"/>
              </w:rPr>
              <w:t>Information on reinsurers and brokers</w:t>
            </w:r>
          </w:p>
        </w:tc>
      </w:tr>
      <w:tr w:rsidR="000A55AA" w:rsidRPr="00DF07B0" w:rsidTr="00950116">
        <w:trPr>
          <w:trHeight w:val="315"/>
        </w:trPr>
        <w:tc>
          <w:tcPr>
            <w:tcW w:w="1213"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C0180</w:t>
            </w:r>
          </w:p>
        </w:tc>
        <w:tc>
          <w:tcPr>
            <w:tcW w:w="2026" w:type="dxa"/>
            <w:gridSpan w:val="2"/>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Code reinsurer</w:t>
            </w:r>
          </w:p>
        </w:tc>
        <w:tc>
          <w:tcPr>
            <w:tcW w:w="5941" w:type="dxa"/>
            <w:hideMark/>
          </w:tcPr>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reinsurer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p w:rsidR="000A55AA" w:rsidRPr="00DF07B0" w:rsidRDefault="000A55AA" w:rsidP="00950116">
            <w:pPr>
              <w:rPr>
                <w:rFonts w:ascii="Times New Roman" w:hAnsi="Times New Roman" w:cs="Times New Roman"/>
                <w:sz w:val="20"/>
                <w:szCs w:val="20"/>
              </w:rPr>
            </w:pPr>
          </w:p>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hAnsi="Times New Roman" w:cs="Times New Roman"/>
                <w:sz w:val="20"/>
                <w:szCs w:val="20"/>
              </w:rPr>
              <w:t>In case a s</w:t>
            </w:r>
            <w:r w:rsidRPr="00DF07B0">
              <w:rPr>
                <w:rFonts w:ascii="Times New Roman" w:eastAsia="Times New Roman" w:hAnsi="Times New Roman" w:cs="Times New Roman"/>
                <w:sz w:val="20"/>
                <w:szCs w:val="20"/>
                <w:lang w:eastAsia="en-GB"/>
              </w:rPr>
              <w:t xml:space="preserve">pecific code is attributed by the undertaking, the code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be unique for the specific reinsurer and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not overlap with any other code, attributed by the undertaking or LEI code.</w:t>
            </w:r>
          </w:p>
          <w:p w:rsidR="000A55AA" w:rsidRPr="00DF07B0" w:rsidRDefault="000A55AA" w:rsidP="00950116">
            <w:pPr>
              <w:rPr>
                <w:rFonts w:ascii="Times New Roman" w:hAnsi="Times New Roman" w:cs="Times New Roman"/>
                <w:sz w:val="20"/>
                <w:szCs w:val="20"/>
              </w:rPr>
            </w:pPr>
          </w:p>
        </w:tc>
      </w:tr>
      <w:tr w:rsidR="000A55AA" w:rsidRPr="00DF07B0" w:rsidTr="00950116">
        <w:trPr>
          <w:trHeight w:val="1016"/>
        </w:trPr>
        <w:tc>
          <w:tcPr>
            <w:tcW w:w="1213"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C0190</w:t>
            </w:r>
          </w:p>
        </w:tc>
        <w:tc>
          <w:tcPr>
            <w:tcW w:w="2026" w:type="dxa"/>
            <w:gridSpan w:val="2"/>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Type of code </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reinsurer</w:t>
            </w:r>
          </w:p>
        </w:tc>
        <w:tc>
          <w:tcPr>
            <w:tcW w:w="5941" w:type="dxa"/>
          </w:tcPr>
          <w:p w:rsidR="000A55AA" w:rsidRPr="00DF07B0" w:rsidRDefault="000A55AA" w:rsidP="00950116">
            <w:pPr>
              <w:ind w:right="175"/>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eastAsia="en-GB"/>
              </w:rPr>
              <w:t xml:space="preserve">Identification of the code used in item “Code reinsurer”. </w:t>
            </w:r>
            <w:r w:rsidRPr="00DF07B0">
              <w:rPr>
                <w:rFonts w:ascii="Times New Roman" w:hAnsi="Times New Roman" w:cs="Times New Roman"/>
                <w:sz w:val="20"/>
                <w:szCs w:val="20"/>
              </w:rPr>
              <w:t>One of the options in the following closed list shall be used:</w:t>
            </w:r>
            <w:r w:rsidRPr="00DF07B0">
              <w:rPr>
                <w:rFonts w:ascii="Times New Roman" w:hAnsi="Times New Roman" w:cs="Times New Roman"/>
                <w:sz w:val="20"/>
                <w:szCs w:val="20"/>
              </w:rPr>
              <w:br/>
            </w:r>
            <w:r w:rsidRPr="00DF07B0">
              <w:rPr>
                <w:rFonts w:ascii="Times New Roman" w:eastAsia="Times New Roman" w:hAnsi="Times New Roman" w:cs="Times New Roman"/>
                <w:color w:val="000000"/>
                <w:sz w:val="20"/>
                <w:szCs w:val="20"/>
                <w:lang w:eastAsia="en-GB"/>
              </w:rP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c>
          <w:tcPr>
            <w:tcW w:w="1213"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C0200</w:t>
            </w:r>
          </w:p>
        </w:tc>
        <w:tc>
          <w:tcPr>
            <w:tcW w:w="2026" w:type="dxa"/>
            <w:gridSpan w:val="2"/>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Legal name reinsurer</w:t>
            </w:r>
          </w:p>
        </w:tc>
        <w:tc>
          <w:tcPr>
            <w:tcW w:w="594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Legal name of the reinsurer to whom the underwriting risk has been transferred. The official name of the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In case of pooling arrangements, the name of the Pool (or Pool manager) can be filled only if the Pool is a legal entity. </w:t>
            </w:r>
          </w:p>
        </w:tc>
      </w:tr>
      <w:tr w:rsidR="000A55AA" w:rsidRPr="00DF07B0" w:rsidTr="00950116">
        <w:trPr>
          <w:trHeight w:val="3944"/>
        </w:trPr>
        <w:tc>
          <w:tcPr>
            <w:tcW w:w="1213"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C0210</w:t>
            </w:r>
          </w:p>
        </w:tc>
        <w:tc>
          <w:tcPr>
            <w:tcW w:w="2026" w:type="dxa"/>
            <w:gridSpan w:val="2"/>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Type of reinsurer</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w:t>
            </w:r>
          </w:p>
        </w:tc>
        <w:tc>
          <w:tcPr>
            <w:tcW w:w="594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Type of reinsurer to whom the underwriting risk has been transferred.</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The following closed list shall be used: </w:t>
            </w:r>
          </w:p>
          <w:p w:rsidR="000A55AA" w:rsidRPr="00DF07B0" w:rsidRDefault="000A55AA" w:rsidP="00950116">
            <w:pPr>
              <w:ind w:left="360" w:right="175"/>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Life insurer</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insurer</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Composite insurer</w:t>
            </w:r>
            <w:r w:rsidRPr="00DF07B0">
              <w:rPr>
                <w:rFonts w:ascii="Times New Roman" w:hAnsi="Times New Roman" w:cs="Times New Roman"/>
                <w:sz w:val="20"/>
                <w:szCs w:val="20"/>
              </w:rPr>
              <w:b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Captive insurance undertaking </w:t>
            </w:r>
          </w:p>
          <w:p w:rsidR="000A55AA" w:rsidRPr="00DF07B0" w:rsidRDefault="000A55AA" w:rsidP="00950116">
            <w:pPr>
              <w:ind w:left="360" w:right="175"/>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Internal reinsurer (reinsurance undertaking which primary focus is to take risk from other insurance undertakings within the group)</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External reinsurer (reinsurance undertaking that takes risks from undertakings other than from insurance undertakings within the group)</w:t>
            </w:r>
            <w:r w:rsidRPr="00DF07B0">
              <w:rPr>
                <w:rFonts w:ascii="Times New Roman" w:hAnsi="Times New Roman" w:cs="Times New Roman"/>
                <w:sz w:val="20"/>
                <w:szCs w:val="20"/>
              </w:rPr>
              <w:b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Captive reinsurance undertaking</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Special purpose vehicle</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Pool entity (where more than one insurance or reinsurance undertakings are involved) </w:t>
            </w:r>
          </w:p>
          <w:p w:rsidR="000A55AA" w:rsidRPr="00DF07B0" w:rsidRDefault="000A55AA" w:rsidP="00950116">
            <w:pPr>
              <w:ind w:left="360"/>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State pool</w:t>
            </w:r>
          </w:p>
        </w:tc>
      </w:tr>
      <w:tr w:rsidR="000A55AA" w:rsidRPr="00DF07B0" w:rsidTr="00950116">
        <w:trPr>
          <w:trHeight w:val="330"/>
        </w:trPr>
        <w:tc>
          <w:tcPr>
            <w:tcW w:w="1213"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C0220</w:t>
            </w:r>
          </w:p>
        </w:tc>
        <w:tc>
          <w:tcPr>
            <w:tcW w:w="2026" w:type="dxa"/>
            <w:gridSpan w:val="2"/>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Country of residency</w:t>
            </w:r>
          </w:p>
        </w:tc>
        <w:tc>
          <w:tcPr>
            <w:tcW w:w="5941" w:type="dxa"/>
          </w:tcPr>
          <w:p w:rsidR="000A55AA" w:rsidRPr="00DF07B0" w:rsidRDefault="000A55AA" w:rsidP="00F37D39">
            <w:pPr>
              <w:rPr>
                <w:rFonts w:ascii="Times New Roman" w:hAnsi="Times New Roman" w:cs="Times New Roman"/>
                <w:sz w:val="20"/>
                <w:szCs w:val="20"/>
              </w:rPr>
            </w:pPr>
            <w:r w:rsidRPr="00DF07B0">
              <w:rPr>
                <w:rFonts w:ascii="Times New Roman" w:hAnsi="Times New Roman" w:cs="Times New Roman"/>
                <w:sz w:val="20"/>
                <w:szCs w:val="20"/>
              </w:rPr>
              <w:t>Identify the ISO 3166</w:t>
            </w:r>
            <w:r w:rsidR="0072092D" w:rsidRPr="00DF07B0">
              <w:rPr>
                <w:rFonts w:ascii="Times New Roman" w:hAnsi="Times New Roman" w:cs="Times New Roman"/>
                <w:sz w:val="20"/>
                <w:szCs w:val="20"/>
              </w:rPr>
              <w:t>–</w:t>
            </w:r>
            <w:r w:rsidR="00F37D39"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00F37D39" w:rsidRPr="00DF07B0">
              <w:rPr>
                <w:rFonts w:ascii="Times New Roman" w:hAnsi="Times New Roman" w:cs="Times New Roman"/>
                <w:sz w:val="20"/>
                <w:szCs w:val="20"/>
              </w:rPr>
              <w:t>2</w:t>
            </w:r>
            <w:r w:rsidRPr="00DF07B0">
              <w:rPr>
                <w:rFonts w:ascii="Times New Roman" w:hAnsi="Times New Roman" w:cs="Times New Roman"/>
                <w:sz w:val="20"/>
                <w:szCs w:val="20"/>
              </w:rPr>
              <w:t xml:space="preserve"> code for the country where the reinsurer is legally </w:t>
            </w:r>
            <w:proofErr w:type="gramStart"/>
            <w:r w:rsidRPr="00DF07B0">
              <w:rPr>
                <w:rFonts w:ascii="Times New Roman" w:hAnsi="Times New Roman" w:cs="Times New Roman"/>
                <w:sz w:val="20"/>
                <w:szCs w:val="20"/>
              </w:rPr>
              <w:t>authorised/licensed</w:t>
            </w:r>
            <w:proofErr w:type="gramEnd"/>
            <w:r w:rsidRPr="00DF07B0">
              <w:rPr>
                <w:rFonts w:ascii="Times New Roman" w:hAnsi="Times New Roman" w:cs="Times New Roman"/>
                <w:sz w:val="20"/>
                <w:szCs w:val="20"/>
              </w:rPr>
              <w:t>.</w:t>
            </w:r>
          </w:p>
        </w:tc>
      </w:tr>
      <w:tr w:rsidR="000A55AA" w:rsidRPr="00DF07B0" w:rsidTr="00950116">
        <w:trPr>
          <w:trHeight w:val="932"/>
        </w:trPr>
        <w:tc>
          <w:tcPr>
            <w:tcW w:w="1213"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C0230</w:t>
            </w:r>
          </w:p>
        </w:tc>
        <w:tc>
          <w:tcPr>
            <w:tcW w:w="2026" w:type="dxa"/>
            <w:gridSpan w:val="2"/>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External rating assessment by nominated ECAI</w:t>
            </w:r>
          </w:p>
        </w:tc>
        <w:tc>
          <w:tcPr>
            <w:tcW w:w="594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Rating of the reinsurer at the reporting reference date </w:t>
            </w:r>
            <w:del w:id="1788" w:author="Author">
              <w:r w:rsidRPr="00DF07B0" w:rsidDel="00D6121B">
                <w:rPr>
                  <w:rFonts w:ascii="Times New Roman" w:hAnsi="Times New Roman" w:cs="Times New Roman"/>
                  <w:sz w:val="20"/>
                  <w:szCs w:val="20"/>
                </w:rPr>
                <w:delText xml:space="preserve">issued </w:delText>
              </w:r>
            </w:del>
            <w:ins w:id="1789" w:author="Author">
              <w:r w:rsidR="00D6121B" w:rsidRPr="00DF07B0">
                <w:rPr>
                  <w:rFonts w:ascii="Times New Roman" w:hAnsi="Times New Roman" w:cs="Times New Roman"/>
                  <w:sz w:val="20"/>
                  <w:szCs w:val="20"/>
                </w:rPr>
                <w:t xml:space="preserve">as provided </w:t>
              </w:r>
            </w:ins>
            <w:r w:rsidRPr="00DF07B0">
              <w:rPr>
                <w:rFonts w:ascii="Times New Roman" w:hAnsi="Times New Roman" w:cs="Times New Roman"/>
                <w:sz w:val="20"/>
                <w:szCs w:val="20"/>
              </w:rPr>
              <w:t>by the nominated credit assessment institution (ECAI).</w:t>
            </w:r>
          </w:p>
          <w:p w:rsidR="000A55AA" w:rsidRPr="00DF07B0" w:rsidRDefault="000A55AA" w:rsidP="00950116">
            <w:pPr>
              <w:rPr>
                <w:rFonts w:ascii="Times New Roman" w:hAnsi="Times New Roman" w:cs="Times New Roman"/>
                <w:sz w:val="20"/>
                <w:szCs w:val="20"/>
              </w:rPr>
            </w:pPr>
          </w:p>
          <w:p w:rsidR="00D6121B" w:rsidRPr="00DF07B0" w:rsidRDefault="00D6121B" w:rsidP="00D6121B">
            <w:pPr>
              <w:ind w:right="175"/>
              <w:rPr>
                <w:ins w:id="1790" w:author="Author"/>
                <w:rFonts w:ascii="Times New Roman" w:hAnsi="Times New Roman" w:cs="Times New Roman"/>
                <w:sz w:val="20"/>
                <w:szCs w:val="20"/>
              </w:rPr>
            </w:pPr>
            <w:ins w:id="1791" w:author="Author">
              <w:r w:rsidRPr="00DF07B0">
                <w:rPr>
                  <w:rFonts w:ascii="Times New Roman" w:hAnsi="Times New Roman" w:cs="Times New Roman"/>
                  <w:sz w:val="20"/>
                  <w:szCs w:val="20"/>
                </w:rPr>
                <w:t>If the rating is not available the item should be left blank</w:t>
              </w:r>
              <w:del w:id="1792" w:author="Author">
                <w:r w:rsidRPr="00DF07B0" w:rsidDel="000A25CD">
                  <w:rPr>
                    <w:rFonts w:ascii="Times New Roman" w:hAnsi="Times New Roman" w:cs="Times New Roman"/>
                    <w:sz w:val="20"/>
                    <w:szCs w:val="20"/>
                  </w:rPr>
                  <w:delText xml:space="preserve"> and the reinsurer should be identified as “9 – no rating available” in column C0250 (Credit quality step)</w:delText>
                </w:r>
              </w:del>
              <w:r w:rsidRPr="00DF07B0">
                <w:rPr>
                  <w:rFonts w:ascii="Times New Roman" w:hAnsi="Times New Roman" w:cs="Times New Roman"/>
                  <w:sz w:val="20"/>
                  <w:szCs w:val="20"/>
                </w:rPr>
                <w:t>.</w:t>
              </w:r>
            </w:ins>
          </w:p>
          <w:p w:rsidR="000A009E" w:rsidRPr="00DF07B0" w:rsidRDefault="000A009E" w:rsidP="00082D34">
            <w:pPr>
              <w:rPr>
                <w:ins w:id="1793" w:author="Author"/>
                <w:rFonts w:ascii="Times New Roman" w:hAnsi="Times New Roman" w:cs="Times New Roman"/>
                <w:sz w:val="20"/>
                <w:szCs w:val="20"/>
              </w:rPr>
            </w:pPr>
          </w:p>
          <w:p w:rsidR="000A55AA" w:rsidRPr="00DF07B0" w:rsidRDefault="000A55AA" w:rsidP="00082D34">
            <w:pPr>
              <w:rPr>
                <w:ins w:id="1794" w:author="Author"/>
                <w:rFonts w:ascii="Times New Roman" w:hAnsi="Times New Roman" w:cs="Times New Roman"/>
                <w:sz w:val="20"/>
                <w:szCs w:val="20"/>
              </w:rPr>
            </w:pPr>
            <w:r w:rsidRPr="00DF07B0">
              <w:rPr>
                <w:rFonts w:ascii="Times New Roman" w:hAnsi="Times New Roman" w:cs="Times New Roman"/>
                <w:sz w:val="20"/>
                <w:szCs w:val="20"/>
              </w:rPr>
              <w:t>This item is not applicable to reinsurers for which undertakings using internal model use internal ratings. If undertakings using internal model do not use internal rating, this item shall be reported.</w:t>
            </w:r>
          </w:p>
          <w:p w:rsidR="000A009E" w:rsidRPr="00DF07B0" w:rsidRDefault="000A009E" w:rsidP="00082D34">
            <w:pPr>
              <w:rPr>
                <w:ins w:id="1795" w:author="Author"/>
                <w:rFonts w:ascii="Times New Roman" w:hAnsi="Times New Roman" w:cs="Times New Roman"/>
                <w:sz w:val="20"/>
                <w:szCs w:val="20"/>
              </w:rPr>
            </w:pPr>
          </w:p>
          <w:p w:rsidR="000A009E" w:rsidRPr="00DF07B0" w:rsidRDefault="000A009E" w:rsidP="00082D34">
            <w:pPr>
              <w:rPr>
                <w:rFonts w:ascii="Times New Roman" w:hAnsi="Times New Roman" w:cs="Times New Roman"/>
                <w:sz w:val="20"/>
                <w:szCs w:val="20"/>
              </w:rPr>
            </w:pPr>
          </w:p>
        </w:tc>
      </w:tr>
      <w:tr w:rsidR="000A55AA" w:rsidRPr="00DF07B0" w:rsidTr="00950116">
        <w:trPr>
          <w:trHeight w:val="330"/>
        </w:trPr>
        <w:tc>
          <w:tcPr>
            <w:tcW w:w="1213" w:type="dxa"/>
            <w:gridSpan w:val="2"/>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C0240</w:t>
            </w:r>
          </w:p>
        </w:tc>
        <w:tc>
          <w:tcPr>
            <w:tcW w:w="2026" w:type="dxa"/>
            <w:gridSpan w:val="2"/>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Nominated ECAI</w:t>
            </w:r>
          </w:p>
        </w:tc>
        <w:tc>
          <w:tcPr>
            <w:tcW w:w="5941" w:type="dxa"/>
            <w:hideMark/>
          </w:tcPr>
          <w:p w:rsidR="00BD366F" w:rsidRPr="00DF07B0" w:rsidRDefault="00BD366F" w:rsidP="00BD366F">
            <w:pPr>
              <w:spacing w:after="200" w:line="276" w:lineRule="auto"/>
              <w:rPr>
                <w:ins w:id="1796" w:author="Author"/>
                <w:rFonts w:ascii="Times New Roman" w:hAnsi="Times New Roman" w:cs="Times New Roman"/>
                <w:sz w:val="20"/>
                <w:szCs w:val="20"/>
              </w:rPr>
            </w:pPr>
            <w:ins w:id="1797" w:author="Author">
              <w:r w:rsidRPr="00DF07B0">
                <w:rPr>
                  <w:rFonts w:ascii="Times New Roman" w:hAnsi="Times New Roman" w:cs="Times New Roman"/>
                  <w:sz w:val="20"/>
                  <w:szCs w:val="20"/>
                </w:rPr>
                <w:t>Identify the credit assessment institution (ECAI) giving the external rating in C0230, by using the following close</w:t>
              </w:r>
              <w:r w:rsidR="00A6272B" w:rsidRPr="00DF07B0">
                <w:rPr>
                  <w:rFonts w:ascii="Times New Roman" w:hAnsi="Times New Roman" w:cs="Times New Roman"/>
                  <w:sz w:val="20"/>
                  <w:szCs w:val="20"/>
                </w:rPr>
                <w:t>d</w:t>
              </w:r>
              <w:r w:rsidRPr="00DF07B0">
                <w:rPr>
                  <w:rFonts w:ascii="Times New Roman" w:hAnsi="Times New Roman" w:cs="Times New Roman"/>
                  <w:sz w:val="20"/>
                  <w:szCs w:val="20"/>
                </w:rPr>
                <w:t xml:space="preserve">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w:t>
              </w:r>
              <w:del w:id="1798" w:author="Author">
                <w:r w:rsidRPr="00DF07B0" w:rsidDel="00DB13CD">
                  <w:rPr>
                    <w:rFonts w:ascii="Times New Roman" w:hAnsi="Times New Roman" w:cs="Times New Roman"/>
                    <w:sz w:val="20"/>
                    <w:szCs w:val="20"/>
                  </w:rPr>
                  <w:delText xml:space="preserve">of new </w:delText>
                </w:r>
              </w:del>
              <w:r w:rsidRPr="00DF07B0">
                <w:rPr>
                  <w:rFonts w:ascii="Times New Roman" w:hAnsi="Times New Roman" w:cs="Times New Roman"/>
                  <w:sz w:val="20"/>
                  <w:szCs w:val="20"/>
                </w:rPr>
                <w:t xml:space="preserve">a new Credit Rating Agency </w:t>
              </w:r>
              <w:del w:id="1799" w:author="Author">
                <w:r w:rsidRPr="00DF07B0" w:rsidDel="00DB13CD">
                  <w:rPr>
                    <w:rFonts w:ascii="Times New Roman" w:hAnsi="Times New Roman" w:cs="Times New Roman"/>
                    <w:sz w:val="20"/>
                    <w:szCs w:val="20"/>
                  </w:rPr>
                  <w:delText>use</w:delText>
                </w:r>
              </w:del>
              <w:r w:rsidR="00DB13CD" w:rsidRPr="00DF07B0">
                <w:rPr>
                  <w:rFonts w:ascii="Times New Roman" w:hAnsi="Times New Roman" w:cs="Times New Roman"/>
                  <w:sz w:val="20"/>
                  <w:szCs w:val="20"/>
                </w:rPr>
                <w:t>is</w:t>
              </w:r>
              <w:r w:rsidRPr="00DF07B0">
                <w:rPr>
                  <w:rFonts w:ascii="Times New Roman" w:hAnsi="Times New Roman" w:cs="Times New Roman"/>
                  <w:sz w:val="20"/>
                  <w:szCs w:val="20"/>
                </w:rPr>
                <w:t xml:space="preserve"> </w:t>
              </w:r>
              <w:r w:rsidR="00DB13CD" w:rsidRPr="00DF07B0">
                <w:rPr>
                  <w:rFonts w:ascii="Times New Roman" w:hAnsi="Times New Roman" w:cs="Times New Roman"/>
                  <w:sz w:val="20"/>
                  <w:szCs w:val="20"/>
                  <w:rPrChange w:id="1800" w:author="Author">
                    <w:rPr>
                      <w:rFonts w:ascii="Times New Roman" w:hAnsi="Times New Roman" w:cs="Times New Roman"/>
                      <w:sz w:val="20"/>
                      <w:szCs w:val="20"/>
                      <w:highlight w:val="cyan"/>
                    </w:rPr>
                  </w:rPrChange>
                </w:rPr>
                <w:t>registered or certified</w:t>
              </w:r>
              <w:del w:id="1801" w:author="Author">
                <w:r w:rsidRPr="00DF07B0" w:rsidDel="00DB13CD">
                  <w:rPr>
                    <w:rFonts w:ascii="Times New Roman" w:hAnsi="Times New Roman" w:cs="Times New Roman"/>
                    <w:sz w:val="20"/>
                    <w:szCs w:val="20"/>
                  </w:rPr>
                  <w:delText>authorised</w:delText>
                </w:r>
              </w:del>
              <w:r w:rsidRPr="00DF07B0">
                <w:rPr>
                  <w:rFonts w:ascii="Times New Roman" w:hAnsi="Times New Roman" w:cs="Times New Roman"/>
                  <w:sz w:val="20"/>
                  <w:szCs w:val="20"/>
                </w:rPr>
                <w:t xml:space="preserve"> by ESMA and while the close</w:t>
              </w:r>
              <w:r w:rsidR="00A6272B" w:rsidRPr="00DF07B0">
                <w:rPr>
                  <w:rFonts w:ascii="Times New Roman" w:hAnsi="Times New Roman" w:cs="Times New Roman"/>
                  <w:sz w:val="20"/>
                  <w:szCs w:val="20"/>
                </w:rPr>
                <w:t>d</w:t>
              </w:r>
              <w:r w:rsidRPr="00DF07B0">
                <w:rPr>
                  <w:rFonts w:ascii="Times New Roman" w:hAnsi="Times New Roman" w:cs="Times New Roman"/>
                  <w:sz w:val="20"/>
                  <w:szCs w:val="20"/>
                </w:rPr>
                <w:t xml:space="preserve"> list is not up-dated please report “Other</w:t>
              </w:r>
              <w:r w:rsidR="00DB13CD" w:rsidRPr="00DF07B0">
                <w:rPr>
                  <w:rFonts w:ascii="Times New Roman" w:hAnsi="Times New Roman" w:cs="Times New Roman"/>
                  <w:sz w:val="20"/>
                  <w:szCs w:val="20"/>
                </w:rPr>
                <w:t xml:space="preserve"> nominated ECAI</w:t>
              </w:r>
              <w:r w:rsidRPr="00DF07B0">
                <w:rPr>
                  <w:rFonts w:ascii="Times New Roman" w:hAnsi="Times New Roman" w:cs="Times New Roman"/>
                  <w:sz w:val="20"/>
                  <w:szCs w:val="20"/>
                </w:rPr>
                <w:t>”.</w:t>
              </w:r>
            </w:ins>
          </w:p>
          <w:p w:rsidR="00D025AD" w:rsidRPr="00DF07B0" w:rsidRDefault="00D025AD" w:rsidP="00D025AD">
            <w:pPr>
              <w:rPr>
                <w:ins w:id="1802" w:author="Author"/>
                <w:rFonts w:ascii="Times New Roman" w:hAnsi="Times New Roman" w:cs="Times New Roman"/>
                <w:sz w:val="20"/>
                <w:szCs w:val="20"/>
              </w:rPr>
            </w:pPr>
            <w:ins w:id="1803" w:author="Author">
              <w:r w:rsidRPr="00DF07B0">
                <w:rPr>
                  <w:rFonts w:ascii="Times New Roman" w:hAnsi="Times New Roman" w:cs="Times New Roman"/>
                  <w:sz w:val="20"/>
                  <w:szCs w:val="20"/>
                </w:rPr>
                <w:t>- Euler Hermes Rating GmbH (LEI code: 391200QXGLWHK9VK6V27)</w:t>
              </w:r>
            </w:ins>
          </w:p>
          <w:p w:rsidR="00D025AD" w:rsidRPr="00DF07B0" w:rsidRDefault="00D025AD" w:rsidP="00D025AD">
            <w:pPr>
              <w:rPr>
                <w:ins w:id="1804" w:author="Author"/>
                <w:rFonts w:ascii="Times New Roman" w:hAnsi="Times New Roman" w:cs="Times New Roman"/>
                <w:sz w:val="20"/>
                <w:szCs w:val="20"/>
              </w:rPr>
            </w:pPr>
            <w:ins w:id="1805" w:author="Author">
              <w:r w:rsidRPr="00DF07B0">
                <w:rPr>
                  <w:rFonts w:ascii="Times New Roman" w:hAnsi="Times New Roman" w:cs="Times New Roman"/>
                  <w:sz w:val="20"/>
                  <w:szCs w:val="20"/>
                </w:rPr>
                <w:t>- Japan Credit Rating Agency Ltd (LEI code: 35380002378CEGMRVW86)</w:t>
              </w:r>
            </w:ins>
          </w:p>
          <w:p w:rsidR="00D025AD" w:rsidRPr="00DF07B0" w:rsidRDefault="00D025AD" w:rsidP="00D025AD">
            <w:pPr>
              <w:rPr>
                <w:ins w:id="1806" w:author="Author"/>
                <w:rFonts w:ascii="Times New Roman" w:hAnsi="Times New Roman" w:cs="Times New Roman"/>
                <w:sz w:val="20"/>
                <w:szCs w:val="20"/>
              </w:rPr>
            </w:pPr>
            <w:ins w:id="1807" w:author="Author">
              <w:r w:rsidRPr="00DF07B0">
                <w:rPr>
                  <w:rFonts w:ascii="Times New Roman" w:hAnsi="Times New Roman" w:cs="Times New Roman"/>
                  <w:sz w:val="20"/>
                  <w:szCs w:val="20"/>
                </w:rPr>
                <w:t>- BCRA-Credit Rating Agency AD (LEI code: 747800Z0IC3P66HTQ142)</w:t>
              </w:r>
            </w:ins>
          </w:p>
          <w:p w:rsidR="00D025AD" w:rsidRPr="00DF07B0" w:rsidRDefault="00D025AD" w:rsidP="00D025AD">
            <w:pPr>
              <w:rPr>
                <w:ins w:id="1808" w:author="Author"/>
                <w:rFonts w:ascii="Times New Roman" w:hAnsi="Times New Roman" w:cs="Times New Roman"/>
                <w:sz w:val="20"/>
                <w:szCs w:val="20"/>
                <w:lang w:val="de-DE"/>
                <w:rPrChange w:id="1809" w:author="Author">
                  <w:rPr>
                    <w:ins w:id="1810" w:author="Author"/>
                    <w:rFonts w:ascii="Times New Roman" w:hAnsi="Times New Roman" w:cs="Times New Roman"/>
                    <w:sz w:val="20"/>
                    <w:szCs w:val="20"/>
                  </w:rPr>
                </w:rPrChange>
              </w:rPr>
            </w:pPr>
            <w:ins w:id="1811" w:author="Author">
              <w:r w:rsidRPr="00DF07B0">
                <w:rPr>
                  <w:rFonts w:ascii="Times New Roman" w:hAnsi="Times New Roman" w:cs="Times New Roman"/>
                  <w:sz w:val="20"/>
                  <w:szCs w:val="20"/>
                  <w:lang w:val="de-DE"/>
                  <w:rPrChange w:id="1812" w:author="Author">
                    <w:rPr>
                      <w:rFonts w:ascii="Times New Roman" w:hAnsi="Times New Roman" w:cs="Times New Roman"/>
                      <w:sz w:val="20"/>
                      <w:szCs w:val="20"/>
                    </w:rPr>
                  </w:rPrChange>
                </w:rPr>
                <w:t>- Creditreform Rating AG (LEI code: 391200PHL11KDUTTST66)</w:t>
              </w:r>
            </w:ins>
          </w:p>
          <w:p w:rsidR="00D025AD" w:rsidRPr="00DF07B0" w:rsidRDefault="00D025AD" w:rsidP="00D025AD">
            <w:pPr>
              <w:rPr>
                <w:ins w:id="1813" w:author="Author"/>
                <w:rFonts w:ascii="Times New Roman" w:hAnsi="Times New Roman" w:cs="Times New Roman"/>
                <w:sz w:val="20"/>
                <w:szCs w:val="20"/>
              </w:rPr>
            </w:pPr>
            <w:ins w:id="1814" w:author="Author">
              <w:r w:rsidRPr="00DF07B0">
                <w:rPr>
                  <w:rFonts w:ascii="Times New Roman" w:hAnsi="Times New Roman" w:cs="Times New Roman"/>
                  <w:sz w:val="20"/>
                  <w:szCs w:val="20"/>
                </w:rPr>
                <w:t>- Scope Ratings AG (previously PSR Rating GmbH) (LEI code: 391200WU1EZUQFHDWE91)</w:t>
              </w:r>
            </w:ins>
          </w:p>
          <w:p w:rsidR="00D025AD" w:rsidRPr="00DF07B0" w:rsidRDefault="00D025AD" w:rsidP="00D025AD">
            <w:pPr>
              <w:rPr>
                <w:ins w:id="1815" w:author="Author"/>
                <w:rFonts w:ascii="Times New Roman" w:hAnsi="Times New Roman" w:cs="Times New Roman"/>
                <w:sz w:val="20"/>
                <w:szCs w:val="20"/>
                <w:lang w:val="de-DE"/>
                <w:rPrChange w:id="1816" w:author="Author">
                  <w:rPr>
                    <w:ins w:id="1817" w:author="Author"/>
                    <w:rFonts w:ascii="Times New Roman" w:hAnsi="Times New Roman" w:cs="Times New Roman"/>
                    <w:sz w:val="20"/>
                    <w:szCs w:val="20"/>
                  </w:rPr>
                </w:rPrChange>
              </w:rPr>
            </w:pPr>
            <w:ins w:id="1818" w:author="Author">
              <w:r w:rsidRPr="00DF07B0">
                <w:rPr>
                  <w:rFonts w:ascii="Times New Roman" w:hAnsi="Times New Roman" w:cs="Times New Roman"/>
                  <w:sz w:val="20"/>
                  <w:szCs w:val="20"/>
                  <w:lang w:val="de-DE"/>
                  <w:rPrChange w:id="1819" w:author="Author">
                    <w:rPr>
                      <w:rFonts w:ascii="Times New Roman" w:hAnsi="Times New Roman" w:cs="Times New Roman"/>
                      <w:sz w:val="20"/>
                      <w:szCs w:val="20"/>
                    </w:rPr>
                  </w:rPrChange>
                </w:rPr>
                <w:t>- ICAP Group SA (LEI code: 2138008U6LKT8VG2UK85)</w:t>
              </w:r>
            </w:ins>
          </w:p>
          <w:p w:rsidR="00D025AD" w:rsidRPr="00DF07B0" w:rsidRDefault="00D025AD" w:rsidP="00D025AD">
            <w:pPr>
              <w:rPr>
                <w:ins w:id="1820" w:author="Author"/>
                <w:rFonts w:ascii="Times New Roman" w:hAnsi="Times New Roman" w:cs="Times New Roman"/>
                <w:sz w:val="20"/>
                <w:szCs w:val="20"/>
                <w:lang w:val="de-DE"/>
                <w:rPrChange w:id="1821" w:author="Author">
                  <w:rPr>
                    <w:ins w:id="1822" w:author="Author"/>
                    <w:rFonts w:ascii="Times New Roman" w:hAnsi="Times New Roman" w:cs="Times New Roman"/>
                    <w:sz w:val="20"/>
                    <w:szCs w:val="20"/>
                  </w:rPr>
                </w:rPrChange>
              </w:rPr>
            </w:pPr>
            <w:ins w:id="1823" w:author="Author">
              <w:r w:rsidRPr="00DF07B0">
                <w:rPr>
                  <w:rFonts w:ascii="Times New Roman" w:hAnsi="Times New Roman" w:cs="Times New Roman"/>
                  <w:sz w:val="20"/>
                  <w:szCs w:val="20"/>
                  <w:lang w:val="de-DE"/>
                  <w:rPrChange w:id="1824" w:author="Author">
                    <w:rPr>
                      <w:rFonts w:ascii="Times New Roman" w:hAnsi="Times New Roman" w:cs="Times New Roman"/>
                      <w:sz w:val="20"/>
                      <w:szCs w:val="20"/>
                    </w:rPr>
                  </w:rPrChange>
                </w:rPr>
                <w:t>- GBB-Rating Gesellschaft für Bonitätsbeurteilung GmbH (LEI code: 391200OLWXCTKPADVV72)</w:t>
              </w:r>
            </w:ins>
          </w:p>
          <w:p w:rsidR="00D025AD" w:rsidRPr="00DF07B0" w:rsidRDefault="00D025AD" w:rsidP="00D025AD">
            <w:pPr>
              <w:rPr>
                <w:ins w:id="1825" w:author="Author"/>
                <w:rFonts w:ascii="Times New Roman" w:hAnsi="Times New Roman" w:cs="Times New Roman"/>
                <w:sz w:val="20"/>
                <w:szCs w:val="20"/>
                <w:lang w:val="de-DE"/>
                <w:rPrChange w:id="1826" w:author="Author">
                  <w:rPr>
                    <w:ins w:id="1827" w:author="Author"/>
                    <w:rFonts w:ascii="Times New Roman" w:hAnsi="Times New Roman" w:cs="Times New Roman"/>
                    <w:sz w:val="20"/>
                    <w:szCs w:val="20"/>
                  </w:rPr>
                </w:rPrChange>
              </w:rPr>
            </w:pPr>
            <w:ins w:id="1828" w:author="Author">
              <w:r w:rsidRPr="00DF07B0">
                <w:rPr>
                  <w:rFonts w:ascii="Times New Roman" w:hAnsi="Times New Roman" w:cs="Times New Roman"/>
                  <w:sz w:val="20"/>
                  <w:szCs w:val="20"/>
                  <w:lang w:val="de-DE"/>
                  <w:rPrChange w:id="1829" w:author="Author">
                    <w:rPr>
                      <w:rFonts w:ascii="Times New Roman" w:hAnsi="Times New Roman" w:cs="Times New Roman"/>
                      <w:sz w:val="20"/>
                      <w:szCs w:val="20"/>
                    </w:rPr>
                  </w:rPrChange>
                </w:rPr>
                <w:t>- ASSEKURATA Assekuranz Rating-Agentur GmbH (LEI code: 529900977LETWLJF3295)</w:t>
              </w:r>
            </w:ins>
          </w:p>
          <w:p w:rsidR="00D025AD" w:rsidRPr="00DF07B0" w:rsidRDefault="00D025AD" w:rsidP="00D025AD">
            <w:pPr>
              <w:rPr>
                <w:ins w:id="1830" w:author="Author"/>
                <w:rFonts w:ascii="Times New Roman" w:hAnsi="Times New Roman" w:cs="Times New Roman"/>
                <w:sz w:val="20"/>
                <w:szCs w:val="20"/>
              </w:rPr>
            </w:pPr>
            <w:ins w:id="1831" w:author="Author">
              <w:r w:rsidRPr="00DF07B0">
                <w:rPr>
                  <w:rFonts w:ascii="Times New Roman" w:hAnsi="Times New Roman" w:cs="Times New Roman"/>
                  <w:sz w:val="20"/>
                  <w:szCs w:val="20"/>
                </w:rPr>
                <w:t xml:space="preserve">- ARC Ratings, S.A. (previously </w:t>
              </w:r>
              <w:proofErr w:type="spellStart"/>
              <w:r w:rsidRPr="00DF07B0">
                <w:rPr>
                  <w:rFonts w:ascii="Times New Roman" w:hAnsi="Times New Roman" w:cs="Times New Roman"/>
                  <w:sz w:val="20"/>
                  <w:szCs w:val="20"/>
                </w:rPr>
                <w:t>Companhia</w:t>
              </w:r>
              <w:proofErr w:type="spellEnd"/>
              <w:r w:rsidRPr="00DF07B0">
                <w:rPr>
                  <w:rFonts w:ascii="Times New Roman" w:hAnsi="Times New Roman" w:cs="Times New Roman"/>
                  <w:sz w:val="20"/>
                  <w:szCs w:val="20"/>
                </w:rPr>
                <w:t xml:space="preserve"> Portuguesa de Rating, S.A) (LEI code: 213800OZNJQMV6UA7D79)</w:t>
              </w:r>
            </w:ins>
          </w:p>
          <w:p w:rsidR="00D025AD" w:rsidRPr="00DF07B0" w:rsidRDefault="00D025AD" w:rsidP="00D025AD">
            <w:pPr>
              <w:rPr>
                <w:ins w:id="1832" w:author="Author"/>
                <w:rFonts w:ascii="Times New Roman" w:hAnsi="Times New Roman" w:cs="Times New Roman"/>
                <w:sz w:val="20"/>
                <w:szCs w:val="20"/>
              </w:rPr>
            </w:pPr>
            <w:ins w:id="1833" w:author="Author">
              <w:r w:rsidRPr="00DF07B0">
                <w:rPr>
                  <w:rFonts w:ascii="Times New Roman" w:hAnsi="Times New Roman" w:cs="Times New Roman"/>
                  <w:sz w:val="20"/>
                  <w:szCs w:val="20"/>
                </w:rPr>
                <w:t>- AM Best Europe-Rating Services Ltd. (AMBERS) (LEI code: 549300VO8J8E5IQV1T26)</w:t>
              </w:r>
            </w:ins>
          </w:p>
          <w:p w:rsidR="00D025AD" w:rsidRPr="00DF07B0" w:rsidRDefault="00D025AD" w:rsidP="00D025AD">
            <w:pPr>
              <w:rPr>
                <w:ins w:id="1834" w:author="Author"/>
                <w:rFonts w:ascii="Times New Roman" w:hAnsi="Times New Roman" w:cs="Times New Roman"/>
                <w:sz w:val="20"/>
                <w:szCs w:val="20"/>
              </w:rPr>
            </w:pPr>
            <w:ins w:id="1835" w:author="Author">
              <w:r w:rsidRPr="00DF07B0">
                <w:rPr>
                  <w:rFonts w:ascii="Times New Roman" w:hAnsi="Times New Roman" w:cs="Times New Roman"/>
                  <w:sz w:val="20"/>
                  <w:szCs w:val="20"/>
                </w:rPr>
                <w:t>- DBRS Ratings Limited (LEI code: 5493008CGCDQLGT3EH93)</w:t>
              </w:r>
            </w:ins>
          </w:p>
          <w:p w:rsidR="00D025AD" w:rsidRPr="00DF07B0" w:rsidRDefault="00D025AD" w:rsidP="00D025AD">
            <w:pPr>
              <w:rPr>
                <w:ins w:id="1836" w:author="Author"/>
                <w:rFonts w:ascii="Times New Roman" w:hAnsi="Times New Roman" w:cs="Times New Roman"/>
                <w:sz w:val="20"/>
                <w:szCs w:val="20"/>
              </w:rPr>
            </w:pPr>
            <w:ins w:id="1837" w:author="Author">
              <w:r w:rsidRPr="00DF07B0">
                <w:rPr>
                  <w:rFonts w:ascii="Times New Roman" w:hAnsi="Times New Roman" w:cs="Times New Roman"/>
                  <w:sz w:val="20"/>
                  <w:szCs w:val="20"/>
                </w:rPr>
                <w:t>- Fitch France S.A.S. (LEI code: 2138009Y4TCZT6QOJO69)</w:t>
              </w:r>
            </w:ins>
          </w:p>
          <w:p w:rsidR="00D025AD" w:rsidRPr="00DF07B0" w:rsidRDefault="00D025AD" w:rsidP="00D025AD">
            <w:pPr>
              <w:rPr>
                <w:ins w:id="1838" w:author="Author"/>
                <w:rFonts w:ascii="Times New Roman" w:hAnsi="Times New Roman" w:cs="Times New Roman"/>
                <w:sz w:val="20"/>
                <w:szCs w:val="20"/>
                <w:lang w:val="de-DE"/>
                <w:rPrChange w:id="1839" w:author="Author">
                  <w:rPr>
                    <w:ins w:id="1840" w:author="Author"/>
                    <w:rFonts w:ascii="Times New Roman" w:hAnsi="Times New Roman" w:cs="Times New Roman"/>
                    <w:sz w:val="20"/>
                    <w:szCs w:val="20"/>
                  </w:rPr>
                </w:rPrChange>
              </w:rPr>
            </w:pPr>
            <w:ins w:id="1841" w:author="Author">
              <w:r w:rsidRPr="00DF07B0">
                <w:rPr>
                  <w:rFonts w:ascii="Times New Roman" w:hAnsi="Times New Roman" w:cs="Times New Roman"/>
                  <w:sz w:val="20"/>
                  <w:szCs w:val="20"/>
                  <w:lang w:val="de-DE"/>
                  <w:rPrChange w:id="1842" w:author="Author">
                    <w:rPr>
                      <w:rFonts w:ascii="Times New Roman" w:hAnsi="Times New Roman" w:cs="Times New Roman"/>
                      <w:sz w:val="20"/>
                      <w:szCs w:val="20"/>
                    </w:rPr>
                  </w:rPrChange>
                </w:rPr>
                <w:t>- Fitch Deutschland GmbH (LEI code: 213800JEMOT1H45VN340)</w:t>
              </w:r>
            </w:ins>
          </w:p>
          <w:p w:rsidR="00D025AD" w:rsidRPr="00DF07B0" w:rsidRDefault="00D025AD" w:rsidP="00D025AD">
            <w:pPr>
              <w:rPr>
                <w:ins w:id="1843" w:author="Author"/>
                <w:rFonts w:ascii="Times New Roman" w:hAnsi="Times New Roman" w:cs="Times New Roman"/>
                <w:sz w:val="20"/>
                <w:szCs w:val="20"/>
                <w:lang w:val="de-DE"/>
                <w:rPrChange w:id="1844" w:author="Author">
                  <w:rPr>
                    <w:ins w:id="1845" w:author="Author"/>
                    <w:rFonts w:ascii="Times New Roman" w:hAnsi="Times New Roman" w:cs="Times New Roman"/>
                    <w:sz w:val="20"/>
                    <w:szCs w:val="20"/>
                  </w:rPr>
                </w:rPrChange>
              </w:rPr>
            </w:pPr>
            <w:ins w:id="1846" w:author="Author">
              <w:r w:rsidRPr="00DF07B0">
                <w:rPr>
                  <w:rFonts w:ascii="Times New Roman" w:hAnsi="Times New Roman" w:cs="Times New Roman"/>
                  <w:sz w:val="20"/>
                  <w:szCs w:val="20"/>
                  <w:lang w:val="de-DE"/>
                  <w:rPrChange w:id="1847" w:author="Author">
                    <w:rPr>
                      <w:rFonts w:ascii="Times New Roman" w:hAnsi="Times New Roman" w:cs="Times New Roman"/>
                      <w:sz w:val="20"/>
                      <w:szCs w:val="20"/>
                    </w:rPr>
                  </w:rPrChange>
                </w:rPr>
                <w:t>- Fitch Italia S.p.A. (LEI code: 213800POJ9QSCHL3KR31)</w:t>
              </w:r>
            </w:ins>
          </w:p>
          <w:p w:rsidR="00D025AD" w:rsidRPr="00DF07B0" w:rsidRDefault="00D025AD" w:rsidP="00D025AD">
            <w:pPr>
              <w:rPr>
                <w:ins w:id="1848" w:author="Author"/>
                <w:rFonts w:ascii="Times New Roman" w:hAnsi="Times New Roman" w:cs="Times New Roman"/>
                <w:sz w:val="20"/>
                <w:szCs w:val="20"/>
                <w:lang w:val="de-DE"/>
                <w:rPrChange w:id="1849" w:author="Author">
                  <w:rPr>
                    <w:ins w:id="1850" w:author="Author"/>
                    <w:rFonts w:ascii="Times New Roman" w:hAnsi="Times New Roman" w:cs="Times New Roman"/>
                    <w:sz w:val="20"/>
                    <w:szCs w:val="20"/>
                  </w:rPr>
                </w:rPrChange>
              </w:rPr>
            </w:pPr>
            <w:ins w:id="1851" w:author="Author">
              <w:r w:rsidRPr="00DF07B0">
                <w:rPr>
                  <w:rFonts w:ascii="Times New Roman" w:hAnsi="Times New Roman" w:cs="Times New Roman"/>
                  <w:sz w:val="20"/>
                  <w:szCs w:val="20"/>
                  <w:lang w:val="de-DE"/>
                  <w:rPrChange w:id="1852" w:author="Author">
                    <w:rPr>
                      <w:rFonts w:ascii="Times New Roman" w:hAnsi="Times New Roman" w:cs="Times New Roman"/>
                      <w:sz w:val="20"/>
                      <w:szCs w:val="20"/>
                    </w:rPr>
                  </w:rPrChange>
                </w:rPr>
                <w:t>- Fitch Polska S.A. (LEI code: 213800RYJTJPW2WD5704)</w:t>
              </w:r>
            </w:ins>
          </w:p>
          <w:p w:rsidR="00D025AD" w:rsidRPr="00DF07B0" w:rsidRDefault="00D025AD" w:rsidP="00D025AD">
            <w:pPr>
              <w:rPr>
                <w:ins w:id="1853" w:author="Author"/>
                <w:rFonts w:ascii="Times New Roman" w:hAnsi="Times New Roman" w:cs="Times New Roman"/>
                <w:sz w:val="20"/>
                <w:szCs w:val="20"/>
              </w:rPr>
            </w:pPr>
            <w:ins w:id="1854" w:author="Author">
              <w:r w:rsidRPr="00DF07B0">
                <w:rPr>
                  <w:rFonts w:ascii="Times New Roman" w:hAnsi="Times New Roman" w:cs="Times New Roman"/>
                  <w:sz w:val="20"/>
                  <w:szCs w:val="20"/>
                </w:rPr>
                <w:t xml:space="preserve">- Fitch Ratings </w:t>
              </w:r>
              <w:proofErr w:type="spellStart"/>
              <w:r w:rsidRPr="00DF07B0">
                <w:rPr>
                  <w:rFonts w:ascii="Times New Roman" w:hAnsi="Times New Roman" w:cs="Times New Roman"/>
                  <w:sz w:val="20"/>
                  <w:szCs w:val="20"/>
                </w:rPr>
                <w:t>España</w:t>
              </w:r>
              <w:proofErr w:type="spellEnd"/>
              <w:r w:rsidRPr="00DF07B0">
                <w:rPr>
                  <w:rFonts w:ascii="Times New Roman" w:hAnsi="Times New Roman" w:cs="Times New Roman"/>
                  <w:sz w:val="20"/>
                  <w:szCs w:val="20"/>
                </w:rPr>
                <w:t xml:space="preserve"> S.A.U. (LEI code: 213800RENFIIODKETE60)</w:t>
              </w:r>
            </w:ins>
          </w:p>
          <w:p w:rsidR="00D025AD" w:rsidRPr="00DF07B0" w:rsidRDefault="00D025AD" w:rsidP="00D025AD">
            <w:pPr>
              <w:rPr>
                <w:ins w:id="1855" w:author="Author"/>
                <w:rFonts w:ascii="Times New Roman" w:hAnsi="Times New Roman" w:cs="Times New Roman"/>
                <w:sz w:val="20"/>
                <w:szCs w:val="20"/>
              </w:rPr>
            </w:pPr>
            <w:ins w:id="1856" w:author="Author">
              <w:r w:rsidRPr="00DF07B0">
                <w:rPr>
                  <w:rFonts w:ascii="Times New Roman" w:hAnsi="Times New Roman" w:cs="Times New Roman"/>
                  <w:sz w:val="20"/>
                  <w:szCs w:val="20"/>
                </w:rPr>
                <w:t>- Fitch Ratings Limited (LEI code: 2138009F8YAHVC8W3Q52)</w:t>
              </w:r>
            </w:ins>
          </w:p>
          <w:p w:rsidR="00D025AD" w:rsidRPr="00DF07B0" w:rsidRDefault="00D025AD" w:rsidP="00D025AD">
            <w:pPr>
              <w:rPr>
                <w:ins w:id="1857" w:author="Author"/>
                <w:rFonts w:ascii="Times New Roman" w:hAnsi="Times New Roman" w:cs="Times New Roman"/>
                <w:sz w:val="20"/>
                <w:szCs w:val="20"/>
              </w:rPr>
            </w:pPr>
            <w:ins w:id="1858" w:author="Author">
              <w:r w:rsidRPr="00DF07B0">
                <w:rPr>
                  <w:rFonts w:ascii="Times New Roman" w:hAnsi="Times New Roman" w:cs="Times New Roman"/>
                  <w:sz w:val="20"/>
                  <w:szCs w:val="20"/>
                </w:rPr>
                <w:t>- Fitch Ratings CIS Limited (LEI code: 213800B7528Q4DIF2G76)</w:t>
              </w:r>
            </w:ins>
          </w:p>
          <w:p w:rsidR="00D025AD" w:rsidRPr="00DF07B0" w:rsidRDefault="00D025AD" w:rsidP="00D025AD">
            <w:pPr>
              <w:rPr>
                <w:ins w:id="1859" w:author="Author"/>
                <w:rFonts w:ascii="Times New Roman" w:hAnsi="Times New Roman" w:cs="Times New Roman"/>
                <w:sz w:val="20"/>
                <w:szCs w:val="20"/>
              </w:rPr>
            </w:pPr>
            <w:ins w:id="1860" w:author="Author">
              <w:r w:rsidRPr="00DF07B0">
                <w:rPr>
                  <w:rFonts w:ascii="Times New Roman" w:hAnsi="Times New Roman" w:cs="Times New Roman"/>
                  <w:sz w:val="20"/>
                  <w:szCs w:val="20"/>
                </w:rPr>
                <w:t>- Moody’s Investors Service Cyprus Ltd (LEI code: 549300V4LCOYCMNUVR81)</w:t>
              </w:r>
            </w:ins>
          </w:p>
          <w:p w:rsidR="00D025AD" w:rsidRPr="00DF07B0" w:rsidRDefault="00D025AD" w:rsidP="00D025AD">
            <w:pPr>
              <w:rPr>
                <w:ins w:id="1861" w:author="Author"/>
                <w:rFonts w:ascii="Times New Roman" w:hAnsi="Times New Roman" w:cs="Times New Roman"/>
                <w:sz w:val="20"/>
                <w:szCs w:val="20"/>
              </w:rPr>
            </w:pPr>
            <w:ins w:id="1862" w:author="Author">
              <w:r w:rsidRPr="00DF07B0">
                <w:rPr>
                  <w:rFonts w:ascii="Times New Roman" w:hAnsi="Times New Roman" w:cs="Times New Roman"/>
                  <w:sz w:val="20"/>
                  <w:szCs w:val="20"/>
                </w:rPr>
                <w:t>- Moody’s France S.A.S. (LEI code: 549300EB2XQYRSE54F02)</w:t>
              </w:r>
            </w:ins>
          </w:p>
          <w:p w:rsidR="00D025AD" w:rsidRPr="00DF07B0" w:rsidRDefault="00D025AD" w:rsidP="00D025AD">
            <w:pPr>
              <w:rPr>
                <w:ins w:id="1863" w:author="Author"/>
                <w:rFonts w:ascii="Times New Roman" w:hAnsi="Times New Roman" w:cs="Times New Roman"/>
                <w:sz w:val="20"/>
                <w:szCs w:val="20"/>
              </w:rPr>
            </w:pPr>
            <w:ins w:id="1864" w:author="Author">
              <w:r w:rsidRPr="00DF07B0">
                <w:rPr>
                  <w:rFonts w:ascii="Times New Roman" w:hAnsi="Times New Roman" w:cs="Times New Roman"/>
                  <w:sz w:val="20"/>
                  <w:szCs w:val="20"/>
                </w:rPr>
                <w:t>- Moody’s Deutschland GmbH (LEI code: 549300M5JMGHVTWYZH47)</w:t>
              </w:r>
            </w:ins>
          </w:p>
          <w:p w:rsidR="00D025AD" w:rsidRPr="00DF07B0" w:rsidRDefault="00D025AD" w:rsidP="00D025AD">
            <w:pPr>
              <w:rPr>
                <w:ins w:id="1865" w:author="Author"/>
                <w:rFonts w:ascii="Times New Roman" w:hAnsi="Times New Roman" w:cs="Times New Roman"/>
                <w:sz w:val="20"/>
                <w:szCs w:val="20"/>
              </w:rPr>
            </w:pPr>
            <w:ins w:id="1866" w:author="Author">
              <w:r w:rsidRPr="00DF07B0">
                <w:rPr>
                  <w:rFonts w:ascii="Times New Roman" w:hAnsi="Times New Roman" w:cs="Times New Roman"/>
                  <w:sz w:val="20"/>
                  <w:szCs w:val="20"/>
                </w:rPr>
                <w:t xml:space="preserve">- Moody’s Italia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(LEI code: 549300GMXJ4QK70UOU68)</w:t>
              </w:r>
            </w:ins>
          </w:p>
          <w:p w:rsidR="00D025AD" w:rsidRPr="00DF07B0" w:rsidRDefault="00D025AD" w:rsidP="00D025AD">
            <w:pPr>
              <w:rPr>
                <w:ins w:id="1867" w:author="Author"/>
                <w:rFonts w:ascii="Times New Roman" w:hAnsi="Times New Roman" w:cs="Times New Roman"/>
                <w:sz w:val="20"/>
                <w:szCs w:val="20"/>
              </w:rPr>
            </w:pPr>
            <w:ins w:id="1868" w:author="Author">
              <w:r w:rsidRPr="00DF07B0">
                <w:rPr>
                  <w:rFonts w:ascii="Times New Roman" w:hAnsi="Times New Roman" w:cs="Times New Roman"/>
                  <w:sz w:val="20"/>
                  <w:szCs w:val="20"/>
                </w:rPr>
                <w:t xml:space="preserve">- Moody’s Investors Service </w:t>
              </w:r>
              <w:proofErr w:type="spellStart"/>
              <w:r w:rsidRPr="00DF07B0">
                <w:rPr>
                  <w:rFonts w:ascii="Times New Roman" w:hAnsi="Times New Roman" w:cs="Times New Roman"/>
                  <w:sz w:val="20"/>
                  <w:szCs w:val="20"/>
                </w:rPr>
                <w:t>España</w:t>
              </w:r>
              <w:proofErr w:type="spellEnd"/>
              <w:r w:rsidRPr="00DF07B0">
                <w:rPr>
                  <w:rFonts w:ascii="Times New Roman" w:hAnsi="Times New Roman" w:cs="Times New Roman"/>
                  <w:sz w:val="20"/>
                  <w:szCs w:val="20"/>
                </w:rPr>
                <w:t xml:space="preserve"> S.A. (LEI code: 5493005X59ILY4BGJK90)</w:t>
              </w:r>
            </w:ins>
          </w:p>
          <w:p w:rsidR="00D025AD" w:rsidRPr="00DF07B0" w:rsidRDefault="00D025AD" w:rsidP="00D025AD">
            <w:pPr>
              <w:rPr>
                <w:ins w:id="1869" w:author="Author"/>
                <w:rFonts w:ascii="Times New Roman" w:hAnsi="Times New Roman" w:cs="Times New Roman"/>
                <w:sz w:val="20"/>
                <w:szCs w:val="20"/>
              </w:rPr>
            </w:pPr>
            <w:ins w:id="1870" w:author="Author">
              <w:r w:rsidRPr="00DF07B0">
                <w:rPr>
                  <w:rFonts w:ascii="Times New Roman" w:hAnsi="Times New Roman" w:cs="Times New Roman"/>
                  <w:sz w:val="20"/>
                  <w:szCs w:val="20"/>
                </w:rPr>
                <w:t>- Moody’s Investors Service Ltd (LEI code: 549300SM89WABHDNJ349)</w:t>
              </w:r>
            </w:ins>
          </w:p>
          <w:p w:rsidR="00724407" w:rsidRPr="00724407" w:rsidRDefault="00724407" w:rsidP="00724407">
            <w:pPr>
              <w:rPr>
                <w:ins w:id="1871" w:author="Author"/>
                <w:rFonts w:ascii="Times New Roman" w:hAnsi="Times New Roman" w:cs="Times New Roman"/>
                <w:sz w:val="20"/>
                <w:szCs w:val="20"/>
              </w:rPr>
            </w:pPr>
            <w:ins w:id="1872" w:author="Author">
              <w:r w:rsidRPr="00724407">
                <w:rPr>
                  <w:rFonts w:ascii="Times New Roman" w:hAnsi="Times New Roman" w:cs="Times New Roman"/>
                  <w:sz w:val="20"/>
                  <w:szCs w:val="20"/>
                </w:rPr>
                <w:lastRenderedPageBreak/>
                <w:t>- S&amp;P Global Ratings France SAS (LEI code: 54930035REY2YCDSBH09)</w:t>
              </w:r>
            </w:ins>
          </w:p>
          <w:p w:rsidR="00D025AD" w:rsidRPr="00DF07B0" w:rsidDel="00724407" w:rsidRDefault="00724407" w:rsidP="00724407">
            <w:pPr>
              <w:rPr>
                <w:ins w:id="1873" w:author="Author"/>
                <w:del w:id="1874" w:author="Author"/>
                <w:rFonts w:ascii="Times New Roman" w:hAnsi="Times New Roman" w:cs="Times New Roman"/>
                <w:sz w:val="20"/>
                <w:szCs w:val="20"/>
              </w:rPr>
            </w:pPr>
            <w:ins w:id="1875" w:author="Author">
              <w:r w:rsidRPr="00724407">
                <w:rPr>
                  <w:rFonts w:ascii="Times New Roman" w:hAnsi="Times New Roman" w:cs="Times New Roman"/>
                  <w:sz w:val="20"/>
                  <w:szCs w:val="20"/>
                </w:rPr>
                <w:t>- S&amp;P Global Ratings Italy S.R.L. (LEI code: 54930000NMOJ7ZBUQ063)</w:t>
              </w:r>
              <w:del w:id="1876" w:author="Author">
                <w:r w:rsidR="00D025AD" w:rsidRPr="00DF07B0" w:rsidDel="00724407">
                  <w:rPr>
                    <w:rFonts w:ascii="Times New Roman" w:hAnsi="Times New Roman" w:cs="Times New Roman"/>
                    <w:sz w:val="20"/>
                    <w:szCs w:val="20"/>
                  </w:rPr>
                  <w:delText>- Standard &amp; Poor’s Credit Market Services France S.A.S. (LEI code: 54930035REY2YCDSBH09)</w:delText>
                </w:r>
              </w:del>
            </w:ins>
          </w:p>
          <w:p w:rsidR="00D025AD" w:rsidRPr="00DF07B0" w:rsidDel="00724407" w:rsidRDefault="00D025AD" w:rsidP="00D025AD">
            <w:pPr>
              <w:rPr>
                <w:ins w:id="1877" w:author="Author"/>
                <w:del w:id="1878" w:author="Author"/>
                <w:rFonts w:ascii="Times New Roman" w:hAnsi="Times New Roman" w:cs="Times New Roman"/>
                <w:sz w:val="20"/>
                <w:szCs w:val="20"/>
              </w:rPr>
            </w:pPr>
            <w:ins w:id="1879" w:author="Author">
              <w:del w:id="1880" w:author="Author">
                <w:r w:rsidRPr="00DF07B0" w:rsidDel="00724407">
                  <w:rPr>
                    <w:rFonts w:ascii="Times New Roman" w:hAnsi="Times New Roman" w:cs="Times New Roman"/>
                    <w:sz w:val="20"/>
                    <w:szCs w:val="20"/>
                  </w:rPr>
                  <w:delText>- Standard &amp; Poor’s Credit Market Services Italy S.r.l. (LEI code: 54930000NMOJ7ZBUQ063)</w:delText>
                </w:r>
              </w:del>
            </w:ins>
          </w:p>
          <w:p w:rsidR="00D025AD" w:rsidRPr="00DF07B0" w:rsidRDefault="00D025AD" w:rsidP="00D025AD">
            <w:pPr>
              <w:rPr>
                <w:ins w:id="1881" w:author="Author"/>
                <w:rFonts w:ascii="Times New Roman" w:hAnsi="Times New Roman" w:cs="Times New Roman"/>
                <w:sz w:val="20"/>
                <w:szCs w:val="20"/>
              </w:rPr>
            </w:pPr>
            <w:ins w:id="1882" w:author="Author">
              <w:r w:rsidRPr="00DF07B0">
                <w:rPr>
                  <w:rFonts w:ascii="Times New Roman" w:hAnsi="Times New Roman" w:cs="Times New Roman"/>
                  <w:sz w:val="20"/>
                  <w:szCs w:val="20"/>
                </w:rPr>
                <w:t>- Standard &amp; Poor’s Credit Market Services Europe Limited (LEI code: 549300363WVTTH0TW460)</w:t>
              </w:r>
            </w:ins>
          </w:p>
          <w:p w:rsidR="00D025AD" w:rsidRPr="00DF07B0" w:rsidRDefault="00D025AD" w:rsidP="00D025AD">
            <w:pPr>
              <w:rPr>
                <w:ins w:id="1883" w:author="Author"/>
                <w:rFonts w:ascii="Times New Roman" w:hAnsi="Times New Roman" w:cs="Times New Roman"/>
                <w:sz w:val="20"/>
                <w:szCs w:val="20"/>
              </w:rPr>
            </w:pPr>
            <w:ins w:id="1884" w:author="Author">
              <w:r w:rsidRPr="00DF07B0">
                <w:rPr>
                  <w:rFonts w:ascii="Times New Roman" w:hAnsi="Times New Roman" w:cs="Times New Roman"/>
                  <w:sz w:val="20"/>
                  <w:szCs w:val="20"/>
                </w:rPr>
                <w:t xml:space="preserve">- </w:t>
              </w:r>
              <w:r w:rsidR="00E83BD0" w:rsidRPr="00E83BD0">
                <w:rPr>
                  <w:rFonts w:ascii="Times New Roman" w:hAnsi="Times New Roman" w:cs="Times New Roman"/>
                  <w:sz w:val="20"/>
                  <w:szCs w:val="20"/>
                </w:rPr>
                <w:t xml:space="preserve">CRIF Ratings </w:t>
              </w:r>
              <w:proofErr w:type="spellStart"/>
              <w:r w:rsidR="00E83BD0" w:rsidRPr="00E83BD0">
                <w:rPr>
                  <w:rFonts w:ascii="Times New Roman" w:hAnsi="Times New Roman" w:cs="Times New Roman"/>
                  <w:sz w:val="20"/>
                  <w:szCs w:val="20"/>
                </w:rPr>
                <w:t>S.r.l</w:t>
              </w:r>
              <w:proofErr w:type="spellEnd"/>
              <w:r w:rsidR="00E83BD0" w:rsidRPr="00E83BD0">
                <w:rPr>
                  <w:rFonts w:ascii="Times New Roman" w:hAnsi="Times New Roman" w:cs="Times New Roman"/>
                  <w:sz w:val="20"/>
                  <w:szCs w:val="20"/>
                </w:rPr>
                <w:t xml:space="preserve">. (previously </w:t>
              </w:r>
              <w:r w:rsidRPr="00DF07B0">
                <w:rPr>
                  <w:rFonts w:ascii="Times New Roman" w:hAnsi="Times New Roman" w:cs="Times New Roman"/>
                  <w:sz w:val="20"/>
                  <w:szCs w:val="20"/>
                </w:rPr>
                <w:t>CRIF S.p.A.</w:t>
              </w:r>
              <w:r w:rsidR="00E83BD0">
                <w:rPr>
                  <w:rFonts w:ascii="Times New Roman" w:hAnsi="Times New Roman" w:cs="Times New Roman"/>
                  <w:sz w:val="20"/>
                  <w:szCs w:val="20"/>
                </w:rPr>
                <w:t>)</w:t>
              </w:r>
              <w:r w:rsidRPr="00DF07B0">
                <w:rPr>
                  <w:rFonts w:ascii="Times New Roman" w:hAnsi="Times New Roman" w:cs="Times New Roman"/>
                  <w:sz w:val="20"/>
                  <w:szCs w:val="20"/>
                </w:rPr>
                <w:t xml:space="preserve"> (LEI code: </w:t>
              </w:r>
              <w:r w:rsidR="00210ACD" w:rsidRPr="00DF07B0">
                <w:rPr>
                  <w:rFonts w:ascii="Times New Roman" w:hAnsi="Times New Roman" w:cs="Times New Roman"/>
                  <w:sz w:val="20"/>
                  <w:szCs w:val="20"/>
                </w:rPr>
                <w:t>8156001AB6A1D740F237</w:t>
              </w:r>
              <w:del w:id="1885" w:author="Author">
                <w:r w:rsidRPr="00DF07B0" w:rsidDel="00210ACD">
                  <w:rPr>
                    <w:rFonts w:ascii="Times New Roman" w:hAnsi="Times New Roman" w:cs="Times New Roman"/>
                    <w:sz w:val="20"/>
                    <w:szCs w:val="20"/>
                  </w:rPr>
                  <w:delText>815600EAE45F55EE5B73</w:delText>
                </w:r>
              </w:del>
              <w:r w:rsidRPr="00DF07B0">
                <w:rPr>
                  <w:rFonts w:ascii="Times New Roman" w:hAnsi="Times New Roman" w:cs="Times New Roman"/>
                  <w:sz w:val="20"/>
                  <w:szCs w:val="20"/>
                </w:rPr>
                <w:t>)</w:t>
              </w:r>
            </w:ins>
          </w:p>
          <w:p w:rsidR="00D025AD" w:rsidRPr="00DF07B0" w:rsidRDefault="00D025AD" w:rsidP="00D025AD">
            <w:pPr>
              <w:rPr>
                <w:ins w:id="1886" w:author="Author"/>
                <w:rFonts w:ascii="Times New Roman" w:hAnsi="Times New Roman" w:cs="Times New Roman"/>
                <w:sz w:val="20"/>
                <w:szCs w:val="20"/>
              </w:rPr>
            </w:pPr>
            <w:ins w:id="1887" w:author="Author">
              <w:r w:rsidRPr="00DF07B0">
                <w:rPr>
                  <w:rFonts w:ascii="Times New Roman" w:hAnsi="Times New Roman" w:cs="Times New Roman"/>
                  <w:sz w:val="20"/>
                  <w:szCs w:val="20"/>
                </w:rPr>
                <w:t>- Capital Intelligence Ratings Ltd (LEI code: 549300RE88OJP9J24Z18)</w:t>
              </w:r>
            </w:ins>
          </w:p>
          <w:p w:rsidR="00D025AD" w:rsidRPr="00DF07B0" w:rsidRDefault="00D025AD" w:rsidP="00D025AD">
            <w:pPr>
              <w:rPr>
                <w:ins w:id="1888" w:author="Author"/>
                <w:rFonts w:ascii="Times New Roman" w:hAnsi="Times New Roman" w:cs="Times New Roman"/>
                <w:sz w:val="20"/>
                <w:szCs w:val="20"/>
              </w:rPr>
            </w:pPr>
            <w:ins w:id="1889" w:author="Author">
              <w:r w:rsidRPr="00DF07B0">
                <w:rPr>
                  <w:rFonts w:ascii="Times New Roman" w:hAnsi="Times New Roman" w:cs="Times New Roman"/>
                  <w:sz w:val="20"/>
                  <w:szCs w:val="20"/>
                </w:rPr>
                <w:t xml:space="preserve">- European Rating Agency, </w:t>
              </w:r>
              <w:proofErr w:type="spellStart"/>
              <w:r w:rsidRPr="00DF07B0">
                <w:rPr>
                  <w:rFonts w:ascii="Times New Roman" w:hAnsi="Times New Roman" w:cs="Times New Roman"/>
                  <w:sz w:val="20"/>
                  <w:szCs w:val="20"/>
                </w:rPr>
                <w:t>a.s</w:t>
              </w:r>
              <w:proofErr w:type="spellEnd"/>
              <w:r w:rsidRPr="00DF07B0">
                <w:rPr>
                  <w:rFonts w:ascii="Times New Roman" w:hAnsi="Times New Roman" w:cs="Times New Roman"/>
                  <w:sz w:val="20"/>
                  <w:szCs w:val="20"/>
                </w:rPr>
                <w:t>. (LEI code: 097900BFME0000038276)</w:t>
              </w:r>
            </w:ins>
          </w:p>
          <w:p w:rsidR="00D025AD" w:rsidRPr="00DF07B0" w:rsidRDefault="00D025AD" w:rsidP="00D025AD">
            <w:pPr>
              <w:rPr>
                <w:ins w:id="1890" w:author="Author"/>
                <w:rFonts w:ascii="Times New Roman" w:hAnsi="Times New Roman" w:cs="Times New Roman"/>
                <w:sz w:val="20"/>
                <w:szCs w:val="20"/>
              </w:rPr>
            </w:pPr>
            <w:ins w:id="1891"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Axesor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conocer</w:t>
              </w:r>
              <w:proofErr w:type="spellEnd"/>
              <w:r w:rsidRPr="00DF07B0">
                <w:rPr>
                  <w:rFonts w:ascii="Times New Roman" w:hAnsi="Times New Roman" w:cs="Times New Roman"/>
                  <w:sz w:val="20"/>
                  <w:szCs w:val="20"/>
                </w:rPr>
                <w:t xml:space="preserve"> para </w:t>
              </w:r>
              <w:proofErr w:type="spellStart"/>
              <w:r w:rsidRPr="00DF07B0">
                <w:rPr>
                  <w:rFonts w:ascii="Times New Roman" w:hAnsi="Times New Roman" w:cs="Times New Roman"/>
                  <w:sz w:val="20"/>
                  <w:szCs w:val="20"/>
                </w:rPr>
                <w:t>decidir</w:t>
              </w:r>
              <w:proofErr w:type="spellEnd"/>
              <w:r w:rsidRPr="00DF07B0">
                <w:rPr>
                  <w:rFonts w:ascii="Times New Roman" w:hAnsi="Times New Roman" w:cs="Times New Roman"/>
                  <w:sz w:val="20"/>
                  <w:szCs w:val="20"/>
                </w:rPr>
                <w:t xml:space="preserve"> SA (LEI code: 95980020140005900000)</w:t>
              </w:r>
            </w:ins>
          </w:p>
          <w:p w:rsidR="00D025AD" w:rsidRPr="00DF07B0" w:rsidRDefault="00D025AD" w:rsidP="00D025AD">
            <w:pPr>
              <w:rPr>
                <w:ins w:id="1892" w:author="Author"/>
                <w:rFonts w:ascii="Times New Roman" w:hAnsi="Times New Roman" w:cs="Times New Roman"/>
                <w:sz w:val="20"/>
                <w:szCs w:val="20"/>
              </w:rPr>
            </w:pPr>
            <w:ins w:id="1893"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Cerved</w:t>
              </w:r>
              <w:proofErr w:type="spellEnd"/>
              <w:r w:rsidRPr="00DF07B0">
                <w:rPr>
                  <w:rFonts w:ascii="Times New Roman" w:hAnsi="Times New Roman" w:cs="Times New Roman"/>
                  <w:sz w:val="20"/>
                  <w:szCs w:val="20"/>
                </w:rPr>
                <w:t xml:space="preserve"> Rating Agency S.p.A. (previously CERVED Group S.p.A</w:t>
              </w:r>
              <w:proofErr w:type="gramStart"/>
              <w:r w:rsidRPr="00DF07B0">
                <w:rPr>
                  <w:rFonts w:ascii="Times New Roman" w:hAnsi="Times New Roman" w:cs="Times New Roman"/>
                  <w:sz w:val="20"/>
                  <w:szCs w:val="20"/>
                </w:rPr>
                <w:t>. )</w:t>
              </w:r>
              <w:proofErr w:type="gramEnd"/>
              <w:r w:rsidRPr="00DF07B0">
                <w:rPr>
                  <w:rFonts w:ascii="Times New Roman" w:hAnsi="Times New Roman" w:cs="Times New Roman"/>
                  <w:sz w:val="20"/>
                  <w:szCs w:val="20"/>
                </w:rPr>
                <w:t xml:space="preserve"> (LEI code: 8156004AB6C992A99368)</w:t>
              </w:r>
            </w:ins>
          </w:p>
          <w:p w:rsidR="00D025AD" w:rsidRPr="00DF07B0" w:rsidRDefault="00D025AD" w:rsidP="00D025AD">
            <w:pPr>
              <w:rPr>
                <w:ins w:id="1894" w:author="Author"/>
                <w:rFonts w:ascii="Times New Roman" w:hAnsi="Times New Roman" w:cs="Times New Roman"/>
                <w:sz w:val="20"/>
                <w:szCs w:val="20"/>
              </w:rPr>
            </w:pPr>
            <w:ins w:id="1895" w:author="Author">
              <w:r w:rsidRPr="00DF07B0">
                <w:rPr>
                  <w:rFonts w:ascii="Times New Roman" w:hAnsi="Times New Roman" w:cs="Times New Roman"/>
                  <w:sz w:val="20"/>
                  <w:szCs w:val="20"/>
                </w:rPr>
                <w:t>- Kroll Bond Rating Agency (LEI code: 549300QYZ5CZYXTNZ676)</w:t>
              </w:r>
            </w:ins>
          </w:p>
          <w:p w:rsidR="00D025AD" w:rsidRPr="00DF07B0" w:rsidRDefault="00D025AD" w:rsidP="00D025AD">
            <w:pPr>
              <w:rPr>
                <w:ins w:id="1896" w:author="Author"/>
                <w:rFonts w:ascii="Times New Roman" w:hAnsi="Times New Roman" w:cs="Times New Roman"/>
                <w:sz w:val="20"/>
                <w:szCs w:val="20"/>
              </w:rPr>
            </w:pPr>
            <w:ins w:id="1897" w:author="Author">
              <w:r w:rsidRPr="00DF07B0">
                <w:rPr>
                  <w:rFonts w:ascii="Times New Roman" w:hAnsi="Times New Roman" w:cs="Times New Roman"/>
                  <w:sz w:val="20"/>
                  <w:szCs w:val="20"/>
                </w:rPr>
                <w:t>- The Economist Intelligence Unit Ltd (LEI code: 213800Q7GRZWF95EWN10)</w:t>
              </w:r>
            </w:ins>
          </w:p>
          <w:p w:rsidR="00D025AD" w:rsidRPr="00DF07B0" w:rsidRDefault="00D025AD" w:rsidP="00D025AD">
            <w:pPr>
              <w:rPr>
                <w:ins w:id="1898" w:author="Author"/>
                <w:rFonts w:ascii="Times New Roman" w:hAnsi="Times New Roman" w:cs="Times New Roman"/>
                <w:sz w:val="20"/>
                <w:szCs w:val="20"/>
              </w:rPr>
            </w:pPr>
            <w:ins w:id="1899"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Dagong</w:t>
              </w:r>
              <w:proofErr w:type="spellEnd"/>
              <w:r w:rsidRPr="00DF07B0">
                <w:rPr>
                  <w:rFonts w:ascii="Times New Roman" w:hAnsi="Times New Roman" w:cs="Times New Roman"/>
                  <w:sz w:val="20"/>
                  <w:szCs w:val="20"/>
                </w:rPr>
                <w:t xml:space="preserve"> Europe Credit Rating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Dagong</w:t>
              </w:r>
              <w:proofErr w:type="spellEnd"/>
              <w:r w:rsidRPr="00DF07B0">
                <w:rPr>
                  <w:rFonts w:ascii="Times New Roman" w:hAnsi="Times New Roman" w:cs="Times New Roman"/>
                  <w:sz w:val="20"/>
                  <w:szCs w:val="20"/>
                </w:rPr>
                <w:t xml:space="preserve"> Europe) (LEI code: 815600BF4FF53B7C6311)</w:t>
              </w:r>
            </w:ins>
          </w:p>
          <w:p w:rsidR="00D025AD" w:rsidRPr="00DF07B0" w:rsidRDefault="00D025AD" w:rsidP="00D025AD">
            <w:pPr>
              <w:rPr>
                <w:ins w:id="1900" w:author="Author"/>
                <w:rFonts w:ascii="Times New Roman" w:hAnsi="Times New Roman" w:cs="Times New Roman"/>
                <w:sz w:val="20"/>
                <w:szCs w:val="20"/>
              </w:rPr>
            </w:pPr>
            <w:ins w:id="1901" w:author="Author">
              <w:r w:rsidRPr="00DF07B0">
                <w:rPr>
                  <w:rFonts w:ascii="Times New Roman" w:hAnsi="Times New Roman" w:cs="Times New Roman"/>
                  <w:sz w:val="20"/>
                  <w:szCs w:val="20"/>
                </w:rPr>
                <w:t xml:space="preserve">- Spread Research (LEI code: </w:t>
              </w:r>
              <w:r w:rsidR="00210ACD" w:rsidRPr="00DF07B0">
                <w:rPr>
                  <w:rFonts w:ascii="Times New Roman" w:hAnsi="Times New Roman" w:cs="Times New Roman"/>
                  <w:sz w:val="20"/>
                  <w:szCs w:val="20"/>
                </w:rPr>
                <w:t>969500HB6BVM2UJDOC52</w:t>
              </w:r>
              <w:r w:rsidRPr="00DF07B0">
                <w:rPr>
                  <w:rFonts w:ascii="Times New Roman" w:hAnsi="Times New Roman" w:cs="Times New Roman"/>
                  <w:sz w:val="20"/>
                  <w:szCs w:val="20"/>
                </w:rPr>
                <w:t>)</w:t>
              </w:r>
            </w:ins>
          </w:p>
          <w:p w:rsidR="00D025AD" w:rsidRPr="00DF07B0" w:rsidRDefault="00D025AD" w:rsidP="00D025AD">
            <w:pPr>
              <w:rPr>
                <w:ins w:id="1902" w:author="Author"/>
                <w:rFonts w:ascii="Times New Roman" w:hAnsi="Times New Roman" w:cs="Times New Roman"/>
                <w:sz w:val="20"/>
                <w:szCs w:val="20"/>
              </w:rPr>
            </w:pPr>
            <w:ins w:id="1903"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EuroRating</w:t>
              </w:r>
              <w:proofErr w:type="spellEnd"/>
              <w:r w:rsidRPr="00DF07B0">
                <w:rPr>
                  <w:rFonts w:ascii="Times New Roman" w:hAnsi="Times New Roman" w:cs="Times New Roman"/>
                  <w:sz w:val="20"/>
                  <w:szCs w:val="20"/>
                </w:rPr>
                <w:t xml:space="preserve"> Sp. z </w:t>
              </w:r>
              <w:proofErr w:type="spellStart"/>
              <w:r w:rsidRPr="00DF07B0">
                <w:rPr>
                  <w:rFonts w:ascii="Times New Roman" w:hAnsi="Times New Roman" w:cs="Times New Roman"/>
                  <w:sz w:val="20"/>
                  <w:szCs w:val="20"/>
                </w:rPr>
                <w:t>o.o</w:t>
              </w:r>
              <w:proofErr w:type="spellEnd"/>
              <w:r w:rsidRPr="00DF07B0">
                <w:rPr>
                  <w:rFonts w:ascii="Times New Roman" w:hAnsi="Times New Roman" w:cs="Times New Roman"/>
                  <w:sz w:val="20"/>
                  <w:szCs w:val="20"/>
                </w:rPr>
                <w:t>. (LEI code: 25940027QWS5GMO74O03)</w:t>
              </w:r>
            </w:ins>
          </w:p>
          <w:p w:rsidR="00D025AD" w:rsidRPr="00DF07B0" w:rsidRDefault="00D025AD" w:rsidP="00D025AD">
            <w:pPr>
              <w:rPr>
                <w:ins w:id="1904" w:author="Author"/>
                <w:rFonts w:ascii="Times New Roman" w:hAnsi="Times New Roman" w:cs="Times New Roman"/>
                <w:sz w:val="20"/>
                <w:szCs w:val="20"/>
              </w:rPr>
            </w:pPr>
            <w:ins w:id="1905" w:author="Author">
              <w:r w:rsidRPr="00DF07B0">
                <w:rPr>
                  <w:rFonts w:ascii="Times New Roman" w:hAnsi="Times New Roman" w:cs="Times New Roman"/>
                  <w:sz w:val="20"/>
                  <w:szCs w:val="20"/>
                </w:rPr>
                <w:t>- HR Ratings de México, S.A. de C.V. (HR Ratings) (LEI code: 549300IFL3XJKTRHZ480)</w:t>
              </w:r>
            </w:ins>
          </w:p>
          <w:p w:rsidR="00D025AD" w:rsidRPr="00DF07B0" w:rsidRDefault="00D025AD" w:rsidP="00D025AD">
            <w:pPr>
              <w:rPr>
                <w:ins w:id="1906" w:author="Author"/>
                <w:rFonts w:ascii="Times New Roman" w:hAnsi="Times New Roman" w:cs="Times New Roman"/>
                <w:sz w:val="20"/>
                <w:szCs w:val="20"/>
              </w:rPr>
            </w:pPr>
            <w:ins w:id="1907" w:author="Author">
              <w:r w:rsidRPr="00DF07B0">
                <w:rPr>
                  <w:rFonts w:ascii="Times New Roman" w:hAnsi="Times New Roman" w:cs="Times New Roman"/>
                  <w:sz w:val="20"/>
                  <w:szCs w:val="20"/>
                </w:rPr>
                <w:t>- Moody’s Investors Service EMEA Ltd (LEI code: 54930009NU3JYS1HTT72)</w:t>
              </w:r>
            </w:ins>
          </w:p>
          <w:p w:rsidR="00D025AD" w:rsidRPr="00DF07B0" w:rsidRDefault="00D025AD" w:rsidP="00D025AD">
            <w:pPr>
              <w:rPr>
                <w:ins w:id="1908" w:author="Author"/>
                <w:rFonts w:ascii="Times New Roman" w:hAnsi="Times New Roman" w:cs="Times New Roman"/>
                <w:sz w:val="20"/>
                <w:szCs w:val="20"/>
              </w:rPr>
            </w:pPr>
            <w:ins w:id="1909" w:author="Author">
              <w:r w:rsidRPr="00DF07B0">
                <w:rPr>
                  <w:rFonts w:ascii="Times New Roman" w:hAnsi="Times New Roman" w:cs="Times New Roman"/>
                  <w:sz w:val="20"/>
                  <w:szCs w:val="20"/>
                </w:rPr>
                <w:t>- Egan-Jones Ratings Co. (EJR) (LEI code: 54930016113PD33V1H31)</w:t>
              </w:r>
            </w:ins>
          </w:p>
          <w:p w:rsidR="00D025AD" w:rsidRPr="00DF07B0" w:rsidRDefault="00D025AD" w:rsidP="00D025AD">
            <w:pPr>
              <w:rPr>
                <w:ins w:id="1910" w:author="Author"/>
                <w:rFonts w:ascii="Times New Roman" w:hAnsi="Times New Roman" w:cs="Times New Roman"/>
                <w:sz w:val="20"/>
                <w:szCs w:val="20"/>
              </w:rPr>
            </w:pPr>
            <w:ins w:id="1911"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modeFinance</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(LEI code: 815600B85A94A0122614)</w:t>
              </w:r>
            </w:ins>
          </w:p>
          <w:p w:rsidR="00D025AD" w:rsidRPr="00DF07B0" w:rsidRDefault="00D025AD" w:rsidP="00D025AD">
            <w:pPr>
              <w:rPr>
                <w:ins w:id="1912" w:author="Author"/>
                <w:rFonts w:ascii="Times New Roman" w:hAnsi="Times New Roman" w:cs="Times New Roman"/>
                <w:sz w:val="20"/>
                <w:szCs w:val="20"/>
              </w:rPr>
            </w:pPr>
            <w:ins w:id="1913" w:author="Author">
              <w:r w:rsidRPr="00DF07B0">
                <w:rPr>
                  <w:rFonts w:ascii="Times New Roman" w:hAnsi="Times New Roman" w:cs="Times New Roman"/>
                  <w:sz w:val="20"/>
                  <w:szCs w:val="20"/>
                </w:rPr>
                <w:t xml:space="preserve">- INC Rating Sp. z </w:t>
              </w:r>
              <w:proofErr w:type="spellStart"/>
              <w:r w:rsidRPr="00DF07B0">
                <w:rPr>
                  <w:rFonts w:ascii="Times New Roman" w:hAnsi="Times New Roman" w:cs="Times New Roman"/>
                  <w:sz w:val="20"/>
                  <w:szCs w:val="20"/>
                </w:rPr>
                <w:t>o.o</w:t>
              </w:r>
              <w:proofErr w:type="spellEnd"/>
              <w:r w:rsidRPr="00DF07B0">
                <w:rPr>
                  <w:rFonts w:ascii="Times New Roman" w:hAnsi="Times New Roman" w:cs="Times New Roman"/>
                  <w:sz w:val="20"/>
                  <w:szCs w:val="20"/>
                </w:rPr>
                <w:t xml:space="preserve">. (LEI code: </w:t>
              </w:r>
              <w:r w:rsidR="00210ACD" w:rsidRPr="00DF07B0">
                <w:rPr>
                  <w:rFonts w:ascii="Times New Roman" w:hAnsi="Times New Roman" w:cs="Times New Roman"/>
                  <w:sz w:val="20"/>
                  <w:szCs w:val="20"/>
                </w:rPr>
                <w:t>259400SUBF5EPOGK0983</w:t>
              </w:r>
              <w:r w:rsidRPr="00DF07B0">
                <w:rPr>
                  <w:rFonts w:ascii="Times New Roman" w:hAnsi="Times New Roman" w:cs="Times New Roman"/>
                  <w:sz w:val="20"/>
                  <w:szCs w:val="20"/>
                </w:rPr>
                <w:t>)</w:t>
              </w:r>
            </w:ins>
          </w:p>
          <w:p w:rsidR="00D025AD" w:rsidRPr="00DF07B0" w:rsidRDefault="00D025AD" w:rsidP="00D025AD">
            <w:pPr>
              <w:rPr>
                <w:ins w:id="1914" w:author="Author"/>
                <w:rFonts w:ascii="Times New Roman" w:hAnsi="Times New Roman" w:cs="Times New Roman"/>
                <w:sz w:val="20"/>
                <w:szCs w:val="20"/>
              </w:rPr>
            </w:pPr>
            <w:ins w:id="1915" w:author="Author">
              <w:r w:rsidRPr="00DF07B0">
                <w:rPr>
                  <w:rFonts w:ascii="Times New Roman" w:hAnsi="Times New Roman" w:cs="Times New Roman"/>
                  <w:sz w:val="20"/>
                  <w:szCs w:val="20"/>
                </w:rPr>
                <w:t>- Rating-</w:t>
              </w:r>
              <w:proofErr w:type="spellStart"/>
              <w:r w:rsidRPr="00DF07B0">
                <w:rPr>
                  <w:rFonts w:ascii="Times New Roman" w:hAnsi="Times New Roman" w:cs="Times New Roman"/>
                  <w:sz w:val="20"/>
                  <w:szCs w:val="20"/>
                </w:rPr>
                <w:t>Agentur</w:t>
              </w:r>
              <w:proofErr w:type="spellEnd"/>
              <w:r w:rsidRPr="00DF07B0">
                <w:rPr>
                  <w:rFonts w:ascii="Times New Roman" w:hAnsi="Times New Roman" w:cs="Times New Roman"/>
                  <w:sz w:val="20"/>
                  <w:szCs w:val="20"/>
                </w:rPr>
                <w:t xml:space="preserve"> Expert RA GmbH (LEI code: 213800P3OOBSGWN2UE81)</w:t>
              </w:r>
            </w:ins>
          </w:p>
          <w:p w:rsidR="00D025AD" w:rsidRPr="00DF07B0" w:rsidRDefault="00D025AD">
            <w:pPr>
              <w:spacing w:after="200" w:line="276" w:lineRule="auto"/>
              <w:rPr>
                <w:ins w:id="1916" w:author="Author"/>
                <w:rFonts w:ascii="Times New Roman" w:hAnsi="Times New Roman" w:cs="Times New Roman"/>
                <w:sz w:val="20"/>
                <w:szCs w:val="20"/>
              </w:rPr>
              <w:pPrChange w:id="1917" w:author="Author">
                <w:pPr/>
              </w:pPrChange>
            </w:pPr>
            <w:ins w:id="1918" w:author="Author">
              <w:r w:rsidRPr="00DF07B0">
                <w:rPr>
                  <w:rFonts w:ascii="Times New Roman" w:hAnsi="Times New Roman" w:cs="Times New Roman"/>
                  <w:sz w:val="20"/>
                  <w:szCs w:val="20"/>
                </w:rPr>
                <w:t>- Other nominated ECAI</w:t>
              </w:r>
              <w:r w:rsidRPr="00DF07B0" w:rsidDel="00D025AD">
                <w:rPr>
                  <w:rFonts w:ascii="Times New Roman" w:hAnsi="Times New Roman" w:cs="Times New Roman"/>
                  <w:sz w:val="20"/>
                  <w:szCs w:val="20"/>
                </w:rPr>
                <w:t xml:space="preserve"> </w:t>
              </w:r>
              <w:del w:id="1919" w:author="Author">
                <w:r w:rsidR="00BD366F" w:rsidRPr="00DF07B0" w:rsidDel="00D025AD">
                  <w:rPr>
                    <w:rFonts w:ascii="Times New Roman" w:hAnsi="Times New Roman" w:cs="Times New Roman"/>
                    <w:sz w:val="20"/>
                    <w:szCs w:val="20"/>
                  </w:rPr>
                  <w:delText>[list to be added]</w:delText>
                </w:r>
              </w:del>
            </w:ins>
          </w:p>
          <w:p w:rsidR="000A55AA" w:rsidRPr="00DF07B0" w:rsidRDefault="000A55AA">
            <w:pPr>
              <w:spacing w:after="200" w:line="276" w:lineRule="auto"/>
              <w:rPr>
                <w:rFonts w:ascii="Times New Roman" w:hAnsi="Times New Roman" w:cs="Times New Roman"/>
                <w:sz w:val="20"/>
                <w:szCs w:val="20"/>
              </w:rPr>
              <w:pPrChange w:id="1920" w:author="Author">
                <w:pPr/>
              </w:pPrChange>
            </w:pPr>
            <w:del w:id="1921" w:author="Author">
              <w:r w:rsidRPr="00DF07B0" w:rsidDel="00BD366F">
                <w:rPr>
                  <w:rFonts w:ascii="Times New Roman" w:hAnsi="Times New Roman" w:cs="Times New Roman"/>
                  <w:sz w:val="20"/>
                  <w:szCs w:val="20"/>
                </w:rPr>
                <w:delText xml:space="preserve">Identify the credit assessment institution (ECAI) giving the external rating, by using the </w:delText>
              </w:r>
              <w:r w:rsidRPr="00DF07B0" w:rsidDel="000D7BCE">
                <w:rPr>
                  <w:rFonts w:ascii="Times New Roman" w:hAnsi="Times New Roman" w:cs="Times New Roman"/>
                  <w:sz w:val="20"/>
                  <w:szCs w:val="20"/>
                </w:rPr>
                <w:delText>name of the ECAI</w:delText>
              </w:r>
              <w:r w:rsidRPr="00DF07B0" w:rsidDel="00BD366F">
                <w:rPr>
                  <w:rFonts w:ascii="Times New Roman" w:hAnsi="Times New Roman" w:cs="Times New Roman"/>
                  <w:sz w:val="20"/>
                  <w:szCs w:val="20"/>
                </w:rPr>
                <w:delText xml:space="preserve"> </w:delText>
              </w:r>
              <w:r w:rsidRPr="00DF07B0" w:rsidDel="000D7BCE">
                <w:rPr>
                  <w:rFonts w:ascii="Times New Roman" w:hAnsi="Times New Roman" w:cs="Times New Roman"/>
                  <w:sz w:val="20"/>
                  <w:szCs w:val="20"/>
                </w:rPr>
                <w:delText xml:space="preserve">as </w:delText>
              </w:r>
              <w:r w:rsidRPr="00DF07B0" w:rsidDel="00BD366F">
                <w:rPr>
                  <w:rFonts w:ascii="Times New Roman" w:hAnsi="Times New Roman" w:cs="Times New Roman"/>
                  <w:sz w:val="20"/>
                  <w:szCs w:val="20"/>
                </w:rPr>
                <w:delText>published at ESMA website.</w:delText>
              </w:r>
            </w:del>
          </w:p>
        </w:tc>
      </w:tr>
      <w:tr w:rsidR="000A55AA" w:rsidRPr="00DF07B0" w:rsidTr="00950116">
        <w:trPr>
          <w:trHeight w:val="330"/>
        </w:trPr>
        <w:tc>
          <w:tcPr>
            <w:tcW w:w="1213"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C0250</w:t>
            </w:r>
          </w:p>
        </w:tc>
        <w:tc>
          <w:tcPr>
            <w:tcW w:w="2026" w:type="dxa"/>
            <w:gridSpan w:val="2"/>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Credit quality step</w:t>
            </w:r>
          </w:p>
        </w:tc>
        <w:tc>
          <w:tcPr>
            <w:tcW w:w="5941"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credit quality step attributed to the reinsurer. The credit quality step shall reflect any readjustments to the credit quality made internally by the undertakings</w:t>
            </w:r>
            <w:r w:rsidRPr="00DF07B0">
              <w:rPr>
                <w:rFonts w:ascii="Times New Roman" w:eastAsia="Times New Roman" w:hAnsi="Times New Roman" w:cs="Times New Roman"/>
                <w:sz w:val="20"/>
                <w:szCs w:val="20"/>
                <w:lang w:eastAsia="en-GB"/>
              </w:rPr>
              <w:t xml:space="preserve"> </w:t>
            </w:r>
            <w:r w:rsidRPr="00DF07B0">
              <w:rPr>
                <w:rFonts w:ascii="Times New Roman" w:hAnsi="Times New Roman" w:cs="Times New Roman"/>
                <w:sz w:val="20"/>
                <w:szCs w:val="20"/>
              </w:rPr>
              <w:t>that use the standard formula</w:t>
            </w:r>
          </w:p>
          <w:p w:rsidR="000A55AA" w:rsidRPr="00DF07B0" w:rsidRDefault="000A55AA"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This item is not applicable to reinsurers for which undertakings using internal model use internal ratings. If undertakings using internal model do not use internal rating, this item shall be reported.</w:t>
            </w:r>
          </w:p>
          <w:p w:rsidR="000A55AA" w:rsidRPr="00DF07B0" w:rsidRDefault="000A55AA"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One of the  options in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0</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1</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2</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3</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4</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5</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quality step 6</w:t>
            </w:r>
          </w:p>
          <w:p w:rsidR="000A55AA" w:rsidRPr="00DF07B0" w:rsidRDefault="000A55AA"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9 – No rating available</w:t>
            </w:r>
          </w:p>
        </w:tc>
      </w:tr>
      <w:tr w:rsidR="000A55AA" w:rsidRPr="00DF07B0" w:rsidTr="00950116">
        <w:trPr>
          <w:trHeight w:val="330"/>
        </w:trPr>
        <w:tc>
          <w:tcPr>
            <w:tcW w:w="1213" w:type="dxa"/>
            <w:gridSpan w:val="2"/>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C0260</w:t>
            </w:r>
          </w:p>
        </w:tc>
        <w:tc>
          <w:tcPr>
            <w:tcW w:w="2026" w:type="dxa"/>
            <w:gridSpan w:val="2"/>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rPr>
              <w:t>Internal rating</w:t>
            </w:r>
          </w:p>
        </w:tc>
        <w:tc>
          <w:tcPr>
            <w:tcW w:w="5941" w:type="dxa"/>
          </w:tcPr>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hAnsi="Times New Roman" w:cs="Times New Roman"/>
                <w:sz w:val="20"/>
              </w:rPr>
              <w:t xml:space="preserve">Internal rating of reinsurers for undertakings using internal model to the extent that the internal ratings are used in their internal modelling. If an internal model undertaking is using solely external </w:t>
            </w:r>
            <w:r w:rsidRPr="00DF07B0">
              <w:rPr>
                <w:rFonts w:ascii="Times New Roman" w:hAnsi="Times New Roman" w:cs="Times New Roman"/>
                <w:sz w:val="20"/>
              </w:rPr>
              <w:lastRenderedPageBreak/>
              <w:t xml:space="preserve">ratings this item shall not be reported. </w:t>
            </w:r>
          </w:p>
        </w:tc>
      </w:tr>
      <w:tr w:rsidR="000A55AA" w:rsidRPr="00DF07B0" w:rsidTr="00950116">
        <w:trPr>
          <w:trHeight w:val="330"/>
        </w:trPr>
        <w:tc>
          <w:tcPr>
            <w:tcW w:w="1242" w:type="dxa"/>
            <w:gridSpan w:val="3"/>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C0270</w:t>
            </w:r>
          </w:p>
        </w:tc>
        <w:tc>
          <w:tcPr>
            <w:tcW w:w="199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Code broker</w:t>
            </w:r>
          </w:p>
        </w:tc>
        <w:tc>
          <w:tcPr>
            <w:tcW w:w="5941" w:type="dxa"/>
            <w:hideMark/>
          </w:tcPr>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broker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p w:rsidR="000A55AA" w:rsidRPr="00DF07B0" w:rsidRDefault="000A55AA" w:rsidP="00950116">
            <w:pPr>
              <w:ind w:right="175"/>
              <w:rPr>
                <w:rFonts w:ascii="Times New Roman" w:eastAsia="Times New Roman" w:hAnsi="Times New Roman" w:cs="Times New Roman"/>
                <w:sz w:val="20"/>
                <w:szCs w:val="20"/>
                <w:lang w:eastAsia="en-GB"/>
              </w:rPr>
            </w:pPr>
          </w:p>
          <w:p w:rsidR="000A55AA" w:rsidRPr="00DF07B0" w:rsidRDefault="000A55AA" w:rsidP="00950116">
            <w:pPr>
              <w:ind w:right="175"/>
              <w:rPr>
                <w:rFonts w:ascii="Times New Roman" w:eastAsia="Times New Roman" w:hAnsi="Times New Roman" w:cs="Times New Roman"/>
                <w:sz w:val="20"/>
                <w:szCs w:val="20"/>
                <w:lang w:eastAsia="en-GB"/>
              </w:rPr>
            </w:pPr>
            <w:r w:rsidRPr="00DF07B0">
              <w:rPr>
                <w:rFonts w:ascii="Times New Roman" w:hAnsi="Times New Roman" w:cs="Times New Roman"/>
                <w:sz w:val="20"/>
                <w:szCs w:val="20"/>
              </w:rPr>
              <w:t>In case a s</w:t>
            </w:r>
            <w:r w:rsidRPr="00DF07B0">
              <w:rPr>
                <w:rFonts w:ascii="Times New Roman" w:eastAsia="Times New Roman" w:hAnsi="Times New Roman" w:cs="Times New Roman"/>
                <w:sz w:val="20"/>
                <w:szCs w:val="20"/>
                <w:lang w:eastAsia="en-GB"/>
              </w:rPr>
              <w:t xml:space="preserve">pecific code is attributed by the undertaking, the code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be unique for the specific broker and </w:t>
            </w:r>
            <w:r w:rsidR="00CD22EA" w:rsidRPr="00DF07B0">
              <w:rPr>
                <w:rFonts w:ascii="Times New Roman" w:eastAsia="Times New Roman" w:hAnsi="Times New Roman" w:cs="Times New Roman"/>
                <w:sz w:val="20"/>
                <w:szCs w:val="20"/>
                <w:lang w:eastAsia="en-GB"/>
              </w:rPr>
              <w:t>shall</w:t>
            </w:r>
            <w:r w:rsidRPr="00DF07B0">
              <w:rPr>
                <w:rFonts w:ascii="Times New Roman" w:eastAsia="Times New Roman" w:hAnsi="Times New Roman" w:cs="Times New Roman"/>
                <w:sz w:val="20"/>
                <w:szCs w:val="20"/>
                <w:lang w:eastAsia="en-GB"/>
              </w:rPr>
              <w:t xml:space="preserve"> not overlap with any other code, attributed by the undertaking or LEI code.</w:t>
            </w:r>
          </w:p>
          <w:p w:rsidR="000A55AA" w:rsidRPr="00DF07B0" w:rsidRDefault="000A55AA" w:rsidP="00950116">
            <w:pPr>
              <w:ind w:right="175"/>
              <w:rPr>
                <w:rFonts w:ascii="Times New Roman" w:eastAsia="Times New Roman" w:hAnsi="Times New Roman" w:cs="Times New Roman"/>
                <w:sz w:val="20"/>
                <w:szCs w:val="20"/>
                <w:lang w:eastAsia="en-GB"/>
              </w:rPr>
            </w:pPr>
          </w:p>
          <w:p w:rsidR="000A55AA" w:rsidRPr="00DF07B0" w:rsidRDefault="000A55AA" w:rsidP="00950116">
            <w:pPr>
              <w:ind w:right="175"/>
              <w:rPr>
                <w:rFonts w:ascii="Times New Roman" w:hAnsi="Times New Roman" w:cs="Times New Roman"/>
                <w:sz w:val="20"/>
                <w:szCs w:val="20"/>
              </w:rPr>
            </w:pPr>
            <w:r w:rsidRPr="00DF07B0">
              <w:rPr>
                <w:rFonts w:ascii="Times New Roman" w:eastAsia="Times New Roman" w:hAnsi="Times New Roman" w:cs="Times New Roman"/>
                <w:sz w:val="20"/>
                <w:szCs w:val="20"/>
                <w:lang w:eastAsia="en-GB"/>
              </w:rPr>
              <w:t>Where a reinsurance treaty is covered by more than one broker only the dominant broker shall be reported.</w:t>
            </w:r>
          </w:p>
        </w:tc>
      </w:tr>
      <w:tr w:rsidR="000A55AA" w:rsidRPr="00DF07B0" w:rsidTr="00950116">
        <w:trPr>
          <w:trHeight w:val="330"/>
        </w:trPr>
        <w:tc>
          <w:tcPr>
            <w:tcW w:w="1242" w:type="dxa"/>
            <w:gridSpan w:val="3"/>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C0280</w:t>
            </w:r>
          </w:p>
        </w:tc>
        <w:tc>
          <w:tcPr>
            <w:tcW w:w="1997"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Type of code broker</w:t>
            </w:r>
          </w:p>
        </w:tc>
        <w:tc>
          <w:tcPr>
            <w:tcW w:w="5941" w:type="dxa"/>
          </w:tcPr>
          <w:p w:rsidR="000A55AA" w:rsidRPr="00DF07B0" w:rsidRDefault="000A55AA" w:rsidP="00950116">
            <w:pPr>
              <w:ind w:right="175"/>
              <w:rPr>
                <w:rFonts w:ascii="Times New Roman" w:hAnsi="Times New Roman" w:cs="Times New Roman"/>
                <w:sz w:val="20"/>
                <w:szCs w:val="20"/>
              </w:rPr>
            </w:pPr>
            <w:r w:rsidRPr="00DF07B0">
              <w:rPr>
                <w:rFonts w:ascii="Times New Roman" w:eastAsia="Times New Roman" w:hAnsi="Times New Roman" w:cs="Times New Roman"/>
                <w:color w:val="000000"/>
                <w:sz w:val="20"/>
                <w:szCs w:val="20"/>
                <w:lang w:eastAsia="en-GB"/>
              </w:rPr>
              <w:t>Identification of the code used in item “Code broker”:</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330"/>
        </w:trPr>
        <w:tc>
          <w:tcPr>
            <w:tcW w:w="1242" w:type="dxa"/>
            <w:gridSpan w:val="3"/>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C0290</w:t>
            </w:r>
          </w:p>
        </w:tc>
        <w:tc>
          <w:tcPr>
            <w:tcW w:w="1997"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Legal name broker</w:t>
            </w:r>
          </w:p>
        </w:tc>
        <w:tc>
          <w:tcPr>
            <w:tcW w:w="594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Statutory name of the broker.</w:t>
            </w:r>
          </w:p>
        </w:tc>
      </w:tr>
      <w:tr w:rsidR="000A55AA" w:rsidRPr="00DF07B0" w:rsidTr="00950116">
        <w:trPr>
          <w:trHeight w:val="300"/>
        </w:trPr>
        <w:tc>
          <w:tcPr>
            <w:tcW w:w="1242" w:type="dxa"/>
            <w:gridSpan w:val="3"/>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C0300</w:t>
            </w:r>
          </w:p>
        </w:tc>
        <w:tc>
          <w:tcPr>
            <w:tcW w:w="1997"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Code collateral provider (if applicable)</w:t>
            </w:r>
          </w:p>
        </w:tc>
        <w:tc>
          <w:tcPr>
            <w:tcW w:w="5941"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Identification code using the Legal Entity Identifier (LEI) if available.</w:t>
            </w:r>
            <w:r w:rsidRPr="00DF07B0">
              <w:rPr>
                <w:rFonts w:ascii="Times New Roman" w:hAnsi="Times New Roman" w:cs="Times New Roman"/>
                <w:sz w:val="20"/>
                <w:szCs w:val="20"/>
              </w:rPr>
              <w:br/>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If none is available this item shall not be reported.</w:t>
            </w:r>
          </w:p>
        </w:tc>
      </w:tr>
      <w:tr w:rsidR="000A55AA" w:rsidRPr="00DF07B0" w:rsidTr="00950116">
        <w:trPr>
          <w:trHeight w:val="300"/>
        </w:trPr>
        <w:tc>
          <w:tcPr>
            <w:tcW w:w="1242" w:type="dxa"/>
            <w:gridSpan w:val="3"/>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C0310</w:t>
            </w:r>
          </w:p>
        </w:tc>
        <w:tc>
          <w:tcPr>
            <w:tcW w:w="1997"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Type of code collateral provider (if applicable)</w:t>
            </w:r>
          </w:p>
        </w:tc>
        <w:tc>
          <w:tcPr>
            <w:tcW w:w="5941" w:type="dxa"/>
          </w:tcPr>
          <w:p w:rsidR="00E35541" w:rsidRPr="00DF07B0" w:rsidRDefault="00E35541" w:rsidP="00E35541">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code used for the “Collateral provider” item. One of the options in the following closed list shall be used: </w:t>
            </w:r>
          </w:p>
          <w:p w:rsidR="00E35541" w:rsidRPr="00DF07B0" w:rsidRDefault="00E35541" w:rsidP="00E35541">
            <w:pPr>
              <w:rPr>
                <w:rFonts w:ascii="Times New Roman" w:hAnsi="Times New Roman" w:cs="Times New Roman"/>
                <w:sz w:val="20"/>
                <w:szCs w:val="20"/>
              </w:rPr>
            </w:pPr>
            <w:r w:rsidRPr="00DF07B0">
              <w:rPr>
                <w:rFonts w:ascii="Times New Roman" w:hAnsi="Times New Roman" w:cs="Times New Roman"/>
                <w:sz w:val="20"/>
                <w:szCs w:val="20"/>
              </w:rPr>
              <w:t xml:space="preserve">1 – LEI </w:t>
            </w:r>
          </w:p>
          <w:p w:rsidR="000A55AA" w:rsidRPr="00DF07B0" w:rsidRDefault="00E35541" w:rsidP="00E35541">
            <w:pPr>
              <w:rPr>
                <w:rFonts w:ascii="Times New Roman" w:hAnsi="Times New Roman" w:cs="Times New Roman"/>
                <w:sz w:val="20"/>
                <w:szCs w:val="20"/>
              </w:rPr>
            </w:pPr>
            <w:r w:rsidRPr="00DF07B0">
              <w:rPr>
                <w:rFonts w:ascii="Times New Roman" w:hAnsi="Times New Roman" w:cs="Times New Roman"/>
                <w:sz w:val="20"/>
                <w:szCs w:val="20"/>
              </w:rPr>
              <w:t>9 – None</w:t>
            </w:r>
          </w:p>
        </w:tc>
      </w:tr>
      <w:tr w:rsidR="000A55AA" w:rsidRPr="00DF07B0" w:rsidTr="00950116">
        <w:trPr>
          <w:trHeight w:val="300"/>
        </w:trPr>
        <w:tc>
          <w:tcPr>
            <w:tcW w:w="1242" w:type="dxa"/>
            <w:gridSpan w:val="3"/>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C0320</w:t>
            </w:r>
          </w:p>
        </w:tc>
        <w:tc>
          <w:tcPr>
            <w:tcW w:w="1997"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Collateral provider name</w:t>
            </w:r>
          </w:p>
        </w:tc>
        <w:tc>
          <w:tcPr>
            <w:tcW w:w="5941"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Name of the collateral provider will depend on the type of collateral specified in C0120.  </w:t>
            </w:r>
          </w:p>
          <w:p w:rsidR="000A55AA" w:rsidRPr="00DF07B0" w:rsidRDefault="000A55AA" w:rsidP="00803166">
            <w:pPr>
              <w:pStyle w:val="ListParagraph"/>
              <w:numPr>
                <w:ilvl w:val="0"/>
                <w:numId w:val="50"/>
              </w:numPr>
              <w:jc w:val="left"/>
              <w:rPr>
                <w:sz w:val="20"/>
                <w:lang w:val="en-GB"/>
              </w:rPr>
            </w:pPr>
            <w:r w:rsidRPr="00DF07B0">
              <w:rPr>
                <w:sz w:val="20"/>
                <w:lang w:val="en-GB"/>
              </w:rPr>
              <w:t xml:space="preserve">Where collateral is held in trust the collateral provider will be the Trust provider. </w:t>
            </w:r>
          </w:p>
          <w:p w:rsidR="000A55AA" w:rsidRPr="00DF07B0" w:rsidRDefault="000A55AA" w:rsidP="00803166">
            <w:pPr>
              <w:pStyle w:val="ListParagraph"/>
              <w:numPr>
                <w:ilvl w:val="0"/>
                <w:numId w:val="50"/>
              </w:numPr>
              <w:jc w:val="left"/>
              <w:rPr>
                <w:sz w:val="20"/>
                <w:lang w:val="en-GB"/>
              </w:rPr>
            </w:pPr>
            <w:r w:rsidRPr="00DF07B0">
              <w:rPr>
                <w:sz w:val="20"/>
                <w:lang w:val="en-GB"/>
              </w:rPr>
              <w:t>Where the collateral is on a Cash or Funds withheld basis this cell can remain blank.</w:t>
            </w:r>
          </w:p>
          <w:p w:rsidR="000A55AA" w:rsidRPr="00DF07B0" w:rsidRDefault="000A55AA" w:rsidP="00803166">
            <w:pPr>
              <w:pStyle w:val="ListParagraph"/>
              <w:numPr>
                <w:ilvl w:val="0"/>
                <w:numId w:val="50"/>
              </w:numPr>
              <w:jc w:val="left"/>
              <w:rPr>
                <w:sz w:val="20"/>
                <w:lang w:val="en-GB"/>
              </w:rPr>
            </w:pPr>
            <w:r w:rsidRPr="00DF07B0">
              <w:rPr>
                <w:sz w:val="20"/>
                <w:lang w:val="en-GB"/>
              </w:rPr>
              <w:t>Where the collateral is a Letters of Credit it will be the underlying Financial Institution providing this facility.</w:t>
            </w:r>
          </w:p>
          <w:p w:rsidR="000A55AA" w:rsidRPr="00DF07B0" w:rsidRDefault="000A55AA" w:rsidP="00803166">
            <w:pPr>
              <w:pStyle w:val="ListParagraph"/>
              <w:numPr>
                <w:ilvl w:val="0"/>
                <w:numId w:val="50"/>
              </w:numPr>
              <w:jc w:val="left"/>
              <w:rPr>
                <w:sz w:val="20"/>
                <w:lang w:val="en-GB"/>
              </w:rPr>
            </w:pPr>
            <w:r w:rsidRPr="00DF07B0">
              <w:rPr>
                <w:sz w:val="20"/>
                <w:lang w:val="en-GB"/>
              </w:rPr>
              <w:t>Where other report only if applicable.</w:t>
            </w:r>
          </w:p>
        </w:tc>
      </w:tr>
    </w:tbl>
    <w:p w:rsidR="000A55AA" w:rsidRPr="00DF07B0" w:rsidRDefault="000A55AA">
      <w:pPr>
        <w:rPr>
          <w:rFonts w:ascii="Times New Roman" w:hAnsi="Times New Roman" w:cs="Times New Roman"/>
          <w:sz w:val="20"/>
          <w:szCs w:val="20"/>
        </w:rPr>
      </w:pPr>
    </w:p>
    <w:p w:rsidR="000A55AA" w:rsidRPr="00DF07B0" w:rsidRDefault="000A55AA">
      <w:pPr>
        <w:rPr>
          <w:rFonts w:ascii="Times New Roman" w:hAnsi="Times New Roman" w:cs="Times New Roman"/>
          <w:b/>
          <w:bCs/>
          <w:sz w:val="20"/>
          <w:szCs w:val="20"/>
        </w:rPr>
      </w:pPr>
    </w:p>
    <w:p w:rsidR="000A55AA" w:rsidRPr="00DF07B0" w:rsidRDefault="000A55AA">
      <w:pPr>
        <w:rPr>
          <w:rFonts w:ascii="Times New Roman" w:hAnsi="Times New Roman" w:cs="Times New Roman"/>
          <w:sz w:val="20"/>
          <w:szCs w:val="20"/>
        </w:rPr>
      </w:pPr>
      <w:r w:rsidRPr="00DF07B0">
        <w:rPr>
          <w:rFonts w:ascii="Times New Roman" w:hAnsi="Times New Roman" w:cs="Times New Roman"/>
          <w:b/>
          <w:bCs/>
          <w:sz w:val="20"/>
          <w:szCs w:val="20"/>
        </w:rPr>
        <w:t xml:space="preserve">S.31.01 </w:t>
      </w:r>
      <w:r w:rsidR="0072092D" w:rsidRPr="00DF07B0">
        <w:rPr>
          <w:rFonts w:ascii="Times New Roman" w:hAnsi="Times New Roman" w:cs="Times New Roman"/>
          <w:b/>
          <w:bCs/>
          <w:sz w:val="20"/>
          <w:szCs w:val="20"/>
        </w:rPr>
        <w:t>–</w:t>
      </w:r>
      <w:r w:rsidRPr="00DF07B0">
        <w:rPr>
          <w:rFonts w:ascii="Times New Roman" w:hAnsi="Times New Roman" w:cs="Times New Roman"/>
          <w:b/>
          <w:bCs/>
          <w:sz w:val="20"/>
          <w:szCs w:val="20"/>
        </w:rPr>
        <w:t xml:space="preserve"> Share of reinsurers (including Finite Reinsurance and SPV's)</w:t>
      </w:r>
    </w:p>
    <w:p w:rsidR="000A55AA" w:rsidRPr="00DF07B0" w:rsidRDefault="000A55AA" w:rsidP="00950116">
      <w:pPr>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This template shall be filled by the insurance and reinsurance undertakings where a recoverable is recognised in relation to the reinsurer (even if all contracts with that reinsurer have terminated) and whose reinsurer is reducing the gross technical provisions as per end of the reporting year.</w:t>
      </w:r>
    </w:p>
    <w:p w:rsidR="000A55AA" w:rsidRPr="00DF07B0" w:rsidRDefault="000A55AA"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The template collects information on reinsurers and not on separate treaties. All ceded technical provisions, including those ceded under Finite reinsurance (as defined in S.30.03 Column C0060), must be completed. This also means that if an SPV or a syndicate of Lloyd’s acts as a reinsurer the SPV or the syndicate must be listed. </w:t>
      </w:r>
    </w:p>
    <w:tbl>
      <w:tblPr>
        <w:tblStyle w:val="TableGrid"/>
        <w:tblW w:w="9814" w:type="dxa"/>
        <w:tblLook w:val="04A0" w:firstRow="1" w:lastRow="0" w:firstColumn="1" w:lastColumn="0" w:noHBand="0" w:noVBand="1"/>
      </w:tblPr>
      <w:tblGrid>
        <w:gridCol w:w="1079"/>
        <w:gridCol w:w="2290"/>
        <w:gridCol w:w="6445"/>
      </w:tblGrid>
      <w:tr w:rsidR="000A55AA" w:rsidRPr="00DF07B0" w:rsidTr="00950116">
        <w:trPr>
          <w:trHeight w:val="315"/>
        </w:trPr>
        <w:tc>
          <w:tcPr>
            <w:tcW w:w="1079" w:type="dxa"/>
            <w:hideMark/>
          </w:tcPr>
          <w:p w:rsidR="000A55AA" w:rsidRPr="00DF07B0" w:rsidRDefault="000A55AA" w:rsidP="00950116">
            <w:pPr>
              <w:jc w:val="center"/>
              <w:rPr>
                <w:rFonts w:ascii="Times New Roman" w:hAnsi="Times New Roman" w:cs="Times New Roman"/>
                <w:b/>
                <w:bCs/>
                <w:sz w:val="20"/>
                <w:szCs w:val="20"/>
              </w:rPr>
            </w:pPr>
          </w:p>
        </w:tc>
        <w:tc>
          <w:tcPr>
            <w:tcW w:w="2290" w:type="dxa"/>
            <w:hideMark/>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6445" w:type="dxa"/>
            <w:hideMark/>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0A55AA" w:rsidRPr="00DF07B0" w:rsidTr="00950116">
        <w:trPr>
          <w:trHeight w:val="786"/>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C0040</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Code reinsurer</w:t>
            </w:r>
          </w:p>
        </w:tc>
        <w:tc>
          <w:tcPr>
            <w:tcW w:w="6445" w:type="dxa"/>
            <w:hideMark/>
          </w:tcPr>
          <w:p w:rsidR="000A55AA" w:rsidRPr="00DF07B0" w:rsidRDefault="000A55AA" w:rsidP="00950116">
            <w:pPr>
              <w:ind w:right="175"/>
              <w:rPr>
                <w:rFonts w:ascii="Times New Roman" w:hAnsi="Times New Roman" w:cs="Times New Roman"/>
                <w:sz w:val="20"/>
                <w:szCs w:val="20"/>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reinsurer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tc>
      </w:tr>
      <w:tr w:rsidR="000A55AA" w:rsidRPr="00DF07B0" w:rsidTr="00950116">
        <w:trPr>
          <w:trHeight w:val="1123"/>
        </w:trPr>
        <w:tc>
          <w:tcPr>
            <w:tcW w:w="1079"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C0050</w:t>
            </w:r>
          </w:p>
        </w:tc>
        <w:tc>
          <w:tcPr>
            <w:tcW w:w="2290"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Type of code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Reinsurer</w:t>
            </w:r>
          </w:p>
        </w:tc>
        <w:tc>
          <w:tcPr>
            <w:tcW w:w="6445" w:type="dxa"/>
          </w:tcPr>
          <w:p w:rsidR="000A55AA" w:rsidRPr="00DF07B0" w:rsidRDefault="000A55AA" w:rsidP="00950116">
            <w:pPr>
              <w:ind w:right="175"/>
              <w:rPr>
                <w:rFonts w:ascii="Times New Roman" w:hAnsi="Times New Roman" w:cs="Times New Roman"/>
                <w:sz w:val="20"/>
                <w:szCs w:val="20"/>
              </w:rPr>
            </w:pPr>
            <w:r w:rsidRPr="00DF07B0">
              <w:rPr>
                <w:rFonts w:ascii="Times New Roman" w:eastAsia="Times New Roman" w:hAnsi="Times New Roman" w:cs="Times New Roman"/>
                <w:sz w:val="20"/>
                <w:szCs w:val="20"/>
                <w:lang w:eastAsia="en-GB"/>
              </w:rPr>
              <w:t xml:space="preserve">Identification of the code used in item “Code reinsurer”. </w:t>
            </w:r>
            <w:r w:rsidRPr="00DF07B0">
              <w:rPr>
                <w:rFonts w:ascii="Times New Roman" w:hAnsi="Times New Roman" w:cs="Times New Roman"/>
                <w:sz w:val="20"/>
                <w:szCs w:val="20"/>
              </w:rPr>
              <w:t>The following closed list shall be used:</w:t>
            </w:r>
            <w:r w:rsidRPr="00DF07B0">
              <w:rPr>
                <w:rFonts w:ascii="Times New Roman" w:eastAsia="Times New Roman" w:hAnsi="Times New Roman" w:cs="Times New Roman"/>
                <w:sz w:val="20"/>
                <w:szCs w:val="20"/>
                <w:lang w:eastAsia="en-GB"/>
              </w:rPr>
              <w:br/>
              <w:t xml:space="preserve">1 – LEI </w:t>
            </w:r>
            <w:r w:rsidRPr="00DF07B0">
              <w:rPr>
                <w:rFonts w:ascii="Times New Roman" w:eastAsia="Times New Roman" w:hAnsi="Times New Roman" w:cs="Times New Roman"/>
                <w:sz w:val="20"/>
                <w:szCs w:val="20"/>
                <w:lang w:eastAsia="en-GB"/>
              </w:rPr>
              <w:br/>
              <w:t>2 – Specific code</w:t>
            </w:r>
          </w:p>
        </w:tc>
      </w:tr>
      <w:tr w:rsidR="000A55AA" w:rsidRPr="00DF07B0" w:rsidTr="00950116">
        <w:trPr>
          <w:trHeight w:val="1157"/>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C0060</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Reinsurance recoverables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Premium provision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including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SLT Health</w:t>
            </w:r>
          </w:p>
        </w:tc>
        <w:tc>
          <w:tcPr>
            <w:tcW w:w="644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 </w:t>
            </w:r>
          </w:p>
        </w:tc>
      </w:tr>
      <w:tr w:rsidR="000A55AA" w:rsidRPr="00DF07B0" w:rsidTr="00950116">
        <w:trPr>
          <w:trHeight w:val="975"/>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C0070</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Reinsurance recoverables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Claims provisions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including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SLT Health</w:t>
            </w:r>
          </w:p>
        </w:tc>
        <w:tc>
          <w:tcPr>
            <w:tcW w:w="644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claims provisions. </w:t>
            </w:r>
          </w:p>
        </w:tc>
      </w:tr>
      <w:tr w:rsidR="000A55AA" w:rsidRPr="00DF07B0" w:rsidTr="00950116">
        <w:trPr>
          <w:trHeight w:val="957"/>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C0080</w:t>
            </w:r>
          </w:p>
        </w:tc>
        <w:tc>
          <w:tcPr>
            <w:tcW w:w="2290"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Reinsurance recoverables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Technical provisions Life  including SLT Health</w:t>
            </w:r>
          </w:p>
        </w:tc>
        <w:tc>
          <w:tcPr>
            <w:tcW w:w="644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technical provisions. </w:t>
            </w:r>
          </w:p>
        </w:tc>
      </w:tr>
      <w:tr w:rsidR="000A55AA" w:rsidRPr="00DF07B0" w:rsidTr="00950116">
        <w:trPr>
          <w:trHeight w:val="1230"/>
        </w:trPr>
        <w:tc>
          <w:tcPr>
            <w:tcW w:w="1079"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C0090</w:t>
            </w:r>
          </w:p>
        </w:tc>
        <w:tc>
          <w:tcPr>
            <w:tcW w:w="2290"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Adjustment for expected losses due to counterparty default</w:t>
            </w:r>
          </w:p>
        </w:tc>
        <w:tc>
          <w:tcPr>
            <w:tcW w:w="6445"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Per reinsurer the adjustment for expected losses due to counterparty default. The adjustment shall be calculated separately and must be in line with </w:t>
            </w:r>
            <w:r w:rsidRPr="00DF07B0">
              <w:rPr>
                <w:rFonts w:ascii="Times New Roman" w:eastAsia="Times New Roman" w:hAnsi="Times New Roman" w:cs="Times New Roman"/>
                <w:sz w:val="20"/>
                <w:szCs w:val="20"/>
                <w:lang w:eastAsia="es-ES"/>
              </w:rPr>
              <w:t>Delegated Regulation (EU) 2015/35</w:t>
            </w:r>
            <w:r w:rsidRPr="00DF07B0">
              <w:rPr>
                <w:rFonts w:ascii="Times New Roman" w:hAnsi="Times New Roman" w:cs="Times New Roman"/>
                <w:sz w:val="20"/>
                <w:szCs w:val="20"/>
              </w:rPr>
              <w:t>.</w:t>
            </w:r>
          </w:p>
          <w:p w:rsidR="000A55AA" w:rsidRPr="00DF07B0" w:rsidRDefault="000A55AA">
            <w:pPr>
              <w:rPr>
                <w:rFonts w:ascii="Times New Roman" w:hAnsi="Times New Roman" w:cs="Times New Roman"/>
                <w:sz w:val="20"/>
                <w:szCs w:val="20"/>
              </w:rPr>
            </w:pP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This value shall be reported as negative value.</w:t>
            </w:r>
          </w:p>
        </w:tc>
      </w:tr>
      <w:tr w:rsidR="000A55AA" w:rsidRPr="00DF07B0" w:rsidTr="00950116">
        <w:trPr>
          <w:trHeight w:val="862"/>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C0100</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Reinsurance recoverables: Total reinsurance recoverables</w:t>
            </w:r>
          </w:p>
        </w:tc>
        <w:tc>
          <w:tcPr>
            <w:tcW w:w="6445" w:type="dxa"/>
            <w:hideMark/>
          </w:tcPr>
          <w:p w:rsidR="000A55AA" w:rsidRPr="00DF07B0" w:rsidRDefault="000A55AA" w:rsidP="000C45A0">
            <w:pPr>
              <w:rPr>
                <w:rFonts w:ascii="Times New Roman" w:hAnsi="Times New Roman" w:cs="Times New Roman"/>
                <w:sz w:val="20"/>
                <w:szCs w:val="20"/>
              </w:rPr>
            </w:pPr>
            <w:r w:rsidRPr="00DF07B0">
              <w:rPr>
                <w:rFonts w:ascii="Times New Roman" w:hAnsi="Times New Roman" w:cs="Times New Roman"/>
                <w:sz w:val="20"/>
                <w:szCs w:val="20"/>
              </w:rPr>
              <w:t>The result of ceded technical provisions (resulting from claims provision + premiums provision +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Life TP calculated as a whole and Life including </w:t>
            </w:r>
            <w:r w:rsidR="00D42064" w:rsidRPr="00DF07B0">
              <w:rPr>
                <w:rFonts w:ascii="Times New Roman" w:hAnsi="Times New Roman" w:cs="Times New Roman"/>
                <w:sz w:val="20"/>
                <w:szCs w:val="20"/>
              </w:rPr>
              <w:t>h</w:t>
            </w:r>
            <w:r w:rsidRPr="00DF07B0">
              <w:rPr>
                <w:rFonts w:ascii="Times New Roman" w:hAnsi="Times New Roman" w:cs="Times New Roman"/>
                <w:sz w:val="20"/>
                <w:szCs w:val="20"/>
              </w:rPr>
              <w:t>ealth</w:t>
            </w:r>
            <w:r w:rsidR="00D42064" w:rsidRPr="00DF07B0">
              <w:rPr>
                <w:rFonts w:ascii="Times New Roman" w:hAnsi="Times New Roman" w:cs="Times New Roman"/>
                <w:sz w:val="20"/>
                <w:szCs w:val="20"/>
              </w:rPr>
              <w:t xml:space="preserve"> SLT</w:t>
            </w:r>
            <w:r w:rsidRPr="00DF07B0">
              <w:rPr>
                <w:rFonts w:ascii="Times New Roman" w:hAnsi="Times New Roman" w:cs="Times New Roman"/>
                <w:sz w:val="20"/>
                <w:szCs w:val="20"/>
              </w:rPr>
              <w:t xml:space="preserve">, including the adjustment for expected losses due to counterparty default. </w:t>
            </w:r>
          </w:p>
        </w:tc>
      </w:tr>
      <w:tr w:rsidR="000A55AA" w:rsidRPr="00DF07B0" w:rsidTr="00950116">
        <w:trPr>
          <w:trHeight w:val="132"/>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C0110</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Net receivables</w:t>
            </w:r>
          </w:p>
        </w:tc>
        <w:tc>
          <w:tcPr>
            <w:tcW w:w="6445"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The amounts past due resulting from: claims paid by the insurer but not yet reimbursed by the reinsurer plus commissions to be paid by the reinsurer and other receivables minus debts to the reinsurer. Cash deposits are excluded and are to be considered as guarantees received. </w:t>
            </w:r>
          </w:p>
        </w:tc>
      </w:tr>
      <w:tr w:rsidR="000A55AA" w:rsidRPr="00DF07B0" w:rsidTr="00950116">
        <w:trPr>
          <w:trHeight w:val="699"/>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C0120</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Assets pledged by reinsurer</w:t>
            </w:r>
          </w:p>
        </w:tc>
        <w:tc>
          <w:tcPr>
            <w:tcW w:w="644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Amount of assets pledged by the reinsurer to mitigate the counterparty default risk of the reinsurer. </w:t>
            </w:r>
          </w:p>
        </w:tc>
      </w:tr>
      <w:tr w:rsidR="000A55AA" w:rsidRPr="00DF07B0" w:rsidTr="00950116">
        <w:trPr>
          <w:trHeight w:val="915"/>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C0130</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Financial guarantees</w:t>
            </w:r>
          </w:p>
        </w:tc>
        <w:tc>
          <w:tcPr>
            <w:tcW w:w="644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Amount of guarantees received by the undertaking from the reinsurer to guarantee the payment of the liabilities due by the undertaking (includes letter of credit, undrawn committed borrowing facilities). </w:t>
            </w:r>
          </w:p>
        </w:tc>
      </w:tr>
      <w:tr w:rsidR="000A55AA" w:rsidRPr="00DF07B0" w:rsidTr="00950116">
        <w:trPr>
          <w:trHeight w:val="486"/>
        </w:trPr>
        <w:tc>
          <w:tcPr>
            <w:tcW w:w="1079"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C0140</w:t>
            </w:r>
          </w:p>
        </w:tc>
        <w:tc>
          <w:tcPr>
            <w:tcW w:w="2290" w:type="dxa"/>
            <w:tcBorders>
              <w:bottom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Cash deposits</w:t>
            </w:r>
          </w:p>
        </w:tc>
        <w:tc>
          <w:tcPr>
            <w:tcW w:w="6445" w:type="dxa"/>
            <w:tcBorders>
              <w:bottom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Amount of cash deposits received by the </w:t>
            </w:r>
            <w:r w:rsidR="0066374D" w:rsidRPr="00DF07B0">
              <w:rPr>
                <w:rFonts w:ascii="Times New Roman" w:hAnsi="Times New Roman" w:cs="Times New Roman"/>
                <w:sz w:val="20"/>
                <w:szCs w:val="20"/>
              </w:rPr>
              <w:t>undertaking from the reinsurers</w:t>
            </w:r>
            <w:r w:rsidRPr="00DF07B0">
              <w:rPr>
                <w:rFonts w:ascii="Times New Roman" w:hAnsi="Times New Roman" w:cs="Times New Roman"/>
                <w:sz w:val="20"/>
                <w:szCs w:val="20"/>
              </w:rPr>
              <w:t xml:space="preserve">. </w:t>
            </w:r>
          </w:p>
        </w:tc>
      </w:tr>
      <w:tr w:rsidR="000A55AA" w:rsidRPr="00DF07B0" w:rsidTr="00166F34">
        <w:trPr>
          <w:trHeight w:val="275"/>
        </w:trPr>
        <w:tc>
          <w:tcPr>
            <w:tcW w:w="1079" w:type="dxa"/>
            <w:tcBorders>
              <w:bottom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C0150</w:t>
            </w:r>
          </w:p>
        </w:tc>
        <w:tc>
          <w:tcPr>
            <w:tcW w:w="2290" w:type="dxa"/>
            <w:tcBorders>
              <w:bottom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guarantees received</w:t>
            </w:r>
          </w:p>
        </w:tc>
        <w:tc>
          <w:tcPr>
            <w:tcW w:w="6445" w:type="dxa"/>
            <w:tcBorders>
              <w:bottom w:val="single" w:sz="4" w:space="0" w:color="auto"/>
            </w:tcBorders>
            <w:hideMark/>
          </w:tcPr>
          <w:p w:rsidR="000A55AA" w:rsidRPr="00DF07B0" w:rsidRDefault="000A55AA" w:rsidP="00950116">
            <w:pPr>
              <w:rPr>
                <w:rFonts w:ascii="Times New Roman" w:hAnsi="Times New Roman"/>
                <w:sz w:val="20"/>
                <w:rPrChange w:id="1922" w:author="Author">
                  <w:rPr>
                    <w:rFonts w:ascii="Times New Roman" w:hAnsi="Times New Roman"/>
                    <w:sz w:val="20"/>
                    <w:highlight w:val="cyan"/>
                  </w:rPr>
                </w:rPrChange>
              </w:rPr>
            </w:pPr>
            <w:r w:rsidRPr="00DF07B0">
              <w:rPr>
                <w:rFonts w:ascii="Times New Roman" w:hAnsi="Times New Roman" w:cs="Times New Roman"/>
                <w:sz w:val="20"/>
                <w:szCs w:val="20"/>
              </w:rPr>
              <w:t xml:space="preserve">Total amount of types of guarantees. </w:t>
            </w:r>
            <w:ins w:id="1923" w:author="Author">
              <w:r w:rsidR="00FF0B06" w:rsidRPr="00DF07B0">
                <w:rPr>
                  <w:rFonts w:ascii="Times New Roman" w:hAnsi="Times New Roman" w:cs="Times New Roman"/>
                  <w:sz w:val="20"/>
                  <w:szCs w:val="20"/>
                </w:rPr>
                <w:t>Corresponds to the sum of the amounts reported in C0120, C0130 and C0140.</w:t>
              </w:r>
            </w:ins>
          </w:p>
        </w:tc>
      </w:tr>
      <w:tr w:rsidR="000A55AA" w:rsidRPr="00DF07B0" w:rsidTr="00950116">
        <w:trPr>
          <w:trHeight w:val="352"/>
        </w:trPr>
        <w:tc>
          <w:tcPr>
            <w:tcW w:w="9814" w:type="dxa"/>
            <w:gridSpan w:val="3"/>
            <w:tcBorders>
              <w:top w:val="single" w:sz="4" w:space="0" w:color="auto"/>
              <w:left w:val="nil"/>
              <w:bottom w:val="single" w:sz="4" w:space="0" w:color="auto"/>
              <w:right w:val="nil"/>
            </w:tcBorders>
            <w:noWrap/>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b/>
                <w:bCs/>
                <w:i/>
                <w:iCs/>
                <w:sz w:val="20"/>
                <w:szCs w:val="20"/>
              </w:rPr>
              <w:t xml:space="preserve">Information on reinsurers </w:t>
            </w:r>
          </w:p>
        </w:tc>
      </w:tr>
      <w:tr w:rsidR="000A55AA" w:rsidRPr="00DF07B0" w:rsidTr="00950116">
        <w:trPr>
          <w:trHeight w:val="315"/>
        </w:trPr>
        <w:tc>
          <w:tcPr>
            <w:tcW w:w="1079" w:type="dxa"/>
            <w:tcBorders>
              <w:top w:val="single" w:sz="4" w:space="0" w:color="auto"/>
            </w:tcBorders>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C0160</w:t>
            </w:r>
          </w:p>
        </w:tc>
        <w:tc>
          <w:tcPr>
            <w:tcW w:w="2290" w:type="dxa"/>
            <w:tcBorders>
              <w:top w:val="single" w:sz="4" w:space="0" w:color="auto"/>
            </w:tcBorders>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Code reinsurer</w:t>
            </w:r>
          </w:p>
        </w:tc>
        <w:tc>
          <w:tcPr>
            <w:tcW w:w="6445" w:type="dxa"/>
            <w:tcBorders>
              <w:top w:val="single" w:sz="4" w:space="0" w:color="auto"/>
            </w:tcBorders>
            <w:hideMark/>
          </w:tcPr>
          <w:p w:rsidR="000A55AA" w:rsidRPr="00DF07B0" w:rsidRDefault="000A55AA" w:rsidP="003E58FD">
            <w:pPr>
              <w:ind w:right="175"/>
              <w:rPr>
                <w:rFonts w:ascii="Times New Roman" w:hAnsi="Times New Roman" w:cs="Times New Roman"/>
                <w:sz w:val="20"/>
                <w:szCs w:val="20"/>
              </w:rPr>
            </w:pPr>
            <w:r w:rsidRPr="00DF07B0">
              <w:rPr>
                <w:rFonts w:ascii="Times New Roman" w:eastAsia="Times New Roman" w:hAnsi="Times New Roman" w:cs="Times New Roman"/>
                <w:sz w:val="20"/>
                <w:szCs w:val="20"/>
                <w:lang w:eastAsia="en-GB"/>
              </w:rPr>
              <w:t>Identification code</w:t>
            </w:r>
            <w:r w:rsidRPr="00DF07B0">
              <w:rPr>
                <w:rFonts w:ascii="Times New Roman" w:hAnsi="Times New Roman" w:cs="Times New Roman"/>
                <w:sz w:val="20"/>
                <w:szCs w:val="20"/>
              </w:rPr>
              <w:t xml:space="preserve"> of the reinsurer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 attributed by the undertaking</w:t>
            </w:r>
          </w:p>
        </w:tc>
      </w:tr>
      <w:tr w:rsidR="000A55AA" w:rsidRPr="00DF07B0" w:rsidTr="00166F34">
        <w:trPr>
          <w:trHeight w:val="954"/>
        </w:trPr>
        <w:tc>
          <w:tcPr>
            <w:tcW w:w="1079"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C0170</w:t>
            </w:r>
          </w:p>
        </w:tc>
        <w:tc>
          <w:tcPr>
            <w:tcW w:w="2290"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szCs w:val="20"/>
              </w:rPr>
              <w:t xml:space="preserve">Type of code </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Reinsurer</w:t>
            </w:r>
          </w:p>
        </w:tc>
        <w:tc>
          <w:tcPr>
            <w:tcW w:w="6445" w:type="dxa"/>
          </w:tcPr>
          <w:p w:rsidR="000A55AA" w:rsidRPr="00DF07B0" w:rsidRDefault="000A55AA" w:rsidP="00166F34">
            <w:pPr>
              <w:ind w:right="175"/>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Identification of the code used in item “Code reinsurer”. </w:t>
            </w:r>
            <w:r w:rsidRPr="00DF07B0">
              <w:rPr>
                <w:rFonts w:ascii="Times New Roman" w:hAnsi="Times New Roman" w:cs="Times New Roman"/>
                <w:sz w:val="20"/>
                <w:szCs w:val="20"/>
              </w:rPr>
              <w:t>The following closed list shall be used:</w:t>
            </w:r>
            <w:r w:rsidRPr="00DF07B0">
              <w:rPr>
                <w:rFonts w:ascii="Times New Roman" w:eastAsia="Times New Roman" w:hAnsi="Times New Roman" w:cs="Times New Roman"/>
                <w:sz w:val="20"/>
                <w:szCs w:val="20"/>
                <w:lang w:eastAsia="en-GB"/>
              </w:rPr>
              <w:br/>
              <w:t xml:space="preserve">1 – LEI </w:t>
            </w:r>
            <w:r w:rsidRPr="00DF07B0">
              <w:rPr>
                <w:rFonts w:ascii="Times New Roman" w:eastAsia="Times New Roman" w:hAnsi="Times New Roman" w:cs="Times New Roman"/>
                <w:sz w:val="20"/>
                <w:szCs w:val="20"/>
                <w:lang w:eastAsia="en-GB"/>
              </w:rPr>
              <w:br/>
              <w:t>2 – Specific code</w:t>
            </w:r>
          </w:p>
        </w:tc>
      </w:tr>
      <w:tr w:rsidR="000A55AA" w:rsidRPr="00DF07B0" w:rsidTr="00166F34">
        <w:trPr>
          <w:trHeight w:val="1894"/>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C0180</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Legal name reinsurer</w:t>
            </w:r>
          </w:p>
        </w:tc>
        <w:tc>
          <w:tcPr>
            <w:tcW w:w="644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Legal name of the reinsurer to whom the underwriting risk has been transferred. The official name of the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In case of pooling arrangements, the name of the Pool (or Pool manager) can be filled only if the Pool is a legal entity. </w:t>
            </w:r>
          </w:p>
        </w:tc>
      </w:tr>
      <w:tr w:rsidR="000A55AA" w:rsidRPr="00DF07B0" w:rsidTr="00950116">
        <w:trPr>
          <w:trHeight w:val="557"/>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C0190 </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Type of reinsurer</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w:t>
            </w:r>
          </w:p>
        </w:tc>
        <w:tc>
          <w:tcPr>
            <w:tcW w:w="6445"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Type of reinsurer to whom the underwriting risk has been transferred.</w:t>
            </w:r>
          </w:p>
          <w:p w:rsidR="000A55AA" w:rsidRPr="00DF07B0" w:rsidRDefault="000A55AA" w:rsidP="00950116">
            <w:pPr>
              <w:ind w:right="175"/>
              <w:rPr>
                <w:rFonts w:ascii="Times New Roman" w:hAnsi="Times New Roman" w:cs="Times New Roman"/>
                <w:sz w:val="20"/>
                <w:szCs w:val="20"/>
              </w:rPr>
            </w:pPr>
            <w:r w:rsidRPr="00DF07B0">
              <w:rPr>
                <w:rFonts w:ascii="Times New Roman" w:hAnsi="Times New Roman" w:cs="Times New Roman"/>
                <w:sz w:val="20"/>
                <w:szCs w:val="20"/>
              </w:rPr>
              <w:t xml:space="preserve">The following closed list shall be used: </w:t>
            </w:r>
          </w:p>
          <w:p w:rsidR="000A55AA" w:rsidRPr="00DF07B0" w:rsidRDefault="000A55AA" w:rsidP="00950116">
            <w:pPr>
              <w:ind w:left="50" w:right="175"/>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Life insurer</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insurer</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Direct Composite insurer</w:t>
            </w:r>
            <w:r w:rsidRPr="00DF07B0">
              <w:rPr>
                <w:rFonts w:ascii="Times New Roman" w:hAnsi="Times New Roman" w:cs="Times New Roman"/>
                <w:sz w:val="20"/>
                <w:szCs w:val="20"/>
              </w:rPr>
              <w:b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Captive insurance undertaking </w:t>
            </w:r>
          </w:p>
          <w:p w:rsidR="000A55AA" w:rsidRPr="00DF07B0" w:rsidRDefault="000A55AA" w:rsidP="00950116">
            <w:pPr>
              <w:ind w:left="50" w:right="175"/>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Internal reinsurer (reinsurance undertaking which primary focus is to take risk from other insurance undertakings within the group)</w:t>
            </w:r>
            <w:r w:rsidRPr="00DF07B0">
              <w:rPr>
                <w:rFonts w:ascii="Times New Roman" w:hAnsi="Times New Roman" w:cs="Times New Roman"/>
                <w:sz w:val="20"/>
                <w:szCs w:val="20"/>
              </w:rPr>
              <w:b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External reinsurer (reinsurance undertaking that takes risks from undertakings other than from insurance undertakings within the group)</w:t>
            </w:r>
            <w:r w:rsidRPr="00DF07B0">
              <w:rPr>
                <w:rFonts w:ascii="Times New Roman" w:hAnsi="Times New Roman" w:cs="Times New Roman"/>
                <w:sz w:val="20"/>
                <w:szCs w:val="20"/>
              </w:rPr>
              <w:b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Captive reinsurance undertaking</w:t>
            </w:r>
            <w:r w:rsidRPr="00DF07B0">
              <w:rPr>
                <w:rFonts w:ascii="Times New Roman" w:hAnsi="Times New Roman" w:cs="Times New Roman"/>
                <w:sz w:val="20"/>
                <w:szCs w:val="20"/>
              </w:rPr>
              <w:b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Special purpose vehicle</w:t>
            </w:r>
            <w:r w:rsidRPr="00DF07B0">
              <w:rPr>
                <w:rFonts w:ascii="Times New Roman" w:hAnsi="Times New Roman" w:cs="Times New Roman"/>
                <w:sz w:val="20"/>
                <w:szCs w:val="20"/>
              </w:rPr>
              <w:b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Pool entity (where more than one insurance or reinsurance undertakings are involved) </w:t>
            </w:r>
          </w:p>
          <w:p w:rsidR="000A55AA" w:rsidRPr="00DF07B0" w:rsidRDefault="000A55AA" w:rsidP="00166F34">
            <w:pPr>
              <w:ind w:left="50"/>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State pool </w:t>
            </w:r>
          </w:p>
        </w:tc>
      </w:tr>
      <w:tr w:rsidR="000A55AA" w:rsidRPr="00DF07B0" w:rsidTr="00950116">
        <w:trPr>
          <w:trHeight w:val="330"/>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C0200</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Country of residency</w:t>
            </w:r>
          </w:p>
        </w:tc>
        <w:tc>
          <w:tcPr>
            <w:tcW w:w="6445" w:type="dxa"/>
            <w:hideMark/>
          </w:tcPr>
          <w:p w:rsidR="000A55AA" w:rsidRPr="00DF07B0" w:rsidRDefault="000A55AA" w:rsidP="00F37D39">
            <w:pPr>
              <w:rPr>
                <w:rFonts w:ascii="Times New Roman" w:hAnsi="Times New Roman" w:cs="Times New Roman"/>
                <w:sz w:val="20"/>
                <w:szCs w:val="20"/>
              </w:rPr>
            </w:pPr>
            <w:r w:rsidRPr="00DF07B0">
              <w:rPr>
                <w:rFonts w:ascii="Times New Roman" w:hAnsi="Times New Roman" w:cs="Times New Roman"/>
                <w:sz w:val="20"/>
                <w:szCs w:val="20"/>
              </w:rPr>
              <w:t>Identify the ISO 3166</w:t>
            </w:r>
            <w:r w:rsidR="0072092D" w:rsidRPr="00DF07B0">
              <w:rPr>
                <w:rFonts w:ascii="Times New Roman" w:hAnsi="Times New Roman" w:cs="Times New Roman"/>
                <w:sz w:val="20"/>
                <w:szCs w:val="20"/>
              </w:rPr>
              <w:t>–</w:t>
            </w:r>
            <w:r w:rsidR="00F37D39"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00F37D39" w:rsidRPr="00DF07B0">
              <w:rPr>
                <w:rFonts w:ascii="Times New Roman" w:hAnsi="Times New Roman" w:cs="Times New Roman"/>
                <w:sz w:val="20"/>
                <w:szCs w:val="20"/>
              </w:rPr>
              <w:t>2</w:t>
            </w:r>
            <w:r w:rsidRPr="00DF07B0">
              <w:rPr>
                <w:rFonts w:ascii="Times New Roman" w:hAnsi="Times New Roman" w:cs="Times New Roman"/>
                <w:sz w:val="20"/>
                <w:szCs w:val="20"/>
              </w:rPr>
              <w:t xml:space="preserve"> code for the country where the reinsurer is legally </w:t>
            </w:r>
            <w:proofErr w:type="gramStart"/>
            <w:r w:rsidRPr="00DF07B0">
              <w:rPr>
                <w:rFonts w:ascii="Times New Roman" w:hAnsi="Times New Roman" w:cs="Times New Roman"/>
                <w:sz w:val="20"/>
                <w:szCs w:val="20"/>
              </w:rPr>
              <w:t>authorised/licensed</w:t>
            </w:r>
            <w:proofErr w:type="gramEnd"/>
            <w:r w:rsidRPr="00DF07B0">
              <w:rPr>
                <w:rFonts w:ascii="Times New Roman" w:hAnsi="Times New Roman" w:cs="Times New Roman"/>
                <w:sz w:val="20"/>
                <w:szCs w:val="20"/>
              </w:rPr>
              <w:t>.</w:t>
            </w:r>
          </w:p>
        </w:tc>
      </w:tr>
      <w:tr w:rsidR="000A55AA" w:rsidRPr="00DF07B0" w:rsidTr="00950116">
        <w:trPr>
          <w:trHeight w:val="330"/>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C0210</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External rating assessment by nominated ECAI</w:t>
            </w:r>
          </w:p>
        </w:tc>
        <w:tc>
          <w:tcPr>
            <w:tcW w:w="6445" w:type="dxa"/>
            <w:hideMark/>
          </w:tcPr>
          <w:p w:rsidR="000A55AA" w:rsidRPr="00DF07B0" w:rsidRDefault="000A55AA">
            <w:pPr>
              <w:rPr>
                <w:ins w:id="1924" w:author="Author"/>
                <w:rFonts w:ascii="Times New Roman" w:hAnsi="Times New Roman" w:cs="Times New Roman"/>
                <w:sz w:val="20"/>
                <w:szCs w:val="20"/>
              </w:rPr>
            </w:pPr>
            <w:r w:rsidRPr="00DF07B0">
              <w:rPr>
                <w:rFonts w:ascii="Times New Roman" w:hAnsi="Times New Roman" w:cs="Times New Roman"/>
                <w:sz w:val="20"/>
                <w:szCs w:val="20"/>
              </w:rPr>
              <w:t>The actual/current rating that is considered by the undertaking.</w:t>
            </w:r>
          </w:p>
          <w:p w:rsidR="000A009E" w:rsidRPr="00DF07B0" w:rsidRDefault="000A009E">
            <w:pPr>
              <w:rPr>
                <w:ins w:id="1925" w:author="Author"/>
                <w:rFonts w:ascii="Times New Roman" w:hAnsi="Times New Roman" w:cs="Times New Roman"/>
                <w:sz w:val="20"/>
                <w:szCs w:val="20"/>
              </w:rPr>
            </w:pPr>
          </w:p>
          <w:p w:rsidR="00D6121B" w:rsidRPr="00DF07B0" w:rsidRDefault="00F83DAC" w:rsidP="00D6121B">
            <w:pPr>
              <w:ind w:right="175"/>
              <w:rPr>
                <w:ins w:id="1926" w:author="Author"/>
                <w:rFonts w:ascii="Times New Roman" w:hAnsi="Times New Roman" w:cs="Times New Roman"/>
                <w:sz w:val="20"/>
                <w:szCs w:val="20"/>
              </w:rPr>
            </w:pPr>
            <w:ins w:id="1927" w:author="Author">
              <w:del w:id="1928" w:author="Author">
                <w:r w:rsidRPr="00DF07B0" w:rsidDel="00D6121B">
                  <w:rPr>
                    <w:rFonts w:ascii="Times New Roman" w:hAnsi="Times New Roman" w:cs="Times New Roman"/>
                    <w:sz w:val="20"/>
                    <w:szCs w:val="20"/>
                  </w:rPr>
                  <w:delText xml:space="preserve">rating of the </w:delText>
                </w:r>
              </w:del>
              <w:r w:rsidR="00D6121B" w:rsidRPr="00DF07B0">
                <w:rPr>
                  <w:rFonts w:ascii="Times New Roman" w:hAnsi="Times New Roman" w:cs="Times New Roman"/>
                  <w:sz w:val="20"/>
                  <w:szCs w:val="20"/>
                </w:rPr>
                <w:t xml:space="preserve"> If the rating is not available the item should be left blank</w:t>
              </w:r>
              <w:del w:id="1929" w:author="Author">
                <w:r w:rsidR="00D6121B" w:rsidRPr="00DF07B0" w:rsidDel="000A25CD">
                  <w:rPr>
                    <w:rFonts w:ascii="Times New Roman" w:hAnsi="Times New Roman" w:cs="Times New Roman"/>
                    <w:sz w:val="20"/>
                    <w:szCs w:val="20"/>
                  </w:rPr>
                  <w:delText xml:space="preserve"> and the reinsurer should be identified as “9 – no rating available” in column C0230 (Credit quality step)</w:delText>
                </w:r>
              </w:del>
              <w:r w:rsidR="00D6121B" w:rsidRPr="00DF07B0">
                <w:rPr>
                  <w:rFonts w:ascii="Times New Roman" w:hAnsi="Times New Roman" w:cs="Times New Roman"/>
                  <w:sz w:val="20"/>
                  <w:szCs w:val="20"/>
                </w:rPr>
                <w:t>.</w:t>
              </w:r>
            </w:ins>
          </w:p>
          <w:p w:rsidR="000A009E" w:rsidRPr="00DF07B0" w:rsidRDefault="000A009E">
            <w:pPr>
              <w:rPr>
                <w:ins w:id="1930" w:author="Author"/>
                <w:rFonts w:ascii="Times New Roman" w:hAnsi="Times New Roman" w:cs="Times New Roman"/>
                <w:sz w:val="20"/>
                <w:szCs w:val="20"/>
              </w:rPr>
            </w:pPr>
          </w:p>
          <w:p w:rsidR="000A009E" w:rsidRPr="00DF07B0" w:rsidRDefault="000A009E" w:rsidP="000A009E">
            <w:pPr>
              <w:rPr>
                <w:ins w:id="1931" w:author="Author"/>
                <w:rFonts w:ascii="Times New Roman" w:hAnsi="Times New Roman" w:cs="Times New Roman"/>
                <w:sz w:val="20"/>
                <w:szCs w:val="20"/>
              </w:rPr>
            </w:pPr>
            <w:ins w:id="1932" w:author="Author">
              <w:r w:rsidRPr="00DF07B0">
                <w:rPr>
                  <w:rFonts w:ascii="Times New Roman" w:hAnsi="Times New Roman" w:cs="Times New Roman"/>
                  <w:sz w:val="20"/>
                  <w:szCs w:val="20"/>
                </w:rPr>
                <w:t>This item is not applicable to reinsurers for which undertakings using internal model use internal ratings. If undertakings using internal model do not use internal rating, this item shall be reported.</w:t>
              </w:r>
            </w:ins>
          </w:p>
          <w:p w:rsidR="000A009E" w:rsidRPr="00DF07B0" w:rsidRDefault="000A009E">
            <w:pPr>
              <w:rPr>
                <w:rFonts w:ascii="Times New Roman" w:hAnsi="Times New Roman" w:cs="Times New Roman"/>
                <w:sz w:val="20"/>
                <w:szCs w:val="20"/>
              </w:rPr>
            </w:pPr>
          </w:p>
        </w:tc>
      </w:tr>
      <w:tr w:rsidR="000A55AA" w:rsidRPr="00DF07B0" w:rsidTr="00950116">
        <w:trPr>
          <w:trHeight w:val="330"/>
        </w:trPr>
        <w:tc>
          <w:tcPr>
            <w:tcW w:w="1079"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C0220</w:t>
            </w:r>
          </w:p>
        </w:tc>
        <w:tc>
          <w:tcPr>
            <w:tcW w:w="2290"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Nominated ECAI</w:t>
            </w:r>
          </w:p>
        </w:tc>
        <w:tc>
          <w:tcPr>
            <w:tcW w:w="6445" w:type="dxa"/>
            <w:hideMark/>
          </w:tcPr>
          <w:p w:rsidR="00BD366F" w:rsidRPr="00DF07B0" w:rsidRDefault="00BD366F" w:rsidP="00BD366F">
            <w:pPr>
              <w:spacing w:after="200" w:line="276" w:lineRule="auto"/>
              <w:rPr>
                <w:ins w:id="1933" w:author="Author"/>
                <w:rFonts w:ascii="Times New Roman" w:hAnsi="Times New Roman" w:cs="Times New Roman"/>
                <w:sz w:val="20"/>
                <w:szCs w:val="20"/>
              </w:rPr>
            </w:pPr>
            <w:ins w:id="1934" w:author="Author">
              <w:r w:rsidRPr="00DF07B0">
                <w:rPr>
                  <w:rFonts w:ascii="Times New Roman" w:hAnsi="Times New Roman" w:cs="Times New Roman"/>
                  <w:sz w:val="20"/>
                  <w:szCs w:val="20"/>
                </w:rPr>
                <w:t>Identify the credit assessment institution (ECAI) giving the external rating in C0210, by using the following close</w:t>
              </w:r>
              <w:r w:rsidR="00A6272B" w:rsidRPr="00DF07B0">
                <w:rPr>
                  <w:rFonts w:ascii="Times New Roman" w:hAnsi="Times New Roman" w:cs="Times New Roman"/>
                  <w:sz w:val="20"/>
                  <w:szCs w:val="20"/>
                </w:rPr>
                <w:t>d</w:t>
              </w:r>
              <w:r w:rsidRPr="00DF07B0">
                <w:rPr>
                  <w:rFonts w:ascii="Times New Roman" w:hAnsi="Times New Roman" w:cs="Times New Roman"/>
                  <w:sz w:val="20"/>
                  <w:szCs w:val="20"/>
                </w:rPr>
                <w:t xml:space="preserve">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w:t>
              </w:r>
              <w:del w:id="1935" w:author="Author">
                <w:r w:rsidRPr="00DF07B0" w:rsidDel="00DB13CD">
                  <w:rPr>
                    <w:rFonts w:ascii="Times New Roman" w:hAnsi="Times New Roman" w:cs="Times New Roman"/>
                    <w:sz w:val="20"/>
                    <w:szCs w:val="20"/>
                  </w:rPr>
                  <w:delText xml:space="preserve">of new </w:delText>
                </w:r>
              </w:del>
              <w:r w:rsidRPr="00DF07B0">
                <w:rPr>
                  <w:rFonts w:ascii="Times New Roman" w:hAnsi="Times New Roman" w:cs="Times New Roman"/>
                  <w:sz w:val="20"/>
                  <w:szCs w:val="20"/>
                </w:rPr>
                <w:t xml:space="preserve">a new Credit Rating Agency </w:t>
              </w:r>
              <w:del w:id="1936" w:author="Author">
                <w:r w:rsidRPr="00DF07B0" w:rsidDel="00DB13CD">
                  <w:rPr>
                    <w:rFonts w:ascii="Times New Roman" w:hAnsi="Times New Roman" w:cs="Times New Roman"/>
                    <w:sz w:val="20"/>
                    <w:szCs w:val="20"/>
                  </w:rPr>
                  <w:delText>use</w:delText>
                </w:r>
              </w:del>
              <w:r w:rsidR="00DB13CD" w:rsidRPr="00DF07B0">
                <w:rPr>
                  <w:rFonts w:ascii="Times New Roman" w:hAnsi="Times New Roman" w:cs="Times New Roman"/>
                  <w:sz w:val="20"/>
                  <w:szCs w:val="20"/>
                  <w:rPrChange w:id="1937" w:author="Author">
                    <w:rPr>
                      <w:rFonts w:ascii="Times New Roman" w:hAnsi="Times New Roman" w:cs="Times New Roman"/>
                      <w:sz w:val="20"/>
                      <w:szCs w:val="20"/>
                      <w:highlight w:val="cyan"/>
                    </w:rPr>
                  </w:rPrChange>
                </w:rPr>
                <w:t>is</w:t>
              </w:r>
              <w:r w:rsidRPr="00DF07B0">
                <w:rPr>
                  <w:rFonts w:ascii="Times New Roman" w:hAnsi="Times New Roman" w:cs="Times New Roman"/>
                  <w:sz w:val="20"/>
                  <w:szCs w:val="20"/>
                </w:rPr>
                <w:t xml:space="preserve"> </w:t>
              </w:r>
              <w:r w:rsidR="00DB13CD" w:rsidRPr="00DF07B0">
                <w:rPr>
                  <w:rFonts w:ascii="Times New Roman" w:hAnsi="Times New Roman" w:cs="Times New Roman"/>
                  <w:sz w:val="20"/>
                  <w:szCs w:val="20"/>
                  <w:rPrChange w:id="1938" w:author="Author">
                    <w:rPr>
                      <w:rFonts w:ascii="Times New Roman" w:hAnsi="Times New Roman" w:cs="Times New Roman"/>
                      <w:sz w:val="20"/>
                      <w:szCs w:val="20"/>
                      <w:highlight w:val="cyan"/>
                    </w:rPr>
                  </w:rPrChange>
                </w:rPr>
                <w:t>registered or certified</w:t>
              </w:r>
              <w:del w:id="1939" w:author="Author">
                <w:r w:rsidRPr="00DF07B0" w:rsidDel="00DB13CD">
                  <w:rPr>
                    <w:rFonts w:ascii="Times New Roman" w:hAnsi="Times New Roman" w:cs="Times New Roman"/>
                    <w:sz w:val="20"/>
                    <w:szCs w:val="20"/>
                  </w:rPr>
                  <w:delText>authorised</w:delText>
                </w:r>
              </w:del>
              <w:r w:rsidRPr="00DF07B0">
                <w:rPr>
                  <w:rFonts w:ascii="Times New Roman" w:hAnsi="Times New Roman" w:cs="Times New Roman"/>
                  <w:sz w:val="20"/>
                  <w:szCs w:val="20"/>
                </w:rPr>
                <w:t xml:space="preserve"> by ESMA and while the close</w:t>
              </w:r>
              <w:r w:rsidR="00A6272B" w:rsidRPr="00DF07B0">
                <w:rPr>
                  <w:rFonts w:ascii="Times New Roman" w:hAnsi="Times New Roman" w:cs="Times New Roman"/>
                  <w:sz w:val="20"/>
                  <w:szCs w:val="20"/>
                </w:rPr>
                <w:t>d</w:t>
              </w:r>
              <w:r w:rsidRPr="00DF07B0">
                <w:rPr>
                  <w:rFonts w:ascii="Times New Roman" w:hAnsi="Times New Roman" w:cs="Times New Roman"/>
                  <w:sz w:val="20"/>
                  <w:szCs w:val="20"/>
                </w:rPr>
                <w:t xml:space="preserve"> list is not up-dated please report “Other</w:t>
              </w:r>
              <w:r w:rsidR="00DB13CD" w:rsidRPr="00DF07B0">
                <w:rPr>
                  <w:rFonts w:ascii="Times New Roman" w:hAnsi="Times New Roman" w:cs="Times New Roman"/>
                  <w:sz w:val="20"/>
                  <w:szCs w:val="20"/>
                </w:rPr>
                <w:t xml:space="preserve"> nominated ECAI</w:t>
              </w:r>
              <w:r w:rsidRPr="00DF07B0">
                <w:rPr>
                  <w:rFonts w:ascii="Times New Roman" w:hAnsi="Times New Roman" w:cs="Times New Roman"/>
                  <w:sz w:val="20"/>
                  <w:szCs w:val="20"/>
                </w:rPr>
                <w:t>”.</w:t>
              </w:r>
            </w:ins>
          </w:p>
          <w:p w:rsidR="00D025AD" w:rsidRPr="00DF07B0" w:rsidRDefault="00D025AD" w:rsidP="00D025AD">
            <w:pPr>
              <w:rPr>
                <w:ins w:id="1940" w:author="Author"/>
                <w:rFonts w:ascii="Times New Roman" w:hAnsi="Times New Roman" w:cs="Times New Roman"/>
                <w:sz w:val="20"/>
                <w:szCs w:val="20"/>
              </w:rPr>
            </w:pPr>
            <w:ins w:id="1941" w:author="Author">
              <w:r w:rsidRPr="00DF07B0">
                <w:rPr>
                  <w:rFonts w:ascii="Times New Roman" w:hAnsi="Times New Roman" w:cs="Times New Roman"/>
                  <w:sz w:val="20"/>
                  <w:szCs w:val="20"/>
                </w:rPr>
                <w:t>- Euler Hermes Rating GmbH (LEI code: 391200QXGLWHK9VK6V27)</w:t>
              </w:r>
            </w:ins>
          </w:p>
          <w:p w:rsidR="00D025AD" w:rsidRPr="00DF07B0" w:rsidRDefault="00D025AD" w:rsidP="00D025AD">
            <w:pPr>
              <w:rPr>
                <w:ins w:id="1942" w:author="Author"/>
                <w:rFonts w:ascii="Times New Roman" w:hAnsi="Times New Roman" w:cs="Times New Roman"/>
                <w:sz w:val="20"/>
                <w:szCs w:val="20"/>
              </w:rPr>
            </w:pPr>
            <w:ins w:id="1943" w:author="Author">
              <w:r w:rsidRPr="00DF07B0">
                <w:rPr>
                  <w:rFonts w:ascii="Times New Roman" w:hAnsi="Times New Roman" w:cs="Times New Roman"/>
                  <w:sz w:val="20"/>
                  <w:szCs w:val="20"/>
                </w:rPr>
                <w:t>- Japan Credit Rating Agency Ltd (LEI code: 35380002378CEGMRVW86)</w:t>
              </w:r>
            </w:ins>
          </w:p>
          <w:p w:rsidR="00D025AD" w:rsidRPr="00DF07B0" w:rsidRDefault="00D025AD" w:rsidP="00D025AD">
            <w:pPr>
              <w:rPr>
                <w:ins w:id="1944" w:author="Author"/>
                <w:rFonts w:ascii="Times New Roman" w:hAnsi="Times New Roman" w:cs="Times New Roman"/>
                <w:sz w:val="20"/>
                <w:szCs w:val="20"/>
              </w:rPr>
            </w:pPr>
            <w:ins w:id="1945" w:author="Author">
              <w:r w:rsidRPr="00DF07B0">
                <w:rPr>
                  <w:rFonts w:ascii="Times New Roman" w:hAnsi="Times New Roman" w:cs="Times New Roman"/>
                  <w:sz w:val="20"/>
                  <w:szCs w:val="20"/>
                </w:rPr>
                <w:t>- BCRA-Credit Rating Agency AD (LEI code: 747800Z0IC3P66HTQ142)</w:t>
              </w:r>
            </w:ins>
          </w:p>
          <w:p w:rsidR="00D025AD" w:rsidRPr="00DF07B0" w:rsidRDefault="00D025AD" w:rsidP="00D025AD">
            <w:pPr>
              <w:rPr>
                <w:ins w:id="1946" w:author="Author"/>
                <w:rFonts w:ascii="Times New Roman" w:hAnsi="Times New Roman" w:cs="Times New Roman"/>
                <w:sz w:val="20"/>
                <w:szCs w:val="20"/>
                <w:lang w:val="de-DE"/>
                <w:rPrChange w:id="1947" w:author="Author">
                  <w:rPr>
                    <w:ins w:id="1948" w:author="Author"/>
                    <w:rFonts w:ascii="Times New Roman" w:hAnsi="Times New Roman" w:cs="Times New Roman"/>
                    <w:sz w:val="20"/>
                    <w:szCs w:val="20"/>
                  </w:rPr>
                </w:rPrChange>
              </w:rPr>
            </w:pPr>
            <w:ins w:id="1949" w:author="Author">
              <w:r w:rsidRPr="00DF07B0">
                <w:rPr>
                  <w:rFonts w:ascii="Times New Roman" w:hAnsi="Times New Roman" w:cs="Times New Roman"/>
                  <w:sz w:val="20"/>
                  <w:szCs w:val="20"/>
                  <w:lang w:val="de-DE"/>
                  <w:rPrChange w:id="1950" w:author="Author">
                    <w:rPr>
                      <w:rFonts w:ascii="Times New Roman" w:hAnsi="Times New Roman" w:cs="Times New Roman"/>
                      <w:sz w:val="20"/>
                      <w:szCs w:val="20"/>
                    </w:rPr>
                  </w:rPrChange>
                </w:rPr>
                <w:t>- Creditreform Rating AG (LEI code: 391200PHL11KDUTTST66)</w:t>
              </w:r>
            </w:ins>
          </w:p>
          <w:p w:rsidR="00D025AD" w:rsidRPr="00DF07B0" w:rsidRDefault="00D025AD" w:rsidP="00D025AD">
            <w:pPr>
              <w:rPr>
                <w:ins w:id="1951" w:author="Author"/>
                <w:rFonts w:ascii="Times New Roman" w:hAnsi="Times New Roman" w:cs="Times New Roman"/>
                <w:sz w:val="20"/>
                <w:szCs w:val="20"/>
              </w:rPr>
            </w:pPr>
            <w:ins w:id="1952" w:author="Author">
              <w:r w:rsidRPr="00DF07B0">
                <w:rPr>
                  <w:rFonts w:ascii="Times New Roman" w:hAnsi="Times New Roman" w:cs="Times New Roman"/>
                  <w:sz w:val="20"/>
                  <w:szCs w:val="20"/>
                </w:rPr>
                <w:t>- Scope Ratings AG (previously PSR Rating GmbH) (LEI code: 391200WU1EZUQFHDWE91)</w:t>
              </w:r>
            </w:ins>
          </w:p>
          <w:p w:rsidR="00D025AD" w:rsidRPr="00DF07B0" w:rsidRDefault="00D025AD" w:rsidP="00D025AD">
            <w:pPr>
              <w:rPr>
                <w:ins w:id="1953" w:author="Author"/>
                <w:rFonts w:ascii="Times New Roman" w:hAnsi="Times New Roman" w:cs="Times New Roman"/>
                <w:sz w:val="20"/>
                <w:szCs w:val="20"/>
                <w:lang w:val="de-DE"/>
                <w:rPrChange w:id="1954" w:author="Author">
                  <w:rPr>
                    <w:ins w:id="1955" w:author="Author"/>
                    <w:rFonts w:ascii="Times New Roman" w:hAnsi="Times New Roman" w:cs="Times New Roman"/>
                    <w:sz w:val="20"/>
                    <w:szCs w:val="20"/>
                  </w:rPr>
                </w:rPrChange>
              </w:rPr>
            </w:pPr>
            <w:ins w:id="1956" w:author="Author">
              <w:r w:rsidRPr="00DF07B0">
                <w:rPr>
                  <w:rFonts w:ascii="Times New Roman" w:hAnsi="Times New Roman" w:cs="Times New Roman"/>
                  <w:sz w:val="20"/>
                  <w:szCs w:val="20"/>
                  <w:lang w:val="de-DE"/>
                  <w:rPrChange w:id="1957" w:author="Author">
                    <w:rPr>
                      <w:rFonts w:ascii="Times New Roman" w:hAnsi="Times New Roman" w:cs="Times New Roman"/>
                      <w:sz w:val="20"/>
                      <w:szCs w:val="20"/>
                    </w:rPr>
                  </w:rPrChange>
                </w:rPr>
                <w:t>- ICAP Group SA (LEI code: 2138008U6LKT8VG2UK85)</w:t>
              </w:r>
            </w:ins>
          </w:p>
          <w:p w:rsidR="00D025AD" w:rsidRPr="00DF07B0" w:rsidRDefault="00D025AD" w:rsidP="00D025AD">
            <w:pPr>
              <w:rPr>
                <w:ins w:id="1958" w:author="Author"/>
                <w:rFonts w:ascii="Times New Roman" w:hAnsi="Times New Roman" w:cs="Times New Roman"/>
                <w:sz w:val="20"/>
                <w:szCs w:val="20"/>
                <w:lang w:val="de-DE"/>
                <w:rPrChange w:id="1959" w:author="Author">
                  <w:rPr>
                    <w:ins w:id="1960" w:author="Author"/>
                    <w:rFonts w:ascii="Times New Roman" w:hAnsi="Times New Roman" w:cs="Times New Roman"/>
                    <w:sz w:val="20"/>
                    <w:szCs w:val="20"/>
                  </w:rPr>
                </w:rPrChange>
              </w:rPr>
            </w:pPr>
            <w:ins w:id="1961" w:author="Author">
              <w:r w:rsidRPr="00DF07B0">
                <w:rPr>
                  <w:rFonts w:ascii="Times New Roman" w:hAnsi="Times New Roman" w:cs="Times New Roman"/>
                  <w:sz w:val="20"/>
                  <w:szCs w:val="20"/>
                  <w:lang w:val="de-DE"/>
                  <w:rPrChange w:id="1962" w:author="Author">
                    <w:rPr>
                      <w:rFonts w:ascii="Times New Roman" w:hAnsi="Times New Roman" w:cs="Times New Roman"/>
                      <w:sz w:val="20"/>
                      <w:szCs w:val="20"/>
                    </w:rPr>
                  </w:rPrChange>
                </w:rPr>
                <w:t>- GBB-Rating Gesellschaft für Bonitätsbeurteilung GmbH (LEI code: 391200OLWXCTKPADVV72)</w:t>
              </w:r>
            </w:ins>
          </w:p>
          <w:p w:rsidR="00D025AD" w:rsidRPr="00DF07B0" w:rsidRDefault="00D025AD" w:rsidP="00D025AD">
            <w:pPr>
              <w:rPr>
                <w:ins w:id="1963" w:author="Author"/>
                <w:rFonts w:ascii="Times New Roman" w:hAnsi="Times New Roman" w:cs="Times New Roman"/>
                <w:sz w:val="20"/>
                <w:szCs w:val="20"/>
                <w:lang w:val="de-DE"/>
                <w:rPrChange w:id="1964" w:author="Author">
                  <w:rPr>
                    <w:ins w:id="1965" w:author="Author"/>
                    <w:rFonts w:ascii="Times New Roman" w:hAnsi="Times New Roman" w:cs="Times New Roman"/>
                    <w:sz w:val="20"/>
                    <w:szCs w:val="20"/>
                  </w:rPr>
                </w:rPrChange>
              </w:rPr>
            </w:pPr>
            <w:ins w:id="1966" w:author="Author">
              <w:r w:rsidRPr="00DF07B0">
                <w:rPr>
                  <w:rFonts w:ascii="Times New Roman" w:hAnsi="Times New Roman" w:cs="Times New Roman"/>
                  <w:sz w:val="20"/>
                  <w:szCs w:val="20"/>
                  <w:lang w:val="de-DE"/>
                  <w:rPrChange w:id="1967" w:author="Author">
                    <w:rPr>
                      <w:rFonts w:ascii="Times New Roman" w:hAnsi="Times New Roman" w:cs="Times New Roman"/>
                      <w:sz w:val="20"/>
                      <w:szCs w:val="20"/>
                    </w:rPr>
                  </w:rPrChange>
                </w:rPr>
                <w:t>- ASSEKURATA Assekuranz Rating-Agentur GmbH (LEI code: 529900977LETWLJF3295)</w:t>
              </w:r>
            </w:ins>
          </w:p>
          <w:p w:rsidR="00D025AD" w:rsidRPr="00DF07B0" w:rsidRDefault="00D025AD" w:rsidP="00D025AD">
            <w:pPr>
              <w:rPr>
                <w:ins w:id="1968" w:author="Author"/>
                <w:rFonts w:ascii="Times New Roman" w:hAnsi="Times New Roman" w:cs="Times New Roman"/>
                <w:sz w:val="20"/>
                <w:szCs w:val="20"/>
              </w:rPr>
            </w:pPr>
            <w:ins w:id="1969" w:author="Author">
              <w:r w:rsidRPr="00DF07B0">
                <w:rPr>
                  <w:rFonts w:ascii="Times New Roman" w:hAnsi="Times New Roman" w:cs="Times New Roman"/>
                  <w:sz w:val="20"/>
                  <w:szCs w:val="20"/>
                </w:rPr>
                <w:t xml:space="preserve">- ARC Ratings, S.A. (previously </w:t>
              </w:r>
              <w:proofErr w:type="spellStart"/>
              <w:r w:rsidRPr="00DF07B0">
                <w:rPr>
                  <w:rFonts w:ascii="Times New Roman" w:hAnsi="Times New Roman" w:cs="Times New Roman"/>
                  <w:sz w:val="20"/>
                  <w:szCs w:val="20"/>
                </w:rPr>
                <w:t>Companhia</w:t>
              </w:r>
              <w:proofErr w:type="spellEnd"/>
              <w:r w:rsidRPr="00DF07B0">
                <w:rPr>
                  <w:rFonts w:ascii="Times New Roman" w:hAnsi="Times New Roman" w:cs="Times New Roman"/>
                  <w:sz w:val="20"/>
                  <w:szCs w:val="20"/>
                </w:rPr>
                <w:t xml:space="preserve"> Portuguesa de Rating, S.A) (LEI code: 213800OZNJQMV6UA7D79)</w:t>
              </w:r>
            </w:ins>
          </w:p>
          <w:p w:rsidR="00D025AD" w:rsidRPr="00DF07B0" w:rsidRDefault="00D025AD" w:rsidP="00D025AD">
            <w:pPr>
              <w:rPr>
                <w:ins w:id="1970" w:author="Author"/>
                <w:rFonts w:ascii="Times New Roman" w:hAnsi="Times New Roman" w:cs="Times New Roman"/>
                <w:sz w:val="20"/>
                <w:szCs w:val="20"/>
              </w:rPr>
            </w:pPr>
            <w:ins w:id="1971" w:author="Author">
              <w:r w:rsidRPr="00DF07B0">
                <w:rPr>
                  <w:rFonts w:ascii="Times New Roman" w:hAnsi="Times New Roman" w:cs="Times New Roman"/>
                  <w:sz w:val="20"/>
                  <w:szCs w:val="20"/>
                </w:rPr>
                <w:t>- AM Best Europe-Rating Services Ltd. (AMBERS) (LEI code: 549300VO8J8E5IQV1T26)</w:t>
              </w:r>
            </w:ins>
          </w:p>
          <w:p w:rsidR="00D025AD" w:rsidRPr="00DF07B0" w:rsidRDefault="00D025AD" w:rsidP="00D025AD">
            <w:pPr>
              <w:rPr>
                <w:ins w:id="1972" w:author="Author"/>
                <w:rFonts w:ascii="Times New Roman" w:hAnsi="Times New Roman" w:cs="Times New Roman"/>
                <w:sz w:val="20"/>
                <w:szCs w:val="20"/>
              </w:rPr>
            </w:pPr>
            <w:ins w:id="1973" w:author="Author">
              <w:r w:rsidRPr="00DF07B0">
                <w:rPr>
                  <w:rFonts w:ascii="Times New Roman" w:hAnsi="Times New Roman" w:cs="Times New Roman"/>
                  <w:sz w:val="20"/>
                  <w:szCs w:val="20"/>
                </w:rPr>
                <w:t>- DBRS Ratings Limited (LEI code: 5493008CGCDQLGT3EH93)</w:t>
              </w:r>
            </w:ins>
          </w:p>
          <w:p w:rsidR="00D025AD" w:rsidRPr="00DF07B0" w:rsidRDefault="00D025AD" w:rsidP="00D025AD">
            <w:pPr>
              <w:rPr>
                <w:ins w:id="1974" w:author="Author"/>
                <w:rFonts w:ascii="Times New Roman" w:hAnsi="Times New Roman" w:cs="Times New Roman"/>
                <w:sz w:val="20"/>
                <w:szCs w:val="20"/>
              </w:rPr>
            </w:pPr>
            <w:ins w:id="1975" w:author="Author">
              <w:r w:rsidRPr="00DF07B0">
                <w:rPr>
                  <w:rFonts w:ascii="Times New Roman" w:hAnsi="Times New Roman" w:cs="Times New Roman"/>
                  <w:sz w:val="20"/>
                  <w:szCs w:val="20"/>
                </w:rPr>
                <w:t>- Fitch France S.A.S. (LEI code: 2138009Y4TCZT6QOJO69)</w:t>
              </w:r>
            </w:ins>
          </w:p>
          <w:p w:rsidR="00D025AD" w:rsidRPr="00DF07B0" w:rsidRDefault="00D025AD" w:rsidP="00D025AD">
            <w:pPr>
              <w:rPr>
                <w:ins w:id="1976" w:author="Author"/>
                <w:rFonts w:ascii="Times New Roman" w:hAnsi="Times New Roman" w:cs="Times New Roman"/>
                <w:sz w:val="20"/>
                <w:szCs w:val="20"/>
                <w:lang w:val="de-DE"/>
                <w:rPrChange w:id="1977" w:author="Author">
                  <w:rPr>
                    <w:ins w:id="1978" w:author="Author"/>
                    <w:rFonts w:ascii="Times New Roman" w:hAnsi="Times New Roman" w:cs="Times New Roman"/>
                    <w:sz w:val="20"/>
                    <w:szCs w:val="20"/>
                  </w:rPr>
                </w:rPrChange>
              </w:rPr>
            </w:pPr>
            <w:ins w:id="1979" w:author="Author">
              <w:r w:rsidRPr="00DF07B0">
                <w:rPr>
                  <w:rFonts w:ascii="Times New Roman" w:hAnsi="Times New Roman" w:cs="Times New Roman"/>
                  <w:sz w:val="20"/>
                  <w:szCs w:val="20"/>
                  <w:lang w:val="de-DE"/>
                  <w:rPrChange w:id="1980" w:author="Author">
                    <w:rPr>
                      <w:rFonts w:ascii="Times New Roman" w:hAnsi="Times New Roman" w:cs="Times New Roman"/>
                      <w:sz w:val="20"/>
                      <w:szCs w:val="20"/>
                    </w:rPr>
                  </w:rPrChange>
                </w:rPr>
                <w:t>- Fitch Deutschland GmbH (LEI code: 213800JEMOT1H45VN340)</w:t>
              </w:r>
            </w:ins>
          </w:p>
          <w:p w:rsidR="00D025AD" w:rsidRPr="00DF07B0" w:rsidRDefault="00D025AD" w:rsidP="00D025AD">
            <w:pPr>
              <w:rPr>
                <w:ins w:id="1981" w:author="Author"/>
                <w:rFonts w:ascii="Times New Roman" w:hAnsi="Times New Roman" w:cs="Times New Roman"/>
                <w:sz w:val="20"/>
                <w:szCs w:val="20"/>
                <w:lang w:val="de-DE"/>
                <w:rPrChange w:id="1982" w:author="Author">
                  <w:rPr>
                    <w:ins w:id="1983" w:author="Author"/>
                    <w:rFonts w:ascii="Times New Roman" w:hAnsi="Times New Roman" w:cs="Times New Roman"/>
                    <w:sz w:val="20"/>
                    <w:szCs w:val="20"/>
                  </w:rPr>
                </w:rPrChange>
              </w:rPr>
            </w:pPr>
            <w:ins w:id="1984" w:author="Author">
              <w:r w:rsidRPr="00DF07B0">
                <w:rPr>
                  <w:rFonts w:ascii="Times New Roman" w:hAnsi="Times New Roman" w:cs="Times New Roman"/>
                  <w:sz w:val="20"/>
                  <w:szCs w:val="20"/>
                  <w:lang w:val="de-DE"/>
                  <w:rPrChange w:id="1985" w:author="Author">
                    <w:rPr>
                      <w:rFonts w:ascii="Times New Roman" w:hAnsi="Times New Roman" w:cs="Times New Roman"/>
                      <w:sz w:val="20"/>
                      <w:szCs w:val="20"/>
                    </w:rPr>
                  </w:rPrChange>
                </w:rPr>
                <w:t>- Fitch Italia S.p.A. (LEI code: 213800POJ9QSCHL3KR31)</w:t>
              </w:r>
            </w:ins>
          </w:p>
          <w:p w:rsidR="00D025AD" w:rsidRPr="00DF07B0" w:rsidRDefault="00D025AD" w:rsidP="00D025AD">
            <w:pPr>
              <w:rPr>
                <w:ins w:id="1986" w:author="Author"/>
                <w:rFonts w:ascii="Times New Roman" w:hAnsi="Times New Roman" w:cs="Times New Roman"/>
                <w:sz w:val="20"/>
                <w:szCs w:val="20"/>
                <w:lang w:val="de-DE"/>
                <w:rPrChange w:id="1987" w:author="Author">
                  <w:rPr>
                    <w:ins w:id="1988" w:author="Author"/>
                    <w:rFonts w:ascii="Times New Roman" w:hAnsi="Times New Roman" w:cs="Times New Roman"/>
                    <w:sz w:val="20"/>
                    <w:szCs w:val="20"/>
                  </w:rPr>
                </w:rPrChange>
              </w:rPr>
            </w:pPr>
            <w:ins w:id="1989" w:author="Author">
              <w:r w:rsidRPr="00DF07B0">
                <w:rPr>
                  <w:rFonts w:ascii="Times New Roman" w:hAnsi="Times New Roman" w:cs="Times New Roman"/>
                  <w:sz w:val="20"/>
                  <w:szCs w:val="20"/>
                  <w:lang w:val="de-DE"/>
                  <w:rPrChange w:id="1990" w:author="Author">
                    <w:rPr>
                      <w:rFonts w:ascii="Times New Roman" w:hAnsi="Times New Roman" w:cs="Times New Roman"/>
                      <w:sz w:val="20"/>
                      <w:szCs w:val="20"/>
                    </w:rPr>
                  </w:rPrChange>
                </w:rPr>
                <w:t>- Fitch Polska S.A. (LEI code: 213800RYJTJPW2WD5704)</w:t>
              </w:r>
            </w:ins>
          </w:p>
          <w:p w:rsidR="00D025AD" w:rsidRPr="00DF07B0" w:rsidRDefault="00D025AD" w:rsidP="00D025AD">
            <w:pPr>
              <w:rPr>
                <w:ins w:id="1991" w:author="Author"/>
                <w:rFonts w:ascii="Times New Roman" w:hAnsi="Times New Roman" w:cs="Times New Roman"/>
                <w:sz w:val="20"/>
                <w:szCs w:val="20"/>
              </w:rPr>
            </w:pPr>
            <w:ins w:id="1992" w:author="Author">
              <w:r w:rsidRPr="00DF07B0">
                <w:rPr>
                  <w:rFonts w:ascii="Times New Roman" w:hAnsi="Times New Roman" w:cs="Times New Roman"/>
                  <w:sz w:val="20"/>
                  <w:szCs w:val="20"/>
                </w:rPr>
                <w:t xml:space="preserve">- Fitch Ratings </w:t>
              </w:r>
              <w:proofErr w:type="spellStart"/>
              <w:r w:rsidRPr="00DF07B0">
                <w:rPr>
                  <w:rFonts w:ascii="Times New Roman" w:hAnsi="Times New Roman" w:cs="Times New Roman"/>
                  <w:sz w:val="20"/>
                  <w:szCs w:val="20"/>
                </w:rPr>
                <w:t>España</w:t>
              </w:r>
              <w:proofErr w:type="spellEnd"/>
              <w:r w:rsidRPr="00DF07B0">
                <w:rPr>
                  <w:rFonts w:ascii="Times New Roman" w:hAnsi="Times New Roman" w:cs="Times New Roman"/>
                  <w:sz w:val="20"/>
                  <w:szCs w:val="20"/>
                </w:rPr>
                <w:t xml:space="preserve"> S.A.U. (LEI code: 213800RENFIIODKETE60)</w:t>
              </w:r>
            </w:ins>
          </w:p>
          <w:p w:rsidR="00D025AD" w:rsidRPr="00DF07B0" w:rsidRDefault="00D025AD" w:rsidP="00D025AD">
            <w:pPr>
              <w:rPr>
                <w:ins w:id="1993" w:author="Author"/>
                <w:rFonts w:ascii="Times New Roman" w:hAnsi="Times New Roman" w:cs="Times New Roman"/>
                <w:sz w:val="20"/>
                <w:szCs w:val="20"/>
              </w:rPr>
            </w:pPr>
            <w:ins w:id="1994" w:author="Author">
              <w:r w:rsidRPr="00DF07B0">
                <w:rPr>
                  <w:rFonts w:ascii="Times New Roman" w:hAnsi="Times New Roman" w:cs="Times New Roman"/>
                  <w:sz w:val="20"/>
                  <w:szCs w:val="20"/>
                </w:rPr>
                <w:t>- Fitch Ratings Limited (LEI code: 2138009F8YAHVC8W3Q52)</w:t>
              </w:r>
            </w:ins>
          </w:p>
          <w:p w:rsidR="00D025AD" w:rsidRPr="00DF07B0" w:rsidRDefault="00D025AD" w:rsidP="00D025AD">
            <w:pPr>
              <w:rPr>
                <w:ins w:id="1995" w:author="Author"/>
                <w:rFonts w:ascii="Times New Roman" w:hAnsi="Times New Roman" w:cs="Times New Roman"/>
                <w:sz w:val="20"/>
                <w:szCs w:val="20"/>
              </w:rPr>
            </w:pPr>
            <w:ins w:id="1996" w:author="Author">
              <w:r w:rsidRPr="00DF07B0">
                <w:rPr>
                  <w:rFonts w:ascii="Times New Roman" w:hAnsi="Times New Roman" w:cs="Times New Roman"/>
                  <w:sz w:val="20"/>
                  <w:szCs w:val="20"/>
                </w:rPr>
                <w:lastRenderedPageBreak/>
                <w:t>- Fitch Ratings CIS Limited (LEI code: 213800B7528Q4DIF2G76)</w:t>
              </w:r>
            </w:ins>
          </w:p>
          <w:p w:rsidR="00D025AD" w:rsidRPr="00DF07B0" w:rsidRDefault="00D025AD" w:rsidP="00D025AD">
            <w:pPr>
              <w:rPr>
                <w:ins w:id="1997" w:author="Author"/>
                <w:rFonts w:ascii="Times New Roman" w:hAnsi="Times New Roman" w:cs="Times New Roman"/>
                <w:sz w:val="20"/>
                <w:szCs w:val="20"/>
              </w:rPr>
            </w:pPr>
            <w:ins w:id="1998" w:author="Author">
              <w:r w:rsidRPr="00DF07B0">
                <w:rPr>
                  <w:rFonts w:ascii="Times New Roman" w:hAnsi="Times New Roman" w:cs="Times New Roman"/>
                  <w:sz w:val="20"/>
                  <w:szCs w:val="20"/>
                </w:rPr>
                <w:t>- Moody’s Investors Service Cyprus Ltd (LEI code: 549300V4LCOYCMNUVR81)</w:t>
              </w:r>
            </w:ins>
          </w:p>
          <w:p w:rsidR="00D025AD" w:rsidRPr="00DF07B0" w:rsidRDefault="00D025AD" w:rsidP="00D025AD">
            <w:pPr>
              <w:rPr>
                <w:ins w:id="1999" w:author="Author"/>
                <w:rFonts w:ascii="Times New Roman" w:hAnsi="Times New Roman" w:cs="Times New Roman"/>
                <w:sz w:val="20"/>
                <w:szCs w:val="20"/>
              </w:rPr>
            </w:pPr>
            <w:ins w:id="2000" w:author="Author">
              <w:r w:rsidRPr="00DF07B0">
                <w:rPr>
                  <w:rFonts w:ascii="Times New Roman" w:hAnsi="Times New Roman" w:cs="Times New Roman"/>
                  <w:sz w:val="20"/>
                  <w:szCs w:val="20"/>
                </w:rPr>
                <w:t>- Moody’s France S.A.S. (LEI code: 549300EB2XQYRSE54F02)</w:t>
              </w:r>
            </w:ins>
          </w:p>
          <w:p w:rsidR="00D025AD" w:rsidRPr="00DF07B0" w:rsidRDefault="00D025AD" w:rsidP="00D025AD">
            <w:pPr>
              <w:rPr>
                <w:ins w:id="2001" w:author="Author"/>
                <w:rFonts w:ascii="Times New Roman" w:hAnsi="Times New Roman" w:cs="Times New Roman"/>
                <w:sz w:val="20"/>
                <w:szCs w:val="20"/>
              </w:rPr>
            </w:pPr>
            <w:ins w:id="2002" w:author="Author">
              <w:r w:rsidRPr="00DF07B0">
                <w:rPr>
                  <w:rFonts w:ascii="Times New Roman" w:hAnsi="Times New Roman" w:cs="Times New Roman"/>
                  <w:sz w:val="20"/>
                  <w:szCs w:val="20"/>
                </w:rPr>
                <w:t>- Moody’s Deutschland GmbH (LEI code: 549300M5JMGHVTWYZH47)</w:t>
              </w:r>
            </w:ins>
          </w:p>
          <w:p w:rsidR="00D025AD" w:rsidRPr="00DF07B0" w:rsidRDefault="00D025AD" w:rsidP="00D025AD">
            <w:pPr>
              <w:rPr>
                <w:ins w:id="2003" w:author="Author"/>
                <w:rFonts w:ascii="Times New Roman" w:hAnsi="Times New Roman" w:cs="Times New Roman"/>
                <w:sz w:val="20"/>
                <w:szCs w:val="20"/>
              </w:rPr>
            </w:pPr>
            <w:ins w:id="2004" w:author="Author">
              <w:r w:rsidRPr="00DF07B0">
                <w:rPr>
                  <w:rFonts w:ascii="Times New Roman" w:hAnsi="Times New Roman" w:cs="Times New Roman"/>
                  <w:sz w:val="20"/>
                  <w:szCs w:val="20"/>
                </w:rPr>
                <w:t xml:space="preserve">- Moody’s Italia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(LEI code: 549300GMXJ4QK70UOU68)</w:t>
              </w:r>
            </w:ins>
          </w:p>
          <w:p w:rsidR="00D025AD" w:rsidRPr="00DF07B0" w:rsidRDefault="00D025AD" w:rsidP="00D025AD">
            <w:pPr>
              <w:rPr>
                <w:ins w:id="2005" w:author="Author"/>
                <w:rFonts w:ascii="Times New Roman" w:hAnsi="Times New Roman" w:cs="Times New Roman"/>
                <w:sz w:val="20"/>
                <w:szCs w:val="20"/>
              </w:rPr>
            </w:pPr>
            <w:ins w:id="2006" w:author="Author">
              <w:r w:rsidRPr="00DF07B0">
                <w:rPr>
                  <w:rFonts w:ascii="Times New Roman" w:hAnsi="Times New Roman" w:cs="Times New Roman"/>
                  <w:sz w:val="20"/>
                  <w:szCs w:val="20"/>
                </w:rPr>
                <w:t xml:space="preserve">- Moody’s Investors Service </w:t>
              </w:r>
              <w:proofErr w:type="spellStart"/>
              <w:r w:rsidRPr="00DF07B0">
                <w:rPr>
                  <w:rFonts w:ascii="Times New Roman" w:hAnsi="Times New Roman" w:cs="Times New Roman"/>
                  <w:sz w:val="20"/>
                  <w:szCs w:val="20"/>
                </w:rPr>
                <w:t>España</w:t>
              </w:r>
              <w:proofErr w:type="spellEnd"/>
              <w:r w:rsidRPr="00DF07B0">
                <w:rPr>
                  <w:rFonts w:ascii="Times New Roman" w:hAnsi="Times New Roman" w:cs="Times New Roman"/>
                  <w:sz w:val="20"/>
                  <w:szCs w:val="20"/>
                </w:rPr>
                <w:t xml:space="preserve"> S.A. (LEI code: 5493005X59ILY4BGJK90)</w:t>
              </w:r>
            </w:ins>
          </w:p>
          <w:p w:rsidR="00D025AD" w:rsidRPr="00DF07B0" w:rsidRDefault="00D025AD" w:rsidP="00D025AD">
            <w:pPr>
              <w:rPr>
                <w:ins w:id="2007" w:author="Author"/>
                <w:rFonts w:ascii="Times New Roman" w:hAnsi="Times New Roman" w:cs="Times New Roman"/>
                <w:sz w:val="20"/>
                <w:szCs w:val="20"/>
              </w:rPr>
            </w:pPr>
            <w:ins w:id="2008" w:author="Author">
              <w:r w:rsidRPr="00DF07B0">
                <w:rPr>
                  <w:rFonts w:ascii="Times New Roman" w:hAnsi="Times New Roman" w:cs="Times New Roman"/>
                  <w:sz w:val="20"/>
                  <w:szCs w:val="20"/>
                </w:rPr>
                <w:t>- Moody’s Investors Service Ltd (LEI code: 549300SM89WABHDNJ349)</w:t>
              </w:r>
            </w:ins>
          </w:p>
          <w:p w:rsidR="009778FB" w:rsidRPr="009778FB" w:rsidRDefault="009778FB" w:rsidP="009778FB">
            <w:pPr>
              <w:rPr>
                <w:ins w:id="2009" w:author="Author"/>
                <w:rFonts w:ascii="Times New Roman" w:hAnsi="Times New Roman" w:cs="Times New Roman"/>
                <w:sz w:val="20"/>
                <w:szCs w:val="20"/>
              </w:rPr>
            </w:pPr>
            <w:ins w:id="2010" w:author="Author">
              <w:r w:rsidRPr="009778FB">
                <w:rPr>
                  <w:rFonts w:ascii="Times New Roman" w:hAnsi="Times New Roman" w:cs="Times New Roman"/>
                  <w:sz w:val="20"/>
                  <w:szCs w:val="20"/>
                </w:rPr>
                <w:t>- S&amp;P Global Ratings France SAS (LEI code: 54930035REY2YCDSBH09)</w:t>
              </w:r>
            </w:ins>
          </w:p>
          <w:p w:rsidR="00D025AD" w:rsidRPr="00DF07B0" w:rsidDel="009778FB" w:rsidRDefault="009778FB" w:rsidP="009778FB">
            <w:pPr>
              <w:rPr>
                <w:ins w:id="2011" w:author="Author"/>
                <w:del w:id="2012" w:author="Author"/>
                <w:rFonts w:ascii="Times New Roman" w:hAnsi="Times New Roman" w:cs="Times New Roman"/>
                <w:sz w:val="20"/>
                <w:szCs w:val="20"/>
              </w:rPr>
            </w:pPr>
            <w:ins w:id="2013" w:author="Author">
              <w:r w:rsidRPr="009778FB">
                <w:rPr>
                  <w:rFonts w:ascii="Times New Roman" w:hAnsi="Times New Roman" w:cs="Times New Roman"/>
                  <w:sz w:val="20"/>
                  <w:szCs w:val="20"/>
                </w:rPr>
                <w:t>- S&amp;P Global Ratings Italy S.R.L. (LEI code: 54930000NMOJ7ZBUQ063)</w:t>
              </w:r>
              <w:del w:id="2014" w:author="Author">
                <w:r w:rsidR="00D025AD" w:rsidRPr="00DF07B0" w:rsidDel="009778FB">
                  <w:rPr>
                    <w:rFonts w:ascii="Times New Roman" w:hAnsi="Times New Roman" w:cs="Times New Roman"/>
                    <w:sz w:val="20"/>
                    <w:szCs w:val="20"/>
                  </w:rPr>
                  <w:delText>- Standard &amp; Poor’s Credit Market Services France S.A.S. (LEI code: 54930035REY2YCDSBH09)</w:delText>
                </w:r>
              </w:del>
            </w:ins>
          </w:p>
          <w:p w:rsidR="00D025AD" w:rsidRPr="00DF07B0" w:rsidDel="009778FB" w:rsidRDefault="00D025AD" w:rsidP="00D025AD">
            <w:pPr>
              <w:rPr>
                <w:ins w:id="2015" w:author="Author"/>
                <w:del w:id="2016" w:author="Author"/>
                <w:rFonts w:ascii="Times New Roman" w:hAnsi="Times New Roman" w:cs="Times New Roman"/>
                <w:sz w:val="20"/>
                <w:szCs w:val="20"/>
              </w:rPr>
            </w:pPr>
            <w:ins w:id="2017" w:author="Author">
              <w:del w:id="2018" w:author="Author">
                <w:r w:rsidRPr="00DF07B0" w:rsidDel="009778FB">
                  <w:rPr>
                    <w:rFonts w:ascii="Times New Roman" w:hAnsi="Times New Roman" w:cs="Times New Roman"/>
                    <w:sz w:val="20"/>
                    <w:szCs w:val="20"/>
                  </w:rPr>
                  <w:delText>- Standard &amp; Poor’s Credit Market Services Italy S.r.l. (LEI code: 54930000NMOJ7ZBUQ063)</w:delText>
                </w:r>
              </w:del>
            </w:ins>
          </w:p>
          <w:p w:rsidR="00D025AD" w:rsidRPr="00DF07B0" w:rsidRDefault="00D025AD" w:rsidP="00D025AD">
            <w:pPr>
              <w:rPr>
                <w:ins w:id="2019" w:author="Author"/>
                <w:rFonts w:ascii="Times New Roman" w:hAnsi="Times New Roman" w:cs="Times New Roman"/>
                <w:sz w:val="20"/>
                <w:szCs w:val="20"/>
              </w:rPr>
            </w:pPr>
            <w:ins w:id="2020" w:author="Author">
              <w:r w:rsidRPr="00DF07B0">
                <w:rPr>
                  <w:rFonts w:ascii="Times New Roman" w:hAnsi="Times New Roman" w:cs="Times New Roman"/>
                  <w:sz w:val="20"/>
                  <w:szCs w:val="20"/>
                </w:rPr>
                <w:t>- Standard &amp; Poor’s Credit Market Services Europe Limited (LEI code: 549300363WVTTH0TW460)</w:t>
              </w:r>
            </w:ins>
          </w:p>
          <w:p w:rsidR="00D025AD" w:rsidRPr="00DF07B0" w:rsidRDefault="00D025AD" w:rsidP="00D025AD">
            <w:pPr>
              <w:rPr>
                <w:ins w:id="2021" w:author="Author"/>
                <w:rFonts w:ascii="Times New Roman" w:hAnsi="Times New Roman" w:cs="Times New Roman"/>
                <w:sz w:val="20"/>
                <w:szCs w:val="20"/>
              </w:rPr>
            </w:pPr>
            <w:ins w:id="2022" w:author="Author">
              <w:r w:rsidRPr="00DF07B0">
                <w:rPr>
                  <w:rFonts w:ascii="Times New Roman" w:hAnsi="Times New Roman" w:cs="Times New Roman"/>
                  <w:sz w:val="20"/>
                  <w:szCs w:val="20"/>
                </w:rPr>
                <w:t xml:space="preserve">- </w:t>
              </w:r>
              <w:r w:rsidR="00E83BD0" w:rsidRPr="00E83BD0">
                <w:rPr>
                  <w:rFonts w:ascii="Times New Roman" w:hAnsi="Times New Roman" w:cs="Times New Roman"/>
                  <w:sz w:val="20"/>
                  <w:szCs w:val="20"/>
                </w:rPr>
                <w:t xml:space="preserve">CRIF Ratings </w:t>
              </w:r>
              <w:proofErr w:type="spellStart"/>
              <w:r w:rsidR="00E83BD0" w:rsidRPr="00E83BD0">
                <w:rPr>
                  <w:rFonts w:ascii="Times New Roman" w:hAnsi="Times New Roman" w:cs="Times New Roman"/>
                  <w:sz w:val="20"/>
                  <w:szCs w:val="20"/>
                </w:rPr>
                <w:t>S.r.l</w:t>
              </w:r>
              <w:proofErr w:type="spellEnd"/>
              <w:r w:rsidR="00E83BD0" w:rsidRPr="00E83BD0">
                <w:rPr>
                  <w:rFonts w:ascii="Times New Roman" w:hAnsi="Times New Roman" w:cs="Times New Roman"/>
                  <w:sz w:val="20"/>
                  <w:szCs w:val="20"/>
                </w:rPr>
                <w:t xml:space="preserve">. (previously </w:t>
              </w:r>
              <w:r w:rsidRPr="00DF07B0">
                <w:rPr>
                  <w:rFonts w:ascii="Times New Roman" w:hAnsi="Times New Roman" w:cs="Times New Roman"/>
                  <w:sz w:val="20"/>
                  <w:szCs w:val="20"/>
                </w:rPr>
                <w:t>CRIF S.p.A.</w:t>
              </w:r>
              <w:r w:rsidR="00E83BD0">
                <w:rPr>
                  <w:rFonts w:ascii="Times New Roman" w:hAnsi="Times New Roman" w:cs="Times New Roman"/>
                  <w:sz w:val="20"/>
                  <w:szCs w:val="20"/>
                </w:rPr>
                <w:t>)</w:t>
              </w:r>
              <w:r w:rsidRPr="00DF07B0">
                <w:rPr>
                  <w:rFonts w:ascii="Times New Roman" w:hAnsi="Times New Roman" w:cs="Times New Roman"/>
                  <w:sz w:val="20"/>
                  <w:szCs w:val="20"/>
                </w:rPr>
                <w:t xml:space="preserve"> (LEI code: </w:t>
              </w:r>
              <w:r w:rsidR="00210ACD" w:rsidRPr="00DF07B0">
                <w:rPr>
                  <w:rFonts w:ascii="Times New Roman" w:hAnsi="Times New Roman" w:cs="Times New Roman"/>
                  <w:sz w:val="20"/>
                  <w:szCs w:val="20"/>
                </w:rPr>
                <w:t>8156001AB6A1D740F237</w:t>
              </w:r>
              <w:del w:id="2023" w:author="Author">
                <w:r w:rsidRPr="00DF07B0" w:rsidDel="00210ACD">
                  <w:rPr>
                    <w:rFonts w:ascii="Times New Roman" w:hAnsi="Times New Roman" w:cs="Times New Roman"/>
                    <w:sz w:val="20"/>
                    <w:szCs w:val="20"/>
                  </w:rPr>
                  <w:delText>815600EAE45F55EE5B73</w:delText>
                </w:r>
              </w:del>
              <w:r w:rsidRPr="00DF07B0">
                <w:rPr>
                  <w:rFonts w:ascii="Times New Roman" w:hAnsi="Times New Roman" w:cs="Times New Roman"/>
                  <w:sz w:val="20"/>
                  <w:szCs w:val="20"/>
                </w:rPr>
                <w:t>)</w:t>
              </w:r>
            </w:ins>
          </w:p>
          <w:p w:rsidR="00D025AD" w:rsidRPr="00DF07B0" w:rsidRDefault="00D025AD" w:rsidP="00D025AD">
            <w:pPr>
              <w:rPr>
                <w:ins w:id="2024" w:author="Author"/>
                <w:rFonts w:ascii="Times New Roman" w:hAnsi="Times New Roman" w:cs="Times New Roman"/>
                <w:sz w:val="20"/>
                <w:szCs w:val="20"/>
              </w:rPr>
            </w:pPr>
            <w:ins w:id="2025" w:author="Author">
              <w:r w:rsidRPr="00DF07B0">
                <w:rPr>
                  <w:rFonts w:ascii="Times New Roman" w:hAnsi="Times New Roman" w:cs="Times New Roman"/>
                  <w:sz w:val="20"/>
                  <w:szCs w:val="20"/>
                </w:rPr>
                <w:t>- Capital Intelligence Ratings Ltd (LEI code: 549300RE88OJP9J24Z18)</w:t>
              </w:r>
            </w:ins>
          </w:p>
          <w:p w:rsidR="00D025AD" w:rsidRPr="00DF07B0" w:rsidRDefault="00D025AD" w:rsidP="00D025AD">
            <w:pPr>
              <w:rPr>
                <w:ins w:id="2026" w:author="Author"/>
                <w:rFonts w:ascii="Times New Roman" w:hAnsi="Times New Roman" w:cs="Times New Roman"/>
                <w:sz w:val="20"/>
                <w:szCs w:val="20"/>
              </w:rPr>
            </w:pPr>
            <w:ins w:id="2027" w:author="Author">
              <w:r w:rsidRPr="00DF07B0">
                <w:rPr>
                  <w:rFonts w:ascii="Times New Roman" w:hAnsi="Times New Roman" w:cs="Times New Roman"/>
                  <w:sz w:val="20"/>
                  <w:szCs w:val="20"/>
                </w:rPr>
                <w:t xml:space="preserve">- European Rating Agency, </w:t>
              </w:r>
              <w:proofErr w:type="spellStart"/>
              <w:r w:rsidRPr="00DF07B0">
                <w:rPr>
                  <w:rFonts w:ascii="Times New Roman" w:hAnsi="Times New Roman" w:cs="Times New Roman"/>
                  <w:sz w:val="20"/>
                  <w:szCs w:val="20"/>
                </w:rPr>
                <w:t>a.s</w:t>
              </w:r>
              <w:proofErr w:type="spellEnd"/>
              <w:r w:rsidRPr="00DF07B0">
                <w:rPr>
                  <w:rFonts w:ascii="Times New Roman" w:hAnsi="Times New Roman" w:cs="Times New Roman"/>
                  <w:sz w:val="20"/>
                  <w:szCs w:val="20"/>
                </w:rPr>
                <w:t>. (LEI code: 097900BFME0000038276)</w:t>
              </w:r>
            </w:ins>
          </w:p>
          <w:p w:rsidR="00D025AD" w:rsidRPr="00DF07B0" w:rsidRDefault="00D025AD" w:rsidP="00D025AD">
            <w:pPr>
              <w:rPr>
                <w:ins w:id="2028" w:author="Author"/>
                <w:rFonts w:ascii="Times New Roman" w:hAnsi="Times New Roman" w:cs="Times New Roman"/>
                <w:sz w:val="20"/>
                <w:szCs w:val="20"/>
              </w:rPr>
            </w:pPr>
            <w:ins w:id="2029"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Axesor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conocer</w:t>
              </w:r>
              <w:proofErr w:type="spellEnd"/>
              <w:r w:rsidRPr="00DF07B0">
                <w:rPr>
                  <w:rFonts w:ascii="Times New Roman" w:hAnsi="Times New Roman" w:cs="Times New Roman"/>
                  <w:sz w:val="20"/>
                  <w:szCs w:val="20"/>
                </w:rPr>
                <w:t xml:space="preserve"> para </w:t>
              </w:r>
              <w:proofErr w:type="spellStart"/>
              <w:r w:rsidRPr="00DF07B0">
                <w:rPr>
                  <w:rFonts w:ascii="Times New Roman" w:hAnsi="Times New Roman" w:cs="Times New Roman"/>
                  <w:sz w:val="20"/>
                  <w:szCs w:val="20"/>
                </w:rPr>
                <w:t>decidir</w:t>
              </w:r>
              <w:proofErr w:type="spellEnd"/>
              <w:r w:rsidRPr="00DF07B0">
                <w:rPr>
                  <w:rFonts w:ascii="Times New Roman" w:hAnsi="Times New Roman" w:cs="Times New Roman"/>
                  <w:sz w:val="20"/>
                  <w:szCs w:val="20"/>
                </w:rPr>
                <w:t xml:space="preserve"> SA (LEI code: 95980020140005900000)</w:t>
              </w:r>
            </w:ins>
          </w:p>
          <w:p w:rsidR="00D025AD" w:rsidRPr="00DF07B0" w:rsidRDefault="00D025AD" w:rsidP="00D025AD">
            <w:pPr>
              <w:rPr>
                <w:ins w:id="2030" w:author="Author"/>
                <w:rFonts w:ascii="Times New Roman" w:hAnsi="Times New Roman" w:cs="Times New Roman"/>
                <w:sz w:val="20"/>
                <w:szCs w:val="20"/>
              </w:rPr>
            </w:pPr>
            <w:ins w:id="2031"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Cerved</w:t>
              </w:r>
              <w:proofErr w:type="spellEnd"/>
              <w:r w:rsidRPr="00DF07B0">
                <w:rPr>
                  <w:rFonts w:ascii="Times New Roman" w:hAnsi="Times New Roman" w:cs="Times New Roman"/>
                  <w:sz w:val="20"/>
                  <w:szCs w:val="20"/>
                </w:rPr>
                <w:t xml:space="preserve"> Rating Agency S.p.A. (previously CERVED Group S.p.A</w:t>
              </w:r>
              <w:proofErr w:type="gramStart"/>
              <w:r w:rsidRPr="00DF07B0">
                <w:rPr>
                  <w:rFonts w:ascii="Times New Roman" w:hAnsi="Times New Roman" w:cs="Times New Roman"/>
                  <w:sz w:val="20"/>
                  <w:szCs w:val="20"/>
                </w:rPr>
                <w:t>. )</w:t>
              </w:r>
              <w:proofErr w:type="gramEnd"/>
              <w:r w:rsidRPr="00DF07B0">
                <w:rPr>
                  <w:rFonts w:ascii="Times New Roman" w:hAnsi="Times New Roman" w:cs="Times New Roman"/>
                  <w:sz w:val="20"/>
                  <w:szCs w:val="20"/>
                </w:rPr>
                <w:t xml:space="preserve"> (LEI code: 8156004AB6C992A99368)</w:t>
              </w:r>
            </w:ins>
          </w:p>
          <w:p w:rsidR="00D025AD" w:rsidRPr="00DF07B0" w:rsidRDefault="00D025AD" w:rsidP="00D025AD">
            <w:pPr>
              <w:rPr>
                <w:ins w:id="2032" w:author="Author"/>
                <w:rFonts w:ascii="Times New Roman" w:hAnsi="Times New Roman" w:cs="Times New Roman"/>
                <w:sz w:val="20"/>
                <w:szCs w:val="20"/>
              </w:rPr>
            </w:pPr>
            <w:ins w:id="2033" w:author="Author">
              <w:r w:rsidRPr="00DF07B0">
                <w:rPr>
                  <w:rFonts w:ascii="Times New Roman" w:hAnsi="Times New Roman" w:cs="Times New Roman"/>
                  <w:sz w:val="20"/>
                  <w:szCs w:val="20"/>
                </w:rPr>
                <w:t>- Kroll Bond Rating Agency (LEI code: 549300QYZ5CZYXTNZ676)</w:t>
              </w:r>
            </w:ins>
          </w:p>
          <w:p w:rsidR="00D025AD" w:rsidRPr="00DF07B0" w:rsidRDefault="00D025AD" w:rsidP="00D025AD">
            <w:pPr>
              <w:rPr>
                <w:ins w:id="2034" w:author="Author"/>
                <w:rFonts w:ascii="Times New Roman" w:hAnsi="Times New Roman" w:cs="Times New Roman"/>
                <w:sz w:val="20"/>
                <w:szCs w:val="20"/>
              </w:rPr>
            </w:pPr>
            <w:ins w:id="2035" w:author="Author">
              <w:r w:rsidRPr="00DF07B0">
                <w:rPr>
                  <w:rFonts w:ascii="Times New Roman" w:hAnsi="Times New Roman" w:cs="Times New Roman"/>
                  <w:sz w:val="20"/>
                  <w:szCs w:val="20"/>
                </w:rPr>
                <w:t>- The Economist Intelligence Unit Ltd (LEI code: 213800Q7GRZWF95EWN10)</w:t>
              </w:r>
            </w:ins>
          </w:p>
          <w:p w:rsidR="00D025AD" w:rsidRPr="00DF07B0" w:rsidRDefault="00D025AD" w:rsidP="00D025AD">
            <w:pPr>
              <w:rPr>
                <w:ins w:id="2036" w:author="Author"/>
                <w:rFonts w:ascii="Times New Roman" w:hAnsi="Times New Roman" w:cs="Times New Roman"/>
                <w:sz w:val="20"/>
                <w:szCs w:val="20"/>
              </w:rPr>
            </w:pPr>
            <w:ins w:id="2037"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Dagong</w:t>
              </w:r>
              <w:proofErr w:type="spellEnd"/>
              <w:r w:rsidRPr="00DF07B0">
                <w:rPr>
                  <w:rFonts w:ascii="Times New Roman" w:hAnsi="Times New Roman" w:cs="Times New Roman"/>
                  <w:sz w:val="20"/>
                  <w:szCs w:val="20"/>
                </w:rPr>
                <w:t xml:space="preserve"> Europe Credit Rating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Dagong</w:t>
              </w:r>
              <w:proofErr w:type="spellEnd"/>
              <w:r w:rsidRPr="00DF07B0">
                <w:rPr>
                  <w:rFonts w:ascii="Times New Roman" w:hAnsi="Times New Roman" w:cs="Times New Roman"/>
                  <w:sz w:val="20"/>
                  <w:szCs w:val="20"/>
                </w:rPr>
                <w:t xml:space="preserve"> Europe) (LEI code: 815600BF4FF53B7C6311)</w:t>
              </w:r>
            </w:ins>
          </w:p>
          <w:p w:rsidR="00D025AD" w:rsidRPr="00DF07B0" w:rsidRDefault="00D025AD" w:rsidP="00D025AD">
            <w:pPr>
              <w:rPr>
                <w:ins w:id="2038" w:author="Author"/>
                <w:rFonts w:ascii="Times New Roman" w:hAnsi="Times New Roman" w:cs="Times New Roman"/>
                <w:sz w:val="20"/>
                <w:szCs w:val="20"/>
              </w:rPr>
            </w:pPr>
            <w:ins w:id="2039" w:author="Author">
              <w:r w:rsidRPr="00DF07B0">
                <w:rPr>
                  <w:rFonts w:ascii="Times New Roman" w:hAnsi="Times New Roman" w:cs="Times New Roman"/>
                  <w:sz w:val="20"/>
                  <w:szCs w:val="20"/>
                </w:rPr>
                <w:t xml:space="preserve">- Spread Research (LEI code: </w:t>
              </w:r>
              <w:r w:rsidR="00210ACD" w:rsidRPr="00DF07B0">
                <w:rPr>
                  <w:rFonts w:ascii="Times New Roman" w:hAnsi="Times New Roman" w:cs="Times New Roman"/>
                  <w:sz w:val="20"/>
                  <w:szCs w:val="20"/>
                </w:rPr>
                <w:t>969500HB6BVM2UJDOC52</w:t>
              </w:r>
              <w:r w:rsidRPr="00DF07B0">
                <w:rPr>
                  <w:rFonts w:ascii="Times New Roman" w:hAnsi="Times New Roman" w:cs="Times New Roman"/>
                  <w:sz w:val="20"/>
                  <w:szCs w:val="20"/>
                </w:rPr>
                <w:t>)</w:t>
              </w:r>
            </w:ins>
          </w:p>
          <w:p w:rsidR="00D025AD" w:rsidRPr="00DF07B0" w:rsidRDefault="00D025AD" w:rsidP="00D025AD">
            <w:pPr>
              <w:rPr>
                <w:ins w:id="2040" w:author="Author"/>
                <w:rFonts w:ascii="Times New Roman" w:hAnsi="Times New Roman" w:cs="Times New Roman"/>
                <w:sz w:val="20"/>
                <w:szCs w:val="20"/>
              </w:rPr>
            </w:pPr>
            <w:ins w:id="2041"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EuroRating</w:t>
              </w:r>
              <w:proofErr w:type="spellEnd"/>
              <w:r w:rsidRPr="00DF07B0">
                <w:rPr>
                  <w:rFonts w:ascii="Times New Roman" w:hAnsi="Times New Roman" w:cs="Times New Roman"/>
                  <w:sz w:val="20"/>
                  <w:szCs w:val="20"/>
                </w:rPr>
                <w:t xml:space="preserve"> Sp. z </w:t>
              </w:r>
              <w:proofErr w:type="spellStart"/>
              <w:r w:rsidRPr="00DF07B0">
                <w:rPr>
                  <w:rFonts w:ascii="Times New Roman" w:hAnsi="Times New Roman" w:cs="Times New Roman"/>
                  <w:sz w:val="20"/>
                  <w:szCs w:val="20"/>
                </w:rPr>
                <w:t>o.o</w:t>
              </w:r>
              <w:proofErr w:type="spellEnd"/>
              <w:r w:rsidRPr="00DF07B0">
                <w:rPr>
                  <w:rFonts w:ascii="Times New Roman" w:hAnsi="Times New Roman" w:cs="Times New Roman"/>
                  <w:sz w:val="20"/>
                  <w:szCs w:val="20"/>
                </w:rPr>
                <w:t>. (LEI code: 25940027QWS5GMO74O03)</w:t>
              </w:r>
            </w:ins>
          </w:p>
          <w:p w:rsidR="00D025AD" w:rsidRPr="00DF07B0" w:rsidRDefault="00D025AD" w:rsidP="00D025AD">
            <w:pPr>
              <w:rPr>
                <w:ins w:id="2042" w:author="Author"/>
                <w:rFonts w:ascii="Times New Roman" w:hAnsi="Times New Roman" w:cs="Times New Roman"/>
                <w:sz w:val="20"/>
                <w:szCs w:val="20"/>
              </w:rPr>
            </w:pPr>
            <w:ins w:id="2043" w:author="Author">
              <w:r w:rsidRPr="00DF07B0">
                <w:rPr>
                  <w:rFonts w:ascii="Times New Roman" w:hAnsi="Times New Roman" w:cs="Times New Roman"/>
                  <w:sz w:val="20"/>
                  <w:szCs w:val="20"/>
                </w:rPr>
                <w:t>- HR Ratings de México, S.A. de C.V. (HR Ratings) (LEI code: 549300IFL3XJKTRHZ480)</w:t>
              </w:r>
            </w:ins>
          </w:p>
          <w:p w:rsidR="00D025AD" w:rsidRPr="00DF07B0" w:rsidRDefault="00D025AD" w:rsidP="00D025AD">
            <w:pPr>
              <w:rPr>
                <w:ins w:id="2044" w:author="Author"/>
                <w:rFonts w:ascii="Times New Roman" w:hAnsi="Times New Roman" w:cs="Times New Roman"/>
                <w:sz w:val="20"/>
                <w:szCs w:val="20"/>
              </w:rPr>
            </w:pPr>
            <w:ins w:id="2045" w:author="Author">
              <w:r w:rsidRPr="00DF07B0">
                <w:rPr>
                  <w:rFonts w:ascii="Times New Roman" w:hAnsi="Times New Roman" w:cs="Times New Roman"/>
                  <w:sz w:val="20"/>
                  <w:szCs w:val="20"/>
                </w:rPr>
                <w:t>- Moody’s Investors Service EMEA Ltd (LEI code: 54930009NU3JYS1HTT72)</w:t>
              </w:r>
            </w:ins>
          </w:p>
          <w:p w:rsidR="00D025AD" w:rsidRPr="00DF07B0" w:rsidRDefault="00D025AD" w:rsidP="00D025AD">
            <w:pPr>
              <w:rPr>
                <w:ins w:id="2046" w:author="Author"/>
                <w:rFonts w:ascii="Times New Roman" w:hAnsi="Times New Roman" w:cs="Times New Roman"/>
                <w:sz w:val="20"/>
                <w:szCs w:val="20"/>
              </w:rPr>
            </w:pPr>
            <w:ins w:id="2047" w:author="Author">
              <w:r w:rsidRPr="00DF07B0">
                <w:rPr>
                  <w:rFonts w:ascii="Times New Roman" w:hAnsi="Times New Roman" w:cs="Times New Roman"/>
                  <w:sz w:val="20"/>
                  <w:szCs w:val="20"/>
                </w:rPr>
                <w:t>- Egan-Jones Ratings Co. (EJR) (LEI code: 54930016113PD33V1H31)</w:t>
              </w:r>
            </w:ins>
          </w:p>
          <w:p w:rsidR="00D025AD" w:rsidRPr="00DF07B0" w:rsidRDefault="00D025AD" w:rsidP="00D025AD">
            <w:pPr>
              <w:rPr>
                <w:ins w:id="2048" w:author="Author"/>
                <w:rFonts w:ascii="Times New Roman" w:hAnsi="Times New Roman" w:cs="Times New Roman"/>
                <w:sz w:val="20"/>
                <w:szCs w:val="20"/>
              </w:rPr>
            </w:pPr>
            <w:ins w:id="2049"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modeFinance</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(LEI code: 815600B85A94A0122614)</w:t>
              </w:r>
            </w:ins>
          </w:p>
          <w:p w:rsidR="00D025AD" w:rsidRPr="00DF07B0" w:rsidRDefault="00D025AD" w:rsidP="00D025AD">
            <w:pPr>
              <w:rPr>
                <w:ins w:id="2050" w:author="Author"/>
                <w:rFonts w:ascii="Times New Roman" w:hAnsi="Times New Roman" w:cs="Times New Roman"/>
                <w:sz w:val="20"/>
                <w:szCs w:val="20"/>
              </w:rPr>
            </w:pPr>
            <w:ins w:id="2051" w:author="Author">
              <w:r w:rsidRPr="00DF07B0">
                <w:rPr>
                  <w:rFonts w:ascii="Times New Roman" w:hAnsi="Times New Roman" w:cs="Times New Roman"/>
                  <w:sz w:val="20"/>
                  <w:szCs w:val="20"/>
                </w:rPr>
                <w:t xml:space="preserve">- INC Rating Sp. z </w:t>
              </w:r>
              <w:proofErr w:type="spellStart"/>
              <w:r w:rsidRPr="00DF07B0">
                <w:rPr>
                  <w:rFonts w:ascii="Times New Roman" w:hAnsi="Times New Roman" w:cs="Times New Roman"/>
                  <w:sz w:val="20"/>
                  <w:szCs w:val="20"/>
                </w:rPr>
                <w:t>o.o</w:t>
              </w:r>
              <w:proofErr w:type="spellEnd"/>
              <w:r w:rsidRPr="00DF07B0">
                <w:rPr>
                  <w:rFonts w:ascii="Times New Roman" w:hAnsi="Times New Roman" w:cs="Times New Roman"/>
                  <w:sz w:val="20"/>
                  <w:szCs w:val="20"/>
                </w:rPr>
                <w:t xml:space="preserve">. (LEI code: </w:t>
              </w:r>
              <w:r w:rsidR="00210ACD" w:rsidRPr="00DF07B0">
                <w:rPr>
                  <w:rFonts w:ascii="Times New Roman" w:hAnsi="Times New Roman" w:cs="Times New Roman"/>
                  <w:sz w:val="20"/>
                  <w:szCs w:val="20"/>
                </w:rPr>
                <w:t>259400SUBF5EPOGK0983</w:t>
              </w:r>
              <w:r w:rsidRPr="00DF07B0">
                <w:rPr>
                  <w:rFonts w:ascii="Times New Roman" w:hAnsi="Times New Roman" w:cs="Times New Roman"/>
                  <w:sz w:val="20"/>
                  <w:szCs w:val="20"/>
                </w:rPr>
                <w:t>)</w:t>
              </w:r>
            </w:ins>
          </w:p>
          <w:p w:rsidR="00D025AD" w:rsidRPr="00DF07B0" w:rsidRDefault="00D025AD" w:rsidP="00D025AD">
            <w:pPr>
              <w:rPr>
                <w:ins w:id="2052" w:author="Author"/>
                <w:rFonts w:ascii="Times New Roman" w:hAnsi="Times New Roman" w:cs="Times New Roman"/>
                <w:sz w:val="20"/>
                <w:szCs w:val="20"/>
              </w:rPr>
            </w:pPr>
            <w:ins w:id="2053" w:author="Author">
              <w:r w:rsidRPr="00DF07B0">
                <w:rPr>
                  <w:rFonts w:ascii="Times New Roman" w:hAnsi="Times New Roman" w:cs="Times New Roman"/>
                  <w:sz w:val="20"/>
                  <w:szCs w:val="20"/>
                </w:rPr>
                <w:t>- Rating-</w:t>
              </w:r>
              <w:proofErr w:type="spellStart"/>
              <w:r w:rsidRPr="00DF07B0">
                <w:rPr>
                  <w:rFonts w:ascii="Times New Roman" w:hAnsi="Times New Roman" w:cs="Times New Roman"/>
                  <w:sz w:val="20"/>
                  <w:szCs w:val="20"/>
                </w:rPr>
                <w:t>Agentur</w:t>
              </w:r>
              <w:proofErr w:type="spellEnd"/>
              <w:r w:rsidRPr="00DF07B0">
                <w:rPr>
                  <w:rFonts w:ascii="Times New Roman" w:hAnsi="Times New Roman" w:cs="Times New Roman"/>
                  <w:sz w:val="20"/>
                  <w:szCs w:val="20"/>
                </w:rPr>
                <w:t xml:space="preserve"> Expert RA GmbH (LEI code: 213800P3OOBSGWN2UE81)</w:t>
              </w:r>
            </w:ins>
          </w:p>
          <w:p w:rsidR="00D025AD" w:rsidRPr="00DF07B0" w:rsidRDefault="00D025AD">
            <w:pPr>
              <w:spacing w:after="200" w:line="276" w:lineRule="auto"/>
              <w:rPr>
                <w:ins w:id="2054" w:author="Author"/>
                <w:rFonts w:ascii="Times New Roman" w:hAnsi="Times New Roman" w:cs="Times New Roman"/>
                <w:sz w:val="20"/>
                <w:szCs w:val="20"/>
              </w:rPr>
              <w:pPrChange w:id="2055" w:author="Author">
                <w:pPr/>
              </w:pPrChange>
            </w:pPr>
            <w:ins w:id="2056" w:author="Author">
              <w:r w:rsidRPr="00DF07B0">
                <w:rPr>
                  <w:rFonts w:ascii="Times New Roman" w:hAnsi="Times New Roman" w:cs="Times New Roman"/>
                  <w:sz w:val="20"/>
                  <w:szCs w:val="20"/>
                </w:rPr>
                <w:t>- Other nominated ECAI</w:t>
              </w:r>
              <w:r w:rsidRPr="00DF07B0" w:rsidDel="00D025AD">
                <w:rPr>
                  <w:rFonts w:ascii="Times New Roman" w:hAnsi="Times New Roman" w:cs="Times New Roman"/>
                  <w:sz w:val="20"/>
                  <w:szCs w:val="20"/>
                </w:rPr>
                <w:t xml:space="preserve"> </w:t>
              </w:r>
              <w:del w:id="2057" w:author="Author">
                <w:r w:rsidR="00BD366F" w:rsidRPr="00DF07B0" w:rsidDel="00D025AD">
                  <w:rPr>
                    <w:rFonts w:ascii="Times New Roman" w:hAnsi="Times New Roman" w:cs="Times New Roman"/>
                    <w:sz w:val="20"/>
                    <w:szCs w:val="20"/>
                  </w:rPr>
                  <w:delText>[list to be added]</w:delText>
                </w:r>
              </w:del>
            </w:ins>
          </w:p>
          <w:p w:rsidR="000A55AA" w:rsidRPr="00DF07B0" w:rsidRDefault="000A55AA">
            <w:pPr>
              <w:spacing w:after="200" w:line="276" w:lineRule="auto"/>
              <w:rPr>
                <w:rFonts w:ascii="Times New Roman" w:hAnsi="Times New Roman" w:cs="Times New Roman"/>
                <w:sz w:val="20"/>
                <w:szCs w:val="20"/>
              </w:rPr>
              <w:pPrChange w:id="2058" w:author="Author">
                <w:pPr/>
              </w:pPrChange>
            </w:pPr>
            <w:del w:id="2059" w:author="Author">
              <w:r w:rsidRPr="00DF07B0" w:rsidDel="000D7BCE">
                <w:rPr>
                  <w:rFonts w:ascii="Times New Roman" w:hAnsi="Times New Roman" w:cs="Times New Roman"/>
                  <w:sz w:val="20"/>
                  <w:szCs w:val="20"/>
                </w:rPr>
                <w:delText>The agency that rates the reinsurer that is considered by the undertaking.</w:delText>
              </w:r>
            </w:del>
          </w:p>
        </w:tc>
      </w:tr>
      <w:tr w:rsidR="000A55AA" w:rsidRPr="00DF07B0" w:rsidTr="00DB7BCD">
        <w:trPr>
          <w:trHeight w:val="204"/>
        </w:trPr>
        <w:tc>
          <w:tcPr>
            <w:tcW w:w="1079"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C0230</w:t>
            </w:r>
          </w:p>
        </w:tc>
        <w:tc>
          <w:tcPr>
            <w:tcW w:w="2290"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Credit quality step</w:t>
            </w:r>
          </w:p>
        </w:tc>
        <w:tc>
          <w:tcPr>
            <w:tcW w:w="6445"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Identify the credit quality step attributed to the reinsurer. The credit quality step shall reflect any readjustments to the credit quality made internally by the </w:t>
            </w:r>
            <w:r w:rsidRPr="00DF07B0">
              <w:rPr>
                <w:rFonts w:ascii="Times New Roman" w:eastAsia="Times New Roman" w:hAnsi="Times New Roman" w:cs="Times New Roman"/>
                <w:sz w:val="20"/>
                <w:szCs w:val="20"/>
                <w:lang w:eastAsia="en-GB"/>
              </w:rPr>
              <w:t>undertakings</w:t>
            </w:r>
            <w:r w:rsidRPr="00DF07B0">
              <w:rPr>
                <w:rFonts w:ascii="Times New Roman" w:hAnsi="Times New Roman" w:cs="Times New Roman"/>
                <w:sz w:val="20"/>
                <w:szCs w:val="20"/>
              </w:rPr>
              <w:t xml:space="preserve"> that use the standard formula.</w:t>
            </w:r>
          </w:p>
          <w:p w:rsidR="0066374D" w:rsidRPr="00DF07B0" w:rsidRDefault="0066374D">
            <w:pPr>
              <w:rPr>
                <w:rFonts w:ascii="Times New Roman" w:hAnsi="Times New Roman" w:cs="Times New Roman"/>
                <w:sz w:val="20"/>
                <w:szCs w:val="20"/>
              </w:rPr>
            </w:pP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One of the options in the following closed list shall be used: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0 — Credit quality step 0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1 — Credit quality step 1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2 — Credit quality step 2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3 — Credit quality step 3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4 — Credit quality step 4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5 — Credit quality step 5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6 — Credit quality step 6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9 — No rating available</w:t>
            </w:r>
          </w:p>
        </w:tc>
      </w:tr>
      <w:tr w:rsidR="000A55AA" w:rsidRPr="00DF07B0" w:rsidTr="00950116">
        <w:trPr>
          <w:trHeight w:val="842"/>
        </w:trPr>
        <w:tc>
          <w:tcPr>
            <w:tcW w:w="1079"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C0240</w:t>
            </w:r>
          </w:p>
        </w:tc>
        <w:tc>
          <w:tcPr>
            <w:tcW w:w="2290"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rPr>
              <w:t>Internal rating</w:t>
            </w:r>
          </w:p>
        </w:tc>
        <w:tc>
          <w:tcPr>
            <w:tcW w:w="6445"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rPr>
              <w:t>Internal rating of the reinsurer for undertakings using internal model to the extent that the internal ratings are used in their internal modelling. If an internal model undertaking is using solely external ratings this item shall not be reported.</w:t>
            </w:r>
          </w:p>
        </w:tc>
      </w:tr>
    </w:tbl>
    <w:p w:rsidR="000A55AA" w:rsidRPr="00DF07B0" w:rsidRDefault="000A55AA">
      <w:pPr>
        <w:rPr>
          <w:rFonts w:ascii="Times New Roman" w:hAnsi="Times New Roman" w:cs="Times New Roman"/>
          <w:sz w:val="20"/>
          <w:szCs w:val="20"/>
        </w:rPr>
      </w:pPr>
    </w:p>
    <w:p w:rsidR="000A55AA" w:rsidRPr="00DF07B0" w:rsidRDefault="000A55AA">
      <w:pPr>
        <w:rPr>
          <w:rFonts w:ascii="Times New Roman" w:hAnsi="Times New Roman" w:cs="Times New Roman"/>
          <w:b/>
          <w:sz w:val="20"/>
          <w:szCs w:val="20"/>
        </w:rPr>
      </w:pPr>
      <w:r w:rsidRPr="00DF07B0">
        <w:rPr>
          <w:rFonts w:ascii="Times New Roman" w:hAnsi="Times New Roman" w:cs="Times New Roman"/>
          <w:b/>
          <w:sz w:val="20"/>
          <w:szCs w:val="20"/>
        </w:rPr>
        <w:t>S.31.02 – Special Purpose Vehicles</w:t>
      </w:r>
    </w:p>
    <w:p w:rsidR="000A55AA" w:rsidRPr="00DF07B0" w:rsidRDefault="000A55AA" w:rsidP="00950116">
      <w:pPr>
        <w:jc w:val="both"/>
        <w:rPr>
          <w:rFonts w:ascii="Times New Roman" w:hAnsi="Times New Roman" w:cs="Times New Roman"/>
          <w:b/>
          <w:sz w:val="20"/>
          <w:szCs w:val="20"/>
        </w:rPr>
      </w:pPr>
      <w:r w:rsidRPr="00DF07B0">
        <w:rPr>
          <w:rFonts w:ascii="Times New Roman" w:hAnsi="Times New Roman" w:cs="Times New Roman"/>
          <w:b/>
          <w:sz w:val="20"/>
          <w:szCs w:val="20"/>
        </w:rPr>
        <w:t>General comments:</w:t>
      </w:r>
    </w:p>
    <w:p w:rsidR="000A55AA" w:rsidRPr="00DF07B0" w:rsidRDefault="000D2E4C" w:rsidP="00950116">
      <w:pPr>
        <w:jc w:val="both"/>
        <w:rPr>
          <w:rFonts w:ascii="Times New Roman" w:hAnsi="Times New Roman" w:cs="Times New Roman"/>
          <w:sz w:val="20"/>
          <w:szCs w:val="20"/>
        </w:rPr>
      </w:pPr>
      <w:r w:rsidRPr="00DF07B0">
        <w:rPr>
          <w:rFonts w:ascii="Times New Roman" w:hAnsi="Times New Roman" w:cs="Times New Roman"/>
          <w:sz w:val="20"/>
          <w:szCs w:val="20"/>
        </w:rPr>
        <w:t xml:space="preserve">This </w:t>
      </w:r>
      <w:r w:rsidR="001062B8" w:rsidRPr="00DF07B0">
        <w:rPr>
          <w:rFonts w:ascii="Times New Roman" w:hAnsi="Times New Roman" w:cs="Times New Roman"/>
          <w:sz w:val="20"/>
          <w:szCs w:val="20"/>
        </w:rPr>
        <w:t>section</w:t>
      </w:r>
      <w:r w:rsidR="000A55AA" w:rsidRPr="00DF07B0">
        <w:rPr>
          <w:rFonts w:ascii="Times New Roman" w:hAnsi="Times New Roman" w:cs="Times New Roman"/>
          <w:sz w:val="20"/>
          <w:szCs w:val="20"/>
        </w:rPr>
        <w:t xml:space="preserve"> relates to annual submission of information for individual entities. </w:t>
      </w:r>
    </w:p>
    <w:p w:rsidR="000A55AA" w:rsidRPr="00DF07B0" w:rsidRDefault="00D05F66" w:rsidP="00950116">
      <w:pPr>
        <w:spacing w:after="0" w:line="240" w:lineRule="auto"/>
        <w:jc w:val="both"/>
        <w:rPr>
          <w:rFonts w:ascii="Times New Roman" w:hAnsi="Times New Roman" w:cs="Times New Roman"/>
          <w:sz w:val="20"/>
          <w:szCs w:val="20"/>
        </w:rPr>
      </w:pPr>
      <w:r w:rsidRPr="00DF07B0">
        <w:rPr>
          <w:rFonts w:ascii="Times New Roman" w:eastAsia="Times New Roman" w:hAnsi="Times New Roman" w:cs="Times New Roman"/>
          <w:sz w:val="20"/>
          <w:szCs w:val="20"/>
        </w:rPr>
        <w:t>This template is relevant</w:t>
      </w:r>
      <w:r w:rsidR="000A55AA" w:rsidRPr="00DF07B0">
        <w:rPr>
          <w:rFonts w:ascii="Times New Roman" w:hAnsi="Times New Roman" w:cs="Times New Roman"/>
          <w:sz w:val="20"/>
          <w:szCs w:val="20"/>
        </w:rPr>
        <w:t xml:space="preserve"> </w:t>
      </w:r>
      <w:proofErr w:type="gramStart"/>
      <w:r w:rsidR="000A55AA" w:rsidRPr="00DF07B0">
        <w:rPr>
          <w:rFonts w:ascii="Times New Roman" w:hAnsi="Times New Roman" w:cs="Times New Roman"/>
          <w:sz w:val="20"/>
          <w:szCs w:val="20"/>
        </w:rPr>
        <w:t>for each insurance</w:t>
      </w:r>
      <w:proofErr w:type="gramEnd"/>
      <w:r w:rsidR="000A55AA" w:rsidRPr="00DF07B0">
        <w:rPr>
          <w:rFonts w:ascii="Times New Roman" w:hAnsi="Times New Roman" w:cs="Times New Roman"/>
          <w:sz w:val="20"/>
          <w:szCs w:val="20"/>
        </w:rPr>
        <w:t xml:space="preserve"> or reinsurance undertaking transferring risk(s) to a Special Purpose Vehicle (SPV), to ensure sufficient disclosure has been made where SPVs are used as alternative risk transfer methods to traditional reinsurance treaties. </w:t>
      </w:r>
    </w:p>
    <w:p w:rsidR="000A55AA" w:rsidRPr="00DF07B0" w:rsidRDefault="000A55AA" w:rsidP="00950116">
      <w:pPr>
        <w:spacing w:after="0" w:line="240" w:lineRule="auto"/>
        <w:jc w:val="both"/>
        <w:rPr>
          <w:rFonts w:ascii="Times New Roman" w:hAnsi="Times New Roman" w:cs="Times New Roman"/>
          <w:sz w:val="20"/>
          <w:szCs w:val="20"/>
        </w:rPr>
      </w:pP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The template applies to the use of:</w:t>
      </w:r>
    </w:p>
    <w:p w:rsidR="000A55AA" w:rsidRPr="00DF07B0" w:rsidRDefault="000A55AA" w:rsidP="00803166">
      <w:pPr>
        <w:pStyle w:val="ListParagraph"/>
        <w:numPr>
          <w:ilvl w:val="0"/>
          <w:numId w:val="51"/>
        </w:numPr>
        <w:ind w:left="709"/>
        <w:rPr>
          <w:sz w:val="20"/>
          <w:lang w:val="en-GB"/>
        </w:rPr>
      </w:pPr>
      <w:r w:rsidRPr="00DF07B0">
        <w:rPr>
          <w:sz w:val="20"/>
          <w:lang w:val="en-GB"/>
        </w:rPr>
        <w:t xml:space="preserve">SPVs defined under </w:t>
      </w:r>
      <w:r w:rsidR="00DB7C64" w:rsidRPr="00DF07B0">
        <w:rPr>
          <w:sz w:val="20"/>
          <w:lang w:val="en-GB"/>
        </w:rPr>
        <w:t>A</w:t>
      </w:r>
      <w:r w:rsidRPr="00DF07B0">
        <w:rPr>
          <w:sz w:val="20"/>
          <w:lang w:val="en-GB"/>
        </w:rPr>
        <w:t xml:space="preserve">rticle 13(26) and authorised under </w:t>
      </w:r>
      <w:r w:rsidR="00DB7C64" w:rsidRPr="00DF07B0">
        <w:rPr>
          <w:sz w:val="20"/>
          <w:lang w:val="en-GB"/>
        </w:rPr>
        <w:t>A</w:t>
      </w:r>
      <w:r w:rsidRPr="00DF07B0">
        <w:rPr>
          <w:sz w:val="20"/>
          <w:lang w:val="en-GB"/>
        </w:rPr>
        <w:t xml:space="preserve">rticle 211(1) of Directive 2009/138/EC; </w:t>
      </w:r>
    </w:p>
    <w:p w:rsidR="000A55AA" w:rsidRPr="00DF07B0" w:rsidRDefault="000A55AA" w:rsidP="00803166">
      <w:pPr>
        <w:pStyle w:val="ListParagraph"/>
        <w:numPr>
          <w:ilvl w:val="0"/>
          <w:numId w:val="51"/>
        </w:numPr>
        <w:ind w:left="709"/>
        <w:rPr>
          <w:sz w:val="20"/>
          <w:lang w:val="en-GB"/>
        </w:rPr>
      </w:pPr>
      <w:r w:rsidRPr="00DF07B0">
        <w:rPr>
          <w:sz w:val="20"/>
          <w:lang w:val="en-GB"/>
        </w:rPr>
        <w:t xml:space="preserve">SPVs meeting conditions of </w:t>
      </w:r>
      <w:r w:rsidR="00DB7C64" w:rsidRPr="00DF07B0">
        <w:rPr>
          <w:sz w:val="20"/>
          <w:lang w:val="en-GB"/>
        </w:rPr>
        <w:t>A</w:t>
      </w:r>
      <w:r w:rsidRPr="00DF07B0">
        <w:rPr>
          <w:sz w:val="20"/>
          <w:lang w:val="en-GB"/>
        </w:rPr>
        <w:t>rticle 211(3) of Directive 2009/138/EC;</w:t>
      </w:r>
    </w:p>
    <w:p w:rsidR="000A55AA" w:rsidRPr="00DF07B0" w:rsidRDefault="000A55AA" w:rsidP="00803166">
      <w:pPr>
        <w:pStyle w:val="ListParagraph"/>
        <w:numPr>
          <w:ilvl w:val="0"/>
          <w:numId w:val="51"/>
        </w:numPr>
        <w:ind w:left="709"/>
        <w:rPr>
          <w:sz w:val="20"/>
          <w:lang w:val="en-GB"/>
        </w:rPr>
      </w:pPr>
      <w:r w:rsidRPr="00DF07B0">
        <w:rPr>
          <w:sz w:val="20"/>
          <w:lang w:val="en-GB"/>
        </w:rPr>
        <w:t xml:space="preserve">SPVs regulated by third country supervisors where these meet equivalent measures to the conditions set out in </w:t>
      </w:r>
      <w:r w:rsidR="00DB7C64" w:rsidRPr="00DF07B0">
        <w:rPr>
          <w:sz w:val="20"/>
          <w:lang w:val="en-GB"/>
        </w:rPr>
        <w:t>A</w:t>
      </w:r>
      <w:r w:rsidRPr="00DF07B0">
        <w:rPr>
          <w:sz w:val="20"/>
          <w:lang w:val="en-GB"/>
        </w:rPr>
        <w:t>rticle 211(2) of Directive 2009/138/EC;</w:t>
      </w:r>
    </w:p>
    <w:p w:rsidR="000A55AA" w:rsidRPr="00DF07B0" w:rsidRDefault="000A55AA" w:rsidP="00803166">
      <w:pPr>
        <w:pStyle w:val="ListParagraph"/>
        <w:numPr>
          <w:ilvl w:val="0"/>
          <w:numId w:val="51"/>
        </w:numPr>
        <w:ind w:left="709"/>
        <w:rPr>
          <w:sz w:val="20"/>
          <w:lang w:val="en-GB"/>
        </w:rPr>
      </w:pPr>
      <w:r w:rsidRPr="00DF07B0">
        <w:rPr>
          <w:sz w:val="20"/>
          <w:lang w:val="en-GB"/>
        </w:rPr>
        <w:t>Other SPVs, not meeting the definitions above, where risks are transferred under arrangements with the economic substance of a reinsurance contract.</w:t>
      </w:r>
    </w:p>
    <w:p w:rsidR="000A55AA" w:rsidRPr="00DF07B0" w:rsidRDefault="000A55AA" w:rsidP="00950116">
      <w:pPr>
        <w:spacing w:after="0" w:line="240" w:lineRule="auto"/>
        <w:jc w:val="both"/>
        <w:rPr>
          <w:rFonts w:ascii="Times New Roman" w:eastAsia="Times New Roman" w:hAnsi="Times New Roman" w:cs="Times New Roman"/>
          <w:sz w:val="20"/>
          <w:szCs w:val="20"/>
        </w:rPr>
      </w:pPr>
    </w:p>
    <w:p w:rsidR="000A55AA" w:rsidRPr="00DF07B0" w:rsidRDefault="000A55AA" w:rsidP="00950116">
      <w:pPr>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The template covers  risk mitigation techniques (recognised or not) carried out by the (re)insurance undertaking whereby a SPV assumes risks from the reporting undertaking through a reinsurance contract; or assume insurance risks from the reporting undertaking transferred through a similar arrangement that is ‘reinsurance like’. </w:t>
      </w:r>
    </w:p>
    <w:p w:rsidR="000A55AA" w:rsidRPr="00DF07B0" w:rsidRDefault="000A55AA" w:rsidP="00950116">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87"/>
        <w:gridCol w:w="2124"/>
        <w:gridCol w:w="5731"/>
      </w:tblGrid>
      <w:tr w:rsidR="000A55AA" w:rsidRPr="00DF07B0" w:rsidTr="00950116">
        <w:trPr>
          <w:trHeight w:val="315"/>
        </w:trPr>
        <w:tc>
          <w:tcPr>
            <w:tcW w:w="1387" w:type="dxa"/>
            <w:hideMark/>
          </w:tcPr>
          <w:p w:rsidR="000A55AA" w:rsidRPr="00DF07B0" w:rsidRDefault="000A55AA" w:rsidP="00950116">
            <w:pPr>
              <w:jc w:val="center"/>
              <w:rPr>
                <w:rFonts w:ascii="Times New Roman" w:hAnsi="Times New Roman" w:cs="Times New Roman"/>
                <w:b/>
                <w:bCs/>
                <w:sz w:val="20"/>
                <w:szCs w:val="20"/>
              </w:rPr>
            </w:pPr>
          </w:p>
        </w:tc>
        <w:tc>
          <w:tcPr>
            <w:tcW w:w="2124" w:type="dxa"/>
            <w:hideMark/>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ITEM</w:t>
            </w:r>
          </w:p>
        </w:tc>
        <w:tc>
          <w:tcPr>
            <w:tcW w:w="5731" w:type="dxa"/>
            <w:hideMark/>
          </w:tcPr>
          <w:p w:rsidR="000A55AA" w:rsidRPr="00DF07B0" w:rsidRDefault="000A55AA" w:rsidP="00950116">
            <w:pPr>
              <w:jc w:val="center"/>
              <w:rPr>
                <w:rFonts w:ascii="Times New Roman" w:hAnsi="Times New Roman" w:cs="Times New Roman"/>
                <w:b/>
                <w:bCs/>
                <w:sz w:val="20"/>
                <w:szCs w:val="20"/>
              </w:rPr>
            </w:pPr>
            <w:r w:rsidRPr="00DF07B0">
              <w:rPr>
                <w:rFonts w:ascii="Times New Roman" w:hAnsi="Times New Roman" w:cs="Times New Roman"/>
                <w:b/>
                <w:bCs/>
                <w:sz w:val="20"/>
                <w:szCs w:val="20"/>
              </w:rPr>
              <w:t>INSTRUCTIONS</w:t>
            </w:r>
          </w:p>
        </w:tc>
      </w:tr>
      <w:tr w:rsidR="000A55AA" w:rsidRPr="00DF07B0" w:rsidTr="00950116">
        <w:trPr>
          <w:trHeight w:val="630"/>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C0030</w:t>
            </w:r>
          </w:p>
        </w:tc>
        <w:tc>
          <w:tcPr>
            <w:tcW w:w="2124"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Internal code of SPV</w:t>
            </w:r>
          </w:p>
        </w:tc>
        <w:tc>
          <w:tcPr>
            <w:tcW w:w="573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Internal code attributed to the SPV by the undertaking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w:t>
            </w:r>
            <w:r w:rsidRPr="00DF07B0">
              <w:rPr>
                <w:rFonts w:ascii="Times New Roman" w:eastAsia="Times New Roman" w:hAnsi="Times New Roman" w:cs="Times New Roman"/>
                <w:sz w:val="20"/>
                <w:szCs w:val="20"/>
                <w:lang w:eastAsia="en-GB"/>
              </w:rPr>
              <w:br/>
            </w:r>
            <w:r w:rsidR="0066374D" w:rsidRPr="00DF07B0">
              <w:rPr>
                <w:rFonts w:ascii="Times New Roman" w:eastAsia="Times New Roman" w:hAnsi="Times New Roman" w:cs="Times New Roman"/>
                <w:sz w:val="20"/>
                <w:szCs w:val="20"/>
                <w:lang w:eastAsia="en-GB"/>
              </w:rPr>
              <w:t>This code shall be unique to each SPV and remain constant over subsequent reports.</w:t>
            </w:r>
          </w:p>
        </w:tc>
      </w:tr>
      <w:tr w:rsidR="000A55AA" w:rsidRPr="00DF07B0" w:rsidTr="00950116">
        <w:trPr>
          <w:trHeight w:val="2019"/>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C0040</w:t>
            </w:r>
          </w:p>
        </w:tc>
        <w:tc>
          <w:tcPr>
            <w:tcW w:w="2124"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ID Code of SPV notes or other financing mechanism issued</w:t>
            </w:r>
          </w:p>
        </w:tc>
        <w:tc>
          <w:tcPr>
            <w:tcW w:w="573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For the notes or other financing mechanism issued by the SPV and hold by the insurance and reinsurance undertaking identify the ID code by this order of priority if existent: </w:t>
            </w:r>
          </w:p>
          <w:p w:rsidR="000A55AA" w:rsidRPr="00DF07B0" w:rsidRDefault="000A55AA" w:rsidP="00803166">
            <w:pPr>
              <w:pStyle w:val="ListParagraph"/>
              <w:numPr>
                <w:ilvl w:val="0"/>
                <w:numId w:val="52"/>
              </w:numPr>
              <w:jc w:val="left"/>
              <w:rPr>
                <w:sz w:val="20"/>
              </w:rPr>
            </w:pPr>
            <w:r w:rsidRPr="00DF07B0">
              <w:rPr>
                <w:sz w:val="20"/>
              </w:rPr>
              <w:t xml:space="preserve">ISO 6166 ISIN </w:t>
            </w:r>
            <w:proofErr w:type="spellStart"/>
            <w:r w:rsidRPr="00DF07B0">
              <w:rPr>
                <w:sz w:val="20"/>
              </w:rPr>
              <w:t>when</w:t>
            </w:r>
            <w:proofErr w:type="spellEnd"/>
            <w:r w:rsidRPr="00DF07B0">
              <w:rPr>
                <w:sz w:val="20"/>
              </w:rPr>
              <w:t xml:space="preserve"> </w:t>
            </w:r>
            <w:proofErr w:type="spellStart"/>
            <w:r w:rsidRPr="00DF07B0">
              <w:rPr>
                <w:sz w:val="20"/>
              </w:rPr>
              <w:t>available</w:t>
            </w:r>
            <w:proofErr w:type="spellEnd"/>
            <w:r w:rsidRPr="00DF07B0">
              <w:rPr>
                <w:sz w:val="20"/>
              </w:rPr>
              <w:t>;</w:t>
            </w:r>
          </w:p>
          <w:p w:rsidR="000A55AA" w:rsidRPr="00DF07B0" w:rsidRDefault="000A55AA" w:rsidP="00803166">
            <w:pPr>
              <w:pStyle w:val="ListParagraph"/>
              <w:numPr>
                <w:ilvl w:val="0"/>
                <w:numId w:val="52"/>
              </w:numPr>
              <w:jc w:val="left"/>
              <w:rPr>
                <w:sz w:val="20"/>
                <w:lang w:val="en-GB"/>
              </w:rPr>
            </w:pPr>
            <w:r w:rsidRPr="00DF07B0">
              <w:rPr>
                <w:sz w:val="20"/>
                <w:lang w:val="en-GB"/>
              </w:rPr>
              <w:t>Other "recognised" codes (e.g.: CUSIP, Bloomberg Ticker, Reuters RIC);</w:t>
            </w:r>
          </w:p>
          <w:p w:rsidR="000A55AA" w:rsidRPr="00DF07B0" w:rsidRDefault="000A55AA" w:rsidP="00803166">
            <w:pPr>
              <w:pStyle w:val="ListParagraph"/>
              <w:numPr>
                <w:ilvl w:val="0"/>
                <w:numId w:val="52"/>
              </w:numPr>
              <w:jc w:val="left"/>
              <w:rPr>
                <w:sz w:val="20"/>
                <w:lang w:val="en-GB"/>
              </w:rPr>
            </w:pPr>
            <w:r w:rsidRPr="00DF07B0">
              <w:rPr>
                <w:sz w:val="20"/>
                <w:lang w:val="en-GB"/>
              </w:rPr>
              <w:t>Code attributed by the undertaking, when the options above are not available, and must be consistent over time.</w:t>
            </w:r>
          </w:p>
        </w:tc>
      </w:tr>
      <w:tr w:rsidR="000A55AA" w:rsidRPr="00DF07B0" w:rsidTr="00950116">
        <w:trPr>
          <w:trHeight w:val="699"/>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C0050</w:t>
            </w:r>
          </w:p>
        </w:tc>
        <w:tc>
          <w:tcPr>
            <w:tcW w:w="2124"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ID Code Type of SPV notes or other financing mechanism issued</w:t>
            </w:r>
          </w:p>
        </w:tc>
        <w:tc>
          <w:tcPr>
            <w:tcW w:w="5731" w:type="dxa"/>
            <w:hideMark/>
          </w:tcPr>
          <w:p w:rsidR="000A55AA" w:rsidRPr="00DF07B0" w:rsidRDefault="000A55AA" w:rsidP="00950116">
            <w:pPr>
              <w:spacing w:after="200" w:line="276" w:lineRule="auto"/>
              <w:rPr>
                <w:rFonts w:ascii="Times New Roman" w:hAnsi="Times New Roman" w:cs="Times New Roman"/>
                <w:sz w:val="20"/>
                <w:szCs w:val="20"/>
              </w:rPr>
            </w:pPr>
            <w:r w:rsidRPr="00DF07B0">
              <w:rPr>
                <w:rFonts w:ascii="Times New Roman" w:hAnsi="Times New Roman" w:cs="Times New Roman"/>
                <w:sz w:val="20"/>
                <w:szCs w:val="20"/>
              </w:rPr>
              <w:t>Type of ID Code used for the “Asset ID Code” item. One of the options in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0A55AA" w:rsidRPr="00DF07B0" w:rsidRDefault="000A55AA" w:rsidP="00950116">
            <w:pPr>
              <w:spacing w:line="276" w:lineRule="auto"/>
              <w:rPr>
                <w:rFonts w:ascii="Times New Roman" w:hAnsi="Times New Roman" w:cs="Times New Roman"/>
                <w:sz w:val="20"/>
                <w:szCs w:val="20"/>
                <w:lang w:val="fr-BE"/>
              </w:rPr>
            </w:pPr>
            <w:r w:rsidRPr="00DF07B0">
              <w:rPr>
                <w:rFonts w:ascii="Times New Roman" w:hAnsi="Times New Roman" w:cs="Times New Roman"/>
                <w:sz w:val="20"/>
                <w:szCs w:val="20"/>
                <w:lang w:val="fr-BE"/>
              </w:rPr>
              <w:lastRenderedPageBreak/>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0A55AA" w:rsidRPr="00DF07B0" w:rsidRDefault="000A55AA" w:rsidP="00950116">
            <w:pPr>
              <w:rPr>
                <w:rFonts w:ascii="Times New Roman" w:hAnsi="Times New Roman"/>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r w:rsidRPr="00DF07B0">
              <w:rPr>
                <w:rFonts w:ascii="Times New Roman" w:hAnsi="Times New Roman"/>
                <w:lang w:val="fr-BE"/>
              </w:rPr>
              <w:t>)</w:t>
            </w:r>
          </w:p>
          <w:p w:rsidR="000A55AA" w:rsidRPr="00DF07B0" w:rsidRDefault="000A55AA" w:rsidP="00950116">
            <w:pPr>
              <w:spacing w:line="276" w:lineRule="auto"/>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0A55AA" w:rsidRPr="00DF07B0" w:rsidRDefault="000A55AA" w:rsidP="00950116">
            <w:pPr>
              <w:pStyle w:val="ListParagraph"/>
              <w:ind w:left="33"/>
              <w:rPr>
                <w:sz w:val="20"/>
                <w:lang w:val="en-GB"/>
              </w:rPr>
            </w:pPr>
            <w:r w:rsidRPr="00DF07B0">
              <w:rPr>
                <w:sz w:val="20"/>
                <w:lang w:val="en-GB"/>
              </w:rPr>
              <w:t xml:space="preserve">99 </w:t>
            </w:r>
            <w:r w:rsidR="0072092D" w:rsidRPr="00DF07B0">
              <w:rPr>
                <w:sz w:val="20"/>
                <w:lang w:val="en-GB"/>
              </w:rPr>
              <w:t>–</w:t>
            </w:r>
            <w:r w:rsidRPr="00DF07B0">
              <w:rPr>
                <w:sz w:val="20"/>
                <w:lang w:val="en-GB"/>
              </w:rPr>
              <w:t xml:space="preserve"> Code attributed by the undertaking</w:t>
            </w:r>
          </w:p>
        </w:tc>
      </w:tr>
      <w:tr w:rsidR="000A55AA" w:rsidRPr="00DF07B0" w:rsidTr="00950116">
        <w:trPr>
          <w:trHeight w:val="1915"/>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C0060</w:t>
            </w:r>
          </w:p>
        </w:tc>
        <w:tc>
          <w:tcPr>
            <w:tcW w:w="2124"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Lines of Business SPV securitisation relates</w:t>
            </w:r>
          </w:p>
        </w:tc>
        <w:tc>
          <w:tcPr>
            <w:tcW w:w="573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Identification of the </w:t>
            </w:r>
            <w:r w:rsidR="00884155"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hAnsi="Times New Roman" w:cs="Times New Roman"/>
                <w:sz w:val="20"/>
                <w:szCs w:val="20"/>
              </w:rPr>
              <w:t xml:space="preserve"> reported.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Medical expense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Income protection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Workers' compensation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Motor vehicle liability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motor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Marine, aviation and transport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Fire and other damage to property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General liability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Credit and suretyship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Legal expenses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Assistance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Miscellaneous financial loss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medical expense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income protection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workers' compensation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motor vehicle liability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other motor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marine, aviation and transport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fire and other damage to property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general liability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credit and suretyship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legal expenses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assistance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Proportional miscellaneous financial loss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health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casualty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marine, aviation and transport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28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property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Health 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30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Insurance with profit participation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Index</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linked and unit</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linked insurance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life insurance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Annuities stemming from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contracts and relating to health insurance obligations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Annuities stemming from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life insurance contracts and relating to insurance obligations other than health insurance obligations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Health reinsurance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Life reinsurance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37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Multiline</w:t>
            </w:r>
          </w:p>
          <w:p w:rsidR="000A55AA" w:rsidRPr="00DF07B0" w:rsidRDefault="000A55AA" w:rsidP="00950116">
            <w:pPr>
              <w:rPr>
                <w:rFonts w:ascii="Times New Roman" w:hAnsi="Times New Roman" w:cs="Times New Roman"/>
                <w:sz w:val="20"/>
                <w:szCs w:val="20"/>
              </w:rPr>
            </w:pP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Where the reinsurance treaty or a similar arrangement provides cover for more than one </w:t>
            </w:r>
            <w:r w:rsidR="00884155" w:rsidRPr="00DF07B0">
              <w:rPr>
                <w:rFonts w:ascii="Times New Roman" w:hAnsi="Times New Roman" w:cs="Times New Roman"/>
                <w:sz w:val="20"/>
                <w:szCs w:val="20"/>
              </w:rPr>
              <w:t xml:space="preserve">line of business </w:t>
            </w:r>
            <w:r w:rsidRPr="00DF07B0">
              <w:rPr>
                <w:rFonts w:ascii="Times New Roman" w:hAnsi="Times New Roman" w:cs="Times New Roman"/>
                <w:sz w:val="20"/>
                <w:szCs w:val="20"/>
              </w:rPr>
              <w:t xml:space="preserve">and the terms of cover differ between </w:t>
            </w:r>
            <w:r w:rsidR="00884155" w:rsidRPr="00DF07B0">
              <w:rPr>
                <w:rFonts w:ascii="Times New Roman" w:hAnsi="Times New Roman" w:cs="Times New Roman"/>
                <w:sz w:val="20"/>
                <w:szCs w:val="20"/>
              </w:rPr>
              <w:t xml:space="preserve">lines of business </w:t>
            </w:r>
            <w:r w:rsidRPr="00DF07B0">
              <w:rPr>
                <w:rFonts w:ascii="Times New Roman" w:hAnsi="Times New Roman" w:cs="Times New Roman"/>
                <w:sz w:val="20"/>
                <w:szCs w:val="20"/>
              </w:rPr>
              <w:t xml:space="preserve">then the treaty needs to be specified over multiple rows. The first row entry for the treaty needs to be entered as “Multiline” that provides details of the overall terms of the treaty , with the subsequent rows providing details of the individual terms of the reinsurance treaty to each relevant </w:t>
            </w:r>
            <w:r w:rsidR="00884155" w:rsidRPr="00DF07B0">
              <w:rPr>
                <w:rFonts w:ascii="Times New Roman" w:hAnsi="Times New Roman" w:cs="Times New Roman"/>
                <w:sz w:val="20"/>
                <w:szCs w:val="20"/>
              </w:rPr>
              <w:t>line of business</w:t>
            </w:r>
            <w:r w:rsidRPr="00DF07B0">
              <w:rPr>
                <w:rFonts w:ascii="Times New Roman" w:hAnsi="Times New Roman" w:cs="Times New Roman"/>
                <w:sz w:val="20"/>
                <w:szCs w:val="20"/>
              </w:rPr>
              <w:t xml:space="preserve">.  Where the term of the cover do not differ by </w:t>
            </w:r>
            <w:r w:rsidR="00884155" w:rsidRPr="00DF07B0">
              <w:rPr>
                <w:rFonts w:ascii="Times New Roman" w:hAnsi="Times New Roman" w:cs="Times New Roman"/>
                <w:sz w:val="20"/>
                <w:szCs w:val="20"/>
              </w:rPr>
              <w:t xml:space="preserve">line of business </w:t>
            </w:r>
            <w:r w:rsidRPr="00DF07B0">
              <w:rPr>
                <w:rFonts w:ascii="Times New Roman" w:hAnsi="Times New Roman" w:cs="Times New Roman"/>
                <w:sz w:val="20"/>
                <w:szCs w:val="20"/>
              </w:rPr>
              <w:t xml:space="preserve">only the dominant Solvency II </w:t>
            </w:r>
            <w:r w:rsidR="00884155" w:rsidRPr="00DF07B0">
              <w:rPr>
                <w:rFonts w:ascii="Times New Roman" w:hAnsi="Times New Roman" w:cs="Times New Roman"/>
                <w:sz w:val="20"/>
                <w:szCs w:val="20"/>
              </w:rPr>
              <w:t xml:space="preserve">line of business </w:t>
            </w:r>
            <w:r w:rsidRPr="00DF07B0">
              <w:rPr>
                <w:rFonts w:ascii="Times New Roman" w:hAnsi="Times New Roman" w:cs="Times New Roman"/>
                <w:sz w:val="20"/>
                <w:szCs w:val="20"/>
              </w:rPr>
              <w:t>is required.</w:t>
            </w:r>
          </w:p>
        </w:tc>
      </w:tr>
      <w:tr w:rsidR="000A55AA" w:rsidRPr="00DF07B0" w:rsidDel="00D1311F" w:rsidTr="00950116">
        <w:trPr>
          <w:trHeight w:val="2099"/>
        </w:trPr>
        <w:tc>
          <w:tcPr>
            <w:tcW w:w="1387" w:type="dxa"/>
            <w:hideMark/>
          </w:tcPr>
          <w:p w:rsidR="000A55AA" w:rsidRPr="00DF07B0" w:rsidDel="00D1311F"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C0070</w:t>
            </w:r>
          </w:p>
        </w:tc>
        <w:tc>
          <w:tcPr>
            <w:tcW w:w="2124" w:type="dxa"/>
            <w:hideMark/>
          </w:tcPr>
          <w:p w:rsidR="000A55AA" w:rsidRPr="00DF07B0" w:rsidDel="00D1311F" w:rsidRDefault="000A55AA">
            <w:pPr>
              <w:rPr>
                <w:rFonts w:ascii="Times New Roman" w:hAnsi="Times New Roman" w:cs="Times New Roman"/>
                <w:sz w:val="20"/>
                <w:szCs w:val="20"/>
              </w:rPr>
            </w:pPr>
            <w:r w:rsidRPr="00DF07B0" w:rsidDel="00D1311F">
              <w:rPr>
                <w:rFonts w:ascii="Times New Roman" w:hAnsi="Times New Roman" w:cs="Times New Roman"/>
                <w:sz w:val="20"/>
                <w:szCs w:val="20"/>
              </w:rPr>
              <w:t>Type of Trigger(s) in the SPV</w:t>
            </w:r>
          </w:p>
        </w:tc>
        <w:tc>
          <w:tcPr>
            <w:tcW w:w="5731" w:type="dxa"/>
            <w:hideMark/>
          </w:tcPr>
          <w:p w:rsidR="000A55AA" w:rsidRPr="00DF07B0" w:rsidRDefault="000A55AA" w:rsidP="00950116">
            <w:pPr>
              <w:rPr>
                <w:rFonts w:ascii="Times New Roman" w:hAnsi="Times New Roman" w:cs="Times New Roman"/>
                <w:sz w:val="20"/>
                <w:szCs w:val="20"/>
              </w:rPr>
            </w:pPr>
            <w:r w:rsidRPr="00DF07B0" w:rsidDel="00D1311F">
              <w:rPr>
                <w:rFonts w:ascii="Times New Roman" w:hAnsi="Times New Roman" w:cs="Times New Roman"/>
                <w:sz w:val="20"/>
                <w:szCs w:val="20"/>
              </w:rPr>
              <w:t xml:space="preserve">Identify the trigger mechanisms used by the SPV as trigger events that would oblige the SPV to make payment to the ceding (re)insurance undertaking. </w:t>
            </w:r>
            <w:r w:rsidRPr="00DF07B0">
              <w:rPr>
                <w:rFonts w:ascii="Times New Roman" w:hAnsi="Times New Roman" w:cs="Times New Roman"/>
                <w:sz w:val="20"/>
                <w:szCs w:val="20"/>
              </w:rPr>
              <w:t xml:space="preserve">The following closed list shall be used: </w:t>
            </w:r>
          </w:p>
          <w:p w:rsidR="000A55AA" w:rsidRPr="00DF07B0" w:rsidDel="00D1311F"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Pr="00DF07B0" w:rsidDel="00D1311F">
              <w:rPr>
                <w:rFonts w:ascii="Times New Roman" w:hAnsi="Times New Roman" w:cs="Times New Roman"/>
                <w:sz w:val="20"/>
                <w:szCs w:val="20"/>
              </w:rPr>
              <w:t>Indemnity</w:t>
            </w:r>
          </w:p>
          <w:p w:rsidR="000A55AA" w:rsidRPr="00DF07B0" w:rsidDel="00D1311F" w:rsidRDefault="000A55AA" w:rsidP="00803166">
            <w:pPr>
              <w:pStyle w:val="ListParagraph"/>
              <w:numPr>
                <w:ilvl w:val="0"/>
                <w:numId w:val="53"/>
              </w:numPr>
              <w:ind w:left="0"/>
              <w:jc w:val="left"/>
              <w:rPr>
                <w:sz w:val="20"/>
              </w:rPr>
            </w:pPr>
            <w:r w:rsidRPr="00DF07B0">
              <w:rPr>
                <w:sz w:val="20"/>
              </w:rPr>
              <w:t xml:space="preserve">2 </w:t>
            </w:r>
            <w:r w:rsidR="0072092D" w:rsidRPr="00DF07B0">
              <w:rPr>
                <w:sz w:val="20"/>
              </w:rPr>
              <w:t>–</w:t>
            </w:r>
            <w:r w:rsidRPr="00DF07B0">
              <w:rPr>
                <w:sz w:val="20"/>
              </w:rPr>
              <w:t xml:space="preserve"> </w:t>
            </w:r>
            <w:r w:rsidRPr="00DF07B0" w:rsidDel="00D1311F">
              <w:rPr>
                <w:sz w:val="20"/>
              </w:rPr>
              <w:t xml:space="preserve">Model </w:t>
            </w:r>
            <w:proofErr w:type="spellStart"/>
            <w:r w:rsidRPr="00DF07B0" w:rsidDel="00D1311F">
              <w:rPr>
                <w:sz w:val="20"/>
              </w:rPr>
              <w:t>Loss</w:t>
            </w:r>
            <w:proofErr w:type="spellEnd"/>
          </w:p>
          <w:p w:rsidR="000A55AA" w:rsidRPr="00DF07B0" w:rsidDel="00D1311F" w:rsidRDefault="000A55AA" w:rsidP="00803166">
            <w:pPr>
              <w:pStyle w:val="ListParagraph"/>
              <w:numPr>
                <w:ilvl w:val="0"/>
                <w:numId w:val="53"/>
              </w:numPr>
              <w:ind w:left="0"/>
              <w:jc w:val="left"/>
              <w:rPr>
                <w:sz w:val="20"/>
              </w:rPr>
            </w:pPr>
            <w:r w:rsidRPr="00DF07B0">
              <w:rPr>
                <w:sz w:val="20"/>
              </w:rPr>
              <w:t xml:space="preserve">3 </w:t>
            </w:r>
            <w:r w:rsidR="0072092D" w:rsidRPr="00DF07B0">
              <w:rPr>
                <w:sz w:val="20"/>
              </w:rPr>
              <w:t>–</w:t>
            </w:r>
            <w:r w:rsidRPr="00DF07B0">
              <w:rPr>
                <w:sz w:val="20"/>
              </w:rPr>
              <w:t xml:space="preserve"> </w:t>
            </w:r>
            <w:r w:rsidRPr="00DF07B0" w:rsidDel="00D1311F">
              <w:rPr>
                <w:sz w:val="20"/>
              </w:rPr>
              <w:t xml:space="preserve">Index or </w:t>
            </w:r>
            <w:proofErr w:type="spellStart"/>
            <w:r w:rsidRPr="00DF07B0" w:rsidDel="00D1311F">
              <w:rPr>
                <w:sz w:val="20"/>
              </w:rPr>
              <w:t>Parametric</w:t>
            </w:r>
            <w:proofErr w:type="spellEnd"/>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r w:rsidRPr="00DF07B0" w:rsidDel="00D1311F">
              <w:rPr>
                <w:rFonts w:ascii="Times New Roman" w:hAnsi="Times New Roman" w:cs="Times New Roman"/>
                <w:sz w:val="20"/>
                <w:szCs w:val="20"/>
              </w:rPr>
              <w:t>Hybrids (including components from the above</w:t>
            </w:r>
            <w:r w:rsidR="0072092D" w:rsidRPr="00DF07B0">
              <w:rPr>
                <w:rFonts w:ascii="Times New Roman" w:hAnsi="Times New Roman" w:cs="Times New Roman"/>
                <w:sz w:val="20"/>
                <w:szCs w:val="20"/>
              </w:rPr>
              <w:t>–</w:t>
            </w:r>
            <w:r w:rsidRPr="00DF07B0" w:rsidDel="00D1311F">
              <w:rPr>
                <w:rFonts w:ascii="Times New Roman" w:hAnsi="Times New Roman" w:cs="Times New Roman"/>
                <w:sz w:val="20"/>
                <w:szCs w:val="20"/>
              </w:rPr>
              <w:t>mentioned techniques)</w:t>
            </w:r>
          </w:p>
          <w:p w:rsidR="000A55AA" w:rsidRPr="00DF07B0" w:rsidDel="00D1311F"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w:t>
            </w:r>
          </w:p>
        </w:tc>
      </w:tr>
      <w:tr w:rsidR="000A55AA" w:rsidRPr="00DF07B0" w:rsidTr="00950116">
        <w:trPr>
          <w:trHeight w:val="915"/>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C0080</w:t>
            </w:r>
          </w:p>
        </w:tc>
        <w:tc>
          <w:tcPr>
            <w:tcW w:w="2124"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Contractual Trigger Event</w:t>
            </w:r>
          </w:p>
        </w:tc>
        <w:tc>
          <w:tcPr>
            <w:tcW w:w="573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Description of the specific trigger </w:t>
            </w:r>
            <w:r w:rsidRPr="00DF07B0" w:rsidDel="00D1311F">
              <w:rPr>
                <w:rFonts w:ascii="Times New Roman" w:hAnsi="Times New Roman" w:cs="Times New Roman"/>
                <w:sz w:val="20"/>
                <w:szCs w:val="20"/>
              </w:rPr>
              <w:t>that would oblige the SPV to make payment to the ceding (re)insurance undertaking</w:t>
            </w:r>
            <w:r w:rsidRPr="00DF07B0">
              <w:rPr>
                <w:rFonts w:ascii="Times New Roman" w:hAnsi="Times New Roman" w:cs="Times New Roman"/>
                <w:sz w:val="20"/>
                <w:szCs w:val="20"/>
              </w:rPr>
              <w:t xml:space="preserve">. This information </w:t>
            </w:r>
            <w:r w:rsidR="00BD243A" w:rsidRPr="00DF07B0">
              <w:rPr>
                <w:rFonts w:ascii="Times New Roman" w:hAnsi="Times New Roman" w:cs="Times New Roman"/>
                <w:sz w:val="20"/>
                <w:szCs w:val="20"/>
              </w:rPr>
              <w:t>should</w:t>
            </w:r>
            <w:r w:rsidRPr="00DF07B0">
              <w:rPr>
                <w:rFonts w:ascii="Times New Roman" w:hAnsi="Times New Roman" w:cs="Times New Roman"/>
                <w:sz w:val="20"/>
                <w:szCs w:val="20"/>
              </w:rPr>
              <w:t xml:space="preserve"> be complementary to the information on “</w:t>
            </w:r>
            <w:r w:rsidRPr="00DF07B0" w:rsidDel="00D1311F">
              <w:rPr>
                <w:rFonts w:ascii="Times New Roman" w:hAnsi="Times New Roman" w:cs="Times New Roman"/>
                <w:sz w:val="20"/>
                <w:szCs w:val="20"/>
              </w:rPr>
              <w:t>Type of Trigger(s) in the SPV</w:t>
            </w:r>
            <w:r w:rsidRPr="00DF07B0">
              <w:rPr>
                <w:rFonts w:ascii="Times New Roman" w:hAnsi="Times New Roman" w:cs="Times New Roman"/>
                <w:sz w:val="20"/>
                <w:szCs w:val="20"/>
              </w:rPr>
              <w:t xml:space="preserve">” and </w:t>
            </w:r>
            <w:r w:rsidR="00BD243A" w:rsidRPr="00DF07B0">
              <w:rPr>
                <w:rFonts w:ascii="Times New Roman" w:hAnsi="Times New Roman" w:cs="Times New Roman"/>
                <w:sz w:val="20"/>
                <w:szCs w:val="20"/>
              </w:rPr>
              <w:t>should</w:t>
            </w:r>
            <w:r w:rsidRPr="00DF07B0">
              <w:rPr>
                <w:rFonts w:ascii="Times New Roman" w:hAnsi="Times New Roman" w:cs="Times New Roman"/>
                <w:sz w:val="20"/>
                <w:szCs w:val="20"/>
              </w:rPr>
              <w:t xml:space="preserve"> be descriptive enough to allow supervisors to identify the concrete trigger, e.g. specific weather/storm indices for cat risks or general mortality tables for longevity risks.</w:t>
            </w:r>
          </w:p>
        </w:tc>
      </w:tr>
      <w:tr w:rsidR="000A55AA" w:rsidRPr="00DF07B0" w:rsidTr="00950116">
        <w:trPr>
          <w:trHeight w:val="1269"/>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C0090</w:t>
            </w:r>
          </w:p>
        </w:tc>
        <w:tc>
          <w:tcPr>
            <w:tcW w:w="2124"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Same trigger as in underlying </w:t>
            </w:r>
            <w:proofErr w:type="spellStart"/>
            <w:r w:rsidRPr="00DF07B0">
              <w:rPr>
                <w:rFonts w:ascii="Times New Roman" w:hAnsi="Times New Roman" w:cs="Times New Roman"/>
                <w:sz w:val="20"/>
                <w:szCs w:val="20"/>
              </w:rPr>
              <w:t>cedant’s</w:t>
            </w:r>
            <w:proofErr w:type="spellEnd"/>
            <w:r w:rsidRPr="00DF07B0">
              <w:rPr>
                <w:rFonts w:ascii="Times New Roman" w:hAnsi="Times New Roman" w:cs="Times New Roman"/>
                <w:sz w:val="20"/>
                <w:szCs w:val="20"/>
              </w:rPr>
              <w:t xml:space="preserve"> portfolio</w:t>
            </w:r>
          </w:p>
        </w:tc>
        <w:tc>
          <w:tcPr>
            <w:tcW w:w="573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Identify if the trigger defined in the underlying (re)insurance policy with the pay</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out trigger defined in the treaty is the same as the one defined in the SPV.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Same trigger</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Different trigger</w:t>
            </w:r>
          </w:p>
        </w:tc>
      </w:tr>
      <w:tr w:rsidR="000A55AA" w:rsidRPr="00DF07B0" w:rsidTr="00950116">
        <w:trPr>
          <w:trHeight w:val="300"/>
        </w:trPr>
        <w:tc>
          <w:tcPr>
            <w:tcW w:w="1387"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C0100</w:t>
            </w:r>
          </w:p>
        </w:tc>
        <w:tc>
          <w:tcPr>
            <w:tcW w:w="2124"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Basis risk arising from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transfer structure</w:t>
            </w:r>
          </w:p>
        </w:tc>
        <w:tc>
          <w:tcPr>
            <w:tcW w:w="5731"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causes of basis risk (i.e. that the exposure covered by the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mitigation technique does not correspond to the risk exposure of the insurance or reinsurance undertaking).  The following close list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used:</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 basis risk</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Insufficient subordination for note holders, </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Investors’ additional recourse against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Additional risks were securitised subsequent to authorisation, </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Cedants hold exposure to notes issued, </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w:t>
            </w:r>
          </w:p>
        </w:tc>
      </w:tr>
      <w:tr w:rsidR="000A55AA" w:rsidRPr="00DF07B0" w:rsidTr="00950116">
        <w:trPr>
          <w:trHeight w:val="300"/>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00"/>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00"/>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00"/>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00"/>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15"/>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15"/>
        </w:trPr>
        <w:tc>
          <w:tcPr>
            <w:tcW w:w="1387"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C0110</w:t>
            </w:r>
          </w:p>
        </w:tc>
        <w:tc>
          <w:tcPr>
            <w:tcW w:w="2124"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Basis risk arising from contractual terms</w:t>
            </w:r>
          </w:p>
        </w:tc>
        <w:tc>
          <w:tcPr>
            <w:tcW w:w="5731"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Identify the basis risk arising from contractual terms.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 basis risk</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Substantial part of risks insured not transferred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Insufficient trigger to match risk exposure of </w:t>
            </w:r>
            <w:proofErr w:type="spellStart"/>
            <w:r w:rsidRPr="00DF07B0">
              <w:rPr>
                <w:rFonts w:ascii="Times New Roman" w:hAnsi="Times New Roman" w:cs="Times New Roman"/>
                <w:sz w:val="20"/>
                <w:szCs w:val="20"/>
              </w:rPr>
              <w:t>cedant</w:t>
            </w:r>
            <w:proofErr w:type="spellEnd"/>
          </w:p>
        </w:tc>
      </w:tr>
      <w:tr w:rsidR="000A55AA" w:rsidRPr="00DF07B0" w:rsidTr="00950116">
        <w:trPr>
          <w:trHeight w:val="315"/>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15"/>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1215"/>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C0120</w:t>
            </w:r>
          </w:p>
        </w:tc>
        <w:tc>
          <w:tcPr>
            <w:tcW w:w="2124" w:type="dxa"/>
            <w:hideMark/>
          </w:tcPr>
          <w:p w:rsidR="000A55AA" w:rsidRPr="00DF07B0" w:rsidRDefault="000A55AA">
            <w:pPr>
              <w:rPr>
                <w:rFonts w:ascii="Times New Roman" w:hAnsi="Times New Roman" w:cs="Times New Roman"/>
                <w:sz w:val="20"/>
                <w:szCs w:val="20"/>
              </w:rPr>
            </w:pPr>
            <w:bookmarkStart w:id="2060" w:name="RANGE!B52"/>
            <w:r w:rsidRPr="00DF07B0">
              <w:rPr>
                <w:rFonts w:ascii="Times New Roman" w:hAnsi="Times New Roman" w:cs="Times New Roman"/>
                <w:sz w:val="20"/>
                <w:szCs w:val="20"/>
              </w:rPr>
              <w:t>SPV assets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to settle </w:t>
            </w:r>
            <w:proofErr w:type="spellStart"/>
            <w:r w:rsidRPr="00DF07B0">
              <w:rPr>
                <w:rFonts w:ascii="Times New Roman" w:hAnsi="Times New Roman" w:cs="Times New Roman"/>
                <w:sz w:val="20"/>
                <w:szCs w:val="20"/>
              </w:rPr>
              <w:t>cedant</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specific obligations</w:t>
            </w:r>
            <w:bookmarkEnd w:id="2060"/>
          </w:p>
        </w:tc>
        <w:tc>
          <w:tcPr>
            <w:tcW w:w="573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The amount of SPV assets ring</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fenced for the reporting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which are available to settle the contractual liabilities reinsured by the SPV for that specific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only (collateral assets specifically recognised on balance sheet of the SPV in relation to the obligation assumed).</w:t>
            </w:r>
          </w:p>
        </w:tc>
      </w:tr>
      <w:tr w:rsidR="000A55AA" w:rsidRPr="00DF07B0" w:rsidTr="00950116">
        <w:trPr>
          <w:trHeight w:val="1028"/>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C0130</w:t>
            </w:r>
          </w:p>
        </w:tc>
        <w:tc>
          <w:tcPr>
            <w:tcW w:w="2124"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Other non </w:t>
            </w:r>
            <w:proofErr w:type="spellStart"/>
            <w:r w:rsidRPr="00DF07B0">
              <w:rPr>
                <w:rFonts w:ascii="Times New Roman" w:hAnsi="Times New Roman" w:cs="Times New Roman"/>
                <w:sz w:val="20"/>
                <w:szCs w:val="20"/>
              </w:rPr>
              <w:t>cedant</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specific SPV Assets for which recourse may exist</w:t>
            </w:r>
          </w:p>
        </w:tc>
        <w:tc>
          <w:tcPr>
            <w:tcW w:w="573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amount of SPV assets (recognised on balance sheet of the SPV), not directly related to the reporting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but for which recourse exists. This would include any “free assets” of the SPV, which may be available to settle the reporting </w:t>
            </w:r>
            <w:proofErr w:type="spellStart"/>
            <w:r w:rsidRPr="00DF07B0">
              <w:rPr>
                <w:rFonts w:ascii="Times New Roman" w:hAnsi="Times New Roman" w:cs="Times New Roman"/>
                <w:sz w:val="20"/>
                <w:szCs w:val="20"/>
              </w:rPr>
              <w:t>cedant’s</w:t>
            </w:r>
            <w:proofErr w:type="spellEnd"/>
            <w:r w:rsidRPr="00DF07B0">
              <w:rPr>
                <w:rFonts w:ascii="Times New Roman" w:hAnsi="Times New Roman" w:cs="Times New Roman"/>
                <w:sz w:val="20"/>
                <w:szCs w:val="20"/>
              </w:rPr>
              <w:t xml:space="preserve"> liabilities.</w:t>
            </w:r>
          </w:p>
        </w:tc>
      </w:tr>
      <w:tr w:rsidR="000A55AA" w:rsidRPr="00DF07B0" w:rsidTr="00950116">
        <w:trPr>
          <w:trHeight w:val="1215"/>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C0140</w:t>
            </w:r>
          </w:p>
        </w:tc>
        <w:tc>
          <w:tcPr>
            <w:tcW w:w="2124"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Other recourse arising from securitisation</w:t>
            </w:r>
          </w:p>
        </w:tc>
        <w:tc>
          <w:tcPr>
            <w:tcW w:w="573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The amount of contingent assets of the SPV (held off balance sheet), not directly related to the reporting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but for which recourse exists. This includes recourse against other counterparties of the SPV, including guarantees, reinsurance contracts and derivative commitments to SPV made by the SPV sponsor, note holders, or other third parties.</w:t>
            </w:r>
          </w:p>
        </w:tc>
      </w:tr>
      <w:tr w:rsidR="000A55AA" w:rsidRPr="00DF07B0" w:rsidTr="00950116">
        <w:trPr>
          <w:trHeight w:val="1108"/>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C0150</w:t>
            </w:r>
          </w:p>
        </w:tc>
        <w:tc>
          <w:tcPr>
            <w:tcW w:w="2124"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Total maximum possible obligations from SPV under reinsurance policy</w:t>
            </w:r>
          </w:p>
        </w:tc>
        <w:tc>
          <w:tcPr>
            <w:tcW w:w="573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Amount of total maximum possible obligations from reinsurance contract (</w:t>
            </w:r>
            <w:proofErr w:type="spellStart"/>
            <w:r w:rsidRPr="00DF07B0">
              <w:rPr>
                <w:rFonts w:ascii="Times New Roman" w:hAnsi="Times New Roman" w:cs="Times New Roman"/>
                <w:sz w:val="20"/>
                <w:szCs w:val="20"/>
              </w:rPr>
              <w:t>cedant</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specific).</w:t>
            </w:r>
          </w:p>
        </w:tc>
      </w:tr>
      <w:tr w:rsidR="000A55AA" w:rsidRPr="00DF07B0" w:rsidTr="00950116">
        <w:trPr>
          <w:trHeight w:val="1593"/>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C0160</w:t>
            </w:r>
          </w:p>
        </w:tc>
        <w:tc>
          <w:tcPr>
            <w:tcW w:w="2124" w:type="dxa"/>
            <w:hideMark/>
          </w:tcPr>
          <w:p w:rsidR="000A55AA" w:rsidRPr="00DF07B0" w:rsidRDefault="000A55AA" w:rsidP="00950116">
            <w:pPr>
              <w:rPr>
                <w:rFonts w:ascii="Times New Roman" w:hAnsi="Times New Roman" w:cs="Times New Roman"/>
                <w:sz w:val="20"/>
                <w:szCs w:val="20"/>
              </w:rPr>
            </w:pPr>
            <w:bookmarkStart w:id="2061" w:name="RANGE!B56"/>
            <w:r w:rsidRPr="00DF07B0">
              <w:rPr>
                <w:rFonts w:ascii="Times New Roman" w:hAnsi="Times New Roman" w:cs="Times New Roman"/>
                <w:sz w:val="20"/>
                <w:szCs w:val="20"/>
              </w:rPr>
              <w:t xml:space="preserve">SPV fully funded in relation to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obligations throughout the reporting period</w:t>
            </w:r>
            <w:bookmarkEnd w:id="2061"/>
          </w:p>
        </w:tc>
        <w:tc>
          <w:tcPr>
            <w:tcW w:w="573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Identify if the protection offered by the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mitigation technique may only be partially recognised where counterparty to a reinsurance contract ceases to be able to provide effective and continuing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transfer.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SPV fully funded in relation to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obligations</w:t>
            </w:r>
            <w:r w:rsidRPr="00DF07B0" w:rsidDel="00461A1A">
              <w:rPr>
                <w:rFonts w:ascii="Times New Roman" w:hAnsi="Times New Roman" w:cs="Times New Roman"/>
                <w:sz w:val="20"/>
                <w:szCs w:val="20"/>
              </w:rPr>
              <w:t xml:space="preserve"> </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2 – SPV not fully funded in relation to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obligations</w:t>
            </w:r>
          </w:p>
        </w:tc>
      </w:tr>
      <w:tr w:rsidR="000A55AA" w:rsidRPr="00DF07B0" w:rsidTr="00950116">
        <w:trPr>
          <w:trHeight w:val="1275"/>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C0170</w:t>
            </w:r>
          </w:p>
        </w:tc>
        <w:tc>
          <w:tcPr>
            <w:tcW w:w="2124"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Current recoverables from SPV</w:t>
            </w:r>
          </w:p>
        </w:tc>
        <w:tc>
          <w:tcPr>
            <w:tcW w:w="5731" w:type="dxa"/>
            <w:hideMark/>
          </w:tcPr>
          <w:p w:rsidR="000A55AA" w:rsidRPr="00DF07B0" w:rsidRDefault="000A55AA" w:rsidP="00DB7C64">
            <w:pPr>
              <w:rPr>
                <w:rFonts w:ascii="Times New Roman" w:hAnsi="Times New Roman" w:cs="Times New Roman"/>
                <w:sz w:val="20"/>
                <w:szCs w:val="20"/>
              </w:rPr>
            </w:pPr>
            <w:r w:rsidRPr="00DF07B0">
              <w:rPr>
                <w:rFonts w:ascii="Times New Roman" w:hAnsi="Times New Roman" w:cs="Times New Roman"/>
                <w:sz w:val="20"/>
                <w:szCs w:val="20"/>
              </w:rPr>
              <w:t xml:space="preserve">Amount of SPV Recoverables recognised on the Solvency II balance sheet of the reporting undertaking (prior to adjustments made for expected losses due to counterparty default). This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be calculated in accordance with the requirements of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41of </w:t>
            </w:r>
            <w:r w:rsidRPr="00DF07B0">
              <w:rPr>
                <w:rFonts w:ascii="Times New Roman" w:eastAsia="Times New Roman" w:hAnsi="Times New Roman" w:cs="Times New Roman"/>
                <w:sz w:val="20"/>
                <w:szCs w:val="20"/>
                <w:lang w:eastAsia="es-ES"/>
              </w:rPr>
              <w:t>Delegated Regulation (EU) 2015/35</w:t>
            </w:r>
            <w:r w:rsidRPr="00DF07B0">
              <w:rPr>
                <w:rFonts w:ascii="Times New Roman" w:hAnsi="Times New Roman" w:cs="Times New Roman"/>
                <w:sz w:val="20"/>
                <w:szCs w:val="20"/>
              </w:rPr>
              <w:t>.</w:t>
            </w:r>
          </w:p>
        </w:tc>
      </w:tr>
      <w:tr w:rsidR="000A55AA" w:rsidRPr="00DF07B0" w:rsidTr="00950116">
        <w:trPr>
          <w:trHeight w:val="300"/>
        </w:trPr>
        <w:tc>
          <w:tcPr>
            <w:tcW w:w="1387" w:type="dxa"/>
            <w:vMerge w:val="restart"/>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C0180</w:t>
            </w:r>
          </w:p>
        </w:tc>
        <w:tc>
          <w:tcPr>
            <w:tcW w:w="2124"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Identification of material investments held by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in SPV</w:t>
            </w:r>
          </w:p>
        </w:tc>
        <w:tc>
          <w:tcPr>
            <w:tcW w:w="5731" w:type="dxa"/>
            <w:vMerge w:val="restart"/>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Identify whether material investments held by the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in the SPV exist, according to Article 210 of </w:t>
            </w:r>
            <w:r w:rsidRPr="00DF07B0">
              <w:rPr>
                <w:rFonts w:ascii="Times New Roman" w:eastAsia="Times New Roman" w:hAnsi="Times New Roman" w:cs="Times New Roman"/>
                <w:sz w:val="20"/>
                <w:szCs w:val="20"/>
                <w:lang w:eastAsia="es-ES"/>
              </w:rPr>
              <w:t>Delegated Regulation (EU) 2015/35</w:t>
            </w:r>
            <w:r w:rsidRPr="00DF07B0">
              <w:rPr>
                <w:rFonts w:ascii="Times New Roman" w:hAnsi="Times New Roman" w:cs="Times New Roman"/>
                <w:sz w:val="20"/>
                <w:szCs w:val="20"/>
              </w:rPr>
              <w:t>.</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Not applicable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Investments of SPV controlled by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and/or sponsor (where it differs from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Investments of SPV held by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(equity, notes or other subordinated debt of the SPV);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sells reinsurance or other risk mitigation protection to the SPV;</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has provided guarantee or other credit enhancement  to SPV or note holders;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Sufficient basis risk retained by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w:t>
            </w:r>
          </w:p>
          <w:p w:rsidR="000A55AA" w:rsidRPr="00DF07B0" w:rsidRDefault="000A55AA">
            <w:pPr>
              <w:rPr>
                <w:rFonts w:ascii="Times New Roman" w:hAnsi="Times New Roman" w:cs="Times New Roman"/>
                <w:sz w:val="20"/>
                <w:szCs w:val="20"/>
              </w:rPr>
            </w:pP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If this is reported then cells C0030 and C0040 needs to identify the instrument.</w:t>
            </w:r>
          </w:p>
        </w:tc>
      </w:tr>
      <w:tr w:rsidR="000A55AA" w:rsidRPr="00DF07B0" w:rsidTr="00950116">
        <w:trPr>
          <w:trHeight w:val="300"/>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00"/>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00"/>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00"/>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00"/>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315"/>
        </w:trPr>
        <w:tc>
          <w:tcPr>
            <w:tcW w:w="1387" w:type="dxa"/>
            <w:vMerge/>
            <w:hideMark/>
          </w:tcPr>
          <w:p w:rsidR="000A55AA" w:rsidRPr="00DF07B0" w:rsidRDefault="000A55AA">
            <w:pPr>
              <w:rPr>
                <w:rFonts w:ascii="Times New Roman" w:hAnsi="Times New Roman" w:cs="Times New Roman"/>
                <w:sz w:val="20"/>
                <w:szCs w:val="20"/>
              </w:rPr>
            </w:pPr>
          </w:p>
        </w:tc>
        <w:tc>
          <w:tcPr>
            <w:tcW w:w="2124" w:type="dxa"/>
            <w:vMerge/>
            <w:hideMark/>
          </w:tcPr>
          <w:p w:rsidR="000A55AA" w:rsidRPr="00DF07B0" w:rsidRDefault="000A55AA">
            <w:pPr>
              <w:rPr>
                <w:rFonts w:ascii="Times New Roman" w:hAnsi="Times New Roman" w:cs="Times New Roman"/>
                <w:sz w:val="20"/>
                <w:szCs w:val="20"/>
              </w:rPr>
            </w:pPr>
          </w:p>
        </w:tc>
        <w:tc>
          <w:tcPr>
            <w:tcW w:w="5731" w:type="dxa"/>
            <w:vMerge/>
            <w:hideMark/>
          </w:tcPr>
          <w:p w:rsidR="000A55AA" w:rsidRPr="00DF07B0" w:rsidRDefault="000A55AA">
            <w:pPr>
              <w:rPr>
                <w:rFonts w:ascii="Times New Roman" w:hAnsi="Times New Roman" w:cs="Times New Roman"/>
                <w:sz w:val="20"/>
                <w:szCs w:val="20"/>
              </w:rPr>
            </w:pPr>
          </w:p>
        </w:tc>
      </w:tr>
      <w:tr w:rsidR="000A55AA" w:rsidRPr="00DF07B0" w:rsidTr="00950116">
        <w:trPr>
          <w:trHeight w:val="1978"/>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C0190</w:t>
            </w:r>
          </w:p>
        </w:tc>
        <w:tc>
          <w:tcPr>
            <w:tcW w:w="2124"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Securitisation assets related to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held in trust with other third party than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 sponsor?</w:t>
            </w:r>
          </w:p>
        </w:tc>
        <w:tc>
          <w:tcPr>
            <w:tcW w:w="5731" w:type="dxa"/>
            <w:hideMark/>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Identify if there are securitisation assets related to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held in trust with other third party than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 sponsor, considering </w:t>
            </w:r>
            <w:proofErr w:type="gramStart"/>
            <w:r w:rsidRPr="00DF07B0">
              <w:rPr>
                <w:rFonts w:ascii="Times New Roman" w:hAnsi="Times New Roman" w:cs="Times New Roman"/>
                <w:sz w:val="20"/>
                <w:szCs w:val="20"/>
              </w:rPr>
              <w:t>the  provisions</w:t>
            </w:r>
            <w:proofErr w:type="gramEnd"/>
            <w:r w:rsidRPr="00DF07B0">
              <w:rPr>
                <w:rFonts w:ascii="Times New Roman" w:hAnsi="Times New Roman" w:cs="Times New Roman"/>
                <w:sz w:val="20"/>
                <w:szCs w:val="20"/>
              </w:rPr>
              <w:t xml:space="preserve"> of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rticles 214(2) and 326 of </w:t>
            </w:r>
            <w:r w:rsidRPr="00DF07B0">
              <w:rPr>
                <w:rFonts w:ascii="Times New Roman" w:eastAsia="Times New Roman" w:hAnsi="Times New Roman" w:cs="Times New Roman"/>
                <w:sz w:val="20"/>
                <w:szCs w:val="20"/>
                <w:lang w:eastAsia="es-ES"/>
              </w:rPr>
              <w:t xml:space="preserve">Delegated Regulation </w:t>
            </w:r>
            <w:r w:rsidR="000C6BAE" w:rsidRPr="00DF07B0">
              <w:rPr>
                <w:rFonts w:ascii="Times New Roman" w:eastAsia="Times New Roman" w:hAnsi="Times New Roman" w:cs="Times New Roman"/>
                <w:sz w:val="20"/>
                <w:szCs w:val="20"/>
                <w:lang w:eastAsia="es-ES"/>
              </w:rPr>
              <w:t xml:space="preserve">(EU) </w:t>
            </w:r>
            <w:r w:rsidRPr="00DF07B0">
              <w:rPr>
                <w:rFonts w:ascii="Times New Roman" w:eastAsia="Times New Roman" w:hAnsi="Times New Roman" w:cs="Times New Roman"/>
                <w:sz w:val="20"/>
                <w:szCs w:val="20"/>
                <w:lang w:eastAsia="es-ES"/>
              </w:rPr>
              <w:t>2015/35</w:t>
            </w:r>
            <w:r w:rsidRPr="00DF07B0">
              <w:rPr>
                <w:rFonts w:ascii="Times New Roman" w:hAnsi="Times New Roman" w:cs="Times New Roman"/>
                <w:sz w:val="20"/>
                <w:szCs w:val="20"/>
              </w:rPr>
              <w:t>. One of the options in the following closed list shall be used:</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1 – Held in trust with other third party than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 sponsor</w:t>
            </w:r>
            <w:r w:rsidRPr="00DF07B0" w:rsidDel="00461A1A">
              <w:rPr>
                <w:rFonts w:ascii="Times New Roman" w:hAnsi="Times New Roman" w:cs="Times New Roman"/>
                <w:sz w:val="20"/>
                <w:szCs w:val="20"/>
              </w:rPr>
              <w:t xml:space="preserve"> </w:t>
            </w:r>
          </w:p>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2 – Not held in trust with other third party than </w:t>
            </w:r>
            <w:proofErr w:type="spellStart"/>
            <w:r w:rsidRPr="00DF07B0">
              <w:rPr>
                <w:rFonts w:ascii="Times New Roman" w:hAnsi="Times New Roman" w:cs="Times New Roman"/>
                <w:sz w:val="20"/>
                <w:szCs w:val="20"/>
              </w:rPr>
              <w:t>cedant</w:t>
            </w:r>
            <w:proofErr w:type="spellEnd"/>
            <w:r w:rsidRPr="00DF07B0">
              <w:rPr>
                <w:rFonts w:ascii="Times New Roman" w:hAnsi="Times New Roman" w:cs="Times New Roman"/>
                <w:sz w:val="20"/>
                <w:szCs w:val="20"/>
              </w:rPr>
              <w:t xml:space="preserve"> / sponsor</w:t>
            </w:r>
          </w:p>
        </w:tc>
      </w:tr>
      <w:tr w:rsidR="000A55AA" w:rsidRPr="00DF07B0" w:rsidTr="00950116">
        <w:trPr>
          <w:trHeight w:val="416"/>
        </w:trPr>
        <w:tc>
          <w:tcPr>
            <w:tcW w:w="9242" w:type="dxa"/>
            <w:gridSpan w:val="3"/>
          </w:tcPr>
          <w:p w:rsidR="000A55AA" w:rsidRPr="00DF07B0" w:rsidRDefault="000A55AA" w:rsidP="00950116">
            <w:pPr>
              <w:rPr>
                <w:rFonts w:ascii="Times New Roman" w:hAnsi="Times New Roman" w:cs="Times New Roman"/>
                <w:b/>
                <w:sz w:val="20"/>
                <w:szCs w:val="20"/>
              </w:rPr>
            </w:pPr>
            <w:r w:rsidRPr="00DF07B0">
              <w:rPr>
                <w:rFonts w:ascii="Times New Roman" w:hAnsi="Times New Roman" w:cs="Times New Roman"/>
                <w:b/>
                <w:sz w:val="20"/>
                <w:szCs w:val="20"/>
              </w:rPr>
              <w:t>Information on SPV</w:t>
            </w:r>
          </w:p>
        </w:tc>
      </w:tr>
      <w:tr w:rsidR="000A55AA" w:rsidRPr="00DF07B0" w:rsidTr="00950116">
        <w:trPr>
          <w:trHeight w:val="630"/>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C0200</w:t>
            </w:r>
          </w:p>
        </w:tc>
        <w:tc>
          <w:tcPr>
            <w:tcW w:w="2124"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Internal code of SPV</w:t>
            </w:r>
          </w:p>
        </w:tc>
        <w:tc>
          <w:tcPr>
            <w:tcW w:w="573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Internal code attributed to the SPV by the undertaking 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w:t>
            </w:r>
            <w:r w:rsidRPr="00DF07B0">
              <w:rPr>
                <w:rFonts w:ascii="Times New Roman" w:eastAsia="Times New Roman" w:hAnsi="Times New Roman" w:cs="Times New Roman"/>
                <w:sz w:val="20"/>
                <w:szCs w:val="20"/>
                <w:lang w:eastAsia="en-GB"/>
              </w:rPr>
              <w:br/>
            </w:r>
            <w:r w:rsidR="0066374D" w:rsidRPr="00DF07B0">
              <w:rPr>
                <w:rFonts w:ascii="Times New Roman" w:eastAsia="Times New Roman" w:hAnsi="Times New Roman" w:cs="Times New Roman"/>
                <w:sz w:val="20"/>
                <w:szCs w:val="20"/>
                <w:lang w:eastAsia="en-GB"/>
              </w:rPr>
              <w:t>This code shall be unique to each SPV and remain constant over subsequent reports.</w:t>
            </w:r>
          </w:p>
        </w:tc>
      </w:tr>
      <w:tr w:rsidR="000A55AA" w:rsidRPr="00DF07B0" w:rsidTr="00950116">
        <w:trPr>
          <w:trHeight w:val="615"/>
        </w:trPr>
        <w:tc>
          <w:tcPr>
            <w:tcW w:w="1387"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C0210</w:t>
            </w:r>
          </w:p>
        </w:tc>
        <w:tc>
          <w:tcPr>
            <w:tcW w:w="2124" w:type="dxa"/>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Type of code SPV</w:t>
            </w:r>
          </w:p>
        </w:tc>
        <w:tc>
          <w:tcPr>
            <w:tcW w:w="5731" w:type="dxa"/>
          </w:tcPr>
          <w:p w:rsidR="000A55AA" w:rsidRPr="00DF07B0" w:rsidRDefault="000A55AA" w:rsidP="00950116">
            <w:pPr>
              <w:ind w:right="175"/>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Identification of the code used in item “internal code of SPV”. One of the options in the following closed list shall be used:</w:t>
            </w:r>
            <w:r w:rsidRPr="00DF07B0">
              <w:rPr>
                <w:rFonts w:ascii="Times New Roman" w:hAnsi="Times New Roman" w:cs="Times New Roman"/>
                <w:sz w:val="20"/>
                <w:szCs w:val="20"/>
              </w:rPr>
              <w:br/>
            </w:r>
            <w:r w:rsidRPr="00DF07B0">
              <w:rPr>
                <w:rFonts w:ascii="Times New Roman" w:eastAsia="Times New Roman" w:hAnsi="Times New Roman" w:cs="Times New Roman"/>
                <w:color w:val="000000"/>
                <w:sz w:val="20"/>
                <w:szCs w:val="20"/>
                <w:lang w:eastAsia="en-GB"/>
              </w:rP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p w:rsidR="000A55AA" w:rsidRPr="00DF07B0" w:rsidRDefault="000A55AA" w:rsidP="00950116">
            <w:pPr>
              <w:pStyle w:val="ListParagraph"/>
              <w:ind w:left="360"/>
              <w:rPr>
                <w:sz w:val="20"/>
                <w:lang w:val="en-GB"/>
              </w:rPr>
            </w:pPr>
          </w:p>
        </w:tc>
      </w:tr>
      <w:tr w:rsidR="000A55AA" w:rsidRPr="00DF07B0" w:rsidTr="00950116">
        <w:trPr>
          <w:trHeight w:val="615"/>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C0220</w:t>
            </w:r>
          </w:p>
        </w:tc>
        <w:tc>
          <w:tcPr>
            <w:tcW w:w="2124"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Legal nature of SPV</w:t>
            </w:r>
          </w:p>
        </w:tc>
        <w:tc>
          <w:tcPr>
            <w:tcW w:w="573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the legal nature of the SPV securitisation, according to Article 13(26) of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Closed list </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1 – Trusts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2 – Partnerships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3 – Limited liability companies</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4 – Other legal entity form not referred above</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5 – Not incorporated</w:t>
            </w:r>
          </w:p>
        </w:tc>
      </w:tr>
      <w:tr w:rsidR="000A55AA" w:rsidRPr="00DF07B0" w:rsidTr="00950116">
        <w:trPr>
          <w:trHeight w:val="315"/>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C0230</w:t>
            </w:r>
          </w:p>
        </w:tc>
        <w:tc>
          <w:tcPr>
            <w:tcW w:w="2124"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Name of SPV</w:t>
            </w:r>
          </w:p>
        </w:tc>
        <w:tc>
          <w:tcPr>
            <w:tcW w:w="573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name of the SPV</w:t>
            </w:r>
          </w:p>
        </w:tc>
      </w:tr>
      <w:tr w:rsidR="000A55AA" w:rsidRPr="00DF07B0" w:rsidTr="00950116">
        <w:trPr>
          <w:trHeight w:val="915"/>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lastRenderedPageBreak/>
              <w:t>C0240</w:t>
            </w:r>
          </w:p>
        </w:tc>
        <w:tc>
          <w:tcPr>
            <w:tcW w:w="2124"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Incorporation no. of SPV</w:t>
            </w:r>
          </w:p>
        </w:tc>
        <w:tc>
          <w:tcPr>
            <w:tcW w:w="573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Registration number received at incorporation of the SPV. For un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incorporated SPVs, the undertaking </w:t>
            </w:r>
            <w:r w:rsidR="00BD243A" w:rsidRPr="00DF07B0">
              <w:rPr>
                <w:rFonts w:ascii="Times New Roman" w:hAnsi="Times New Roman" w:cs="Times New Roman"/>
                <w:sz w:val="20"/>
                <w:szCs w:val="20"/>
              </w:rPr>
              <w:t>should</w:t>
            </w:r>
            <w:r w:rsidRPr="00DF07B0">
              <w:rPr>
                <w:rFonts w:ascii="Times New Roman" w:hAnsi="Times New Roman" w:cs="Times New Roman"/>
                <w:sz w:val="20"/>
                <w:szCs w:val="20"/>
              </w:rPr>
              <w:t xml:space="preserve"> report the regulatory number or equivalent number obtained from the supervisory authority at the time of authorisation.</w:t>
            </w:r>
          </w:p>
          <w:p w:rsidR="000A55AA" w:rsidRPr="00DF07B0" w:rsidRDefault="000A55AA" w:rsidP="00950116">
            <w:pPr>
              <w:rPr>
                <w:rFonts w:ascii="Times New Roman" w:hAnsi="Times New Roman" w:cs="Times New Roman"/>
                <w:sz w:val="20"/>
                <w:szCs w:val="20"/>
              </w:rPr>
            </w:pP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If the SPV is not incorporated this cell doesn’t apply.</w:t>
            </w:r>
          </w:p>
        </w:tc>
      </w:tr>
      <w:tr w:rsidR="000A55AA" w:rsidRPr="00DF07B0" w:rsidTr="00950116">
        <w:trPr>
          <w:trHeight w:val="915"/>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C0250</w:t>
            </w:r>
          </w:p>
        </w:tc>
        <w:tc>
          <w:tcPr>
            <w:tcW w:w="2124"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SPV country of authorisation </w:t>
            </w:r>
          </w:p>
        </w:tc>
        <w:tc>
          <w:tcPr>
            <w:tcW w:w="573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Identify the ISO 3166</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1 alpha</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2 code for the country where the SPV is established and has received authorisation, where applicable.</w:t>
            </w:r>
          </w:p>
        </w:tc>
      </w:tr>
      <w:tr w:rsidR="000A55AA" w:rsidRPr="00DF07B0" w:rsidTr="00950116">
        <w:trPr>
          <w:trHeight w:val="2061"/>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C0260</w:t>
            </w:r>
          </w:p>
        </w:tc>
        <w:tc>
          <w:tcPr>
            <w:tcW w:w="2124"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SPV authorisation conditions</w:t>
            </w:r>
          </w:p>
        </w:tc>
        <w:tc>
          <w:tcPr>
            <w:tcW w:w="5731"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Identify authorisation conditions of the SPV according to Article 211 of the </w:t>
            </w:r>
            <w:r w:rsidRPr="00DF07B0">
              <w:rPr>
                <w:rFonts w:ascii="Times New Roman" w:eastAsia="Times New Roman" w:hAnsi="Times New Roman" w:cs="Times New Roman"/>
                <w:sz w:val="20"/>
                <w:szCs w:val="20"/>
                <w:lang w:eastAsia="es-ES"/>
              </w:rPr>
              <w:t>Directive 2009/138/EC</w:t>
            </w:r>
            <w:r w:rsidRPr="00DF07B0">
              <w:rPr>
                <w:rFonts w:ascii="Times New Roman" w:hAnsi="Times New Roman" w:cs="Times New Roman"/>
                <w:sz w:val="20"/>
                <w:szCs w:val="20"/>
              </w:rPr>
              <w:t xml:space="preserve"> or equivalent legal instrument. One of the options in the following closed list shall be used:</w:t>
            </w:r>
          </w:p>
          <w:p w:rsidR="000A55AA" w:rsidRPr="00DF07B0" w:rsidRDefault="000A55AA" w:rsidP="00950116">
            <w:pPr>
              <w:ind w:left="317" w:hanging="317"/>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SPV authorised under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211(1) of  Directive 2009/138/EC</w:t>
            </w:r>
          </w:p>
          <w:p w:rsidR="000A55AA" w:rsidRPr="00DF07B0" w:rsidRDefault="000A55AA" w:rsidP="00950116">
            <w:pPr>
              <w:ind w:left="317" w:hanging="317"/>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SPV authorised under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211(3) of Directive 2009/138/EC (grandfathered) </w:t>
            </w:r>
          </w:p>
          <w:p w:rsidR="000A55AA" w:rsidRPr="00DF07B0" w:rsidRDefault="000A55AA" w:rsidP="00950116">
            <w:pPr>
              <w:ind w:left="317" w:hanging="317"/>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SPV regulated by a third country supervisory authority where requirements equivalent to those set out in Article 211(2) of Directive 2009/138/EC are met by the special purpose vehicle</w:t>
            </w:r>
          </w:p>
          <w:p w:rsidR="000A55AA" w:rsidRPr="00DF07B0" w:rsidRDefault="000A55AA" w:rsidP="00950116">
            <w:pPr>
              <w:ind w:left="317" w:hanging="317"/>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SPV not covered above </w:t>
            </w:r>
          </w:p>
        </w:tc>
      </w:tr>
      <w:tr w:rsidR="000A55AA" w:rsidRPr="00DF07B0" w:rsidTr="00950116">
        <w:trPr>
          <w:trHeight w:val="750"/>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C0270</w:t>
            </w:r>
          </w:p>
        </w:tc>
        <w:tc>
          <w:tcPr>
            <w:tcW w:w="2124"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External rating assessment by nominated ECAI</w:t>
            </w:r>
          </w:p>
        </w:tc>
        <w:tc>
          <w:tcPr>
            <w:tcW w:w="5731" w:type="dxa"/>
            <w:hideMark/>
          </w:tcPr>
          <w:p w:rsidR="000A55AA" w:rsidRPr="00DF07B0" w:rsidRDefault="000A55AA" w:rsidP="00950116">
            <w:pPr>
              <w:rPr>
                <w:ins w:id="2062" w:author="Author"/>
                <w:rFonts w:ascii="Times New Roman" w:hAnsi="Times New Roman" w:cs="Times New Roman"/>
                <w:sz w:val="20"/>
                <w:szCs w:val="20"/>
              </w:rPr>
            </w:pPr>
            <w:r w:rsidRPr="00DF07B0">
              <w:rPr>
                <w:rFonts w:ascii="Times New Roman" w:hAnsi="Times New Roman" w:cs="Times New Roman"/>
                <w:sz w:val="20"/>
                <w:szCs w:val="20"/>
              </w:rPr>
              <w:t xml:space="preserve">Rating of the SPV (if any) that is considered by the undertaking and </w:t>
            </w:r>
            <w:del w:id="2063" w:author="Author">
              <w:r w:rsidRPr="00DF07B0" w:rsidDel="00D6121B">
                <w:rPr>
                  <w:rFonts w:ascii="Times New Roman" w:hAnsi="Times New Roman" w:cs="Times New Roman"/>
                  <w:sz w:val="20"/>
                  <w:szCs w:val="20"/>
                </w:rPr>
                <w:delText xml:space="preserve">given </w:delText>
              </w:r>
            </w:del>
            <w:ins w:id="2064" w:author="Author">
              <w:r w:rsidR="00D6121B" w:rsidRPr="00DF07B0">
                <w:rPr>
                  <w:rFonts w:ascii="Times New Roman" w:hAnsi="Times New Roman" w:cs="Times New Roman"/>
                  <w:sz w:val="20"/>
                  <w:szCs w:val="20"/>
                </w:rPr>
                <w:t xml:space="preserve">provided </w:t>
              </w:r>
            </w:ins>
            <w:r w:rsidRPr="00DF07B0">
              <w:rPr>
                <w:rFonts w:ascii="Times New Roman" w:hAnsi="Times New Roman" w:cs="Times New Roman"/>
                <w:sz w:val="20"/>
                <w:szCs w:val="20"/>
              </w:rPr>
              <w:t>by an external rating agency.</w:t>
            </w:r>
          </w:p>
          <w:p w:rsidR="00F92E52" w:rsidRPr="00DF07B0" w:rsidRDefault="00F92E52" w:rsidP="00F92E52">
            <w:pPr>
              <w:rPr>
                <w:ins w:id="2065" w:author="Author"/>
                <w:rFonts w:ascii="Times New Roman" w:hAnsi="Times New Roman" w:cs="Times New Roman"/>
                <w:sz w:val="20"/>
                <w:szCs w:val="20"/>
              </w:rPr>
            </w:pPr>
          </w:p>
          <w:p w:rsidR="00D6121B" w:rsidRPr="00DF07B0" w:rsidRDefault="00F83DAC" w:rsidP="00D6121B">
            <w:pPr>
              <w:ind w:right="175"/>
              <w:rPr>
                <w:ins w:id="2066" w:author="Author"/>
                <w:rFonts w:ascii="Times New Roman" w:hAnsi="Times New Roman" w:cs="Times New Roman"/>
                <w:sz w:val="20"/>
                <w:szCs w:val="20"/>
              </w:rPr>
            </w:pPr>
            <w:ins w:id="2067" w:author="Author">
              <w:del w:id="2068" w:author="Author">
                <w:r w:rsidRPr="00DF07B0" w:rsidDel="00D6121B">
                  <w:rPr>
                    <w:rFonts w:ascii="Times New Roman" w:hAnsi="Times New Roman" w:cs="Times New Roman"/>
                    <w:sz w:val="20"/>
                    <w:szCs w:val="20"/>
                  </w:rPr>
                  <w:delText xml:space="preserve">rating of the </w:delText>
                </w:r>
              </w:del>
              <w:r w:rsidR="00D6121B" w:rsidRPr="00DF07B0">
                <w:rPr>
                  <w:rFonts w:ascii="Times New Roman" w:hAnsi="Times New Roman" w:cs="Times New Roman"/>
                  <w:sz w:val="20"/>
                  <w:szCs w:val="20"/>
                </w:rPr>
                <w:t>If the rating is not available the item should be left blank</w:t>
              </w:r>
              <w:del w:id="2069" w:author="Author">
                <w:r w:rsidR="00D6121B" w:rsidRPr="00DF07B0" w:rsidDel="000A25CD">
                  <w:rPr>
                    <w:rFonts w:ascii="Times New Roman" w:hAnsi="Times New Roman" w:cs="Times New Roman"/>
                    <w:sz w:val="20"/>
                    <w:szCs w:val="20"/>
                  </w:rPr>
                  <w:delText xml:space="preserve"> and the SPV should be identified as “9 – no rating available” in column C0290 (Credit quality step)</w:delText>
                </w:r>
              </w:del>
              <w:r w:rsidR="00D6121B" w:rsidRPr="00DF07B0">
                <w:rPr>
                  <w:rFonts w:ascii="Times New Roman" w:hAnsi="Times New Roman" w:cs="Times New Roman"/>
                  <w:sz w:val="20"/>
                  <w:szCs w:val="20"/>
                </w:rPr>
                <w:t>.</w:t>
              </w:r>
            </w:ins>
          </w:p>
          <w:p w:rsidR="00D6121B" w:rsidRPr="00DF07B0" w:rsidRDefault="00D6121B" w:rsidP="00F92E52">
            <w:pPr>
              <w:rPr>
                <w:ins w:id="2070" w:author="Author"/>
                <w:rFonts w:ascii="Times New Roman" w:hAnsi="Times New Roman" w:cs="Times New Roman"/>
                <w:sz w:val="20"/>
                <w:szCs w:val="20"/>
              </w:rPr>
            </w:pPr>
          </w:p>
          <w:p w:rsidR="00F83DAC" w:rsidRPr="00DF07B0" w:rsidRDefault="00F83DAC" w:rsidP="00F83DAC">
            <w:pPr>
              <w:rPr>
                <w:ins w:id="2071" w:author="Author"/>
                <w:rFonts w:ascii="Times New Roman" w:hAnsi="Times New Roman" w:cs="Times New Roman"/>
                <w:sz w:val="20"/>
                <w:szCs w:val="20"/>
              </w:rPr>
            </w:pPr>
            <w:ins w:id="2072" w:author="Author">
              <w:r w:rsidRPr="00DF07B0">
                <w:rPr>
                  <w:rFonts w:ascii="Times New Roman" w:hAnsi="Times New Roman" w:cs="Times New Roman"/>
                  <w:sz w:val="20"/>
                  <w:szCs w:val="20"/>
                </w:rPr>
                <w:t>This item is not applicable to SPVs for which undertakings using internal model use internal ratings. If undertakings using internal model do not use internal rating, this item shall be reported.</w:t>
              </w:r>
            </w:ins>
          </w:p>
          <w:p w:rsidR="00F92E52" w:rsidRPr="00DF07B0" w:rsidRDefault="00F92E52" w:rsidP="00950116">
            <w:pPr>
              <w:rPr>
                <w:rFonts w:ascii="Times New Roman" w:hAnsi="Times New Roman" w:cs="Times New Roman"/>
                <w:sz w:val="20"/>
                <w:szCs w:val="20"/>
              </w:rPr>
            </w:pPr>
          </w:p>
        </w:tc>
      </w:tr>
      <w:tr w:rsidR="000A55AA" w:rsidRPr="00DF07B0" w:rsidTr="00950116">
        <w:trPr>
          <w:trHeight w:val="330"/>
        </w:trPr>
        <w:tc>
          <w:tcPr>
            <w:tcW w:w="1387"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C0280</w:t>
            </w:r>
          </w:p>
        </w:tc>
        <w:tc>
          <w:tcPr>
            <w:tcW w:w="2124" w:type="dxa"/>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Nominated ECAI</w:t>
            </w:r>
          </w:p>
        </w:tc>
        <w:tc>
          <w:tcPr>
            <w:tcW w:w="5731" w:type="dxa"/>
            <w:hideMark/>
          </w:tcPr>
          <w:p w:rsidR="00BD366F" w:rsidRPr="00DF07B0" w:rsidRDefault="00BD366F" w:rsidP="00BD366F">
            <w:pPr>
              <w:spacing w:after="200" w:line="276" w:lineRule="auto"/>
              <w:rPr>
                <w:ins w:id="2073" w:author="Author"/>
                <w:rFonts w:ascii="Times New Roman" w:hAnsi="Times New Roman" w:cs="Times New Roman"/>
                <w:sz w:val="20"/>
                <w:szCs w:val="20"/>
              </w:rPr>
            </w:pPr>
            <w:ins w:id="2074" w:author="Author">
              <w:r w:rsidRPr="00DF07B0">
                <w:rPr>
                  <w:rFonts w:ascii="Times New Roman" w:hAnsi="Times New Roman" w:cs="Times New Roman"/>
                  <w:sz w:val="20"/>
                  <w:szCs w:val="20"/>
                </w:rPr>
                <w:t>Identify the credit assessment institution (ECAI) giving the external rating in C0270, by using the following close</w:t>
              </w:r>
              <w:r w:rsidR="00A6272B" w:rsidRPr="00DF07B0">
                <w:rPr>
                  <w:rFonts w:ascii="Times New Roman" w:hAnsi="Times New Roman" w:cs="Times New Roman"/>
                  <w:sz w:val="20"/>
                  <w:szCs w:val="20"/>
                </w:rPr>
                <w:t>d</w:t>
              </w:r>
              <w:r w:rsidRPr="00DF07B0">
                <w:rPr>
                  <w:rFonts w:ascii="Times New Roman" w:hAnsi="Times New Roman" w:cs="Times New Roman"/>
                  <w:sz w:val="20"/>
                  <w:szCs w:val="20"/>
                </w:rPr>
                <w:t xml:space="preserve">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w:t>
              </w:r>
              <w:del w:id="2075" w:author="Author">
                <w:r w:rsidRPr="00DF07B0" w:rsidDel="00DB13CD">
                  <w:rPr>
                    <w:rFonts w:ascii="Times New Roman" w:hAnsi="Times New Roman" w:cs="Times New Roman"/>
                    <w:sz w:val="20"/>
                    <w:szCs w:val="20"/>
                  </w:rPr>
                  <w:delText xml:space="preserve">of new </w:delText>
                </w:r>
              </w:del>
              <w:r w:rsidRPr="00DF07B0">
                <w:rPr>
                  <w:rFonts w:ascii="Times New Roman" w:hAnsi="Times New Roman" w:cs="Times New Roman"/>
                  <w:sz w:val="20"/>
                  <w:szCs w:val="20"/>
                </w:rPr>
                <w:t xml:space="preserve">a new Credit Rating Agency </w:t>
              </w:r>
              <w:del w:id="2076" w:author="Author">
                <w:r w:rsidRPr="00DF07B0" w:rsidDel="00DB13CD">
                  <w:rPr>
                    <w:rFonts w:ascii="Times New Roman" w:hAnsi="Times New Roman" w:cs="Times New Roman"/>
                    <w:sz w:val="20"/>
                    <w:szCs w:val="20"/>
                  </w:rPr>
                  <w:delText>use</w:delText>
                </w:r>
              </w:del>
              <w:r w:rsidR="00DB13CD" w:rsidRPr="00DF07B0">
                <w:rPr>
                  <w:rFonts w:ascii="Times New Roman" w:hAnsi="Times New Roman" w:cs="Times New Roman"/>
                  <w:sz w:val="20"/>
                  <w:szCs w:val="20"/>
                  <w:rPrChange w:id="2077" w:author="Author">
                    <w:rPr>
                      <w:rFonts w:ascii="Times New Roman" w:hAnsi="Times New Roman" w:cs="Times New Roman"/>
                      <w:sz w:val="20"/>
                      <w:szCs w:val="20"/>
                      <w:highlight w:val="cyan"/>
                    </w:rPr>
                  </w:rPrChange>
                </w:rPr>
                <w:t>is</w:t>
              </w:r>
              <w:r w:rsidRPr="00DF07B0">
                <w:rPr>
                  <w:rFonts w:ascii="Times New Roman" w:hAnsi="Times New Roman" w:cs="Times New Roman"/>
                  <w:sz w:val="20"/>
                  <w:szCs w:val="20"/>
                </w:rPr>
                <w:t xml:space="preserve"> </w:t>
              </w:r>
              <w:r w:rsidR="00DB13CD" w:rsidRPr="00DF07B0">
                <w:rPr>
                  <w:rFonts w:ascii="Times New Roman" w:hAnsi="Times New Roman" w:cs="Times New Roman"/>
                  <w:sz w:val="20"/>
                  <w:szCs w:val="20"/>
                  <w:rPrChange w:id="2078" w:author="Author">
                    <w:rPr>
                      <w:rFonts w:ascii="Times New Roman" w:hAnsi="Times New Roman" w:cs="Times New Roman"/>
                      <w:sz w:val="20"/>
                      <w:szCs w:val="20"/>
                      <w:highlight w:val="cyan"/>
                    </w:rPr>
                  </w:rPrChange>
                </w:rPr>
                <w:t>registered or certified</w:t>
              </w:r>
              <w:del w:id="2079" w:author="Author">
                <w:r w:rsidRPr="00DF07B0" w:rsidDel="00DB13CD">
                  <w:rPr>
                    <w:rFonts w:ascii="Times New Roman" w:hAnsi="Times New Roman" w:cs="Times New Roman"/>
                    <w:sz w:val="20"/>
                    <w:szCs w:val="20"/>
                  </w:rPr>
                  <w:delText>authorised</w:delText>
                </w:r>
              </w:del>
              <w:r w:rsidRPr="00DF07B0">
                <w:rPr>
                  <w:rFonts w:ascii="Times New Roman" w:hAnsi="Times New Roman" w:cs="Times New Roman"/>
                  <w:sz w:val="20"/>
                  <w:szCs w:val="20"/>
                </w:rPr>
                <w:t xml:space="preserve"> by ESMA and while the close</w:t>
              </w:r>
              <w:r w:rsidR="00A6272B" w:rsidRPr="00DF07B0">
                <w:rPr>
                  <w:rFonts w:ascii="Times New Roman" w:hAnsi="Times New Roman" w:cs="Times New Roman"/>
                  <w:sz w:val="20"/>
                  <w:szCs w:val="20"/>
                </w:rPr>
                <w:t>d</w:t>
              </w:r>
              <w:r w:rsidRPr="00DF07B0">
                <w:rPr>
                  <w:rFonts w:ascii="Times New Roman" w:hAnsi="Times New Roman" w:cs="Times New Roman"/>
                  <w:sz w:val="20"/>
                  <w:szCs w:val="20"/>
                </w:rPr>
                <w:t xml:space="preserve"> list is not up-dated please report “Other</w:t>
              </w:r>
              <w:r w:rsidR="00DB13CD" w:rsidRPr="00DF07B0">
                <w:rPr>
                  <w:rFonts w:ascii="Times New Roman" w:hAnsi="Times New Roman" w:cs="Times New Roman"/>
                  <w:sz w:val="20"/>
                  <w:szCs w:val="20"/>
                </w:rPr>
                <w:t xml:space="preserve"> nominated ECAI</w:t>
              </w:r>
              <w:r w:rsidRPr="00DF07B0">
                <w:rPr>
                  <w:rFonts w:ascii="Times New Roman" w:hAnsi="Times New Roman" w:cs="Times New Roman"/>
                  <w:sz w:val="20"/>
                  <w:szCs w:val="20"/>
                </w:rPr>
                <w:t>”.</w:t>
              </w:r>
            </w:ins>
          </w:p>
          <w:p w:rsidR="00D025AD" w:rsidRPr="00DF07B0" w:rsidRDefault="00D025AD" w:rsidP="00D025AD">
            <w:pPr>
              <w:rPr>
                <w:ins w:id="2080" w:author="Author"/>
                <w:rFonts w:ascii="Times New Roman" w:hAnsi="Times New Roman" w:cs="Times New Roman"/>
                <w:sz w:val="20"/>
                <w:szCs w:val="20"/>
              </w:rPr>
            </w:pPr>
            <w:ins w:id="2081" w:author="Author">
              <w:r w:rsidRPr="00DF07B0">
                <w:rPr>
                  <w:rFonts w:ascii="Times New Roman" w:hAnsi="Times New Roman" w:cs="Times New Roman"/>
                  <w:sz w:val="20"/>
                  <w:szCs w:val="20"/>
                </w:rPr>
                <w:t>- Euler Hermes Rating GmbH (LEI code: 391200QXGLWHK9VK6V27)</w:t>
              </w:r>
            </w:ins>
          </w:p>
          <w:p w:rsidR="00D025AD" w:rsidRPr="00DF07B0" w:rsidRDefault="00D025AD" w:rsidP="00D025AD">
            <w:pPr>
              <w:rPr>
                <w:ins w:id="2082" w:author="Author"/>
                <w:rFonts w:ascii="Times New Roman" w:hAnsi="Times New Roman" w:cs="Times New Roman"/>
                <w:sz w:val="20"/>
                <w:szCs w:val="20"/>
              </w:rPr>
            </w:pPr>
            <w:ins w:id="2083" w:author="Author">
              <w:r w:rsidRPr="00DF07B0">
                <w:rPr>
                  <w:rFonts w:ascii="Times New Roman" w:hAnsi="Times New Roman" w:cs="Times New Roman"/>
                  <w:sz w:val="20"/>
                  <w:szCs w:val="20"/>
                </w:rPr>
                <w:t>- Japan Credit Rating Agency Ltd (LEI code: 35380002378CEGMRVW86)</w:t>
              </w:r>
            </w:ins>
          </w:p>
          <w:p w:rsidR="00D025AD" w:rsidRPr="00DF07B0" w:rsidRDefault="00D025AD" w:rsidP="00D025AD">
            <w:pPr>
              <w:rPr>
                <w:ins w:id="2084" w:author="Author"/>
                <w:rFonts w:ascii="Times New Roman" w:hAnsi="Times New Roman" w:cs="Times New Roman"/>
                <w:sz w:val="20"/>
                <w:szCs w:val="20"/>
              </w:rPr>
            </w:pPr>
            <w:ins w:id="2085" w:author="Author">
              <w:r w:rsidRPr="00DF07B0">
                <w:rPr>
                  <w:rFonts w:ascii="Times New Roman" w:hAnsi="Times New Roman" w:cs="Times New Roman"/>
                  <w:sz w:val="20"/>
                  <w:szCs w:val="20"/>
                </w:rPr>
                <w:t>- BCRA-Credit Rating Agency AD (LEI code: 747800Z0IC3P66HTQ142)</w:t>
              </w:r>
            </w:ins>
          </w:p>
          <w:p w:rsidR="00D025AD" w:rsidRPr="00DF07B0" w:rsidRDefault="00D025AD" w:rsidP="00D025AD">
            <w:pPr>
              <w:rPr>
                <w:ins w:id="2086" w:author="Author"/>
                <w:rFonts w:ascii="Times New Roman" w:hAnsi="Times New Roman" w:cs="Times New Roman"/>
                <w:sz w:val="20"/>
                <w:szCs w:val="20"/>
                <w:lang w:val="de-DE"/>
                <w:rPrChange w:id="2087" w:author="Author">
                  <w:rPr>
                    <w:ins w:id="2088" w:author="Author"/>
                    <w:rFonts w:ascii="Times New Roman" w:hAnsi="Times New Roman" w:cs="Times New Roman"/>
                    <w:sz w:val="20"/>
                    <w:szCs w:val="20"/>
                  </w:rPr>
                </w:rPrChange>
              </w:rPr>
            </w:pPr>
            <w:ins w:id="2089" w:author="Author">
              <w:r w:rsidRPr="00DF07B0">
                <w:rPr>
                  <w:rFonts w:ascii="Times New Roman" w:hAnsi="Times New Roman" w:cs="Times New Roman"/>
                  <w:sz w:val="20"/>
                  <w:szCs w:val="20"/>
                  <w:lang w:val="de-DE"/>
                  <w:rPrChange w:id="2090" w:author="Author">
                    <w:rPr>
                      <w:rFonts w:ascii="Times New Roman" w:hAnsi="Times New Roman" w:cs="Times New Roman"/>
                      <w:sz w:val="20"/>
                      <w:szCs w:val="20"/>
                    </w:rPr>
                  </w:rPrChange>
                </w:rPr>
                <w:t>- Creditreform Rating AG (LEI code: 391200PHL11KDUTTST66)</w:t>
              </w:r>
            </w:ins>
          </w:p>
          <w:p w:rsidR="00D025AD" w:rsidRPr="00DF07B0" w:rsidRDefault="00D025AD" w:rsidP="00D025AD">
            <w:pPr>
              <w:rPr>
                <w:ins w:id="2091" w:author="Author"/>
                <w:rFonts w:ascii="Times New Roman" w:hAnsi="Times New Roman" w:cs="Times New Roman"/>
                <w:sz w:val="20"/>
                <w:szCs w:val="20"/>
              </w:rPr>
            </w:pPr>
            <w:ins w:id="2092" w:author="Author">
              <w:r w:rsidRPr="00DF07B0">
                <w:rPr>
                  <w:rFonts w:ascii="Times New Roman" w:hAnsi="Times New Roman" w:cs="Times New Roman"/>
                  <w:sz w:val="20"/>
                  <w:szCs w:val="20"/>
                </w:rPr>
                <w:t>- Scope Ratings AG (previously PSR Rating GmbH) (LEI code: 391200WU1EZUQFHDWE91)</w:t>
              </w:r>
            </w:ins>
          </w:p>
          <w:p w:rsidR="00D025AD" w:rsidRPr="00DF07B0" w:rsidRDefault="00D025AD" w:rsidP="00D025AD">
            <w:pPr>
              <w:rPr>
                <w:ins w:id="2093" w:author="Author"/>
                <w:rFonts w:ascii="Times New Roman" w:hAnsi="Times New Roman" w:cs="Times New Roman"/>
                <w:sz w:val="20"/>
                <w:szCs w:val="20"/>
                <w:lang w:val="de-DE"/>
                <w:rPrChange w:id="2094" w:author="Author">
                  <w:rPr>
                    <w:ins w:id="2095" w:author="Author"/>
                    <w:rFonts w:ascii="Times New Roman" w:hAnsi="Times New Roman" w:cs="Times New Roman"/>
                    <w:sz w:val="20"/>
                    <w:szCs w:val="20"/>
                  </w:rPr>
                </w:rPrChange>
              </w:rPr>
            </w:pPr>
            <w:ins w:id="2096" w:author="Author">
              <w:r w:rsidRPr="00DF07B0">
                <w:rPr>
                  <w:rFonts w:ascii="Times New Roman" w:hAnsi="Times New Roman" w:cs="Times New Roman"/>
                  <w:sz w:val="20"/>
                  <w:szCs w:val="20"/>
                  <w:lang w:val="de-DE"/>
                  <w:rPrChange w:id="2097" w:author="Author">
                    <w:rPr>
                      <w:rFonts w:ascii="Times New Roman" w:hAnsi="Times New Roman" w:cs="Times New Roman"/>
                      <w:sz w:val="20"/>
                      <w:szCs w:val="20"/>
                    </w:rPr>
                  </w:rPrChange>
                </w:rPr>
                <w:t>- ICAP Group SA (LEI code: 2138008U6LKT8VG2UK85)</w:t>
              </w:r>
            </w:ins>
          </w:p>
          <w:p w:rsidR="00D025AD" w:rsidRPr="00DF07B0" w:rsidRDefault="00D025AD" w:rsidP="00D025AD">
            <w:pPr>
              <w:rPr>
                <w:ins w:id="2098" w:author="Author"/>
                <w:rFonts w:ascii="Times New Roman" w:hAnsi="Times New Roman" w:cs="Times New Roman"/>
                <w:sz w:val="20"/>
                <w:szCs w:val="20"/>
                <w:lang w:val="de-DE"/>
                <w:rPrChange w:id="2099" w:author="Author">
                  <w:rPr>
                    <w:ins w:id="2100" w:author="Author"/>
                    <w:rFonts w:ascii="Times New Roman" w:hAnsi="Times New Roman" w:cs="Times New Roman"/>
                    <w:sz w:val="20"/>
                    <w:szCs w:val="20"/>
                  </w:rPr>
                </w:rPrChange>
              </w:rPr>
            </w:pPr>
            <w:ins w:id="2101" w:author="Author">
              <w:r w:rsidRPr="00DF07B0">
                <w:rPr>
                  <w:rFonts w:ascii="Times New Roman" w:hAnsi="Times New Roman" w:cs="Times New Roman"/>
                  <w:sz w:val="20"/>
                  <w:szCs w:val="20"/>
                  <w:lang w:val="de-DE"/>
                  <w:rPrChange w:id="2102" w:author="Author">
                    <w:rPr>
                      <w:rFonts w:ascii="Times New Roman" w:hAnsi="Times New Roman" w:cs="Times New Roman"/>
                      <w:sz w:val="20"/>
                      <w:szCs w:val="20"/>
                    </w:rPr>
                  </w:rPrChange>
                </w:rPr>
                <w:t>- GBB-Rating Gesellschaft für Bonitätsbeurteilung GmbH (LEI code: 391200OLWXCTKPADVV72)</w:t>
              </w:r>
            </w:ins>
          </w:p>
          <w:p w:rsidR="00D025AD" w:rsidRPr="00DF07B0" w:rsidRDefault="00D025AD" w:rsidP="00D025AD">
            <w:pPr>
              <w:rPr>
                <w:ins w:id="2103" w:author="Author"/>
                <w:rFonts w:ascii="Times New Roman" w:hAnsi="Times New Roman" w:cs="Times New Roman"/>
                <w:sz w:val="20"/>
                <w:szCs w:val="20"/>
                <w:lang w:val="de-DE"/>
                <w:rPrChange w:id="2104" w:author="Author">
                  <w:rPr>
                    <w:ins w:id="2105" w:author="Author"/>
                    <w:rFonts w:ascii="Times New Roman" w:hAnsi="Times New Roman" w:cs="Times New Roman"/>
                    <w:sz w:val="20"/>
                    <w:szCs w:val="20"/>
                  </w:rPr>
                </w:rPrChange>
              </w:rPr>
            </w:pPr>
            <w:ins w:id="2106" w:author="Author">
              <w:r w:rsidRPr="00DF07B0">
                <w:rPr>
                  <w:rFonts w:ascii="Times New Roman" w:hAnsi="Times New Roman" w:cs="Times New Roman"/>
                  <w:sz w:val="20"/>
                  <w:szCs w:val="20"/>
                  <w:lang w:val="de-DE"/>
                  <w:rPrChange w:id="2107" w:author="Author">
                    <w:rPr>
                      <w:rFonts w:ascii="Times New Roman" w:hAnsi="Times New Roman" w:cs="Times New Roman"/>
                      <w:sz w:val="20"/>
                      <w:szCs w:val="20"/>
                    </w:rPr>
                  </w:rPrChange>
                </w:rPr>
                <w:t>- ASSEKURATA Assekuranz Rating-Agentur GmbH (LEI code: 529900977LETWLJF3295)</w:t>
              </w:r>
            </w:ins>
          </w:p>
          <w:p w:rsidR="00D025AD" w:rsidRPr="00DF07B0" w:rsidRDefault="00D025AD" w:rsidP="00D025AD">
            <w:pPr>
              <w:rPr>
                <w:ins w:id="2108" w:author="Author"/>
                <w:rFonts w:ascii="Times New Roman" w:hAnsi="Times New Roman" w:cs="Times New Roman"/>
                <w:sz w:val="20"/>
                <w:szCs w:val="20"/>
              </w:rPr>
            </w:pPr>
            <w:ins w:id="2109" w:author="Author">
              <w:r w:rsidRPr="00DF07B0">
                <w:rPr>
                  <w:rFonts w:ascii="Times New Roman" w:hAnsi="Times New Roman" w:cs="Times New Roman"/>
                  <w:sz w:val="20"/>
                  <w:szCs w:val="20"/>
                </w:rPr>
                <w:t xml:space="preserve">- ARC Ratings, S.A. (previously </w:t>
              </w:r>
              <w:proofErr w:type="spellStart"/>
              <w:r w:rsidRPr="00DF07B0">
                <w:rPr>
                  <w:rFonts w:ascii="Times New Roman" w:hAnsi="Times New Roman" w:cs="Times New Roman"/>
                  <w:sz w:val="20"/>
                  <w:szCs w:val="20"/>
                </w:rPr>
                <w:t>Companhia</w:t>
              </w:r>
              <w:proofErr w:type="spellEnd"/>
              <w:r w:rsidRPr="00DF07B0">
                <w:rPr>
                  <w:rFonts w:ascii="Times New Roman" w:hAnsi="Times New Roman" w:cs="Times New Roman"/>
                  <w:sz w:val="20"/>
                  <w:szCs w:val="20"/>
                </w:rPr>
                <w:t xml:space="preserve"> Portuguesa de Rating, S.A) (LEI code: 213800OZNJQMV6UA7D79)</w:t>
              </w:r>
            </w:ins>
          </w:p>
          <w:p w:rsidR="00D025AD" w:rsidRPr="00DF07B0" w:rsidRDefault="00D025AD" w:rsidP="00D025AD">
            <w:pPr>
              <w:rPr>
                <w:ins w:id="2110" w:author="Author"/>
                <w:rFonts w:ascii="Times New Roman" w:hAnsi="Times New Roman" w:cs="Times New Roman"/>
                <w:sz w:val="20"/>
                <w:szCs w:val="20"/>
              </w:rPr>
            </w:pPr>
            <w:ins w:id="2111" w:author="Author">
              <w:r w:rsidRPr="00DF07B0">
                <w:rPr>
                  <w:rFonts w:ascii="Times New Roman" w:hAnsi="Times New Roman" w:cs="Times New Roman"/>
                  <w:sz w:val="20"/>
                  <w:szCs w:val="20"/>
                </w:rPr>
                <w:t xml:space="preserve">- AM Best Europe-Rating Services Ltd. (AMBERS) (LEI code: </w:t>
              </w:r>
              <w:r w:rsidRPr="00DF07B0">
                <w:rPr>
                  <w:rFonts w:ascii="Times New Roman" w:hAnsi="Times New Roman" w:cs="Times New Roman"/>
                  <w:sz w:val="20"/>
                  <w:szCs w:val="20"/>
                </w:rPr>
                <w:lastRenderedPageBreak/>
                <w:t>549300VO8J8E5IQV1T26)</w:t>
              </w:r>
            </w:ins>
          </w:p>
          <w:p w:rsidR="00D025AD" w:rsidRPr="00DF07B0" w:rsidRDefault="00D025AD" w:rsidP="00D025AD">
            <w:pPr>
              <w:rPr>
                <w:ins w:id="2112" w:author="Author"/>
                <w:rFonts w:ascii="Times New Roman" w:hAnsi="Times New Roman" w:cs="Times New Roman"/>
                <w:sz w:val="20"/>
                <w:szCs w:val="20"/>
              </w:rPr>
            </w:pPr>
            <w:ins w:id="2113" w:author="Author">
              <w:r w:rsidRPr="00DF07B0">
                <w:rPr>
                  <w:rFonts w:ascii="Times New Roman" w:hAnsi="Times New Roman" w:cs="Times New Roman"/>
                  <w:sz w:val="20"/>
                  <w:szCs w:val="20"/>
                </w:rPr>
                <w:t>- DBRS Ratings Limited (LEI code: 5493008CGCDQLGT3EH93)</w:t>
              </w:r>
            </w:ins>
          </w:p>
          <w:p w:rsidR="00D025AD" w:rsidRPr="00DF07B0" w:rsidRDefault="00D025AD" w:rsidP="00D025AD">
            <w:pPr>
              <w:rPr>
                <w:ins w:id="2114" w:author="Author"/>
                <w:rFonts w:ascii="Times New Roman" w:hAnsi="Times New Roman" w:cs="Times New Roman"/>
                <w:sz w:val="20"/>
                <w:szCs w:val="20"/>
              </w:rPr>
            </w:pPr>
            <w:ins w:id="2115" w:author="Author">
              <w:r w:rsidRPr="00DF07B0">
                <w:rPr>
                  <w:rFonts w:ascii="Times New Roman" w:hAnsi="Times New Roman" w:cs="Times New Roman"/>
                  <w:sz w:val="20"/>
                  <w:szCs w:val="20"/>
                </w:rPr>
                <w:t>- Fitch France S.A.S. (LEI code: 2138009Y4TCZT6QOJO69)</w:t>
              </w:r>
            </w:ins>
          </w:p>
          <w:p w:rsidR="00D025AD" w:rsidRPr="00DF07B0" w:rsidRDefault="00D025AD" w:rsidP="00D025AD">
            <w:pPr>
              <w:rPr>
                <w:ins w:id="2116" w:author="Author"/>
                <w:rFonts w:ascii="Times New Roman" w:hAnsi="Times New Roman" w:cs="Times New Roman"/>
                <w:sz w:val="20"/>
                <w:szCs w:val="20"/>
                <w:lang w:val="de-DE"/>
                <w:rPrChange w:id="2117" w:author="Author">
                  <w:rPr>
                    <w:ins w:id="2118" w:author="Author"/>
                    <w:rFonts w:ascii="Times New Roman" w:hAnsi="Times New Roman" w:cs="Times New Roman"/>
                    <w:sz w:val="20"/>
                    <w:szCs w:val="20"/>
                  </w:rPr>
                </w:rPrChange>
              </w:rPr>
            </w:pPr>
            <w:ins w:id="2119" w:author="Author">
              <w:r w:rsidRPr="00DF07B0">
                <w:rPr>
                  <w:rFonts w:ascii="Times New Roman" w:hAnsi="Times New Roman" w:cs="Times New Roman"/>
                  <w:sz w:val="20"/>
                  <w:szCs w:val="20"/>
                  <w:lang w:val="de-DE"/>
                  <w:rPrChange w:id="2120" w:author="Author">
                    <w:rPr>
                      <w:rFonts w:ascii="Times New Roman" w:hAnsi="Times New Roman" w:cs="Times New Roman"/>
                      <w:sz w:val="20"/>
                      <w:szCs w:val="20"/>
                    </w:rPr>
                  </w:rPrChange>
                </w:rPr>
                <w:t>- Fitch Deutschland GmbH (LEI code: 213800JEMOT1H45VN340)</w:t>
              </w:r>
            </w:ins>
          </w:p>
          <w:p w:rsidR="00D025AD" w:rsidRPr="00DF07B0" w:rsidRDefault="00D025AD" w:rsidP="00D025AD">
            <w:pPr>
              <w:rPr>
                <w:ins w:id="2121" w:author="Author"/>
                <w:rFonts w:ascii="Times New Roman" w:hAnsi="Times New Roman" w:cs="Times New Roman"/>
                <w:sz w:val="20"/>
                <w:szCs w:val="20"/>
                <w:lang w:val="de-DE"/>
                <w:rPrChange w:id="2122" w:author="Author">
                  <w:rPr>
                    <w:ins w:id="2123" w:author="Author"/>
                    <w:rFonts w:ascii="Times New Roman" w:hAnsi="Times New Roman" w:cs="Times New Roman"/>
                    <w:sz w:val="20"/>
                    <w:szCs w:val="20"/>
                  </w:rPr>
                </w:rPrChange>
              </w:rPr>
            </w:pPr>
            <w:ins w:id="2124" w:author="Author">
              <w:r w:rsidRPr="00DF07B0">
                <w:rPr>
                  <w:rFonts w:ascii="Times New Roman" w:hAnsi="Times New Roman" w:cs="Times New Roman"/>
                  <w:sz w:val="20"/>
                  <w:szCs w:val="20"/>
                  <w:lang w:val="de-DE"/>
                  <w:rPrChange w:id="2125" w:author="Author">
                    <w:rPr>
                      <w:rFonts w:ascii="Times New Roman" w:hAnsi="Times New Roman" w:cs="Times New Roman"/>
                      <w:sz w:val="20"/>
                      <w:szCs w:val="20"/>
                    </w:rPr>
                  </w:rPrChange>
                </w:rPr>
                <w:t>- Fitch Italia S.p.A. (LEI code: 213800POJ9QSCHL3KR31)</w:t>
              </w:r>
            </w:ins>
          </w:p>
          <w:p w:rsidR="00D025AD" w:rsidRPr="00DF07B0" w:rsidRDefault="00D025AD" w:rsidP="00D025AD">
            <w:pPr>
              <w:rPr>
                <w:ins w:id="2126" w:author="Author"/>
                <w:rFonts w:ascii="Times New Roman" w:hAnsi="Times New Roman" w:cs="Times New Roman"/>
                <w:sz w:val="20"/>
                <w:szCs w:val="20"/>
                <w:lang w:val="de-DE"/>
                <w:rPrChange w:id="2127" w:author="Author">
                  <w:rPr>
                    <w:ins w:id="2128" w:author="Author"/>
                    <w:rFonts w:ascii="Times New Roman" w:hAnsi="Times New Roman" w:cs="Times New Roman"/>
                    <w:sz w:val="20"/>
                    <w:szCs w:val="20"/>
                  </w:rPr>
                </w:rPrChange>
              </w:rPr>
            </w:pPr>
            <w:ins w:id="2129" w:author="Author">
              <w:r w:rsidRPr="00DF07B0">
                <w:rPr>
                  <w:rFonts w:ascii="Times New Roman" w:hAnsi="Times New Roman" w:cs="Times New Roman"/>
                  <w:sz w:val="20"/>
                  <w:szCs w:val="20"/>
                  <w:lang w:val="de-DE"/>
                  <w:rPrChange w:id="2130" w:author="Author">
                    <w:rPr>
                      <w:rFonts w:ascii="Times New Roman" w:hAnsi="Times New Roman" w:cs="Times New Roman"/>
                      <w:sz w:val="20"/>
                      <w:szCs w:val="20"/>
                    </w:rPr>
                  </w:rPrChange>
                </w:rPr>
                <w:t>- Fitch Polska S.A. (LEI code: 213800RYJTJPW2WD5704)</w:t>
              </w:r>
            </w:ins>
          </w:p>
          <w:p w:rsidR="00D025AD" w:rsidRPr="00DF07B0" w:rsidRDefault="00D025AD" w:rsidP="00D025AD">
            <w:pPr>
              <w:rPr>
                <w:ins w:id="2131" w:author="Author"/>
                <w:rFonts w:ascii="Times New Roman" w:hAnsi="Times New Roman" w:cs="Times New Roman"/>
                <w:sz w:val="20"/>
                <w:szCs w:val="20"/>
              </w:rPr>
            </w:pPr>
            <w:ins w:id="2132" w:author="Author">
              <w:r w:rsidRPr="00DF07B0">
                <w:rPr>
                  <w:rFonts w:ascii="Times New Roman" w:hAnsi="Times New Roman" w:cs="Times New Roman"/>
                  <w:sz w:val="20"/>
                  <w:szCs w:val="20"/>
                </w:rPr>
                <w:t xml:space="preserve">- Fitch Ratings </w:t>
              </w:r>
              <w:proofErr w:type="spellStart"/>
              <w:r w:rsidRPr="00DF07B0">
                <w:rPr>
                  <w:rFonts w:ascii="Times New Roman" w:hAnsi="Times New Roman" w:cs="Times New Roman"/>
                  <w:sz w:val="20"/>
                  <w:szCs w:val="20"/>
                </w:rPr>
                <w:t>España</w:t>
              </w:r>
              <w:proofErr w:type="spellEnd"/>
              <w:r w:rsidRPr="00DF07B0">
                <w:rPr>
                  <w:rFonts w:ascii="Times New Roman" w:hAnsi="Times New Roman" w:cs="Times New Roman"/>
                  <w:sz w:val="20"/>
                  <w:szCs w:val="20"/>
                </w:rPr>
                <w:t xml:space="preserve"> S.A.U. (LEI code: 213800RENFIIODKETE60)</w:t>
              </w:r>
            </w:ins>
          </w:p>
          <w:p w:rsidR="00D025AD" w:rsidRPr="00DF07B0" w:rsidRDefault="00D025AD" w:rsidP="00D025AD">
            <w:pPr>
              <w:rPr>
                <w:ins w:id="2133" w:author="Author"/>
                <w:rFonts w:ascii="Times New Roman" w:hAnsi="Times New Roman" w:cs="Times New Roman"/>
                <w:sz w:val="20"/>
                <w:szCs w:val="20"/>
              </w:rPr>
            </w:pPr>
            <w:ins w:id="2134" w:author="Author">
              <w:r w:rsidRPr="00DF07B0">
                <w:rPr>
                  <w:rFonts w:ascii="Times New Roman" w:hAnsi="Times New Roman" w:cs="Times New Roman"/>
                  <w:sz w:val="20"/>
                  <w:szCs w:val="20"/>
                </w:rPr>
                <w:t>- Fitch Ratings Limited (LEI code: 2138009F8YAHVC8W3Q52)</w:t>
              </w:r>
            </w:ins>
          </w:p>
          <w:p w:rsidR="00D025AD" w:rsidRPr="00DF07B0" w:rsidRDefault="00D025AD" w:rsidP="00D025AD">
            <w:pPr>
              <w:rPr>
                <w:ins w:id="2135" w:author="Author"/>
                <w:rFonts w:ascii="Times New Roman" w:hAnsi="Times New Roman" w:cs="Times New Roman"/>
                <w:sz w:val="20"/>
                <w:szCs w:val="20"/>
              </w:rPr>
            </w:pPr>
            <w:ins w:id="2136" w:author="Author">
              <w:r w:rsidRPr="00DF07B0">
                <w:rPr>
                  <w:rFonts w:ascii="Times New Roman" w:hAnsi="Times New Roman" w:cs="Times New Roman"/>
                  <w:sz w:val="20"/>
                  <w:szCs w:val="20"/>
                </w:rPr>
                <w:t>- Fitch Ratings CIS Limited (LEI code: 213800B7528Q4DIF2G76)</w:t>
              </w:r>
            </w:ins>
          </w:p>
          <w:p w:rsidR="00D025AD" w:rsidRPr="00DF07B0" w:rsidRDefault="00D025AD" w:rsidP="00D025AD">
            <w:pPr>
              <w:rPr>
                <w:ins w:id="2137" w:author="Author"/>
                <w:rFonts w:ascii="Times New Roman" w:hAnsi="Times New Roman" w:cs="Times New Roman"/>
                <w:sz w:val="20"/>
                <w:szCs w:val="20"/>
              </w:rPr>
            </w:pPr>
            <w:ins w:id="2138" w:author="Author">
              <w:r w:rsidRPr="00DF07B0">
                <w:rPr>
                  <w:rFonts w:ascii="Times New Roman" w:hAnsi="Times New Roman" w:cs="Times New Roman"/>
                  <w:sz w:val="20"/>
                  <w:szCs w:val="20"/>
                </w:rPr>
                <w:t>- Moody’s Investors Service Cyprus Ltd (LEI code: 549300V4LCOYCMNUVR81)</w:t>
              </w:r>
            </w:ins>
          </w:p>
          <w:p w:rsidR="00D025AD" w:rsidRPr="00DF07B0" w:rsidRDefault="00D025AD" w:rsidP="00D025AD">
            <w:pPr>
              <w:rPr>
                <w:ins w:id="2139" w:author="Author"/>
                <w:rFonts w:ascii="Times New Roman" w:hAnsi="Times New Roman" w:cs="Times New Roman"/>
                <w:sz w:val="20"/>
                <w:szCs w:val="20"/>
              </w:rPr>
            </w:pPr>
            <w:ins w:id="2140" w:author="Author">
              <w:r w:rsidRPr="00DF07B0">
                <w:rPr>
                  <w:rFonts w:ascii="Times New Roman" w:hAnsi="Times New Roman" w:cs="Times New Roman"/>
                  <w:sz w:val="20"/>
                  <w:szCs w:val="20"/>
                </w:rPr>
                <w:t>- Moody’s France S.A.S. (LEI code: 549300EB2XQYRSE54F02)</w:t>
              </w:r>
            </w:ins>
          </w:p>
          <w:p w:rsidR="00D025AD" w:rsidRPr="00DF07B0" w:rsidRDefault="00D025AD" w:rsidP="00D025AD">
            <w:pPr>
              <w:rPr>
                <w:ins w:id="2141" w:author="Author"/>
                <w:rFonts w:ascii="Times New Roman" w:hAnsi="Times New Roman" w:cs="Times New Roman"/>
                <w:sz w:val="20"/>
                <w:szCs w:val="20"/>
              </w:rPr>
            </w:pPr>
            <w:ins w:id="2142" w:author="Author">
              <w:r w:rsidRPr="00DF07B0">
                <w:rPr>
                  <w:rFonts w:ascii="Times New Roman" w:hAnsi="Times New Roman" w:cs="Times New Roman"/>
                  <w:sz w:val="20"/>
                  <w:szCs w:val="20"/>
                </w:rPr>
                <w:t>- Moody’s Deutschland GmbH (LEI code: 549300M5JMGHVTWYZH47)</w:t>
              </w:r>
            </w:ins>
          </w:p>
          <w:p w:rsidR="00D025AD" w:rsidRPr="00DF07B0" w:rsidRDefault="00D025AD" w:rsidP="00D025AD">
            <w:pPr>
              <w:rPr>
                <w:ins w:id="2143" w:author="Author"/>
                <w:rFonts w:ascii="Times New Roman" w:hAnsi="Times New Roman" w:cs="Times New Roman"/>
                <w:sz w:val="20"/>
                <w:szCs w:val="20"/>
              </w:rPr>
            </w:pPr>
            <w:ins w:id="2144" w:author="Author">
              <w:r w:rsidRPr="00DF07B0">
                <w:rPr>
                  <w:rFonts w:ascii="Times New Roman" w:hAnsi="Times New Roman" w:cs="Times New Roman"/>
                  <w:sz w:val="20"/>
                  <w:szCs w:val="20"/>
                </w:rPr>
                <w:t xml:space="preserve">- Moody’s Italia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(LEI code: 549300GMXJ4QK70UOU68)</w:t>
              </w:r>
            </w:ins>
          </w:p>
          <w:p w:rsidR="00D025AD" w:rsidRPr="00DF07B0" w:rsidRDefault="00D025AD" w:rsidP="00D025AD">
            <w:pPr>
              <w:rPr>
                <w:ins w:id="2145" w:author="Author"/>
                <w:rFonts w:ascii="Times New Roman" w:hAnsi="Times New Roman" w:cs="Times New Roman"/>
                <w:sz w:val="20"/>
                <w:szCs w:val="20"/>
              </w:rPr>
            </w:pPr>
            <w:ins w:id="2146" w:author="Author">
              <w:r w:rsidRPr="00DF07B0">
                <w:rPr>
                  <w:rFonts w:ascii="Times New Roman" w:hAnsi="Times New Roman" w:cs="Times New Roman"/>
                  <w:sz w:val="20"/>
                  <w:szCs w:val="20"/>
                </w:rPr>
                <w:t xml:space="preserve">- Moody’s Investors Service </w:t>
              </w:r>
              <w:proofErr w:type="spellStart"/>
              <w:r w:rsidRPr="00DF07B0">
                <w:rPr>
                  <w:rFonts w:ascii="Times New Roman" w:hAnsi="Times New Roman" w:cs="Times New Roman"/>
                  <w:sz w:val="20"/>
                  <w:szCs w:val="20"/>
                </w:rPr>
                <w:t>España</w:t>
              </w:r>
              <w:proofErr w:type="spellEnd"/>
              <w:r w:rsidRPr="00DF07B0">
                <w:rPr>
                  <w:rFonts w:ascii="Times New Roman" w:hAnsi="Times New Roman" w:cs="Times New Roman"/>
                  <w:sz w:val="20"/>
                  <w:szCs w:val="20"/>
                </w:rPr>
                <w:t xml:space="preserve"> S.A. (LEI code: 5493005X59ILY4BGJK90)</w:t>
              </w:r>
            </w:ins>
          </w:p>
          <w:p w:rsidR="00D025AD" w:rsidRPr="00DF07B0" w:rsidRDefault="00D025AD" w:rsidP="00D025AD">
            <w:pPr>
              <w:rPr>
                <w:ins w:id="2147" w:author="Author"/>
                <w:rFonts w:ascii="Times New Roman" w:hAnsi="Times New Roman" w:cs="Times New Roman"/>
                <w:sz w:val="20"/>
                <w:szCs w:val="20"/>
              </w:rPr>
            </w:pPr>
            <w:ins w:id="2148" w:author="Author">
              <w:r w:rsidRPr="00DF07B0">
                <w:rPr>
                  <w:rFonts w:ascii="Times New Roman" w:hAnsi="Times New Roman" w:cs="Times New Roman"/>
                  <w:sz w:val="20"/>
                  <w:szCs w:val="20"/>
                </w:rPr>
                <w:t>- Moody’s Investors Service Ltd (LEI code: 549300SM89WABHDNJ349)</w:t>
              </w:r>
            </w:ins>
          </w:p>
          <w:p w:rsidR="009778FB" w:rsidRPr="009778FB" w:rsidRDefault="009778FB" w:rsidP="009778FB">
            <w:pPr>
              <w:rPr>
                <w:ins w:id="2149" w:author="Author"/>
                <w:rFonts w:ascii="Times New Roman" w:hAnsi="Times New Roman" w:cs="Times New Roman"/>
                <w:sz w:val="20"/>
                <w:szCs w:val="20"/>
              </w:rPr>
            </w:pPr>
            <w:ins w:id="2150" w:author="Author">
              <w:r w:rsidRPr="009778FB">
                <w:rPr>
                  <w:rFonts w:ascii="Times New Roman" w:hAnsi="Times New Roman" w:cs="Times New Roman"/>
                  <w:sz w:val="20"/>
                  <w:szCs w:val="20"/>
                </w:rPr>
                <w:t>- S&amp;P Global Ratings France SAS (LEI code: 54930035REY2YCDSBH09)</w:t>
              </w:r>
            </w:ins>
          </w:p>
          <w:p w:rsidR="00D025AD" w:rsidRPr="00DF07B0" w:rsidDel="009778FB" w:rsidRDefault="009778FB" w:rsidP="009778FB">
            <w:pPr>
              <w:rPr>
                <w:ins w:id="2151" w:author="Author"/>
                <w:del w:id="2152" w:author="Author"/>
                <w:rFonts w:ascii="Times New Roman" w:hAnsi="Times New Roman" w:cs="Times New Roman"/>
                <w:sz w:val="20"/>
                <w:szCs w:val="20"/>
              </w:rPr>
            </w:pPr>
            <w:ins w:id="2153" w:author="Author">
              <w:r w:rsidRPr="009778FB">
                <w:rPr>
                  <w:rFonts w:ascii="Times New Roman" w:hAnsi="Times New Roman" w:cs="Times New Roman"/>
                  <w:sz w:val="20"/>
                  <w:szCs w:val="20"/>
                </w:rPr>
                <w:t>- S&amp;P Global Ratings Italy S.R.L. (LEI code: 54930000NMOJ7ZBUQ063)</w:t>
              </w:r>
              <w:del w:id="2154" w:author="Author">
                <w:r w:rsidR="00D025AD" w:rsidRPr="00DF07B0" w:rsidDel="009778FB">
                  <w:rPr>
                    <w:rFonts w:ascii="Times New Roman" w:hAnsi="Times New Roman" w:cs="Times New Roman"/>
                    <w:sz w:val="20"/>
                    <w:szCs w:val="20"/>
                  </w:rPr>
                  <w:delText>- Standard &amp; Poor’s Credit Market Services France S.A.S. (LEI code: 54930035REY2YCDSBH09)</w:delText>
                </w:r>
              </w:del>
            </w:ins>
          </w:p>
          <w:p w:rsidR="00D025AD" w:rsidRPr="00DF07B0" w:rsidDel="009778FB" w:rsidRDefault="00D025AD" w:rsidP="00D025AD">
            <w:pPr>
              <w:rPr>
                <w:ins w:id="2155" w:author="Author"/>
                <w:del w:id="2156" w:author="Author"/>
                <w:rFonts w:ascii="Times New Roman" w:hAnsi="Times New Roman" w:cs="Times New Roman"/>
                <w:sz w:val="20"/>
                <w:szCs w:val="20"/>
              </w:rPr>
            </w:pPr>
            <w:ins w:id="2157" w:author="Author">
              <w:del w:id="2158" w:author="Author">
                <w:r w:rsidRPr="00DF07B0" w:rsidDel="009778FB">
                  <w:rPr>
                    <w:rFonts w:ascii="Times New Roman" w:hAnsi="Times New Roman" w:cs="Times New Roman"/>
                    <w:sz w:val="20"/>
                    <w:szCs w:val="20"/>
                  </w:rPr>
                  <w:delText>- Standard &amp; Poor’s Credit Market Services Italy S.r.l. (LEI code: 54930000NMOJ7ZBUQ063)</w:delText>
                </w:r>
              </w:del>
            </w:ins>
          </w:p>
          <w:p w:rsidR="00D025AD" w:rsidRPr="00DF07B0" w:rsidRDefault="00D025AD" w:rsidP="00D025AD">
            <w:pPr>
              <w:rPr>
                <w:ins w:id="2159" w:author="Author"/>
                <w:rFonts w:ascii="Times New Roman" w:hAnsi="Times New Roman" w:cs="Times New Roman"/>
                <w:sz w:val="20"/>
                <w:szCs w:val="20"/>
              </w:rPr>
            </w:pPr>
            <w:ins w:id="2160" w:author="Author">
              <w:r w:rsidRPr="00DF07B0">
                <w:rPr>
                  <w:rFonts w:ascii="Times New Roman" w:hAnsi="Times New Roman" w:cs="Times New Roman"/>
                  <w:sz w:val="20"/>
                  <w:szCs w:val="20"/>
                </w:rPr>
                <w:t>- Standard &amp; Poor’s Credit Market Services Europe Limited (LEI code: 549300363WVTTH0TW460)</w:t>
              </w:r>
            </w:ins>
          </w:p>
          <w:p w:rsidR="00D025AD" w:rsidRPr="00DF07B0" w:rsidRDefault="00D025AD" w:rsidP="00D025AD">
            <w:pPr>
              <w:rPr>
                <w:ins w:id="2161" w:author="Author"/>
                <w:rFonts w:ascii="Times New Roman" w:hAnsi="Times New Roman" w:cs="Times New Roman"/>
                <w:sz w:val="20"/>
                <w:szCs w:val="20"/>
              </w:rPr>
            </w:pPr>
            <w:ins w:id="2162" w:author="Author">
              <w:r w:rsidRPr="00DF07B0">
                <w:rPr>
                  <w:rFonts w:ascii="Times New Roman" w:hAnsi="Times New Roman" w:cs="Times New Roman"/>
                  <w:sz w:val="20"/>
                  <w:szCs w:val="20"/>
                </w:rPr>
                <w:t xml:space="preserve">- </w:t>
              </w:r>
              <w:r w:rsidR="00E83BD0" w:rsidRPr="00E83BD0">
                <w:rPr>
                  <w:rFonts w:ascii="Times New Roman" w:hAnsi="Times New Roman" w:cs="Times New Roman"/>
                  <w:sz w:val="20"/>
                  <w:szCs w:val="20"/>
                </w:rPr>
                <w:t xml:space="preserve">CRIF Ratings </w:t>
              </w:r>
              <w:proofErr w:type="spellStart"/>
              <w:r w:rsidR="00E83BD0" w:rsidRPr="00E83BD0">
                <w:rPr>
                  <w:rFonts w:ascii="Times New Roman" w:hAnsi="Times New Roman" w:cs="Times New Roman"/>
                  <w:sz w:val="20"/>
                  <w:szCs w:val="20"/>
                </w:rPr>
                <w:t>S.r.l</w:t>
              </w:r>
              <w:proofErr w:type="spellEnd"/>
              <w:r w:rsidR="00E83BD0" w:rsidRPr="00E83BD0">
                <w:rPr>
                  <w:rFonts w:ascii="Times New Roman" w:hAnsi="Times New Roman" w:cs="Times New Roman"/>
                  <w:sz w:val="20"/>
                  <w:szCs w:val="20"/>
                </w:rPr>
                <w:t xml:space="preserve">. (previously </w:t>
              </w:r>
              <w:r w:rsidRPr="00DF07B0">
                <w:rPr>
                  <w:rFonts w:ascii="Times New Roman" w:hAnsi="Times New Roman" w:cs="Times New Roman"/>
                  <w:sz w:val="20"/>
                  <w:szCs w:val="20"/>
                </w:rPr>
                <w:t>CRIF S.p.A.</w:t>
              </w:r>
              <w:r w:rsidR="00E83BD0">
                <w:rPr>
                  <w:rFonts w:ascii="Times New Roman" w:hAnsi="Times New Roman" w:cs="Times New Roman"/>
                  <w:sz w:val="20"/>
                  <w:szCs w:val="20"/>
                </w:rPr>
                <w:t>)</w:t>
              </w:r>
              <w:r w:rsidRPr="00DF07B0">
                <w:rPr>
                  <w:rFonts w:ascii="Times New Roman" w:hAnsi="Times New Roman" w:cs="Times New Roman"/>
                  <w:sz w:val="20"/>
                  <w:szCs w:val="20"/>
                </w:rPr>
                <w:t xml:space="preserve"> (LEI code: </w:t>
              </w:r>
              <w:r w:rsidR="00210ACD" w:rsidRPr="00DF07B0">
                <w:rPr>
                  <w:rFonts w:ascii="Times New Roman" w:hAnsi="Times New Roman" w:cs="Times New Roman"/>
                  <w:sz w:val="20"/>
                  <w:szCs w:val="20"/>
                </w:rPr>
                <w:t>8156001AB6A1D740F237</w:t>
              </w:r>
              <w:del w:id="2163" w:author="Author">
                <w:r w:rsidRPr="00DF07B0" w:rsidDel="00210ACD">
                  <w:rPr>
                    <w:rFonts w:ascii="Times New Roman" w:hAnsi="Times New Roman" w:cs="Times New Roman"/>
                    <w:sz w:val="20"/>
                    <w:szCs w:val="20"/>
                  </w:rPr>
                  <w:delText>815600EAE45F55EE5B73</w:delText>
                </w:r>
              </w:del>
              <w:r w:rsidRPr="00DF07B0">
                <w:rPr>
                  <w:rFonts w:ascii="Times New Roman" w:hAnsi="Times New Roman" w:cs="Times New Roman"/>
                  <w:sz w:val="20"/>
                  <w:szCs w:val="20"/>
                </w:rPr>
                <w:t>)</w:t>
              </w:r>
            </w:ins>
          </w:p>
          <w:p w:rsidR="00D025AD" w:rsidRPr="00DF07B0" w:rsidRDefault="00D025AD" w:rsidP="00D025AD">
            <w:pPr>
              <w:rPr>
                <w:ins w:id="2164" w:author="Author"/>
                <w:rFonts w:ascii="Times New Roman" w:hAnsi="Times New Roman" w:cs="Times New Roman"/>
                <w:sz w:val="20"/>
                <w:szCs w:val="20"/>
              </w:rPr>
            </w:pPr>
            <w:ins w:id="2165" w:author="Author">
              <w:r w:rsidRPr="00DF07B0">
                <w:rPr>
                  <w:rFonts w:ascii="Times New Roman" w:hAnsi="Times New Roman" w:cs="Times New Roman"/>
                  <w:sz w:val="20"/>
                  <w:szCs w:val="20"/>
                </w:rPr>
                <w:t>- Capital Intelligence Ratings Ltd (LEI code: 549300RE88OJP9J24Z18)</w:t>
              </w:r>
            </w:ins>
          </w:p>
          <w:p w:rsidR="00D025AD" w:rsidRPr="00DF07B0" w:rsidRDefault="00D025AD" w:rsidP="00D025AD">
            <w:pPr>
              <w:rPr>
                <w:ins w:id="2166" w:author="Author"/>
                <w:rFonts w:ascii="Times New Roman" w:hAnsi="Times New Roman" w:cs="Times New Roman"/>
                <w:sz w:val="20"/>
                <w:szCs w:val="20"/>
              </w:rPr>
            </w:pPr>
            <w:ins w:id="2167" w:author="Author">
              <w:r w:rsidRPr="00DF07B0">
                <w:rPr>
                  <w:rFonts w:ascii="Times New Roman" w:hAnsi="Times New Roman" w:cs="Times New Roman"/>
                  <w:sz w:val="20"/>
                  <w:szCs w:val="20"/>
                </w:rPr>
                <w:t xml:space="preserve">- European Rating Agency, </w:t>
              </w:r>
              <w:proofErr w:type="spellStart"/>
              <w:r w:rsidRPr="00DF07B0">
                <w:rPr>
                  <w:rFonts w:ascii="Times New Roman" w:hAnsi="Times New Roman" w:cs="Times New Roman"/>
                  <w:sz w:val="20"/>
                  <w:szCs w:val="20"/>
                </w:rPr>
                <w:t>a.s</w:t>
              </w:r>
              <w:proofErr w:type="spellEnd"/>
              <w:r w:rsidRPr="00DF07B0">
                <w:rPr>
                  <w:rFonts w:ascii="Times New Roman" w:hAnsi="Times New Roman" w:cs="Times New Roman"/>
                  <w:sz w:val="20"/>
                  <w:szCs w:val="20"/>
                </w:rPr>
                <w:t>. (LEI code: 097900BFME0000038276)</w:t>
              </w:r>
            </w:ins>
          </w:p>
          <w:p w:rsidR="00D025AD" w:rsidRPr="00DF07B0" w:rsidRDefault="00D025AD" w:rsidP="00D025AD">
            <w:pPr>
              <w:rPr>
                <w:ins w:id="2168" w:author="Author"/>
                <w:rFonts w:ascii="Times New Roman" w:hAnsi="Times New Roman" w:cs="Times New Roman"/>
                <w:sz w:val="20"/>
                <w:szCs w:val="20"/>
              </w:rPr>
            </w:pPr>
            <w:ins w:id="2169"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Axesor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conocer</w:t>
              </w:r>
              <w:proofErr w:type="spellEnd"/>
              <w:r w:rsidRPr="00DF07B0">
                <w:rPr>
                  <w:rFonts w:ascii="Times New Roman" w:hAnsi="Times New Roman" w:cs="Times New Roman"/>
                  <w:sz w:val="20"/>
                  <w:szCs w:val="20"/>
                </w:rPr>
                <w:t xml:space="preserve"> para </w:t>
              </w:r>
              <w:proofErr w:type="spellStart"/>
              <w:r w:rsidRPr="00DF07B0">
                <w:rPr>
                  <w:rFonts w:ascii="Times New Roman" w:hAnsi="Times New Roman" w:cs="Times New Roman"/>
                  <w:sz w:val="20"/>
                  <w:szCs w:val="20"/>
                </w:rPr>
                <w:t>decidir</w:t>
              </w:r>
              <w:proofErr w:type="spellEnd"/>
              <w:r w:rsidRPr="00DF07B0">
                <w:rPr>
                  <w:rFonts w:ascii="Times New Roman" w:hAnsi="Times New Roman" w:cs="Times New Roman"/>
                  <w:sz w:val="20"/>
                  <w:szCs w:val="20"/>
                </w:rPr>
                <w:t xml:space="preserve"> SA (LEI code: 95980020140005900000)</w:t>
              </w:r>
            </w:ins>
          </w:p>
          <w:p w:rsidR="00D025AD" w:rsidRPr="00DF07B0" w:rsidRDefault="00D025AD" w:rsidP="00D025AD">
            <w:pPr>
              <w:rPr>
                <w:ins w:id="2170" w:author="Author"/>
                <w:rFonts w:ascii="Times New Roman" w:hAnsi="Times New Roman" w:cs="Times New Roman"/>
                <w:sz w:val="20"/>
                <w:szCs w:val="20"/>
              </w:rPr>
            </w:pPr>
            <w:ins w:id="2171"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Cerved</w:t>
              </w:r>
              <w:proofErr w:type="spellEnd"/>
              <w:r w:rsidRPr="00DF07B0">
                <w:rPr>
                  <w:rFonts w:ascii="Times New Roman" w:hAnsi="Times New Roman" w:cs="Times New Roman"/>
                  <w:sz w:val="20"/>
                  <w:szCs w:val="20"/>
                </w:rPr>
                <w:t xml:space="preserve"> Rating Agency S.p.A. (previously CERVED Group S.p.A</w:t>
              </w:r>
              <w:proofErr w:type="gramStart"/>
              <w:r w:rsidRPr="00DF07B0">
                <w:rPr>
                  <w:rFonts w:ascii="Times New Roman" w:hAnsi="Times New Roman" w:cs="Times New Roman"/>
                  <w:sz w:val="20"/>
                  <w:szCs w:val="20"/>
                </w:rPr>
                <w:t>. )</w:t>
              </w:r>
              <w:proofErr w:type="gramEnd"/>
              <w:r w:rsidRPr="00DF07B0">
                <w:rPr>
                  <w:rFonts w:ascii="Times New Roman" w:hAnsi="Times New Roman" w:cs="Times New Roman"/>
                  <w:sz w:val="20"/>
                  <w:szCs w:val="20"/>
                </w:rPr>
                <w:t xml:space="preserve"> (LEI code: 8156004AB6C992A99368)</w:t>
              </w:r>
            </w:ins>
          </w:p>
          <w:p w:rsidR="00D025AD" w:rsidRPr="00DF07B0" w:rsidRDefault="00D025AD" w:rsidP="00D025AD">
            <w:pPr>
              <w:rPr>
                <w:ins w:id="2172" w:author="Author"/>
                <w:rFonts w:ascii="Times New Roman" w:hAnsi="Times New Roman" w:cs="Times New Roman"/>
                <w:sz w:val="20"/>
                <w:szCs w:val="20"/>
              </w:rPr>
            </w:pPr>
            <w:ins w:id="2173" w:author="Author">
              <w:r w:rsidRPr="00DF07B0">
                <w:rPr>
                  <w:rFonts w:ascii="Times New Roman" w:hAnsi="Times New Roman" w:cs="Times New Roman"/>
                  <w:sz w:val="20"/>
                  <w:szCs w:val="20"/>
                </w:rPr>
                <w:t>- Kroll Bond Rating Agency (LEI code: 549300QYZ5CZYXTNZ676)</w:t>
              </w:r>
            </w:ins>
          </w:p>
          <w:p w:rsidR="00D025AD" w:rsidRPr="00DF07B0" w:rsidRDefault="00D025AD" w:rsidP="00D025AD">
            <w:pPr>
              <w:rPr>
                <w:ins w:id="2174" w:author="Author"/>
                <w:rFonts w:ascii="Times New Roman" w:hAnsi="Times New Roman" w:cs="Times New Roman"/>
                <w:sz w:val="20"/>
                <w:szCs w:val="20"/>
              </w:rPr>
            </w:pPr>
            <w:ins w:id="2175" w:author="Author">
              <w:r w:rsidRPr="00DF07B0">
                <w:rPr>
                  <w:rFonts w:ascii="Times New Roman" w:hAnsi="Times New Roman" w:cs="Times New Roman"/>
                  <w:sz w:val="20"/>
                  <w:szCs w:val="20"/>
                </w:rPr>
                <w:t>- The Economist Intelligence Unit Ltd (LEI code: 213800Q7GRZWF95EWN10)</w:t>
              </w:r>
            </w:ins>
          </w:p>
          <w:p w:rsidR="00D025AD" w:rsidRPr="00DF07B0" w:rsidRDefault="00D025AD" w:rsidP="00D025AD">
            <w:pPr>
              <w:rPr>
                <w:ins w:id="2176" w:author="Author"/>
                <w:rFonts w:ascii="Times New Roman" w:hAnsi="Times New Roman" w:cs="Times New Roman"/>
                <w:sz w:val="20"/>
                <w:szCs w:val="20"/>
              </w:rPr>
            </w:pPr>
            <w:ins w:id="2177"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Dagong</w:t>
              </w:r>
              <w:proofErr w:type="spellEnd"/>
              <w:r w:rsidRPr="00DF07B0">
                <w:rPr>
                  <w:rFonts w:ascii="Times New Roman" w:hAnsi="Times New Roman" w:cs="Times New Roman"/>
                  <w:sz w:val="20"/>
                  <w:szCs w:val="20"/>
                </w:rPr>
                <w:t xml:space="preserve"> Europe Credit Rating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Dagong</w:t>
              </w:r>
              <w:proofErr w:type="spellEnd"/>
              <w:r w:rsidRPr="00DF07B0">
                <w:rPr>
                  <w:rFonts w:ascii="Times New Roman" w:hAnsi="Times New Roman" w:cs="Times New Roman"/>
                  <w:sz w:val="20"/>
                  <w:szCs w:val="20"/>
                </w:rPr>
                <w:t xml:space="preserve"> Europe) (LEI code: 815600BF4FF53B7C6311)</w:t>
              </w:r>
            </w:ins>
          </w:p>
          <w:p w:rsidR="00D025AD" w:rsidRPr="00DF07B0" w:rsidRDefault="00D025AD" w:rsidP="00D025AD">
            <w:pPr>
              <w:rPr>
                <w:ins w:id="2178" w:author="Author"/>
                <w:rFonts w:ascii="Times New Roman" w:hAnsi="Times New Roman" w:cs="Times New Roman"/>
                <w:sz w:val="20"/>
                <w:szCs w:val="20"/>
              </w:rPr>
            </w:pPr>
            <w:ins w:id="2179" w:author="Author">
              <w:r w:rsidRPr="00DF07B0">
                <w:rPr>
                  <w:rFonts w:ascii="Times New Roman" w:hAnsi="Times New Roman" w:cs="Times New Roman"/>
                  <w:sz w:val="20"/>
                  <w:szCs w:val="20"/>
                </w:rPr>
                <w:t xml:space="preserve">- Spread Research (LEI code: </w:t>
              </w:r>
              <w:r w:rsidR="00210ACD" w:rsidRPr="00DF07B0">
                <w:rPr>
                  <w:rFonts w:ascii="Times New Roman" w:hAnsi="Times New Roman" w:cs="Times New Roman"/>
                  <w:sz w:val="20"/>
                  <w:szCs w:val="20"/>
                </w:rPr>
                <w:t>969500HB6BVM2UJDOC52</w:t>
              </w:r>
              <w:r w:rsidRPr="00DF07B0">
                <w:rPr>
                  <w:rFonts w:ascii="Times New Roman" w:hAnsi="Times New Roman" w:cs="Times New Roman"/>
                  <w:sz w:val="20"/>
                  <w:szCs w:val="20"/>
                </w:rPr>
                <w:t>)</w:t>
              </w:r>
            </w:ins>
          </w:p>
          <w:p w:rsidR="00D025AD" w:rsidRPr="00DF07B0" w:rsidRDefault="00D025AD" w:rsidP="00D025AD">
            <w:pPr>
              <w:rPr>
                <w:ins w:id="2180" w:author="Author"/>
                <w:rFonts w:ascii="Times New Roman" w:hAnsi="Times New Roman" w:cs="Times New Roman"/>
                <w:sz w:val="20"/>
                <w:szCs w:val="20"/>
              </w:rPr>
            </w:pPr>
            <w:ins w:id="2181"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EuroRating</w:t>
              </w:r>
              <w:proofErr w:type="spellEnd"/>
              <w:r w:rsidRPr="00DF07B0">
                <w:rPr>
                  <w:rFonts w:ascii="Times New Roman" w:hAnsi="Times New Roman" w:cs="Times New Roman"/>
                  <w:sz w:val="20"/>
                  <w:szCs w:val="20"/>
                </w:rPr>
                <w:t xml:space="preserve"> Sp. z </w:t>
              </w:r>
              <w:proofErr w:type="spellStart"/>
              <w:r w:rsidRPr="00DF07B0">
                <w:rPr>
                  <w:rFonts w:ascii="Times New Roman" w:hAnsi="Times New Roman" w:cs="Times New Roman"/>
                  <w:sz w:val="20"/>
                  <w:szCs w:val="20"/>
                </w:rPr>
                <w:t>o.o</w:t>
              </w:r>
              <w:proofErr w:type="spellEnd"/>
              <w:r w:rsidRPr="00DF07B0">
                <w:rPr>
                  <w:rFonts w:ascii="Times New Roman" w:hAnsi="Times New Roman" w:cs="Times New Roman"/>
                  <w:sz w:val="20"/>
                  <w:szCs w:val="20"/>
                </w:rPr>
                <w:t>. (LEI code: 25940027QWS5GMO74O03)</w:t>
              </w:r>
            </w:ins>
          </w:p>
          <w:p w:rsidR="00D025AD" w:rsidRPr="00DF07B0" w:rsidRDefault="00D025AD" w:rsidP="00D025AD">
            <w:pPr>
              <w:rPr>
                <w:ins w:id="2182" w:author="Author"/>
                <w:rFonts w:ascii="Times New Roman" w:hAnsi="Times New Roman" w:cs="Times New Roman"/>
                <w:sz w:val="20"/>
                <w:szCs w:val="20"/>
              </w:rPr>
            </w:pPr>
            <w:ins w:id="2183" w:author="Author">
              <w:r w:rsidRPr="00DF07B0">
                <w:rPr>
                  <w:rFonts w:ascii="Times New Roman" w:hAnsi="Times New Roman" w:cs="Times New Roman"/>
                  <w:sz w:val="20"/>
                  <w:szCs w:val="20"/>
                </w:rPr>
                <w:t>- HR Ratings de México, S.A. de C.V. (HR Ratings) (LEI code: 549300IFL3XJKTRHZ480)</w:t>
              </w:r>
            </w:ins>
          </w:p>
          <w:p w:rsidR="00D025AD" w:rsidRPr="00DF07B0" w:rsidRDefault="00D025AD" w:rsidP="00D025AD">
            <w:pPr>
              <w:rPr>
                <w:ins w:id="2184" w:author="Author"/>
                <w:rFonts w:ascii="Times New Roman" w:hAnsi="Times New Roman" w:cs="Times New Roman"/>
                <w:sz w:val="20"/>
                <w:szCs w:val="20"/>
              </w:rPr>
            </w:pPr>
            <w:ins w:id="2185" w:author="Author">
              <w:r w:rsidRPr="00DF07B0">
                <w:rPr>
                  <w:rFonts w:ascii="Times New Roman" w:hAnsi="Times New Roman" w:cs="Times New Roman"/>
                  <w:sz w:val="20"/>
                  <w:szCs w:val="20"/>
                </w:rPr>
                <w:t>- Moody’s Investors Service EMEA Ltd (LEI code: 54930009NU3JYS1HTT72)</w:t>
              </w:r>
            </w:ins>
          </w:p>
          <w:p w:rsidR="00D025AD" w:rsidRPr="00DF07B0" w:rsidRDefault="00D025AD" w:rsidP="00D025AD">
            <w:pPr>
              <w:rPr>
                <w:ins w:id="2186" w:author="Author"/>
                <w:rFonts w:ascii="Times New Roman" w:hAnsi="Times New Roman" w:cs="Times New Roman"/>
                <w:sz w:val="20"/>
                <w:szCs w:val="20"/>
              </w:rPr>
            </w:pPr>
            <w:ins w:id="2187" w:author="Author">
              <w:r w:rsidRPr="00DF07B0">
                <w:rPr>
                  <w:rFonts w:ascii="Times New Roman" w:hAnsi="Times New Roman" w:cs="Times New Roman"/>
                  <w:sz w:val="20"/>
                  <w:szCs w:val="20"/>
                </w:rPr>
                <w:t>- Egan-Jones Ratings Co. (EJR) (LEI code: 54930016113PD33V1H31)</w:t>
              </w:r>
            </w:ins>
          </w:p>
          <w:p w:rsidR="00D025AD" w:rsidRPr="00DF07B0" w:rsidRDefault="00D025AD" w:rsidP="00D025AD">
            <w:pPr>
              <w:rPr>
                <w:ins w:id="2188" w:author="Author"/>
                <w:rFonts w:ascii="Times New Roman" w:hAnsi="Times New Roman" w:cs="Times New Roman"/>
                <w:sz w:val="20"/>
                <w:szCs w:val="20"/>
              </w:rPr>
            </w:pPr>
            <w:ins w:id="2189" w:author="Author">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modeFinance</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S.r.l</w:t>
              </w:r>
              <w:proofErr w:type="spellEnd"/>
              <w:r w:rsidRPr="00DF07B0">
                <w:rPr>
                  <w:rFonts w:ascii="Times New Roman" w:hAnsi="Times New Roman" w:cs="Times New Roman"/>
                  <w:sz w:val="20"/>
                  <w:szCs w:val="20"/>
                </w:rPr>
                <w:t>. (LEI code: 815600B85A94A0122614)</w:t>
              </w:r>
            </w:ins>
          </w:p>
          <w:p w:rsidR="00D025AD" w:rsidRPr="00DF07B0" w:rsidRDefault="00D025AD" w:rsidP="00D025AD">
            <w:pPr>
              <w:rPr>
                <w:ins w:id="2190" w:author="Author"/>
                <w:rFonts w:ascii="Times New Roman" w:hAnsi="Times New Roman" w:cs="Times New Roman"/>
                <w:sz w:val="20"/>
                <w:szCs w:val="20"/>
              </w:rPr>
            </w:pPr>
            <w:ins w:id="2191" w:author="Author">
              <w:r w:rsidRPr="00DF07B0">
                <w:rPr>
                  <w:rFonts w:ascii="Times New Roman" w:hAnsi="Times New Roman" w:cs="Times New Roman"/>
                  <w:sz w:val="20"/>
                  <w:szCs w:val="20"/>
                </w:rPr>
                <w:t xml:space="preserve">- INC Rating Sp. z </w:t>
              </w:r>
              <w:proofErr w:type="spellStart"/>
              <w:r w:rsidRPr="00DF07B0">
                <w:rPr>
                  <w:rFonts w:ascii="Times New Roman" w:hAnsi="Times New Roman" w:cs="Times New Roman"/>
                  <w:sz w:val="20"/>
                  <w:szCs w:val="20"/>
                </w:rPr>
                <w:t>o.o</w:t>
              </w:r>
              <w:proofErr w:type="spellEnd"/>
              <w:r w:rsidRPr="00DF07B0">
                <w:rPr>
                  <w:rFonts w:ascii="Times New Roman" w:hAnsi="Times New Roman" w:cs="Times New Roman"/>
                  <w:sz w:val="20"/>
                  <w:szCs w:val="20"/>
                </w:rPr>
                <w:t xml:space="preserve">. (LEI code: </w:t>
              </w:r>
              <w:r w:rsidR="00210ACD" w:rsidRPr="00DF07B0">
                <w:rPr>
                  <w:rFonts w:ascii="Times New Roman" w:hAnsi="Times New Roman" w:cs="Times New Roman"/>
                  <w:sz w:val="20"/>
                  <w:szCs w:val="20"/>
                </w:rPr>
                <w:t>259400SUBF5EPOGK0983</w:t>
              </w:r>
              <w:r w:rsidRPr="00DF07B0">
                <w:rPr>
                  <w:rFonts w:ascii="Times New Roman" w:hAnsi="Times New Roman" w:cs="Times New Roman"/>
                  <w:sz w:val="20"/>
                  <w:szCs w:val="20"/>
                </w:rPr>
                <w:t>)</w:t>
              </w:r>
            </w:ins>
          </w:p>
          <w:p w:rsidR="00D025AD" w:rsidRPr="00DF07B0" w:rsidRDefault="00D025AD" w:rsidP="00D025AD">
            <w:pPr>
              <w:rPr>
                <w:ins w:id="2192" w:author="Author"/>
                <w:rFonts w:ascii="Times New Roman" w:hAnsi="Times New Roman" w:cs="Times New Roman"/>
                <w:sz w:val="20"/>
                <w:szCs w:val="20"/>
              </w:rPr>
            </w:pPr>
            <w:ins w:id="2193" w:author="Author">
              <w:r w:rsidRPr="00DF07B0">
                <w:rPr>
                  <w:rFonts w:ascii="Times New Roman" w:hAnsi="Times New Roman" w:cs="Times New Roman"/>
                  <w:sz w:val="20"/>
                  <w:szCs w:val="20"/>
                </w:rPr>
                <w:t>- Rating-</w:t>
              </w:r>
              <w:proofErr w:type="spellStart"/>
              <w:r w:rsidRPr="00DF07B0">
                <w:rPr>
                  <w:rFonts w:ascii="Times New Roman" w:hAnsi="Times New Roman" w:cs="Times New Roman"/>
                  <w:sz w:val="20"/>
                  <w:szCs w:val="20"/>
                </w:rPr>
                <w:t>Agentur</w:t>
              </w:r>
              <w:proofErr w:type="spellEnd"/>
              <w:r w:rsidRPr="00DF07B0">
                <w:rPr>
                  <w:rFonts w:ascii="Times New Roman" w:hAnsi="Times New Roman" w:cs="Times New Roman"/>
                  <w:sz w:val="20"/>
                  <w:szCs w:val="20"/>
                </w:rPr>
                <w:t xml:space="preserve"> Expert RA GmbH (LEI code: 213800P3OOBSGWN2UE81)</w:t>
              </w:r>
            </w:ins>
          </w:p>
          <w:p w:rsidR="00D025AD" w:rsidRPr="00DF07B0" w:rsidRDefault="00D025AD">
            <w:pPr>
              <w:spacing w:after="200" w:line="276" w:lineRule="auto"/>
              <w:rPr>
                <w:ins w:id="2194" w:author="Author"/>
                <w:rFonts w:ascii="Times New Roman" w:hAnsi="Times New Roman" w:cs="Times New Roman"/>
                <w:sz w:val="20"/>
                <w:szCs w:val="20"/>
              </w:rPr>
              <w:pPrChange w:id="2195" w:author="Author">
                <w:pPr/>
              </w:pPrChange>
            </w:pPr>
            <w:ins w:id="2196" w:author="Author">
              <w:r w:rsidRPr="00DF07B0">
                <w:rPr>
                  <w:rFonts w:ascii="Times New Roman" w:hAnsi="Times New Roman" w:cs="Times New Roman"/>
                  <w:sz w:val="20"/>
                  <w:szCs w:val="20"/>
                </w:rPr>
                <w:t>- Other nominated ECAI</w:t>
              </w:r>
              <w:r w:rsidRPr="00DF07B0" w:rsidDel="00D025AD">
                <w:rPr>
                  <w:rFonts w:ascii="Times New Roman" w:hAnsi="Times New Roman" w:cs="Times New Roman"/>
                  <w:sz w:val="20"/>
                  <w:szCs w:val="20"/>
                </w:rPr>
                <w:t xml:space="preserve"> </w:t>
              </w:r>
              <w:del w:id="2197" w:author="Author">
                <w:r w:rsidR="00BD366F" w:rsidRPr="00DF07B0" w:rsidDel="00D025AD">
                  <w:rPr>
                    <w:rFonts w:ascii="Times New Roman" w:hAnsi="Times New Roman" w:cs="Times New Roman"/>
                    <w:sz w:val="20"/>
                    <w:szCs w:val="20"/>
                  </w:rPr>
                  <w:delText>[list to be added]</w:delText>
                </w:r>
              </w:del>
            </w:ins>
          </w:p>
          <w:p w:rsidR="00722756" w:rsidRPr="00DF07B0" w:rsidRDefault="000A55AA">
            <w:pPr>
              <w:spacing w:after="200" w:line="276" w:lineRule="auto"/>
              <w:rPr>
                <w:rFonts w:ascii="Times New Roman" w:hAnsi="Times New Roman" w:cs="Times New Roman"/>
                <w:sz w:val="20"/>
                <w:szCs w:val="20"/>
              </w:rPr>
              <w:pPrChange w:id="2198" w:author="Author">
                <w:pPr/>
              </w:pPrChange>
            </w:pPr>
            <w:del w:id="2199" w:author="Author">
              <w:r w:rsidRPr="00DF07B0" w:rsidDel="000D7BCE">
                <w:rPr>
                  <w:rFonts w:ascii="Times New Roman" w:hAnsi="Times New Roman" w:cs="Times New Roman"/>
                  <w:sz w:val="20"/>
                  <w:szCs w:val="20"/>
                </w:rPr>
                <w:delText xml:space="preserve">Rating agency giving the external rating of the SPV, as reported in </w:delText>
              </w:r>
              <w:r w:rsidRPr="00DF07B0" w:rsidDel="000D7BCE">
                <w:rPr>
                  <w:rFonts w:ascii="Times New Roman" w:hAnsi="Times New Roman" w:cs="Times New Roman"/>
                  <w:sz w:val="20"/>
                  <w:szCs w:val="20"/>
                </w:rPr>
                <w:lastRenderedPageBreak/>
                <w:delText>item C0260</w:delText>
              </w:r>
              <w:r w:rsidRPr="00DF07B0" w:rsidDel="00BD366F">
                <w:rPr>
                  <w:rFonts w:ascii="Times New Roman" w:hAnsi="Times New Roman" w:cs="Times New Roman"/>
                  <w:sz w:val="20"/>
                  <w:szCs w:val="20"/>
                </w:rPr>
                <w:delText>.</w:delText>
              </w:r>
            </w:del>
          </w:p>
        </w:tc>
      </w:tr>
      <w:tr w:rsidR="000A55AA" w:rsidRPr="00DF07B0" w:rsidTr="00950116">
        <w:trPr>
          <w:trHeight w:val="1036"/>
        </w:trPr>
        <w:tc>
          <w:tcPr>
            <w:tcW w:w="1387"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lastRenderedPageBreak/>
              <w:t>C0290</w:t>
            </w:r>
          </w:p>
        </w:tc>
        <w:tc>
          <w:tcPr>
            <w:tcW w:w="2124"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Credit quality step</w:t>
            </w:r>
          </w:p>
        </w:tc>
        <w:tc>
          <w:tcPr>
            <w:tcW w:w="5731" w:type="dxa"/>
          </w:tcPr>
          <w:p w:rsidR="000A55AA" w:rsidRPr="00DF07B0" w:rsidRDefault="000A55AA">
            <w:pPr>
              <w:rPr>
                <w:rFonts w:ascii="Times New Roman" w:hAnsi="Times New Roman" w:cs="Times New Roman"/>
                <w:sz w:val="20"/>
                <w:szCs w:val="20"/>
              </w:rPr>
            </w:pPr>
            <w:r w:rsidRPr="00DF07B0">
              <w:rPr>
                <w:rFonts w:ascii="Times New Roman" w:hAnsi="Times New Roman" w:cs="Times New Roman"/>
                <w:sz w:val="20"/>
                <w:szCs w:val="20"/>
              </w:rPr>
              <w:t xml:space="preserve">Identify the credit quality step attributed to the SPV. The credit quality step </w:t>
            </w:r>
            <w:r w:rsidR="00CD22EA" w:rsidRPr="00DF07B0">
              <w:rPr>
                <w:rFonts w:ascii="Times New Roman" w:hAnsi="Times New Roman" w:cs="Times New Roman"/>
                <w:sz w:val="20"/>
                <w:szCs w:val="20"/>
              </w:rPr>
              <w:t>shall</w:t>
            </w:r>
            <w:r w:rsidRPr="00DF07B0">
              <w:rPr>
                <w:rFonts w:ascii="Times New Roman" w:hAnsi="Times New Roman" w:cs="Times New Roman"/>
                <w:sz w:val="20"/>
                <w:szCs w:val="20"/>
              </w:rPr>
              <w:t xml:space="preserve"> reflect any readjustments to the credit quality made internally by the undertaking.</w:t>
            </w:r>
          </w:p>
          <w:p w:rsidR="0066374D" w:rsidRPr="00DF07B0" w:rsidRDefault="0066374D">
            <w:pPr>
              <w:rPr>
                <w:rFonts w:ascii="Times New Roman" w:hAnsi="Times New Roman" w:cs="Times New Roman"/>
                <w:sz w:val="20"/>
                <w:szCs w:val="20"/>
              </w:rPr>
            </w:pP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One of the options in the following closed list shall be used: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0 — Credit quality step 0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1 — Credit quality step 1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2 — Credit quality step 2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3 — Credit quality step 3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4 — Credit quality step 4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5 — Credit quality step 5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 xml:space="preserve">6 — Credit quality step 6 </w:t>
            </w:r>
          </w:p>
          <w:p w:rsidR="0066374D" w:rsidRPr="00DF07B0" w:rsidRDefault="0066374D" w:rsidP="0066374D">
            <w:pPr>
              <w:rPr>
                <w:rFonts w:ascii="Times New Roman" w:hAnsi="Times New Roman" w:cs="Times New Roman"/>
                <w:sz w:val="20"/>
                <w:szCs w:val="20"/>
              </w:rPr>
            </w:pPr>
            <w:r w:rsidRPr="00DF07B0">
              <w:rPr>
                <w:rFonts w:ascii="Times New Roman" w:hAnsi="Times New Roman" w:cs="Times New Roman"/>
                <w:sz w:val="20"/>
                <w:szCs w:val="20"/>
              </w:rPr>
              <w:t>9 — No rating available</w:t>
            </w:r>
          </w:p>
        </w:tc>
      </w:tr>
      <w:tr w:rsidR="000A55AA" w:rsidRPr="00DF07B0" w:rsidTr="00950116">
        <w:trPr>
          <w:trHeight w:val="330"/>
        </w:trPr>
        <w:tc>
          <w:tcPr>
            <w:tcW w:w="1387" w:type="dxa"/>
          </w:tcPr>
          <w:p w:rsidR="000A55AA" w:rsidRPr="00DF07B0" w:rsidRDefault="000A55AA">
            <w:pPr>
              <w:ind w:right="-1286"/>
              <w:rPr>
                <w:rFonts w:ascii="Times New Roman" w:hAnsi="Times New Roman" w:cs="Times New Roman"/>
                <w:sz w:val="20"/>
                <w:szCs w:val="20"/>
              </w:rPr>
            </w:pPr>
            <w:r w:rsidRPr="00DF07B0">
              <w:rPr>
                <w:rFonts w:ascii="Times New Roman" w:hAnsi="Times New Roman" w:cs="Times New Roman"/>
                <w:sz w:val="20"/>
                <w:szCs w:val="20"/>
              </w:rPr>
              <w:t>C0300</w:t>
            </w:r>
          </w:p>
        </w:tc>
        <w:tc>
          <w:tcPr>
            <w:tcW w:w="2124" w:type="dxa"/>
          </w:tcPr>
          <w:p w:rsidR="000A55AA" w:rsidRPr="00DF07B0" w:rsidRDefault="000A55AA" w:rsidP="00950116">
            <w:pPr>
              <w:ind w:right="-1286"/>
              <w:rPr>
                <w:rFonts w:ascii="Times New Roman" w:hAnsi="Times New Roman" w:cs="Times New Roman"/>
                <w:sz w:val="20"/>
                <w:szCs w:val="20"/>
              </w:rPr>
            </w:pPr>
            <w:r w:rsidRPr="00DF07B0">
              <w:rPr>
                <w:rFonts w:ascii="Times New Roman" w:hAnsi="Times New Roman" w:cs="Times New Roman"/>
                <w:sz w:val="20"/>
              </w:rPr>
              <w:t>Internal rating</w:t>
            </w:r>
          </w:p>
        </w:tc>
        <w:tc>
          <w:tcPr>
            <w:tcW w:w="5731" w:type="dxa"/>
          </w:tcPr>
          <w:p w:rsidR="000A55AA" w:rsidRPr="00DF07B0" w:rsidRDefault="000A55AA">
            <w:pPr>
              <w:ind w:right="175"/>
              <w:rPr>
                <w:rFonts w:ascii="Times New Roman" w:eastAsia="Times New Roman" w:hAnsi="Times New Roman" w:cs="Times New Roman"/>
                <w:sz w:val="20"/>
                <w:szCs w:val="20"/>
                <w:lang w:eastAsia="en-GB"/>
              </w:rPr>
            </w:pPr>
            <w:r w:rsidRPr="00DF07B0">
              <w:rPr>
                <w:rFonts w:ascii="Times New Roman" w:hAnsi="Times New Roman" w:cs="Times New Roman"/>
                <w:sz w:val="20"/>
              </w:rPr>
              <w:t xml:space="preserve">Internal rating of the SPV for undertakings using internal model to the extent that the internal ratings are used in their internal modelling. If an internal model undertaking is using solely external ratings this item shall not be reported. </w:t>
            </w:r>
          </w:p>
        </w:tc>
      </w:tr>
    </w:tbl>
    <w:p w:rsidR="000A55AA" w:rsidRPr="00DF07B0" w:rsidRDefault="000A55AA">
      <w:pPr>
        <w:rPr>
          <w:rFonts w:ascii="Times New Roman" w:hAnsi="Times New Roman" w:cs="Times New Roman"/>
          <w:sz w:val="20"/>
          <w:szCs w:val="20"/>
        </w:rPr>
      </w:pPr>
    </w:p>
    <w:p w:rsidR="000A55AA" w:rsidRPr="00DF07B0" w:rsidRDefault="000A55AA" w:rsidP="00950116">
      <w:pP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 xml:space="preserve">S.36.01 </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 xml:space="preserve"> IGT </w:t>
      </w:r>
      <w:r w:rsidR="00FA1DA8" w:rsidRPr="00DF07B0">
        <w:rPr>
          <w:rFonts w:ascii="Times New Roman" w:hAnsi="Times New Roman" w:cs="Times New Roman"/>
          <w:sz w:val="20"/>
          <w:szCs w:val="20"/>
        </w:rPr>
        <w:t xml:space="preserve">– </w:t>
      </w:r>
      <w:r w:rsidR="00FA1DA8" w:rsidRPr="00DF07B0">
        <w:rPr>
          <w:rFonts w:ascii="Times New Roman" w:eastAsia="Times New Roman" w:hAnsi="Times New Roman" w:cs="Times New Roman"/>
          <w:b/>
          <w:bCs/>
          <w:sz w:val="20"/>
          <w:szCs w:val="20"/>
          <w:lang w:eastAsia="en-GB"/>
        </w:rPr>
        <w:t>E</w:t>
      </w:r>
      <w:r w:rsidRPr="00DF07B0">
        <w:rPr>
          <w:rFonts w:ascii="Times New Roman" w:eastAsia="Times New Roman" w:hAnsi="Times New Roman" w:cs="Times New Roman"/>
          <w:b/>
          <w:bCs/>
          <w:sz w:val="20"/>
          <w:szCs w:val="20"/>
          <w:lang w:eastAsia="en-GB"/>
        </w:rPr>
        <w:t>quity</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type transactions, debt and asset transfer</w:t>
      </w:r>
    </w:p>
    <w:p w:rsidR="000A55AA" w:rsidRPr="00DF07B0" w:rsidRDefault="000A55AA" w:rsidP="00950116">
      <w:pP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General comments:</w:t>
      </w:r>
    </w:p>
    <w:p w:rsidR="000A55AA"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0A55AA" w:rsidRPr="00DF07B0">
        <w:rPr>
          <w:rFonts w:ascii="Times New Roman" w:hAnsi="Times New Roman" w:cs="Times New Roman"/>
          <w:sz w:val="20"/>
          <w:szCs w:val="20"/>
          <w:lang w:val="en-US"/>
        </w:rPr>
        <w:t xml:space="preserve"> relates to annual submission of information for individual entities.</w:t>
      </w:r>
    </w:p>
    <w:p w:rsidR="000A55AA" w:rsidRPr="00DF07B0" w:rsidRDefault="000A55AA" w:rsidP="00950116">
      <w:pPr>
        <w:snapToGrid w:val="0"/>
        <w:spacing w:after="0" w:line="240" w:lineRule="auto"/>
        <w:jc w:val="both"/>
        <w:rPr>
          <w:rFonts w:ascii="Times New Roman" w:hAnsi="Times New Roman" w:cs="Times New Roman"/>
          <w:color w:val="000000"/>
          <w:sz w:val="20"/>
          <w:szCs w:val="20"/>
        </w:rPr>
      </w:pPr>
      <w:r w:rsidRPr="00DF07B0">
        <w:rPr>
          <w:rFonts w:ascii="Times New Roman" w:hAnsi="Times New Roman" w:cs="Times New Roman"/>
          <w:sz w:val="20"/>
          <w:szCs w:val="20"/>
        </w:rPr>
        <w:t xml:space="preserve">The purpose of this template is to collect information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265 of Directive 2009/138/EC on all (significant, very significant and transactions required to be reported in all circumstances) IGTs related to equity, debt, reciprocal financing and asset transfers related transactions within a group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213 (2)(d) of Directive 2009/138/EC. These include, but are not limited to: </w:t>
      </w:r>
    </w:p>
    <w:p w:rsidR="000A55AA" w:rsidRPr="00DF07B0" w:rsidRDefault="000A55AA" w:rsidP="00803166">
      <w:pPr>
        <w:numPr>
          <w:ilvl w:val="0"/>
          <w:numId w:val="54"/>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DF07B0">
        <w:rPr>
          <w:rFonts w:ascii="Times New Roman" w:hAnsi="Times New Roman" w:cs="Times New Roman"/>
          <w:color w:val="000000"/>
          <w:sz w:val="20"/>
          <w:szCs w:val="20"/>
        </w:rPr>
        <w:t>equity and other capital items including participations in related entities and transfer shares of related entities of the group;</w:t>
      </w:r>
    </w:p>
    <w:p w:rsidR="000A55AA" w:rsidRPr="00DF07B0" w:rsidRDefault="000A55AA" w:rsidP="00803166">
      <w:pPr>
        <w:numPr>
          <w:ilvl w:val="0"/>
          <w:numId w:val="54"/>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sidRPr="00DF07B0">
        <w:rPr>
          <w:rFonts w:ascii="Times New Roman" w:hAnsi="Times New Roman" w:cs="Times New Roman"/>
          <w:color w:val="000000"/>
          <w:sz w:val="20"/>
          <w:szCs w:val="20"/>
        </w:rPr>
        <w:t>debt</w:t>
      </w:r>
      <w:proofErr w:type="gramEnd"/>
      <w:r w:rsidRPr="00DF07B0">
        <w:rPr>
          <w:rFonts w:ascii="Times New Roman" w:hAnsi="Times New Roman" w:cs="Times New Roman"/>
          <w:color w:val="000000"/>
          <w:sz w:val="20"/>
          <w:szCs w:val="20"/>
        </w:rPr>
        <w:t xml:space="preserve"> including bonds, loans, collateralised debt, and other transactions of similar nature e.g. with periodic pre</w:t>
      </w:r>
      <w:r w:rsidR="0072092D" w:rsidRPr="00DF07B0">
        <w:rPr>
          <w:rFonts w:ascii="Times New Roman" w:hAnsi="Times New Roman" w:cs="Times New Roman"/>
          <w:color w:val="000000"/>
          <w:sz w:val="20"/>
          <w:szCs w:val="20"/>
        </w:rPr>
        <w:t>–</w:t>
      </w:r>
      <w:r w:rsidRPr="00DF07B0">
        <w:rPr>
          <w:rFonts w:ascii="Times New Roman" w:hAnsi="Times New Roman" w:cs="Times New Roman"/>
          <w:color w:val="000000"/>
          <w:sz w:val="20"/>
          <w:szCs w:val="20"/>
        </w:rPr>
        <w:t>determined interest or coupon or premium payments for a pre</w:t>
      </w:r>
      <w:r w:rsidR="0072092D" w:rsidRPr="00DF07B0">
        <w:rPr>
          <w:rFonts w:ascii="Times New Roman" w:hAnsi="Times New Roman" w:cs="Times New Roman"/>
          <w:color w:val="000000"/>
          <w:sz w:val="20"/>
          <w:szCs w:val="20"/>
        </w:rPr>
        <w:t>–</w:t>
      </w:r>
      <w:r w:rsidRPr="00DF07B0">
        <w:rPr>
          <w:rFonts w:ascii="Times New Roman" w:hAnsi="Times New Roman" w:cs="Times New Roman"/>
          <w:color w:val="000000"/>
          <w:sz w:val="20"/>
          <w:szCs w:val="20"/>
        </w:rPr>
        <w:t xml:space="preserve">determined period of time.  </w:t>
      </w:r>
    </w:p>
    <w:p w:rsidR="000A55AA" w:rsidRPr="00DF07B0" w:rsidRDefault="000A55AA" w:rsidP="00803166">
      <w:pPr>
        <w:numPr>
          <w:ilvl w:val="0"/>
          <w:numId w:val="54"/>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sidRPr="00DF07B0">
        <w:rPr>
          <w:rFonts w:ascii="Times New Roman" w:hAnsi="Times New Roman" w:cs="Times New Roman"/>
          <w:color w:val="000000"/>
          <w:sz w:val="20"/>
          <w:szCs w:val="20"/>
        </w:rPr>
        <w:t>other</w:t>
      </w:r>
      <w:proofErr w:type="gramEnd"/>
      <w:r w:rsidRPr="00DF07B0">
        <w:rPr>
          <w:rFonts w:ascii="Times New Roman" w:hAnsi="Times New Roman" w:cs="Times New Roman"/>
          <w:color w:val="000000"/>
          <w:sz w:val="20"/>
          <w:szCs w:val="20"/>
        </w:rPr>
        <w:t xml:space="preserve"> asset transfer such as transfer of properties and transfer of shares of other companies unrelated (i.e. outside) to the group.</w:t>
      </w:r>
    </w:p>
    <w:p w:rsidR="000A55AA" w:rsidRPr="00DF07B0"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p w:rsidR="000A55AA" w:rsidRPr="00DF07B0"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DF07B0">
        <w:rPr>
          <w:rFonts w:ascii="Times New Roman" w:hAnsi="Times New Roman" w:cs="Times New Roman"/>
          <w:sz w:val="20"/>
          <w:szCs w:val="20"/>
        </w:rPr>
        <w:t>The insurance undertaking is expected to complete this template for all significant, very significant and transactions required to be reported in all circumstances for IGTs between the individual undertaking and the mixed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activity insurance holding company and its related undertakings.</w:t>
      </w:r>
    </w:p>
    <w:p w:rsidR="000A55AA" w:rsidRPr="00DF07B0" w:rsidRDefault="000A55AA" w:rsidP="00950116">
      <w:pPr>
        <w:suppressAutoHyphens/>
        <w:snapToGrid w:val="0"/>
        <w:spacing w:after="0" w:line="240" w:lineRule="auto"/>
        <w:ind w:left="28" w:firstLine="5"/>
        <w:rPr>
          <w:rFonts w:ascii="Times New Roman" w:hAnsi="Times New Roman" w:cs="Times New Roman"/>
          <w:sz w:val="20"/>
          <w:szCs w:val="20"/>
        </w:rPr>
      </w:pPr>
    </w:p>
    <w:p w:rsidR="000A55AA" w:rsidRPr="00DF07B0" w:rsidRDefault="000A55AA" w:rsidP="00950116">
      <w:pPr>
        <w:suppressAutoHyphens/>
        <w:snapToGrid w:val="0"/>
        <w:spacing w:after="0" w:line="240" w:lineRule="auto"/>
        <w:ind w:left="28" w:firstLine="5"/>
        <w:rPr>
          <w:rFonts w:ascii="Times New Roman" w:hAnsi="Times New Roman" w:cs="Times New Roman"/>
          <w:sz w:val="20"/>
          <w:szCs w:val="20"/>
        </w:rPr>
      </w:pPr>
      <w:r w:rsidRPr="00DF07B0">
        <w:rPr>
          <w:rFonts w:ascii="Times New Roman" w:hAnsi="Times New Roman" w:cs="Times New Roman"/>
          <w:sz w:val="20"/>
          <w:szCs w:val="20"/>
        </w:rPr>
        <w:t xml:space="preserve">This template shall include IGTs that were: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w:t>
      </w:r>
      <w:r w:rsidR="0072092D" w:rsidRPr="00DF07B0">
        <w:rPr>
          <w:sz w:val="20"/>
          <w:lang w:val="en-GB"/>
        </w:rPr>
        <w:t>–</w:t>
      </w:r>
      <w:r w:rsidRPr="00DF07B0">
        <w:rPr>
          <w:sz w:val="20"/>
          <w:lang w:val="en-GB"/>
        </w:rPr>
        <w:t>force</w:t>
      </w:r>
      <w:proofErr w:type="gramEnd"/>
      <w:r w:rsidRPr="00DF07B0">
        <w:rPr>
          <w:sz w:val="20"/>
          <w:lang w:val="en-GB"/>
        </w:rPr>
        <w:t xml:space="preserve"> at the start of the reporting period.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incepted</w:t>
      </w:r>
      <w:proofErr w:type="gramEnd"/>
      <w:r w:rsidRPr="00DF07B0">
        <w:rPr>
          <w:sz w:val="20"/>
          <w:lang w:val="en-GB"/>
        </w:rPr>
        <w:t xml:space="preserve"> during the reporting period and outstanding at the reporting date.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incepted</w:t>
      </w:r>
      <w:proofErr w:type="gramEnd"/>
      <w:r w:rsidRPr="00DF07B0">
        <w:rPr>
          <w:sz w:val="20"/>
          <w:lang w:val="en-GB"/>
        </w:rPr>
        <w:t xml:space="preserve"> and expired/matured during the reporting period.  </w:t>
      </w:r>
    </w:p>
    <w:p w:rsidR="000A55AA" w:rsidRPr="00DF07B0" w:rsidRDefault="000A55AA" w:rsidP="00950116">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A55AA" w:rsidRPr="00DF07B0"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DF07B0">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rsidR="000A55AA" w:rsidRPr="00DF07B0" w:rsidRDefault="000A55AA" w:rsidP="00950116">
      <w:pPr>
        <w:suppressAutoHyphens/>
        <w:snapToGrid w:val="0"/>
        <w:spacing w:after="0" w:line="240" w:lineRule="auto"/>
        <w:ind w:left="28" w:firstLine="5"/>
        <w:rPr>
          <w:rFonts w:ascii="Times New Roman" w:hAnsi="Times New Roman" w:cs="Times New Roman"/>
          <w:sz w:val="20"/>
          <w:szCs w:val="20"/>
        </w:rPr>
      </w:pPr>
    </w:p>
    <w:p w:rsidR="000A55AA" w:rsidRPr="00DF07B0" w:rsidRDefault="000A55AA" w:rsidP="00950116">
      <w:pPr>
        <w:suppressAutoHyphens/>
        <w:snapToGrid w:val="0"/>
        <w:spacing w:after="0" w:line="240" w:lineRule="auto"/>
        <w:rPr>
          <w:rFonts w:ascii="Times New Roman" w:hAnsi="Times New Roman" w:cs="Times New Roman"/>
          <w:sz w:val="20"/>
          <w:szCs w:val="20"/>
        </w:rPr>
      </w:pPr>
      <w:r w:rsidRPr="00DF07B0">
        <w:rPr>
          <w:rFonts w:ascii="Times New Roman" w:hAnsi="Times New Roman" w:cs="Times New Roman"/>
          <w:sz w:val="20"/>
          <w:szCs w:val="20"/>
        </w:rPr>
        <w:t>Each transaction shall be reported separately.</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Any additions /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ups to significant IGTs shall be reported as a separate IGT, even if the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up in its own right falls below the significant threshold limit. For example, if an undertaking increases the initial loan amount to another related undertaking the addition to the loan </w:t>
      </w:r>
      <w:r w:rsidR="006746F6" w:rsidRPr="00DF07B0">
        <w:rPr>
          <w:rFonts w:ascii="Times New Roman" w:hAnsi="Times New Roman" w:cs="Times New Roman"/>
          <w:sz w:val="20"/>
          <w:szCs w:val="20"/>
        </w:rPr>
        <w:t>should</w:t>
      </w:r>
      <w:r w:rsidRPr="00DF07B0">
        <w:rPr>
          <w:rFonts w:ascii="Times New Roman" w:hAnsi="Times New Roman" w:cs="Times New Roman"/>
          <w:sz w:val="20"/>
          <w:szCs w:val="20"/>
        </w:rPr>
        <w:t xml:space="preserve"> be recorded as a separate item with its issue date as the date of the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up.</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A55AA" w:rsidRPr="00DF07B0"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tbl>
      <w:tblPr>
        <w:tblW w:w="9072" w:type="dxa"/>
        <w:tblInd w:w="108" w:type="dxa"/>
        <w:tblLook w:val="04A0" w:firstRow="1" w:lastRow="0" w:firstColumn="1" w:lastColumn="0" w:noHBand="0" w:noVBand="1"/>
      </w:tblPr>
      <w:tblGrid>
        <w:gridCol w:w="850"/>
        <w:gridCol w:w="2234"/>
        <w:gridCol w:w="5988"/>
      </w:tblGrid>
      <w:tr w:rsidR="000A55AA" w:rsidRPr="00DF07B0" w:rsidTr="00950116">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55AA" w:rsidRPr="00DF07B0" w:rsidRDefault="000A55AA" w:rsidP="00950116">
            <w:pPr>
              <w:spacing w:after="0" w:line="240" w:lineRule="auto"/>
              <w:jc w:val="center"/>
              <w:rPr>
                <w:rFonts w:ascii="Times New Roman" w:eastAsia="Times New Roman" w:hAnsi="Times New Roman" w:cs="Times New Roman"/>
                <w:b/>
                <w:bCs/>
                <w:sz w:val="20"/>
                <w:szCs w:val="20"/>
                <w:lang w:eastAsia="en-GB"/>
              </w:rPr>
            </w:pP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DF07B0" w:rsidRDefault="000A55AA" w:rsidP="00950116">
            <w:pPr>
              <w:spacing w:after="0" w:line="240" w:lineRule="auto"/>
              <w:jc w:val="cente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ITEM</w:t>
            </w:r>
          </w:p>
        </w:tc>
        <w:tc>
          <w:tcPr>
            <w:tcW w:w="5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DF07B0" w:rsidRDefault="000A55AA" w:rsidP="00950116">
            <w:pPr>
              <w:spacing w:after="0" w:line="240" w:lineRule="auto"/>
              <w:jc w:val="cente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INSTRUCTIONS</w:t>
            </w:r>
          </w:p>
        </w:tc>
      </w:tr>
      <w:tr w:rsidR="000A55AA" w:rsidRPr="00DF07B0" w:rsidTr="00950116">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C0010 </w:t>
            </w:r>
          </w:p>
        </w:tc>
        <w:tc>
          <w:tcPr>
            <w:tcW w:w="223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 of intragroup transaction</w:t>
            </w:r>
          </w:p>
        </w:tc>
        <w:tc>
          <w:tcPr>
            <w:tcW w:w="598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Unique internal identification code for each intragroup transaction. </w:t>
            </w:r>
            <w:r w:rsidR="006746F6" w:rsidRPr="00DF07B0">
              <w:rPr>
                <w:rFonts w:ascii="Times New Roman" w:eastAsia="Times New Roman" w:hAnsi="Times New Roman" w:cs="Times New Roman"/>
                <w:color w:val="000000"/>
                <w:sz w:val="20"/>
                <w:szCs w:val="20"/>
                <w:lang w:eastAsia="en-GB"/>
              </w:rPr>
              <w:t>Should</w:t>
            </w:r>
            <w:r w:rsidRPr="00DF07B0">
              <w:rPr>
                <w:rFonts w:ascii="Times New Roman" w:eastAsia="Times New Roman" w:hAnsi="Times New Roman" w:cs="Times New Roman"/>
                <w:color w:val="000000"/>
                <w:sz w:val="20"/>
                <w:szCs w:val="20"/>
                <w:lang w:eastAsia="en-GB"/>
              </w:rPr>
              <w:t xml:space="preserve"> be consistent over time.</w:t>
            </w:r>
          </w:p>
        </w:tc>
      </w:tr>
      <w:tr w:rsidR="000A55AA" w:rsidRPr="00DF07B0" w:rsidTr="00950116">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C0020 </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Investor/ lender name</w:t>
            </w:r>
          </w:p>
        </w:tc>
        <w:tc>
          <w:tcPr>
            <w:tcW w:w="598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Name of the entity that is buying the equity or lending to a related undertaking within the group. I.e. the entity that recognises the transaction as an asset on their balance sheet (debit – balance sheet). </w:t>
            </w:r>
          </w:p>
        </w:tc>
      </w:tr>
      <w:tr w:rsidR="000A55AA" w:rsidRPr="00DF07B0" w:rsidTr="00950116">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C0030</w:t>
            </w:r>
          </w:p>
        </w:tc>
        <w:tc>
          <w:tcPr>
            <w:tcW w:w="223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code  for investor / lender</w:t>
            </w:r>
          </w:p>
        </w:tc>
        <w:tc>
          <w:tcPr>
            <w:tcW w:w="598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color w:val="000000"/>
                <w:sz w:val="20"/>
                <w:szCs w:val="20"/>
                <w:lang w:eastAsia="en-GB"/>
              </w:rPr>
              <w:t xml:space="preserve">The unique identification code attached to the investor/buyer/transferee </w:t>
            </w:r>
            <w:r w:rsidRPr="00DF07B0">
              <w:rPr>
                <w:rFonts w:ascii="Times New Roman" w:hAnsi="Times New Roman" w:cs="Times New Roman"/>
                <w:sz w:val="20"/>
                <w:szCs w:val="20"/>
              </w:rPr>
              <w:t>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w:t>
            </w:r>
            <w:r w:rsidRPr="00DF07B0">
              <w:rPr>
                <w:rFonts w:ascii="Times New Roman" w:eastAsia="Times New Roman" w:hAnsi="Times New Roman" w:cs="Times New Roman"/>
                <w:sz w:val="20"/>
                <w:szCs w:val="20"/>
                <w:lang w:eastAsia="en-GB"/>
              </w:rPr>
              <w:br/>
            </w:r>
            <w:r w:rsidRPr="00DF07B0">
              <w:rPr>
                <w:rFonts w:ascii="Times New Roman" w:eastAsia="Times New Roman" w:hAnsi="Times New Roman" w:cs="Times New Roman"/>
                <w:sz w:val="20"/>
                <w:szCs w:val="20"/>
                <w:lang w:eastAsia="en-GB"/>
              </w:rPr>
              <w:br/>
              <w:t xml:space="preserve">Specific code: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DF07B0" w:rsidRDefault="0072092D"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undertakings and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regulated undertaking, the group </w:t>
            </w:r>
            <w:r w:rsidR="006746F6" w:rsidRPr="00DF07B0">
              <w:rPr>
                <w:rFonts w:ascii="Times New Roman" w:eastAsia="Times New Roman" w:hAnsi="Times New Roman" w:cs="Times New Roman"/>
                <w:sz w:val="20"/>
                <w:szCs w:val="20"/>
                <w:lang w:eastAsia="en-GB"/>
              </w:rPr>
              <w:t>should</w:t>
            </w:r>
            <w:r w:rsidR="000A55AA" w:rsidRPr="00DF07B0">
              <w:rPr>
                <w:rFonts w:ascii="Times New Roman" w:eastAsia="Times New Roman" w:hAnsi="Times New Roman" w:cs="Times New Roman"/>
                <w:sz w:val="20"/>
                <w:szCs w:val="20"/>
                <w:lang w:eastAsia="en-GB"/>
              </w:rPr>
              <w:t xml:space="preserve"> comply with the following format in a consistent manner: </w:t>
            </w:r>
            <w:r w:rsidR="000A55AA" w:rsidRPr="00DF07B0">
              <w:rPr>
                <w:rFonts w:ascii="Times New Roman" w:eastAsia="Times New Roman" w:hAnsi="Times New Roman" w:cs="Times New Roman"/>
                <w:sz w:val="20"/>
                <w:szCs w:val="20"/>
                <w:lang w:eastAsia="en-GB"/>
              </w:rPr>
              <w:br/>
              <w:t xml:space="preserve"> identification code of the parent undertaking + </w:t>
            </w:r>
            <w:r w:rsidR="000A55AA" w:rsidRPr="00DF07B0">
              <w:rPr>
                <w:rFonts w:ascii="Times New Roman" w:eastAsia="Times New Roman" w:hAnsi="Times New Roman" w:cs="Times New Roman"/>
                <w:sz w:val="20"/>
                <w:szCs w:val="20"/>
                <w:lang w:eastAsia="en-GB"/>
              </w:rPr>
              <w:br/>
              <w:t xml:space="preserve"> ISO 3166</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1 alpha</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2 code of the country of the undertaking + </w:t>
            </w:r>
            <w:r w:rsidR="000A55AA" w:rsidRPr="00DF07B0">
              <w:rPr>
                <w:rFonts w:ascii="Times New Roman" w:eastAsia="Times New Roman" w:hAnsi="Times New Roman" w:cs="Times New Roman"/>
                <w:sz w:val="20"/>
                <w:szCs w:val="20"/>
                <w:lang w:eastAsia="en-GB"/>
              </w:rPr>
              <w:br/>
              <w:t xml:space="preserve"> 5 digits</w:t>
            </w:r>
          </w:p>
        </w:tc>
      </w:tr>
      <w:tr w:rsidR="000A55AA" w:rsidRPr="00DF07B0" w:rsidTr="00950116">
        <w:trPr>
          <w:trHeight w:val="1083"/>
        </w:trPr>
        <w:tc>
          <w:tcPr>
            <w:tcW w:w="850"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C0040</w:t>
            </w:r>
          </w:p>
        </w:tc>
        <w:tc>
          <w:tcPr>
            <w:tcW w:w="2234" w:type="dxa"/>
            <w:tcBorders>
              <w:top w:val="nil"/>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 code type of code of the investor/lender</w:t>
            </w:r>
          </w:p>
          <w:p w:rsidR="000A55AA" w:rsidRPr="00DF07B0" w:rsidRDefault="000A55AA">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of the code used in item “Identification code for the investor/lender”:</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570"/>
        </w:trPr>
        <w:tc>
          <w:tcPr>
            <w:tcW w:w="850"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C0050</w:t>
            </w:r>
          </w:p>
        </w:tc>
        <w:tc>
          <w:tcPr>
            <w:tcW w:w="2234" w:type="dxa"/>
            <w:tcBorders>
              <w:top w:val="nil"/>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Issuer/ borrower name</w:t>
            </w:r>
          </w:p>
        </w:tc>
        <w:tc>
          <w:tcPr>
            <w:tcW w:w="598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Name of the entity that is issuing the equity/capital item, or borrowing money (issuing debt). I.e. the entity that recognises the transaction as a liability or capital on their balance sheet (credit – balance sheet).</w:t>
            </w:r>
          </w:p>
        </w:tc>
      </w:tr>
      <w:tr w:rsidR="000A55AA" w:rsidRPr="00DF07B0" w:rsidTr="00950116">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C0060</w:t>
            </w:r>
          </w:p>
        </w:tc>
        <w:tc>
          <w:tcPr>
            <w:tcW w:w="2234" w:type="dxa"/>
            <w:tcBorders>
              <w:top w:val="nil"/>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code for issuer / borrower</w:t>
            </w:r>
          </w:p>
        </w:tc>
        <w:tc>
          <w:tcPr>
            <w:tcW w:w="598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color w:val="000000"/>
                <w:sz w:val="20"/>
                <w:szCs w:val="20"/>
                <w:lang w:eastAsia="en-GB"/>
              </w:rPr>
              <w:t xml:space="preserve">The unique identification code attached to the investor/buyer/transferee </w:t>
            </w:r>
            <w:r w:rsidRPr="00DF07B0">
              <w:rPr>
                <w:rFonts w:ascii="Times New Roman" w:hAnsi="Times New Roman" w:cs="Times New Roman"/>
                <w:sz w:val="20"/>
                <w:szCs w:val="20"/>
              </w:rPr>
              <w:t>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w:t>
            </w:r>
            <w:r w:rsidRPr="00DF07B0">
              <w:rPr>
                <w:rFonts w:ascii="Times New Roman" w:eastAsia="Times New Roman" w:hAnsi="Times New Roman" w:cs="Times New Roman"/>
                <w:sz w:val="20"/>
                <w:szCs w:val="20"/>
                <w:lang w:eastAsia="en-GB"/>
              </w:rPr>
              <w:br/>
            </w:r>
            <w:r w:rsidRPr="00DF07B0">
              <w:rPr>
                <w:rFonts w:ascii="Times New Roman" w:eastAsia="Times New Roman" w:hAnsi="Times New Roman" w:cs="Times New Roman"/>
                <w:sz w:val="20"/>
                <w:szCs w:val="20"/>
                <w:lang w:eastAsia="en-GB"/>
              </w:rPr>
              <w:br/>
              <w:t xml:space="preserve">Specific code: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DF07B0" w:rsidRDefault="0072092D"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undertakings and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regulated undertaking, the group </w:t>
            </w:r>
            <w:r w:rsidR="00772673" w:rsidRPr="00DF07B0">
              <w:rPr>
                <w:rFonts w:ascii="Times New Roman" w:eastAsia="Times New Roman" w:hAnsi="Times New Roman" w:cs="Times New Roman"/>
                <w:sz w:val="20"/>
                <w:szCs w:val="20"/>
                <w:lang w:eastAsia="en-GB"/>
              </w:rPr>
              <w:t>should comply</w:t>
            </w:r>
            <w:r w:rsidR="000A55AA" w:rsidRPr="00DF07B0">
              <w:rPr>
                <w:rFonts w:ascii="Times New Roman" w:eastAsia="Times New Roman" w:hAnsi="Times New Roman" w:cs="Times New Roman"/>
                <w:sz w:val="20"/>
                <w:szCs w:val="20"/>
                <w:lang w:eastAsia="en-GB"/>
              </w:rPr>
              <w:t xml:space="preserve"> with the following format in a consistent manner: </w:t>
            </w:r>
            <w:r w:rsidR="000A55AA" w:rsidRPr="00DF07B0">
              <w:rPr>
                <w:rFonts w:ascii="Times New Roman" w:eastAsia="Times New Roman" w:hAnsi="Times New Roman" w:cs="Times New Roman"/>
                <w:sz w:val="20"/>
                <w:szCs w:val="20"/>
                <w:lang w:eastAsia="en-GB"/>
              </w:rPr>
              <w:br/>
              <w:t xml:space="preserve"> identification code of the parent undertaking + </w:t>
            </w:r>
            <w:r w:rsidR="000A55AA" w:rsidRPr="00DF07B0">
              <w:rPr>
                <w:rFonts w:ascii="Times New Roman" w:eastAsia="Times New Roman" w:hAnsi="Times New Roman" w:cs="Times New Roman"/>
                <w:sz w:val="20"/>
                <w:szCs w:val="20"/>
                <w:lang w:eastAsia="en-GB"/>
              </w:rPr>
              <w:br/>
              <w:t xml:space="preserve"> ISO 3166</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1 alpha</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2 code of the country of the undertaking + </w:t>
            </w:r>
            <w:r w:rsidR="000A55AA" w:rsidRPr="00DF07B0">
              <w:rPr>
                <w:rFonts w:ascii="Times New Roman" w:eastAsia="Times New Roman" w:hAnsi="Times New Roman" w:cs="Times New Roman"/>
                <w:sz w:val="20"/>
                <w:szCs w:val="20"/>
                <w:lang w:eastAsia="en-GB"/>
              </w:rPr>
              <w:br/>
              <w:t xml:space="preserve"> 5 digits</w:t>
            </w:r>
          </w:p>
        </w:tc>
      </w:tr>
      <w:tr w:rsidR="000A55AA" w:rsidRPr="00DF07B0" w:rsidTr="00950116">
        <w:trPr>
          <w:trHeight w:val="1087"/>
        </w:trPr>
        <w:tc>
          <w:tcPr>
            <w:tcW w:w="850" w:type="dxa"/>
            <w:tcBorders>
              <w:top w:val="nil"/>
              <w:left w:val="single" w:sz="4" w:space="0" w:color="auto"/>
              <w:bottom w:val="single" w:sz="4" w:space="0" w:color="auto"/>
              <w:right w:val="single" w:sz="4" w:space="0" w:color="auto"/>
            </w:tcBorders>
            <w:shd w:val="clear" w:color="auto" w:fill="auto"/>
          </w:tcPr>
          <w:p w:rsidR="000A55AA" w:rsidRPr="00DF07B0" w:rsidRDefault="000A55AA">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C0070</w:t>
            </w:r>
          </w:p>
        </w:tc>
        <w:tc>
          <w:tcPr>
            <w:tcW w:w="2234" w:type="dxa"/>
            <w:tcBorders>
              <w:top w:val="nil"/>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 code type of code of the issuer / borrower</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of the code used in item “Identification code for the issuer/borrower”:</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240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C0080</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 Code of the instrument</w:t>
            </w:r>
          </w:p>
        </w:tc>
        <w:tc>
          <w:tcPr>
            <w:tcW w:w="598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identification code of the instrument (capital, debt etc.) between the two counterparties identified </w:t>
            </w:r>
            <w:r w:rsidRPr="00DF07B0">
              <w:rPr>
                <w:rFonts w:ascii="Times New Roman" w:hAnsi="Times New Roman" w:cs="Times New Roman"/>
                <w:sz w:val="20"/>
                <w:szCs w:val="20"/>
              </w:rPr>
              <w:t xml:space="preserve">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This code must be consistent over time.</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may be different from the intragroup transaction code provided in cell C0010.</w:t>
            </w:r>
          </w:p>
        </w:tc>
      </w:tr>
      <w:tr w:rsidR="000A55AA" w:rsidRPr="00DF07B0" w:rsidTr="00950116">
        <w:trPr>
          <w:trHeight w:val="142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C0090</w:t>
            </w:r>
          </w:p>
        </w:tc>
        <w:tc>
          <w:tcPr>
            <w:tcW w:w="223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 Code Type of the instrument</w:t>
            </w:r>
          </w:p>
        </w:tc>
        <w:tc>
          <w:tcPr>
            <w:tcW w:w="5988" w:type="dxa"/>
            <w:tcBorders>
              <w:top w:val="single" w:sz="4" w:space="0" w:color="auto"/>
              <w:left w:val="nil"/>
              <w:bottom w:val="nil"/>
              <w:right w:val="single" w:sz="4" w:space="0" w:color="auto"/>
            </w:tcBorders>
            <w:shd w:val="clear" w:color="auto" w:fill="auto"/>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Type of ID Code used for the “</w:t>
            </w:r>
            <w:r w:rsidRPr="00DF07B0">
              <w:rPr>
                <w:rFonts w:ascii="Times New Roman" w:eastAsia="Times New Roman" w:hAnsi="Times New Roman" w:cs="Times New Roman"/>
                <w:sz w:val="20"/>
                <w:szCs w:val="20"/>
                <w:lang w:eastAsia="en-GB"/>
              </w:rPr>
              <w:t>ID Code of the instrument</w:t>
            </w:r>
            <w:r w:rsidRPr="00DF07B0">
              <w:rPr>
                <w:rFonts w:ascii="Times New Roman" w:hAnsi="Times New Roman" w:cs="Times New Roman"/>
                <w:sz w:val="20"/>
                <w:szCs w:val="20"/>
              </w:rPr>
              <w:t>” item. One of the options in the following closed list shall be used:</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0A55AA" w:rsidRPr="00DF07B0" w:rsidRDefault="000A55AA" w:rsidP="00950116">
            <w:pPr>
              <w:spacing w:after="0"/>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0A55AA" w:rsidRPr="00DF07B0" w:rsidRDefault="000A55AA" w:rsidP="00950116">
            <w:pPr>
              <w:spacing w:after="0"/>
              <w:rPr>
                <w:rFonts w:ascii="Times New Roman" w:hAnsi="Times New Roman"/>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r w:rsidRPr="00DF07B0">
              <w:rPr>
                <w:rFonts w:ascii="Times New Roman" w:hAnsi="Times New Roman"/>
                <w:lang w:val="fr-BE"/>
              </w:rPr>
              <w:t>)</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tc>
      </w:tr>
      <w:tr w:rsidR="000A55AA" w:rsidRPr="00DF07B0" w:rsidTr="00950116">
        <w:trPr>
          <w:trHeight w:val="1677"/>
        </w:trPr>
        <w:tc>
          <w:tcPr>
            <w:tcW w:w="850" w:type="dxa"/>
            <w:tcBorders>
              <w:top w:val="nil"/>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C0100</w:t>
            </w:r>
          </w:p>
        </w:tc>
        <w:tc>
          <w:tcPr>
            <w:tcW w:w="2234" w:type="dxa"/>
            <w:tcBorders>
              <w:top w:val="nil"/>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Transaction type </w:t>
            </w:r>
          </w:p>
        </w:tc>
        <w:tc>
          <w:tcPr>
            <w:tcW w:w="5988"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Identify the transaction type. The following close list shall be used:</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Bonds / Debt – collateralised</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Bonds / Debt – uncollateralised</w:t>
            </w:r>
            <w:r w:rsidRPr="00DF07B0">
              <w:rPr>
                <w:rFonts w:ascii="Times New Roman" w:eastAsia="Times New Roman" w:hAnsi="Times New Roman" w:cs="Times New Roman"/>
                <w:color w:val="000000"/>
                <w:sz w:val="20"/>
                <w:szCs w:val="20"/>
                <w:lang w:eastAsia="en-GB"/>
              </w:rPr>
              <w:br/>
              <w:t xml:space="preserve">3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Equity type – shares / participations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4 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Equity type – others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5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Other asset transfer – properties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6 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Other asset transfer – others</w:t>
            </w:r>
          </w:p>
        </w:tc>
      </w:tr>
      <w:tr w:rsidR="000A55AA" w:rsidRPr="00DF07B0" w:rsidTr="00950116">
        <w:trPr>
          <w:trHeight w:val="28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C0110</w:t>
            </w:r>
          </w:p>
        </w:tc>
        <w:tc>
          <w:tcPr>
            <w:tcW w:w="223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Transaction Issue date  </w:t>
            </w:r>
          </w:p>
        </w:tc>
        <w:tc>
          <w:tcPr>
            <w:tcW w:w="598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This is the earlier of the transaction/debt issue date or the date the IGT is effective from if different from the issue date.</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 xml:space="preserve">The date </w:t>
            </w:r>
            <w:r w:rsidR="006746F6" w:rsidRPr="00DF07B0">
              <w:rPr>
                <w:rFonts w:ascii="Times New Roman" w:hAnsi="Times New Roman" w:cs="Times New Roman"/>
                <w:sz w:val="20"/>
                <w:szCs w:val="20"/>
              </w:rPr>
              <w:t>should</w:t>
            </w:r>
            <w:r w:rsidRPr="00DF07B0">
              <w:rPr>
                <w:rFonts w:ascii="Times New Roman" w:hAnsi="Times New Roman" w:cs="Times New Roman"/>
                <w:sz w:val="20"/>
                <w:szCs w:val="20"/>
              </w:rPr>
              <w:t xml:space="preserve"> follow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format</w:t>
            </w:r>
            <w:r w:rsidRPr="00DF07B0">
              <w:rPr>
                <w:rFonts w:ascii="Times New Roman" w:eastAsia="Times New Roman" w:hAnsi="Times New Roman" w:cs="Times New Roman"/>
                <w:color w:val="000000"/>
                <w:sz w:val="20"/>
                <w:szCs w:val="20"/>
                <w:lang w:eastAsia="en-GB"/>
              </w:rPr>
              <w:t xml:space="preserve">. </w:t>
            </w:r>
          </w:p>
        </w:tc>
      </w:tr>
      <w:tr w:rsidR="000A55AA" w:rsidRPr="00DF07B0" w:rsidTr="00950116">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C0120</w:t>
            </w:r>
          </w:p>
        </w:tc>
        <w:tc>
          <w:tcPr>
            <w:tcW w:w="2234"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Maturity date of transaction </w:t>
            </w:r>
          </w:p>
        </w:tc>
        <w:tc>
          <w:tcPr>
            <w:tcW w:w="598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code of the d</w:t>
            </w:r>
            <w:r w:rsidRPr="00DF07B0">
              <w:rPr>
                <w:rFonts w:ascii="Times New Roman" w:eastAsia="Times New Roman" w:hAnsi="Times New Roman" w:cs="Times New Roman"/>
                <w:color w:val="000000"/>
                <w:sz w:val="20"/>
                <w:szCs w:val="20"/>
                <w:lang w:eastAsia="en-GB"/>
              </w:rPr>
              <w:t xml:space="preserve">ate when the transaction </w:t>
            </w:r>
            <w:proofErr w:type="gramStart"/>
            <w:r w:rsidRPr="00DF07B0">
              <w:rPr>
                <w:rFonts w:ascii="Times New Roman" w:eastAsia="Times New Roman" w:hAnsi="Times New Roman" w:cs="Times New Roman"/>
                <w:color w:val="000000"/>
                <w:sz w:val="20"/>
                <w:szCs w:val="20"/>
                <w:lang w:eastAsia="en-GB"/>
              </w:rPr>
              <w:t>expires/reaches</w:t>
            </w:r>
            <w:proofErr w:type="gramEnd"/>
            <w:r w:rsidRPr="00DF07B0">
              <w:rPr>
                <w:rFonts w:ascii="Times New Roman" w:eastAsia="Times New Roman" w:hAnsi="Times New Roman" w:cs="Times New Roman"/>
                <w:color w:val="000000"/>
                <w:sz w:val="20"/>
                <w:szCs w:val="20"/>
                <w:lang w:eastAsia="en-GB"/>
              </w:rPr>
              <w:t xml:space="preserve"> maturity if applicable.    </w:t>
            </w:r>
          </w:p>
          <w:p w:rsidR="000A55AA" w:rsidRPr="00DF07B0" w:rsidRDefault="000A55AA" w:rsidP="00803166">
            <w:pPr>
              <w:pStyle w:val="ListParagraph"/>
              <w:numPr>
                <w:ilvl w:val="0"/>
                <w:numId w:val="57"/>
              </w:numPr>
              <w:jc w:val="left"/>
              <w:rPr>
                <w:color w:val="000000"/>
                <w:sz w:val="20"/>
                <w:lang w:val="en-GB" w:eastAsia="en-GB"/>
              </w:rPr>
            </w:pPr>
            <w:r w:rsidRPr="00DF07B0">
              <w:rPr>
                <w:color w:val="000000"/>
                <w:sz w:val="20"/>
                <w:lang w:val="en-GB" w:eastAsia="en-GB"/>
              </w:rPr>
              <w:t>For IGTs with no maturity date use “9999</w:t>
            </w:r>
            <w:r w:rsidR="0072092D" w:rsidRPr="00DF07B0">
              <w:rPr>
                <w:color w:val="000000"/>
                <w:sz w:val="20"/>
                <w:lang w:val="en-GB" w:eastAsia="en-GB"/>
              </w:rPr>
              <w:t>–</w:t>
            </w:r>
            <w:r w:rsidRPr="00DF07B0">
              <w:rPr>
                <w:color w:val="000000"/>
                <w:sz w:val="20"/>
                <w:lang w:val="en-GB" w:eastAsia="en-GB"/>
              </w:rPr>
              <w:t>12</w:t>
            </w:r>
            <w:r w:rsidR="0072092D" w:rsidRPr="00DF07B0">
              <w:rPr>
                <w:color w:val="000000"/>
                <w:sz w:val="20"/>
                <w:lang w:val="en-GB" w:eastAsia="en-GB"/>
              </w:rPr>
              <w:t>–</w:t>
            </w:r>
            <w:r w:rsidRPr="00DF07B0">
              <w:rPr>
                <w:color w:val="000000"/>
                <w:sz w:val="20"/>
                <w:lang w:val="en-GB" w:eastAsia="en-GB"/>
              </w:rPr>
              <w:t xml:space="preserve">31”. </w:t>
            </w:r>
          </w:p>
          <w:p w:rsidR="000A55AA" w:rsidRPr="00DF07B0" w:rsidRDefault="000A55AA" w:rsidP="00803166">
            <w:pPr>
              <w:pStyle w:val="ListParagraph"/>
              <w:numPr>
                <w:ilvl w:val="0"/>
                <w:numId w:val="57"/>
              </w:numPr>
              <w:jc w:val="left"/>
              <w:rPr>
                <w:color w:val="000000"/>
                <w:sz w:val="20"/>
                <w:lang w:eastAsia="en-GB"/>
              </w:rPr>
            </w:pPr>
            <w:r w:rsidRPr="00DF07B0">
              <w:rPr>
                <w:color w:val="000000"/>
                <w:sz w:val="20"/>
                <w:lang w:eastAsia="en-GB"/>
              </w:rPr>
              <w:t xml:space="preserve">For </w:t>
            </w:r>
            <w:proofErr w:type="spellStart"/>
            <w:r w:rsidRPr="00DF07B0">
              <w:rPr>
                <w:color w:val="000000"/>
                <w:sz w:val="20"/>
                <w:lang w:eastAsia="en-GB"/>
              </w:rPr>
              <w:t>perpetual</w:t>
            </w:r>
            <w:proofErr w:type="spellEnd"/>
            <w:r w:rsidRPr="00DF07B0">
              <w:rPr>
                <w:color w:val="000000"/>
                <w:sz w:val="20"/>
                <w:lang w:eastAsia="en-GB"/>
              </w:rPr>
              <w:t xml:space="preserve"> </w:t>
            </w:r>
            <w:proofErr w:type="spellStart"/>
            <w:r w:rsidRPr="00DF07B0">
              <w:rPr>
                <w:color w:val="000000"/>
                <w:sz w:val="20"/>
                <w:lang w:eastAsia="en-GB"/>
              </w:rPr>
              <w:t>securities</w:t>
            </w:r>
            <w:proofErr w:type="spellEnd"/>
            <w:r w:rsidRPr="00DF07B0">
              <w:rPr>
                <w:color w:val="000000"/>
                <w:sz w:val="20"/>
                <w:lang w:eastAsia="en-GB"/>
              </w:rPr>
              <w:t xml:space="preserve"> use </w:t>
            </w:r>
            <w:r w:rsidRPr="00DF07B0">
              <w:rPr>
                <w:sz w:val="20"/>
              </w:rPr>
              <w:t>“9999</w:t>
            </w:r>
            <w:r w:rsidR="0072092D" w:rsidRPr="00DF07B0">
              <w:rPr>
                <w:sz w:val="20"/>
              </w:rPr>
              <w:t>–</w:t>
            </w:r>
            <w:r w:rsidRPr="00DF07B0">
              <w:rPr>
                <w:sz w:val="20"/>
              </w:rPr>
              <w:t>12</w:t>
            </w:r>
            <w:r w:rsidR="0072092D" w:rsidRPr="00DF07B0">
              <w:rPr>
                <w:sz w:val="20"/>
              </w:rPr>
              <w:t>–</w:t>
            </w:r>
            <w:r w:rsidRPr="00DF07B0">
              <w:rPr>
                <w:sz w:val="20"/>
              </w:rPr>
              <w:t>31”</w:t>
            </w:r>
          </w:p>
        </w:tc>
      </w:tr>
      <w:tr w:rsidR="000A55AA" w:rsidRPr="00DF07B0" w:rsidTr="00950116">
        <w:trPr>
          <w:trHeight w:val="675"/>
        </w:trPr>
        <w:tc>
          <w:tcPr>
            <w:tcW w:w="850"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C0130</w:t>
            </w:r>
          </w:p>
        </w:tc>
        <w:tc>
          <w:tcPr>
            <w:tcW w:w="2234"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Currency of transaction </w:t>
            </w:r>
          </w:p>
        </w:tc>
        <w:tc>
          <w:tcPr>
            <w:tcW w:w="598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 xml:space="preserve">Identify the ISO 4217 alphabetic code of the </w:t>
            </w:r>
            <w:r w:rsidRPr="00DF07B0">
              <w:rPr>
                <w:rFonts w:ascii="Times New Roman" w:eastAsia="Times New Roman" w:hAnsi="Times New Roman" w:cs="Times New Roman"/>
                <w:color w:val="000000"/>
                <w:sz w:val="20"/>
                <w:szCs w:val="20"/>
                <w:lang w:eastAsia="en-GB"/>
              </w:rPr>
              <w:t>currency in which the transaction took place.</w:t>
            </w:r>
          </w:p>
        </w:tc>
      </w:tr>
      <w:tr w:rsidR="000A55AA" w:rsidRPr="00DF07B0" w:rsidTr="00950116">
        <w:trPr>
          <w:trHeight w:val="780"/>
        </w:trPr>
        <w:tc>
          <w:tcPr>
            <w:tcW w:w="850"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C0140</w:t>
            </w:r>
          </w:p>
        </w:tc>
        <w:tc>
          <w:tcPr>
            <w:tcW w:w="2234"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Contractual amount of transaction/ Transaction price  </w:t>
            </w:r>
          </w:p>
        </w:tc>
        <w:tc>
          <w:tcPr>
            <w:tcW w:w="598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Amount of the transaction or price as per agreement/contract. </w:t>
            </w:r>
          </w:p>
        </w:tc>
      </w:tr>
      <w:tr w:rsidR="000A55AA" w:rsidRPr="00DF07B0" w:rsidTr="00950116">
        <w:trPr>
          <w:trHeight w:val="744"/>
        </w:trPr>
        <w:tc>
          <w:tcPr>
            <w:tcW w:w="850" w:type="dxa"/>
            <w:tcBorders>
              <w:top w:val="nil"/>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lastRenderedPageBreak/>
              <w:t>C0150</w:t>
            </w:r>
          </w:p>
        </w:tc>
        <w:tc>
          <w:tcPr>
            <w:tcW w:w="2234" w:type="dxa"/>
            <w:tcBorders>
              <w:top w:val="nil"/>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Value of collateral/ asset </w:t>
            </w:r>
          </w:p>
        </w:tc>
        <w:tc>
          <w:tcPr>
            <w:tcW w:w="5988" w:type="dxa"/>
            <w:tcBorders>
              <w:top w:val="nil"/>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The value of collateral for </w:t>
            </w:r>
            <w:proofErr w:type="spellStart"/>
            <w:r w:rsidRPr="00DF07B0">
              <w:rPr>
                <w:rFonts w:ascii="Times New Roman" w:eastAsia="Times New Roman" w:hAnsi="Times New Roman" w:cs="Times New Roman"/>
                <w:color w:val="000000"/>
                <w:sz w:val="20"/>
                <w:szCs w:val="20"/>
                <w:lang w:eastAsia="en-GB"/>
              </w:rPr>
              <w:t>collaterised</w:t>
            </w:r>
            <w:proofErr w:type="spellEnd"/>
            <w:r w:rsidRPr="00DF07B0">
              <w:rPr>
                <w:rFonts w:ascii="Times New Roman" w:eastAsia="Times New Roman" w:hAnsi="Times New Roman" w:cs="Times New Roman"/>
                <w:color w:val="000000"/>
                <w:sz w:val="20"/>
                <w:szCs w:val="20"/>
                <w:lang w:eastAsia="en-GB"/>
              </w:rPr>
              <w:t xml:space="preserve"> debt or asset value for IGT involving asset transfer. </w:t>
            </w:r>
          </w:p>
        </w:tc>
      </w:tr>
      <w:tr w:rsidR="000A55AA" w:rsidRPr="00DF07B0" w:rsidTr="00950116">
        <w:trPr>
          <w:trHeight w:val="863"/>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C0160</w:t>
            </w:r>
          </w:p>
        </w:tc>
        <w:tc>
          <w:tcPr>
            <w:tcW w:w="2234"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Amount of redemption/ prepayments/ paybacks during reporting period </w:t>
            </w:r>
          </w:p>
        </w:tc>
        <w:tc>
          <w:tcPr>
            <w:tcW w:w="598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Amount of total redemptions/prepayments/paybacks during the reporting period if applicable.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r>
      <w:tr w:rsidR="000A55AA" w:rsidRPr="00DF07B0" w:rsidTr="00950116">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C0170</w:t>
            </w:r>
          </w:p>
        </w:tc>
        <w:tc>
          <w:tcPr>
            <w:tcW w:w="2234"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Amount of </w:t>
            </w:r>
            <w:r w:rsidRPr="00DF07B0">
              <w:rPr>
                <w:rFonts w:ascii="Times New Roman" w:hAnsi="Times New Roman" w:cs="Times New Roman"/>
                <w:bCs/>
                <w:sz w:val="20"/>
                <w:szCs w:val="20"/>
              </w:rPr>
              <w:t xml:space="preserve">dividends/ interest/ coupon and other payments made </w:t>
            </w:r>
            <w:r w:rsidRPr="00DF07B0">
              <w:rPr>
                <w:rFonts w:ascii="Times New Roman" w:eastAsia="Times New Roman" w:hAnsi="Times New Roman" w:cs="Times New Roman"/>
                <w:color w:val="000000"/>
                <w:sz w:val="20"/>
                <w:szCs w:val="20"/>
                <w:lang w:eastAsia="en-GB"/>
              </w:rPr>
              <w:t xml:space="preserve">during reporting period </w:t>
            </w:r>
          </w:p>
        </w:tc>
        <w:tc>
          <w:tcPr>
            <w:tcW w:w="5988" w:type="dxa"/>
            <w:tcBorders>
              <w:top w:val="nil"/>
              <w:left w:val="nil"/>
              <w:bottom w:val="single" w:sz="4" w:space="0" w:color="auto"/>
              <w:right w:val="single" w:sz="4" w:space="0" w:color="auto"/>
            </w:tcBorders>
            <w:shd w:val="clear" w:color="auto" w:fill="auto"/>
            <w:hideMark/>
          </w:tcPr>
          <w:p w:rsidR="000A55AA" w:rsidRPr="00DF07B0" w:rsidRDefault="000A55AA" w:rsidP="00950116">
            <w:pPr>
              <w:snapToGrid w:val="0"/>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cell shall capture any payments made in relation to the IGTs recorded in this template for the reporting period (12 months up to the reporting date). </w:t>
            </w:r>
          </w:p>
          <w:p w:rsidR="000A55AA" w:rsidRPr="00DF07B0" w:rsidRDefault="000A55AA" w:rsidP="00950116">
            <w:pPr>
              <w:snapToGrid w:val="0"/>
              <w:spacing w:after="0" w:line="240" w:lineRule="auto"/>
              <w:rPr>
                <w:rFonts w:ascii="Times New Roman" w:hAnsi="Times New Roman" w:cs="Times New Roman"/>
                <w:sz w:val="20"/>
                <w:szCs w:val="20"/>
                <w:lang w:val="en-US"/>
              </w:rPr>
            </w:pPr>
          </w:p>
          <w:p w:rsidR="000A55AA" w:rsidRPr="00DF07B0" w:rsidRDefault="000A55AA" w:rsidP="00950116">
            <w:pPr>
              <w:snapToGrid w:val="0"/>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includes, but not limited to: </w:t>
            </w:r>
          </w:p>
          <w:p w:rsidR="000A55AA" w:rsidRPr="00DF07B0" w:rsidRDefault="000A55AA" w:rsidP="00803166">
            <w:pPr>
              <w:numPr>
                <w:ilvl w:val="0"/>
                <w:numId w:val="55"/>
              </w:numPr>
              <w:suppressAutoHyphens/>
              <w:snapToGrid w:val="0"/>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Dividends for the current year including paid or declared but unpaid dividends.</w:t>
            </w:r>
          </w:p>
          <w:p w:rsidR="000A55AA" w:rsidRPr="00DF07B0" w:rsidRDefault="000A55AA" w:rsidP="00803166">
            <w:pPr>
              <w:numPr>
                <w:ilvl w:val="0"/>
                <w:numId w:val="55"/>
              </w:numPr>
              <w:suppressAutoHyphens/>
              <w:snapToGrid w:val="0"/>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Any deferred dividends from previous years paid during the reporting period (i.e. any deferred dividends paid that impacted the P&amp;L for the reporting period).</w:t>
            </w:r>
          </w:p>
          <w:p w:rsidR="000A55AA" w:rsidRPr="00DF07B0" w:rsidRDefault="000A55AA" w:rsidP="00803166">
            <w:pPr>
              <w:numPr>
                <w:ilvl w:val="0"/>
                <w:numId w:val="55"/>
              </w:numPr>
              <w:suppressAutoHyphens/>
              <w:snapToGrid w:val="0"/>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Interest payments made in relation to debt instruments.</w:t>
            </w:r>
          </w:p>
          <w:p w:rsidR="000A55AA" w:rsidRPr="00DF07B0" w:rsidRDefault="000A55AA" w:rsidP="00803166">
            <w:pPr>
              <w:numPr>
                <w:ilvl w:val="0"/>
                <w:numId w:val="55"/>
              </w:numPr>
              <w:suppressAutoHyphens/>
              <w:snapToGrid w:val="0"/>
              <w:spacing w:after="0" w:line="240" w:lineRule="auto"/>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Any other payments made in relation to the IGTs that are reported in this template, e.g. charges on asset transfers.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Amount of total tops</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ups if applicable, i.e. total additional money invested during the reporting period such as </w:t>
            </w:r>
            <w:proofErr w:type="spellStart"/>
            <w:r w:rsidRPr="00DF07B0">
              <w:rPr>
                <w:rFonts w:ascii="Times New Roman" w:eastAsia="Times New Roman" w:hAnsi="Times New Roman" w:cs="Times New Roman"/>
                <w:color w:val="000000"/>
                <w:sz w:val="20"/>
                <w:szCs w:val="20"/>
                <w:lang w:eastAsia="en-GB"/>
              </w:rPr>
              <w:t>a</w:t>
            </w:r>
            <w:proofErr w:type="spellEnd"/>
            <w:r w:rsidRPr="00DF07B0">
              <w:rPr>
                <w:rFonts w:ascii="Times New Roman" w:eastAsia="Times New Roman" w:hAnsi="Times New Roman" w:cs="Times New Roman"/>
                <w:color w:val="000000"/>
                <w:sz w:val="20"/>
                <w:szCs w:val="20"/>
                <w:lang w:eastAsia="en-GB"/>
              </w:rPr>
              <w:t xml:space="preserve"> additional payments on partly paid shares or increasing loan amount during the period, </w:t>
            </w:r>
          </w:p>
        </w:tc>
      </w:tr>
      <w:tr w:rsidR="000A55AA" w:rsidRPr="00DF07B0" w:rsidTr="00950116">
        <w:trPr>
          <w:trHeight w:val="766"/>
        </w:trPr>
        <w:tc>
          <w:tcPr>
            <w:tcW w:w="850"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C0180 </w:t>
            </w:r>
          </w:p>
        </w:tc>
        <w:tc>
          <w:tcPr>
            <w:tcW w:w="2234"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Balance of contractual amount of transaction at reporting date </w:t>
            </w:r>
          </w:p>
        </w:tc>
        <w:tc>
          <w:tcPr>
            <w:tcW w:w="598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Outstanding amount of the transaction at the reporting date if applicable e.g. for debt issue. If there has been a full early settlement/prepayment, the balance of contractual amount will be zero. </w:t>
            </w:r>
          </w:p>
        </w:tc>
      </w:tr>
      <w:tr w:rsidR="000A55AA" w:rsidRPr="00DF07B0" w:rsidTr="00950116">
        <w:trPr>
          <w:trHeight w:val="706"/>
        </w:trPr>
        <w:tc>
          <w:tcPr>
            <w:tcW w:w="850"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C0190</w:t>
            </w:r>
          </w:p>
        </w:tc>
        <w:tc>
          <w:tcPr>
            <w:tcW w:w="2234"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Coupon/ Interest rate </w:t>
            </w:r>
          </w:p>
        </w:tc>
        <w:tc>
          <w:tcPr>
            <w:tcW w:w="5988"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The interest or coupon rate as a percentage, if applicable. For variable interest rate, this shall include the reference rate and the interest rate above it.</w:t>
            </w:r>
          </w:p>
        </w:tc>
      </w:tr>
    </w:tbl>
    <w:p w:rsidR="000A55AA" w:rsidRPr="00DF07B0" w:rsidRDefault="000A55AA" w:rsidP="00950116">
      <w:pP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 xml:space="preserve">S.36.02 </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 xml:space="preserve"> IGT </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 xml:space="preserve"> Derivatives</w:t>
      </w:r>
    </w:p>
    <w:p w:rsidR="000A55AA" w:rsidRPr="00DF07B0" w:rsidRDefault="000A55AA" w:rsidP="00950116">
      <w:pP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General comments:</w:t>
      </w:r>
    </w:p>
    <w:p w:rsidR="000A55AA"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0A55AA" w:rsidRPr="00DF07B0">
        <w:rPr>
          <w:rFonts w:ascii="Times New Roman" w:hAnsi="Times New Roman" w:cs="Times New Roman"/>
          <w:sz w:val="20"/>
          <w:szCs w:val="20"/>
          <w:lang w:val="en-US"/>
        </w:rPr>
        <w:t xml:space="preserve"> relates to annual submission of information for individual entities.</w:t>
      </w:r>
    </w:p>
    <w:p w:rsidR="000A55AA" w:rsidRPr="00DF07B0"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DF07B0">
        <w:rPr>
          <w:rFonts w:ascii="Times New Roman" w:hAnsi="Times New Roman" w:cs="Times New Roman"/>
          <w:sz w:val="20"/>
          <w:szCs w:val="20"/>
        </w:rPr>
        <w:t xml:space="preserve">This template shall report all IGTs between entities in scope of group supervision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213 (2</w:t>
      </w:r>
      <w:proofErr w:type="gramStart"/>
      <w:r w:rsidRPr="00DF07B0">
        <w:rPr>
          <w:rFonts w:ascii="Times New Roman" w:hAnsi="Times New Roman" w:cs="Times New Roman"/>
          <w:sz w:val="20"/>
          <w:szCs w:val="20"/>
        </w:rPr>
        <w:t>)(</w:t>
      </w:r>
      <w:proofErr w:type="gramEnd"/>
      <w:r w:rsidRPr="00DF07B0">
        <w:rPr>
          <w:rFonts w:ascii="Times New Roman" w:hAnsi="Times New Roman" w:cs="Times New Roman"/>
          <w:sz w:val="20"/>
          <w:szCs w:val="20"/>
        </w:rPr>
        <w:t xml:space="preserve">d) of Directive 2009/138/EC. </w:t>
      </w:r>
    </w:p>
    <w:p w:rsidR="000A55AA" w:rsidRPr="00DF07B0" w:rsidRDefault="000A55AA" w:rsidP="00950116">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A55AA" w:rsidRPr="00DF07B0"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DF07B0">
        <w:rPr>
          <w:rFonts w:ascii="Times New Roman" w:hAnsi="Times New Roman" w:cs="Times New Roman"/>
          <w:sz w:val="20"/>
          <w:szCs w:val="20"/>
        </w:rPr>
        <w:t>The insurance undertaking is expected to complete this template for all significant, very significant and transactions required to be reported in all circumstances for IGTs between the individual undertaking and the mixed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activity insurance holding company and its related undertakings:</w:t>
      </w:r>
    </w:p>
    <w:p w:rsidR="000A55AA" w:rsidRPr="00DF07B0" w:rsidRDefault="000A55AA" w:rsidP="00950116">
      <w:pPr>
        <w:suppressAutoHyphens/>
        <w:snapToGrid w:val="0"/>
        <w:spacing w:after="0" w:line="240" w:lineRule="auto"/>
        <w:ind w:left="28" w:firstLine="5"/>
        <w:rPr>
          <w:rFonts w:ascii="Times New Roman" w:hAnsi="Times New Roman" w:cs="Times New Roman"/>
          <w:sz w:val="20"/>
          <w:szCs w:val="20"/>
        </w:rPr>
      </w:pPr>
      <w:r w:rsidRPr="00DF07B0">
        <w:rPr>
          <w:rFonts w:ascii="Times New Roman" w:hAnsi="Times New Roman" w:cs="Times New Roman"/>
          <w:sz w:val="20"/>
          <w:szCs w:val="20"/>
        </w:rPr>
        <w:t xml:space="preserve">This template shall include IGTs that were: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w:t>
      </w:r>
      <w:r w:rsidR="0072092D" w:rsidRPr="00DF07B0">
        <w:rPr>
          <w:sz w:val="20"/>
          <w:lang w:val="en-GB"/>
        </w:rPr>
        <w:t>–</w:t>
      </w:r>
      <w:r w:rsidRPr="00DF07B0">
        <w:rPr>
          <w:sz w:val="20"/>
          <w:lang w:val="en-GB"/>
        </w:rPr>
        <w:t>force</w:t>
      </w:r>
      <w:proofErr w:type="gramEnd"/>
      <w:r w:rsidRPr="00DF07B0">
        <w:rPr>
          <w:sz w:val="20"/>
          <w:lang w:val="en-GB"/>
        </w:rPr>
        <w:t xml:space="preserve"> at the start of the reporting period.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incepted</w:t>
      </w:r>
      <w:proofErr w:type="gramEnd"/>
      <w:r w:rsidRPr="00DF07B0">
        <w:rPr>
          <w:sz w:val="20"/>
          <w:lang w:val="en-GB"/>
        </w:rPr>
        <w:t xml:space="preserve"> during the reporting period and outstanding at the reporting date.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incepted</w:t>
      </w:r>
      <w:proofErr w:type="gramEnd"/>
      <w:r w:rsidRPr="00DF07B0">
        <w:rPr>
          <w:sz w:val="20"/>
          <w:lang w:val="en-GB"/>
        </w:rPr>
        <w:t xml:space="preserve"> and expired/matured during the reporting period.  </w:t>
      </w:r>
    </w:p>
    <w:p w:rsidR="000A55AA" w:rsidRPr="00DF07B0" w:rsidRDefault="000A55AA" w:rsidP="00950116">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A55AA" w:rsidRPr="00DF07B0"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DF07B0">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individually where collectively, they are at or above the corresponding threshold values for significant or very significant IGTs.  </w:t>
      </w:r>
    </w:p>
    <w:p w:rsidR="000A55AA" w:rsidRPr="00DF07B0" w:rsidRDefault="000A55AA" w:rsidP="00950116">
      <w:pPr>
        <w:suppressAutoHyphens/>
        <w:snapToGrid w:val="0"/>
        <w:spacing w:after="0" w:line="240" w:lineRule="auto"/>
        <w:ind w:left="28" w:firstLine="5"/>
        <w:rPr>
          <w:rFonts w:ascii="Times New Roman" w:hAnsi="Times New Roman" w:cs="Times New Roman"/>
          <w:sz w:val="20"/>
          <w:szCs w:val="20"/>
        </w:rPr>
      </w:pPr>
    </w:p>
    <w:p w:rsidR="000A55AA" w:rsidRPr="00DF07B0" w:rsidRDefault="000A55AA" w:rsidP="00950116">
      <w:pPr>
        <w:suppressAutoHyphens/>
        <w:snapToGrid w:val="0"/>
        <w:spacing w:after="0" w:line="240" w:lineRule="auto"/>
        <w:rPr>
          <w:rFonts w:ascii="Times New Roman" w:hAnsi="Times New Roman" w:cs="Times New Roman"/>
          <w:sz w:val="20"/>
          <w:szCs w:val="20"/>
        </w:rPr>
      </w:pPr>
      <w:r w:rsidRPr="00DF07B0">
        <w:rPr>
          <w:rFonts w:ascii="Times New Roman" w:hAnsi="Times New Roman" w:cs="Times New Roman"/>
          <w:sz w:val="20"/>
          <w:szCs w:val="20"/>
        </w:rPr>
        <w:t>Each transaction shall be reported separately.</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Any additions /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ups to significant IGTs shall be reported as a separate IGT, even if the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up in its own right falls below the significant threshold limit. For example, if an undertaking increases the initial loan amount to another related undertaking the addition to the loan sh</w:t>
      </w:r>
      <w:r w:rsidR="006746F6" w:rsidRPr="00DF07B0">
        <w:rPr>
          <w:rFonts w:ascii="Times New Roman" w:hAnsi="Times New Roman" w:cs="Times New Roman"/>
          <w:sz w:val="20"/>
          <w:szCs w:val="20"/>
        </w:rPr>
        <w:t>ould</w:t>
      </w:r>
      <w:r w:rsidRPr="00DF07B0">
        <w:rPr>
          <w:rFonts w:ascii="Times New Roman" w:hAnsi="Times New Roman" w:cs="Times New Roman"/>
          <w:sz w:val="20"/>
          <w:szCs w:val="20"/>
        </w:rPr>
        <w:t xml:space="preserve"> be recorded as a separate item with its issue date as the date of the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up.</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 xml:space="preserve">Where the transaction value is different for two transacting parties (e.g. a €10m transaction between A and B where A records €10m but B only receive €9.5m because of transactions costs, of say €0.5m has been expensed) the template </w:t>
      </w:r>
      <w:r w:rsidR="006746F6" w:rsidRPr="00DF07B0">
        <w:rPr>
          <w:rFonts w:ascii="Times New Roman" w:hAnsi="Times New Roman" w:cs="Times New Roman"/>
          <w:sz w:val="20"/>
          <w:szCs w:val="20"/>
        </w:rPr>
        <w:t>should</w:t>
      </w:r>
      <w:r w:rsidRPr="00DF07B0">
        <w:rPr>
          <w:rFonts w:ascii="Times New Roman" w:hAnsi="Times New Roman" w:cs="Times New Roman"/>
          <w:sz w:val="20"/>
          <w:szCs w:val="20"/>
        </w:rPr>
        <w:t xml:space="preserve"> record the maximum amount as the transaction amount, in this case €10m. </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A55AA" w:rsidRPr="00DF07B0"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
        <w:gridCol w:w="841"/>
        <w:gridCol w:w="2111"/>
        <w:gridCol w:w="6262"/>
      </w:tblGrid>
      <w:tr w:rsidR="000A55AA" w:rsidRPr="00DF07B0" w:rsidTr="00950116">
        <w:trPr>
          <w:trHeight w:val="261"/>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jc w:val="center"/>
              <w:rPr>
                <w:rFonts w:ascii="Times New Roman" w:eastAsia="Times New Roman" w:hAnsi="Times New Roman" w:cs="Times New Roman"/>
                <w:b/>
                <w:color w:val="000000"/>
                <w:sz w:val="20"/>
                <w:szCs w:val="20"/>
                <w:lang w:eastAsia="en-GB"/>
              </w:rPr>
            </w:pP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jc w:val="center"/>
              <w:rPr>
                <w:rFonts w:ascii="Times New Roman" w:eastAsia="Times New Roman" w:hAnsi="Times New Roman" w:cs="Times New Roman"/>
                <w:b/>
                <w:color w:val="000000"/>
                <w:sz w:val="20"/>
                <w:szCs w:val="20"/>
                <w:lang w:eastAsia="en-GB"/>
              </w:rPr>
            </w:pPr>
            <w:r w:rsidRPr="00DF07B0">
              <w:rPr>
                <w:rFonts w:ascii="Times New Roman" w:eastAsia="Times New Roman" w:hAnsi="Times New Roman" w:cs="Times New Roman"/>
                <w:b/>
                <w:color w:val="000000"/>
                <w:sz w:val="20"/>
                <w:szCs w:val="20"/>
                <w:lang w:eastAsia="en-GB"/>
              </w:rPr>
              <w:t>ITEM</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jc w:val="center"/>
              <w:rPr>
                <w:rFonts w:ascii="Times New Roman" w:eastAsia="Times New Roman" w:hAnsi="Times New Roman" w:cs="Times New Roman"/>
                <w:b/>
                <w:color w:val="000000"/>
                <w:sz w:val="20"/>
                <w:szCs w:val="20"/>
                <w:lang w:eastAsia="en-GB"/>
              </w:rPr>
            </w:pPr>
            <w:r w:rsidRPr="00DF07B0">
              <w:rPr>
                <w:rFonts w:ascii="Times New Roman" w:eastAsia="Times New Roman" w:hAnsi="Times New Roman" w:cs="Times New Roman"/>
                <w:b/>
                <w:color w:val="000000"/>
                <w:sz w:val="20"/>
                <w:szCs w:val="20"/>
                <w:lang w:eastAsia="en-GB"/>
              </w:rPr>
              <w:t>INSTRUCTIONS</w:t>
            </w:r>
          </w:p>
        </w:tc>
      </w:tr>
      <w:tr w:rsidR="000A55AA" w:rsidRPr="00DF07B0" w:rsidTr="00950116">
        <w:trPr>
          <w:trHeight w:val="57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C0010 </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 of intragroup transaction</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0A55AA" w:rsidRPr="00DF07B0" w:rsidTr="00950116">
        <w:trPr>
          <w:trHeight w:val="855"/>
        </w:trPr>
        <w:tc>
          <w:tcPr>
            <w:tcW w:w="851" w:type="dxa"/>
            <w:gridSpan w:val="2"/>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C0020 </w:t>
            </w:r>
          </w:p>
        </w:tc>
        <w:tc>
          <w:tcPr>
            <w:tcW w:w="2111" w:type="dxa"/>
            <w:tcBorders>
              <w:top w:val="nil"/>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Investor/ Buyer name</w:t>
            </w:r>
          </w:p>
        </w:tc>
        <w:tc>
          <w:tcPr>
            <w:tcW w:w="6262"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themeColor="text1"/>
                <w:sz w:val="20"/>
                <w:szCs w:val="20"/>
                <w:lang w:eastAsia="en-GB"/>
              </w:rPr>
            </w:pPr>
            <w:r w:rsidRPr="00DF07B0">
              <w:rPr>
                <w:rFonts w:ascii="Times New Roman" w:eastAsia="Times New Roman" w:hAnsi="Times New Roman" w:cs="Times New Roman"/>
                <w:color w:val="000000" w:themeColor="text1"/>
                <w:sz w:val="20"/>
                <w:szCs w:val="20"/>
                <w:lang w:eastAsia="en-GB"/>
              </w:rPr>
              <w:t xml:space="preserve">Name of the entity that is investing/buying the derivative, or the counterparty with the long position. For swaps the payer is the payer of the fixed rate that receives the floating rate.  </w:t>
            </w:r>
          </w:p>
        </w:tc>
      </w:tr>
      <w:tr w:rsidR="000A55AA" w:rsidRPr="00DF07B0" w:rsidDel="00AB7A73" w:rsidTr="00950116">
        <w:trPr>
          <w:trHeight w:val="50"/>
        </w:trPr>
        <w:tc>
          <w:tcPr>
            <w:tcW w:w="851" w:type="dxa"/>
            <w:gridSpan w:val="2"/>
            <w:tcBorders>
              <w:top w:val="nil"/>
              <w:left w:val="single" w:sz="4" w:space="0" w:color="auto"/>
              <w:bottom w:val="single" w:sz="4" w:space="0" w:color="auto"/>
              <w:right w:val="single" w:sz="4" w:space="0" w:color="auto"/>
            </w:tcBorders>
            <w:shd w:val="clear" w:color="auto" w:fill="auto"/>
            <w:hideMark/>
          </w:tcPr>
          <w:p w:rsidR="000A55AA" w:rsidRPr="00DF07B0" w:rsidDel="00AB7A73"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C0030 </w:t>
            </w:r>
          </w:p>
        </w:tc>
        <w:tc>
          <w:tcPr>
            <w:tcW w:w="2111" w:type="dxa"/>
            <w:tcBorders>
              <w:top w:val="nil"/>
              <w:left w:val="nil"/>
              <w:bottom w:val="single" w:sz="4" w:space="0" w:color="auto"/>
              <w:right w:val="single" w:sz="4" w:space="0" w:color="auto"/>
            </w:tcBorders>
            <w:shd w:val="clear" w:color="auto" w:fill="auto"/>
            <w:hideMark/>
          </w:tcPr>
          <w:p w:rsidR="000A55AA" w:rsidRPr="00DF07B0" w:rsidDel="00AB7A73"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Identification code of the investor / buyer </w:t>
            </w:r>
          </w:p>
        </w:tc>
        <w:tc>
          <w:tcPr>
            <w:tcW w:w="6262"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color w:val="000000"/>
                <w:sz w:val="20"/>
                <w:szCs w:val="20"/>
                <w:lang w:eastAsia="en-GB"/>
              </w:rPr>
              <w:t xml:space="preserve">The unique identification code attached to the investor/buyer/transferee </w:t>
            </w:r>
            <w:r w:rsidRPr="00DF07B0">
              <w:rPr>
                <w:rFonts w:ascii="Times New Roman" w:hAnsi="Times New Roman" w:cs="Times New Roman"/>
                <w:sz w:val="20"/>
                <w:szCs w:val="20"/>
              </w:rPr>
              <w:t>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w:t>
            </w:r>
            <w:r w:rsidRPr="00DF07B0">
              <w:rPr>
                <w:rFonts w:ascii="Times New Roman" w:eastAsia="Times New Roman" w:hAnsi="Times New Roman" w:cs="Times New Roman"/>
                <w:sz w:val="20"/>
                <w:szCs w:val="20"/>
                <w:lang w:eastAsia="en-GB"/>
              </w:rPr>
              <w:br/>
            </w:r>
            <w:r w:rsidRPr="00DF07B0">
              <w:rPr>
                <w:rFonts w:ascii="Times New Roman" w:eastAsia="Times New Roman" w:hAnsi="Times New Roman" w:cs="Times New Roman"/>
                <w:sz w:val="20"/>
                <w:szCs w:val="20"/>
                <w:lang w:eastAsia="en-GB"/>
              </w:rPr>
              <w:br/>
              <w:t xml:space="preserve">Specific code: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DF07B0" w:rsidDel="00AB7A73" w:rsidRDefault="0072092D" w:rsidP="00950116">
            <w:pPr>
              <w:spacing w:after="0" w:line="240" w:lineRule="auto"/>
              <w:rPr>
                <w:rFonts w:ascii="Times New Roman" w:eastAsia="Times New Roman" w:hAnsi="Times New Roman" w:cs="Times New Roman"/>
                <w:color w:val="000000" w:themeColor="text1"/>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undertakings and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regulated undertaking, the group </w:t>
            </w:r>
            <w:r w:rsidR="006746F6" w:rsidRPr="00DF07B0">
              <w:rPr>
                <w:rFonts w:ascii="Times New Roman" w:eastAsia="Times New Roman" w:hAnsi="Times New Roman" w:cs="Times New Roman"/>
                <w:sz w:val="20"/>
                <w:szCs w:val="20"/>
                <w:lang w:eastAsia="en-GB"/>
              </w:rPr>
              <w:t>should</w:t>
            </w:r>
            <w:r w:rsidR="000A55AA" w:rsidRPr="00DF07B0">
              <w:rPr>
                <w:rFonts w:ascii="Times New Roman" w:eastAsia="Times New Roman" w:hAnsi="Times New Roman" w:cs="Times New Roman"/>
                <w:sz w:val="20"/>
                <w:szCs w:val="20"/>
                <w:lang w:eastAsia="en-GB"/>
              </w:rPr>
              <w:t xml:space="preserve"> comply with the following format in a consistent manner: </w:t>
            </w:r>
            <w:r w:rsidR="000A55AA" w:rsidRPr="00DF07B0">
              <w:rPr>
                <w:rFonts w:ascii="Times New Roman" w:eastAsia="Times New Roman" w:hAnsi="Times New Roman" w:cs="Times New Roman"/>
                <w:sz w:val="20"/>
                <w:szCs w:val="20"/>
                <w:lang w:eastAsia="en-GB"/>
              </w:rPr>
              <w:br/>
              <w:t xml:space="preserve"> identification code of the parent undertaking + </w:t>
            </w:r>
            <w:r w:rsidR="000A55AA" w:rsidRPr="00DF07B0">
              <w:rPr>
                <w:rFonts w:ascii="Times New Roman" w:eastAsia="Times New Roman" w:hAnsi="Times New Roman" w:cs="Times New Roman"/>
                <w:sz w:val="20"/>
                <w:szCs w:val="20"/>
                <w:lang w:eastAsia="en-GB"/>
              </w:rPr>
              <w:br/>
              <w:t xml:space="preserve"> ISO 3166</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1 alpha</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2 code of the country of the undertaking + </w:t>
            </w:r>
            <w:r w:rsidR="000A55AA" w:rsidRPr="00DF07B0">
              <w:rPr>
                <w:rFonts w:ascii="Times New Roman" w:eastAsia="Times New Roman" w:hAnsi="Times New Roman" w:cs="Times New Roman"/>
                <w:sz w:val="20"/>
                <w:szCs w:val="20"/>
                <w:lang w:eastAsia="en-GB"/>
              </w:rPr>
              <w:br/>
              <w:t xml:space="preserve"> 5 digits</w:t>
            </w:r>
          </w:p>
        </w:tc>
      </w:tr>
      <w:tr w:rsidR="000A55AA" w:rsidRPr="00DF07B0" w:rsidTr="00950116">
        <w:trPr>
          <w:gridBefore w:val="1"/>
          <w:wBefore w:w="10" w:type="dxa"/>
          <w:trHeight w:val="934"/>
        </w:trPr>
        <w:tc>
          <w:tcPr>
            <w:tcW w:w="84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C0040</w:t>
            </w:r>
          </w:p>
        </w:tc>
        <w:tc>
          <w:tcPr>
            <w:tcW w:w="2111" w:type="dxa"/>
            <w:tcBorders>
              <w:top w:val="nil"/>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 code type of code of the investor/buyer</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6262" w:type="dxa"/>
            <w:tcBorders>
              <w:top w:val="nil"/>
              <w:left w:val="nil"/>
              <w:bottom w:val="single" w:sz="4" w:space="0" w:color="auto"/>
              <w:right w:val="single" w:sz="4" w:space="0" w:color="auto"/>
            </w:tcBorders>
            <w:shd w:val="clear" w:color="auto" w:fill="auto"/>
          </w:tcPr>
          <w:p w:rsidR="000A55AA" w:rsidRPr="00DF07B0" w:rsidRDefault="000A55AA" w:rsidP="001D3D3D">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of the code used in item “Identification code for the investor/</w:t>
            </w:r>
            <w:r w:rsidR="001D3D3D" w:rsidRPr="00DF07B0">
              <w:rPr>
                <w:rFonts w:ascii="Times New Roman" w:eastAsia="Times New Roman" w:hAnsi="Times New Roman" w:cs="Times New Roman"/>
                <w:color w:val="000000"/>
                <w:sz w:val="20"/>
                <w:szCs w:val="20"/>
                <w:lang w:eastAsia="en-GB"/>
              </w:rPr>
              <w:t>buyer</w:t>
            </w:r>
            <w:r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766"/>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C0050</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Issuer/ Seller name</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Name of the entity that is issuing/selling the derivative, or the counterparty with the short position.  For swaps the receiver, receives the fixed rates and pays the floating rate.</w:t>
            </w:r>
          </w:p>
        </w:tc>
      </w:tr>
      <w:tr w:rsidR="000A55AA" w:rsidRPr="00DF07B0" w:rsidDel="00AB7A73" w:rsidTr="00950116">
        <w:trPr>
          <w:trHeight w:val="302"/>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Del="00AB7A73"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C0060</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DF07B0" w:rsidDel="00AB7A73"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code of the issuer / seller</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color w:val="000000"/>
                <w:sz w:val="20"/>
                <w:szCs w:val="20"/>
                <w:lang w:eastAsia="en-GB"/>
              </w:rPr>
              <w:t xml:space="preserve">The unique identification code attached to the investor/buyer/transferee </w:t>
            </w:r>
            <w:r w:rsidRPr="00DF07B0">
              <w:rPr>
                <w:rFonts w:ascii="Times New Roman" w:hAnsi="Times New Roman" w:cs="Times New Roman"/>
                <w:sz w:val="20"/>
                <w:szCs w:val="20"/>
              </w:rPr>
              <w:t>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w:t>
            </w:r>
            <w:r w:rsidRPr="00DF07B0">
              <w:rPr>
                <w:rFonts w:ascii="Times New Roman" w:eastAsia="Times New Roman" w:hAnsi="Times New Roman" w:cs="Times New Roman"/>
                <w:sz w:val="20"/>
                <w:szCs w:val="20"/>
                <w:lang w:eastAsia="en-GB"/>
              </w:rPr>
              <w:br/>
            </w:r>
            <w:r w:rsidRPr="00DF07B0">
              <w:rPr>
                <w:rFonts w:ascii="Times New Roman" w:eastAsia="Times New Roman" w:hAnsi="Times New Roman" w:cs="Times New Roman"/>
                <w:sz w:val="20"/>
                <w:szCs w:val="20"/>
                <w:lang w:eastAsia="en-GB"/>
              </w:rPr>
              <w:br/>
              <w:t xml:space="preserve">Specific code: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DF07B0" w:rsidDel="00AB7A73" w:rsidRDefault="0072092D"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undertakings and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regulated undertaking, the group </w:t>
            </w:r>
            <w:r w:rsidR="006746F6" w:rsidRPr="00DF07B0">
              <w:rPr>
                <w:rFonts w:ascii="Times New Roman" w:eastAsia="Times New Roman" w:hAnsi="Times New Roman" w:cs="Times New Roman"/>
                <w:sz w:val="20"/>
                <w:szCs w:val="20"/>
                <w:lang w:eastAsia="en-GB"/>
              </w:rPr>
              <w:t>should</w:t>
            </w:r>
            <w:r w:rsidR="000A55AA" w:rsidRPr="00DF07B0">
              <w:rPr>
                <w:rFonts w:ascii="Times New Roman" w:eastAsia="Times New Roman" w:hAnsi="Times New Roman" w:cs="Times New Roman"/>
                <w:sz w:val="20"/>
                <w:szCs w:val="20"/>
                <w:lang w:eastAsia="en-GB"/>
              </w:rPr>
              <w:t xml:space="preserve"> comply with the following format in a consistent manner: </w:t>
            </w:r>
            <w:r w:rsidR="000A55AA" w:rsidRPr="00DF07B0">
              <w:rPr>
                <w:rFonts w:ascii="Times New Roman" w:eastAsia="Times New Roman" w:hAnsi="Times New Roman" w:cs="Times New Roman"/>
                <w:sz w:val="20"/>
                <w:szCs w:val="20"/>
                <w:lang w:eastAsia="en-GB"/>
              </w:rPr>
              <w:br/>
              <w:t xml:space="preserve"> identification code of the parent undertaking + </w:t>
            </w:r>
            <w:r w:rsidR="000A55AA" w:rsidRPr="00DF07B0">
              <w:rPr>
                <w:rFonts w:ascii="Times New Roman" w:eastAsia="Times New Roman" w:hAnsi="Times New Roman" w:cs="Times New Roman"/>
                <w:sz w:val="20"/>
                <w:szCs w:val="20"/>
                <w:lang w:eastAsia="en-GB"/>
              </w:rPr>
              <w:br/>
              <w:t xml:space="preserve"> ISO 3166</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1 alpha</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2 code of the country of the undertaking + </w:t>
            </w:r>
            <w:r w:rsidR="000A55AA" w:rsidRPr="00DF07B0">
              <w:rPr>
                <w:rFonts w:ascii="Times New Roman" w:eastAsia="Times New Roman" w:hAnsi="Times New Roman" w:cs="Times New Roman"/>
                <w:sz w:val="20"/>
                <w:szCs w:val="20"/>
                <w:lang w:eastAsia="en-GB"/>
              </w:rPr>
              <w:br/>
              <w:t xml:space="preserve"> 5 digits</w:t>
            </w:r>
          </w:p>
        </w:tc>
      </w:tr>
      <w:tr w:rsidR="000A55AA" w:rsidRPr="00DF07B0" w:rsidTr="00950116">
        <w:trPr>
          <w:gridBefore w:val="1"/>
          <w:wBefore w:w="10" w:type="dxa"/>
          <w:trHeight w:val="991"/>
        </w:trPr>
        <w:tc>
          <w:tcPr>
            <w:tcW w:w="841" w:type="dxa"/>
            <w:tcBorders>
              <w:top w:val="nil"/>
              <w:left w:val="single" w:sz="4" w:space="0" w:color="auto"/>
              <w:bottom w:val="single" w:sz="4" w:space="0" w:color="auto"/>
              <w:right w:val="single" w:sz="4" w:space="0" w:color="auto"/>
            </w:tcBorders>
            <w:shd w:val="clear" w:color="auto" w:fill="auto"/>
          </w:tcPr>
          <w:p w:rsidR="000A55AA" w:rsidRPr="00DF07B0" w:rsidRDefault="000A55AA" w:rsidP="00950116">
            <w:pPr>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C0070</w:t>
            </w:r>
          </w:p>
        </w:tc>
        <w:tc>
          <w:tcPr>
            <w:tcW w:w="2111" w:type="dxa"/>
            <w:tcBorders>
              <w:top w:val="nil"/>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ID code type of code of the issuer / seller </w:t>
            </w:r>
          </w:p>
        </w:tc>
        <w:tc>
          <w:tcPr>
            <w:tcW w:w="6262" w:type="dxa"/>
            <w:tcBorders>
              <w:top w:val="nil"/>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of the code used in item “Identification code for the issuer / seller”:</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gridBefore w:val="1"/>
          <w:wBefore w:w="10" w:type="dxa"/>
          <w:trHeight w:val="1425"/>
        </w:trPr>
        <w:tc>
          <w:tcPr>
            <w:tcW w:w="841" w:type="dxa"/>
            <w:tcBorders>
              <w:top w:val="single" w:sz="4" w:space="0" w:color="auto"/>
              <w:left w:val="single" w:sz="4" w:space="0" w:color="auto"/>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lastRenderedPageBreak/>
              <w:t>C0080</w:t>
            </w:r>
          </w:p>
        </w:tc>
        <w:tc>
          <w:tcPr>
            <w:tcW w:w="2111"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 Code of the instrument</w:t>
            </w:r>
          </w:p>
        </w:tc>
        <w:tc>
          <w:tcPr>
            <w:tcW w:w="6262"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This is the identification code of the instrument (derivative) between the two counterparties identified </w:t>
            </w:r>
            <w:r w:rsidRPr="00DF07B0">
              <w:rPr>
                <w:rFonts w:ascii="Times New Roman" w:hAnsi="Times New Roman" w:cs="Times New Roman"/>
                <w:sz w:val="20"/>
                <w:szCs w:val="20"/>
              </w:rPr>
              <w:t xml:space="preserve">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This code must be consistent over time.</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This may be different from the intragroup transaction code provided in cell C0010.</w:t>
            </w:r>
          </w:p>
        </w:tc>
      </w:tr>
      <w:tr w:rsidR="000A55AA" w:rsidRPr="00DF07B0" w:rsidTr="00950116">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C0090</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ID Code Type of the instrument</w:t>
            </w:r>
          </w:p>
        </w:tc>
        <w:tc>
          <w:tcPr>
            <w:tcW w:w="6262" w:type="dxa"/>
            <w:tcBorders>
              <w:top w:val="single" w:sz="4" w:space="0" w:color="auto"/>
              <w:left w:val="nil"/>
              <w:bottom w:val="nil"/>
              <w:right w:val="single" w:sz="4" w:space="0" w:color="auto"/>
            </w:tcBorders>
            <w:shd w:val="clear" w:color="auto" w:fill="auto"/>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Type of ID Code used for the “</w:t>
            </w:r>
            <w:r w:rsidRPr="00DF07B0">
              <w:rPr>
                <w:rFonts w:ascii="Times New Roman" w:eastAsia="Times New Roman" w:hAnsi="Times New Roman" w:cs="Times New Roman"/>
                <w:sz w:val="20"/>
                <w:szCs w:val="20"/>
                <w:lang w:eastAsia="en-GB"/>
              </w:rPr>
              <w:t>ID Code of the instrument</w:t>
            </w:r>
            <w:r w:rsidRPr="00DF07B0">
              <w:rPr>
                <w:rFonts w:ascii="Times New Roman" w:hAnsi="Times New Roman" w:cs="Times New Roman"/>
                <w:sz w:val="20"/>
                <w:szCs w:val="20"/>
              </w:rPr>
              <w:t>” item. One of the options in the following closed list shall be used:</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0A55AA" w:rsidRPr="00DF07B0" w:rsidRDefault="000A55AA" w:rsidP="00950116">
            <w:pPr>
              <w:spacing w:after="0"/>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0A55AA" w:rsidRPr="00DF07B0" w:rsidRDefault="000A55AA" w:rsidP="00950116">
            <w:pPr>
              <w:spacing w:after="0"/>
              <w:rPr>
                <w:rFonts w:ascii="Times New Roman" w:hAnsi="Times New Roman"/>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r w:rsidRPr="00DF07B0">
              <w:rPr>
                <w:rFonts w:ascii="Times New Roman" w:hAnsi="Times New Roman"/>
                <w:lang w:val="fr-BE"/>
              </w:rPr>
              <w:t>)</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tc>
      </w:tr>
      <w:tr w:rsidR="000A55AA" w:rsidRPr="00DF07B0" w:rsidTr="00950116">
        <w:trPr>
          <w:gridBefore w:val="1"/>
          <w:wBefore w:w="10" w:type="dxa"/>
          <w:trHeight w:val="3252"/>
        </w:trPr>
        <w:tc>
          <w:tcPr>
            <w:tcW w:w="841" w:type="dxa"/>
            <w:tcBorders>
              <w:top w:val="nil"/>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C0100</w:t>
            </w:r>
          </w:p>
        </w:tc>
        <w:tc>
          <w:tcPr>
            <w:tcW w:w="2111" w:type="dxa"/>
            <w:tcBorders>
              <w:top w:val="nil"/>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Transaction type </w:t>
            </w:r>
          </w:p>
        </w:tc>
        <w:tc>
          <w:tcPr>
            <w:tcW w:w="6262"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Identify the transaction type. The following close list shall be used: </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Derivatives – futures</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Derivatives – forwards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3 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Derivatives – options</w:t>
            </w:r>
            <w:r w:rsidRPr="00DF07B0">
              <w:rPr>
                <w:rFonts w:ascii="Times New Roman" w:eastAsia="Times New Roman" w:hAnsi="Times New Roman" w:cs="Times New Roman"/>
                <w:color w:val="000000"/>
                <w:sz w:val="20"/>
                <w:szCs w:val="20"/>
                <w:lang w:eastAsia="en-GB"/>
              </w:rPr>
              <w:br/>
              <w:t>4 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Derivatives – others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5 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Guarantees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credit protection</w:t>
            </w:r>
            <w:r w:rsidRPr="00DF07B0">
              <w:rPr>
                <w:rFonts w:ascii="Times New Roman" w:eastAsia="Times New Roman" w:hAnsi="Times New Roman" w:cs="Times New Roman"/>
                <w:color w:val="000000"/>
                <w:sz w:val="20"/>
                <w:szCs w:val="20"/>
                <w:lang w:eastAsia="en-GB"/>
              </w:rPr>
              <w:br/>
              <w:t>6 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Guarantees – others</w:t>
            </w:r>
            <w:r w:rsidRPr="00DF07B0">
              <w:rPr>
                <w:rFonts w:ascii="Times New Roman" w:eastAsia="Times New Roman" w:hAnsi="Times New Roman" w:cs="Times New Roman"/>
                <w:color w:val="000000"/>
                <w:sz w:val="20"/>
                <w:szCs w:val="20"/>
                <w:lang w:eastAsia="en-GB"/>
              </w:rPr>
              <w:br/>
              <w:t>7 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Swaps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credit default</w:t>
            </w:r>
            <w:r w:rsidRPr="00DF07B0">
              <w:rPr>
                <w:rFonts w:ascii="Times New Roman" w:eastAsia="Times New Roman" w:hAnsi="Times New Roman" w:cs="Times New Roman"/>
                <w:color w:val="000000"/>
                <w:sz w:val="20"/>
                <w:szCs w:val="20"/>
                <w:lang w:eastAsia="en-GB"/>
              </w:rPr>
              <w:br/>
              <w:t xml:space="preserve">8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Swaps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interest rate</w:t>
            </w:r>
            <w:r w:rsidRPr="00DF07B0">
              <w:rPr>
                <w:rFonts w:ascii="Times New Roman" w:eastAsia="Times New Roman" w:hAnsi="Times New Roman" w:cs="Times New Roman"/>
                <w:color w:val="000000"/>
                <w:sz w:val="20"/>
                <w:szCs w:val="20"/>
                <w:lang w:eastAsia="en-GB"/>
              </w:rPr>
              <w:br/>
              <w:t>9 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Swaps – currency</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10 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Swaps – others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A repurchase agreement </w:t>
            </w:r>
            <w:r w:rsidR="006746F6" w:rsidRPr="00DF07B0">
              <w:rPr>
                <w:rFonts w:ascii="Times New Roman" w:eastAsia="Times New Roman" w:hAnsi="Times New Roman" w:cs="Times New Roman"/>
                <w:color w:val="000000"/>
                <w:sz w:val="20"/>
                <w:szCs w:val="20"/>
                <w:lang w:eastAsia="en-GB"/>
              </w:rPr>
              <w:t>should</w:t>
            </w:r>
            <w:r w:rsidRPr="00DF07B0">
              <w:rPr>
                <w:rFonts w:ascii="Times New Roman" w:eastAsia="Times New Roman" w:hAnsi="Times New Roman" w:cs="Times New Roman"/>
                <w:color w:val="000000"/>
                <w:sz w:val="20"/>
                <w:szCs w:val="20"/>
                <w:lang w:eastAsia="en-GB"/>
              </w:rPr>
              <w:t xml:space="preserve"> be considered as cash transaction plus forward contract.</w:t>
            </w:r>
          </w:p>
        </w:tc>
      </w:tr>
      <w:tr w:rsidR="000A55AA" w:rsidRPr="00DF07B0" w:rsidTr="00950116">
        <w:trPr>
          <w:gridBefore w:val="1"/>
          <w:wBefore w:w="10" w:type="dxa"/>
          <w:trHeight w:val="570"/>
        </w:trPr>
        <w:tc>
          <w:tcPr>
            <w:tcW w:w="841" w:type="dxa"/>
            <w:tcBorders>
              <w:top w:val="single" w:sz="4" w:space="0" w:color="000000"/>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C0110</w:t>
            </w:r>
          </w:p>
        </w:tc>
        <w:tc>
          <w:tcPr>
            <w:tcW w:w="2111" w:type="dxa"/>
            <w:tcBorders>
              <w:top w:val="single" w:sz="4" w:space="0" w:color="000000"/>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Transaction Trade date</w:t>
            </w:r>
          </w:p>
        </w:tc>
        <w:tc>
          <w:tcPr>
            <w:tcW w:w="6262" w:type="dxa"/>
            <w:tcBorders>
              <w:top w:val="single" w:sz="4" w:space="0" w:color="000000"/>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w:t>
            </w:r>
            <w:r w:rsidRPr="00DF07B0">
              <w:rPr>
                <w:rFonts w:ascii="Times New Roman" w:eastAsia="Times New Roman" w:hAnsi="Times New Roman" w:cs="Times New Roman"/>
                <w:color w:val="000000"/>
                <w:sz w:val="20"/>
                <w:szCs w:val="20"/>
                <w:lang w:eastAsia="en-GB"/>
              </w:rPr>
              <w:t>date of the transaction/trade of the derivative contract.  For rolled contracts use the initial trade date.</w:t>
            </w:r>
          </w:p>
        </w:tc>
      </w:tr>
      <w:tr w:rsidR="000A55AA" w:rsidRPr="00DF07B0" w:rsidTr="00950116">
        <w:trPr>
          <w:gridBefore w:val="1"/>
          <w:wBefore w:w="10" w:type="dxa"/>
          <w:trHeight w:val="690"/>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C0120</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Maturity date  </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w:t>
            </w:r>
            <w:r w:rsidRPr="00DF07B0">
              <w:rPr>
                <w:rFonts w:ascii="Times New Roman" w:eastAsia="Times New Roman" w:hAnsi="Times New Roman" w:cs="Times New Roman"/>
                <w:color w:val="000000"/>
                <w:sz w:val="20"/>
                <w:szCs w:val="20"/>
                <w:lang w:eastAsia="en-GB"/>
              </w:rPr>
              <w:t>contractually defined date of close of the derivative contract, whether at maturity date, expiring date for options (European or American), etc.</w:t>
            </w:r>
          </w:p>
        </w:tc>
      </w:tr>
      <w:tr w:rsidR="000A55AA" w:rsidRPr="00DF07B0" w:rsidTr="00950116">
        <w:trPr>
          <w:gridBefore w:val="1"/>
          <w:wBefore w:w="10" w:type="dxa"/>
          <w:trHeight w:val="405"/>
        </w:trPr>
        <w:tc>
          <w:tcPr>
            <w:tcW w:w="841" w:type="dxa"/>
            <w:vMerge w:val="restart"/>
            <w:tcBorders>
              <w:top w:val="nil"/>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C0130</w:t>
            </w:r>
          </w:p>
        </w:tc>
        <w:tc>
          <w:tcPr>
            <w:tcW w:w="2111" w:type="dxa"/>
            <w:vMerge w:val="restart"/>
            <w:tcBorders>
              <w:top w:val="nil"/>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Currency </w:t>
            </w:r>
          </w:p>
        </w:tc>
        <w:tc>
          <w:tcPr>
            <w:tcW w:w="6262" w:type="dxa"/>
            <w:vMerge w:val="restart"/>
            <w:tcBorders>
              <w:top w:val="nil"/>
              <w:left w:val="single" w:sz="4" w:space="0" w:color="auto"/>
              <w:bottom w:val="single" w:sz="4" w:space="0" w:color="000000"/>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Where applicable, i</w:t>
            </w:r>
            <w:r w:rsidRPr="00DF07B0">
              <w:rPr>
                <w:rFonts w:ascii="Times New Roman" w:hAnsi="Times New Roman" w:cs="Times New Roman"/>
                <w:sz w:val="20"/>
                <w:szCs w:val="20"/>
              </w:rPr>
              <w:t xml:space="preserve">dentify the ISO 4217 alphabetic code of the </w:t>
            </w:r>
            <w:r w:rsidRPr="00DF07B0">
              <w:rPr>
                <w:rFonts w:ascii="Times New Roman" w:eastAsia="Times New Roman" w:hAnsi="Times New Roman" w:cs="Times New Roman"/>
                <w:color w:val="000000"/>
                <w:sz w:val="20"/>
                <w:szCs w:val="20"/>
                <w:lang w:eastAsia="en-GB"/>
              </w:rPr>
              <w:t>currency of the derivative, i.e. currency of the notional amount of the derivative (e.g.: option having as underlying an amount in USD). This item is not applicable for currency swap.</w:t>
            </w:r>
          </w:p>
        </w:tc>
      </w:tr>
      <w:tr w:rsidR="000A55AA" w:rsidRPr="00DF07B0" w:rsidTr="00950116">
        <w:trPr>
          <w:gridBefore w:val="1"/>
          <w:wBefore w:w="10" w:type="dxa"/>
          <w:trHeight w:val="690"/>
        </w:trPr>
        <w:tc>
          <w:tcPr>
            <w:tcW w:w="841"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2111"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6262" w:type="dxa"/>
            <w:vMerge/>
            <w:tcBorders>
              <w:top w:val="nil"/>
              <w:left w:val="single" w:sz="4" w:space="0" w:color="auto"/>
              <w:bottom w:val="single" w:sz="4" w:space="0" w:color="000000"/>
              <w:right w:val="single" w:sz="4" w:space="0" w:color="auto"/>
            </w:tcBorders>
            <w:vAlign w:val="center"/>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r>
      <w:tr w:rsidR="000A55AA" w:rsidRPr="00DF07B0" w:rsidTr="00950116">
        <w:trPr>
          <w:gridBefore w:val="1"/>
          <w:wBefore w:w="10" w:type="dxa"/>
          <w:trHeight w:val="969"/>
        </w:trPr>
        <w:tc>
          <w:tcPr>
            <w:tcW w:w="841" w:type="dxa"/>
            <w:tcBorders>
              <w:top w:val="nil"/>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C0140</w:t>
            </w:r>
          </w:p>
        </w:tc>
        <w:tc>
          <w:tcPr>
            <w:tcW w:w="2111" w:type="dxa"/>
            <w:tcBorders>
              <w:top w:val="nil"/>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Notional amount at transaction date</w:t>
            </w:r>
          </w:p>
        </w:tc>
        <w:tc>
          <w:tcPr>
            <w:tcW w:w="6262" w:type="dxa"/>
            <w:tcBorders>
              <w:top w:val="nil"/>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The amount covered or exposed to the derivative at the transaction date.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w:t>
            </w:r>
          </w:p>
        </w:tc>
      </w:tr>
      <w:tr w:rsidR="000A55AA" w:rsidRPr="00DF07B0" w:rsidTr="00950116">
        <w:trPr>
          <w:gridBefore w:val="1"/>
          <w:wBefore w:w="10" w:type="dxa"/>
          <w:trHeight w:val="1890"/>
        </w:trPr>
        <w:tc>
          <w:tcPr>
            <w:tcW w:w="841" w:type="dxa"/>
            <w:tcBorders>
              <w:top w:val="single" w:sz="4" w:space="0" w:color="000000"/>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lastRenderedPageBreak/>
              <w:t>C0150</w:t>
            </w:r>
          </w:p>
        </w:tc>
        <w:tc>
          <w:tcPr>
            <w:tcW w:w="2111" w:type="dxa"/>
            <w:tcBorders>
              <w:top w:val="single" w:sz="4" w:space="0" w:color="000000"/>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Notional amount at reporting date </w:t>
            </w:r>
          </w:p>
        </w:tc>
        <w:tc>
          <w:tcPr>
            <w:tcW w:w="6262" w:type="dxa"/>
            <w:tcBorders>
              <w:top w:val="single" w:sz="4" w:space="0" w:color="000000"/>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The amount covered or exposed to the derivative at the reporting date, i.e. the closing balance.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will be zero.</w:t>
            </w:r>
          </w:p>
        </w:tc>
      </w:tr>
      <w:tr w:rsidR="000A55AA" w:rsidRPr="00DF07B0" w:rsidTr="00950116">
        <w:trPr>
          <w:gridBefore w:val="1"/>
          <w:wBefore w:w="10" w:type="dxa"/>
          <w:trHeight w:val="723"/>
        </w:trPr>
        <w:tc>
          <w:tcPr>
            <w:tcW w:w="841" w:type="dxa"/>
            <w:tcBorders>
              <w:top w:val="single" w:sz="4" w:space="0" w:color="000000"/>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C0160</w:t>
            </w:r>
          </w:p>
        </w:tc>
        <w:tc>
          <w:tcPr>
            <w:tcW w:w="2111" w:type="dxa"/>
            <w:tcBorders>
              <w:top w:val="single" w:sz="4" w:space="0" w:color="000000"/>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Value of collateral </w:t>
            </w:r>
          </w:p>
        </w:tc>
        <w:tc>
          <w:tcPr>
            <w:tcW w:w="6262" w:type="dxa"/>
            <w:tcBorders>
              <w:top w:val="single" w:sz="4" w:space="0" w:color="000000"/>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Value of the collateral pledged on reporting date (zero if derivative has been closed) if applicable. </w:t>
            </w:r>
          </w:p>
        </w:tc>
      </w:tr>
      <w:tr w:rsidR="000A55AA" w:rsidRPr="00DF07B0" w:rsidTr="00950116">
        <w:trPr>
          <w:gridBefore w:val="1"/>
          <w:wBefore w:w="10" w:type="dxa"/>
          <w:trHeight w:val="274"/>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C0170</w:t>
            </w:r>
          </w:p>
        </w:tc>
        <w:tc>
          <w:tcPr>
            <w:tcW w:w="2111" w:type="dxa"/>
            <w:tcBorders>
              <w:top w:val="single" w:sz="4" w:space="0" w:color="auto"/>
              <w:left w:val="nil"/>
              <w:bottom w:val="single" w:sz="4" w:space="0" w:color="auto"/>
              <w:right w:val="nil"/>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color w:val="000000"/>
                <w:sz w:val="20"/>
                <w:szCs w:val="20"/>
                <w:lang w:eastAsia="en-GB"/>
              </w:rPr>
              <w:t xml:space="preserve">Options, futures, forwards and other derivatives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w:t>
            </w:r>
            <w:r w:rsidRPr="00DF07B0">
              <w:rPr>
                <w:rFonts w:ascii="Times New Roman" w:eastAsia="Times New Roman" w:hAnsi="Times New Roman" w:cs="Times New Roman"/>
                <w:sz w:val="20"/>
                <w:szCs w:val="20"/>
                <w:lang w:eastAsia="en-GB"/>
              </w:rPr>
              <w:t>Use of derivatives (by buyer)</w:t>
            </w:r>
          </w:p>
        </w:tc>
        <w:tc>
          <w:tcPr>
            <w:tcW w:w="6262" w:type="dxa"/>
            <w:tcBorders>
              <w:top w:val="single" w:sz="4" w:space="0" w:color="auto"/>
              <w:left w:val="single" w:sz="4" w:space="0" w:color="auto"/>
              <w:bottom w:val="nil"/>
              <w:right w:val="single" w:sz="4" w:space="0" w:color="auto"/>
            </w:tcBorders>
            <w:shd w:val="clear" w:color="auto" w:fill="auto"/>
            <w:hideMark/>
          </w:tcPr>
          <w:p w:rsidR="000A55AA" w:rsidRPr="00DF07B0" w:rsidRDefault="000A55AA" w:rsidP="00950116">
            <w:pPr>
              <w:spacing w:after="0"/>
              <w:rPr>
                <w:rFonts w:ascii="Times New Roman" w:hAnsi="Times New Roman" w:cs="Times New Roman"/>
                <w:sz w:val="20"/>
                <w:szCs w:val="20"/>
              </w:rPr>
            </w:pPr>
            <w:r w:rsidRPr="00DF07B0">
              <w:rPr>
                <w:rFonts w:ascii="Times New Roman" w:eastAsia="Times New Roman" w:hAnsi="Times New Roman" w:cs="Times New Roman"/>
                <w:sz w:val="20"/>
                <w:szCs w:val="20"/>
                <w:lang w:eastAsia="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r w:rsidRPr="00DF07B0">
              <w:rPr>
                <w:rFonts w:ascii="Times New Roman" w:eastAsia="Times New Roman" w:hAnsi="Times New Roman" w:cs="Times New Roman"/>
                <w:sz w:val="20"/>
                <w:szCs w:val="20"/>
                <w:lang w:eastAsia="en-GB"/>
              </w:rPr>
              <w:br/>
            </w: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Micro hedge</w:t>
            </w:r>
            <w:r w:rsidRPr="00DF07B0">
              <w:rPr>
                <w:rFonts w:ascii="Times New Roman" w:hAnsi="Times New Roman" w:cs="Times New Roman"/>
                <w:sz w:val="20"/>
                <w:szCs w:val="20"/>
              </w:rPr>
              <w:b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Macro hedge</w:t>
            </w:r>
            <w:r w:rsidRPr="00DF07B0">
              <w:rPr>
                <w:rFonts w:ascii="Times New Roman" w:hAnsi="Times New Roman" w:cs="Times New Roman"/>
                <w:sz w:val="20"/>
                <w:szCs w:val="20"/>
              </w:rPr>
              <w:b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Matching assets and liabilities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flows </w:t>
            </w:r>
          </w:p>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Efficient portfolio management, other than “Matching assets and liabilities cash</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flows”.</w:t>
            </w:r>
          </w:p>
        </w:tc>
      </w:tr>
      <w:tr w:rsidR="000A55AA" w:rsidRPr="00DF07B0" w:rsidTr="00950116">
        <w:trPr>
          <w:gridBefore w:val="1"/>
          <w:wBefore w:w="10" w:type="dxa"/>
          <w:trHeight w:val="855"/>
        </w:trPr>
        <w:tc>
          <w:tcPr>
            <w:tcW w:w="841"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C0180 </w:t>
            </w:r>
          </w:p>
        </w:tc>
        <w:tc>
          <w:tcPr>
            <w:tcW w:w="211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Options, futures, forwards and other derivatives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Asset / liability underlying the derivative </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 xml:space="preserve">ID Code of the </w:t>
            </w:r>
            <w:r w:rsidRPr="00DF07B0">
              <w:rPr>
                <w:rFonts w:ascii="Times New Roman" w:eastAsia="Times New Roman" w:hAnsi="Times New Roman" w:cs="Times New Roman"/>
                <w:color w:val="000000"/>
                <w:sz w:val="20"/>
                <w:szCs w:val="20"/>
                <w:lang w:eastAsia="en-GB"/>
              </w:rPr>
              <w:t>asset or liability underlying the derivative contract. This item is to be provided for derivatives that have a single underlying instrument or index in the undertaking’s portfolio.</w:t>
            </w:r>
          </w:p>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 xml:space="preserve">An index is considered a single instrument and shall be reported. </w:t>
            </w:r>
          </w:p>
          <w:p w:rsidR="000A55AA" w:rsidRPr="00DF07B0" w:rsidRDefault="000A55AA" w:rsidP="00950116">
            <w:pPr>
              <w:spacing w:after="120"/>
              <w:rPr>
                <w:rFonts w:ascii="Times New Roman" w:hAnsi="Times New Roman" w:cs="Times New Roman"/>
                <w:sz w:val="20"/>
                <w:szCs w:val="20"/>
              </w:rPr>
            </w:pPr>
            <w:r w:rsidRPr="00DF07B0">
              <w:rPr>
                <w:rFonts w:ascii="Times New Roman" w:hAnsi="Times New Roman" w:cs="Times New Roman"/>
                <w:sz w:val="20"/>
                <w:szCs w:val="20"/>
              </w:rPr>
              <w:t xml:space="preserve">Identification code of the instrument underlying the derivative using the following priority:  </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code of ISIN when available</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recognised codes (e.g.: CUSIP, Bloomberg Ticker, Reuters RIC)</w:t>
            </w:r>
            <w:r w:rsidRPr="00DF07B0">
              <w:rPr>
                <w:rFonts w:ascii="Times New Roman" w:hAnsi="Times New Roman" w:cs="Times New Roman"/>
                <w:sz w:val="20"/>
                <w:szCs w:val="20"/>
              </w:rPr>
              <w:br/>
              <w:t xml:space="preserve">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 when the options above are not available, and must be consistent over time</w:t>
            </w:r>
          </w:p>
          <w:p w:rsidR="000A55AA" w:rsidRPr="00DF07B0" w:rsidRDefault="0072092D" w:rsidP="00950116">
            <w:pPr>
              <w:spacing w:after="120"/>
              <w:rPr>
                <w:rFonts w:ascii="Times New Roman" w:hAnsi="Times New Roman" w:cs="Times New Roman"/>
                <w:sz w:val="20"/>
                <w:szCs w:val="20"/>
              </w:rPr>
            </w:pPr>
            <w:r w:rsidRPr="00DF07B0">
              <w:rPr>
                <w:rFonts w:ascii="Times New Roman" w:hAnsi="Times New Roman" w:cs="Times New Roman"/>
                <w:sz w:val="20"/>
                <w:szCs w:val="20"/>
              </w:rPr>
              <w:t>–</w:t>
            </w:r>
            <w:r w:rsidR="000A55AA" w:rsidRPr="00DF07B0">
              <w:rPr>
                <w:rFonts w:ascii="Times New Roman" w:hAnsi="Times New Roman" w:cs="Times New Roman"/>
                <w:sz w:val="20"/>
                <w:szCs w:val="20"/>
              </w:rPr>
              <w:t xml:space="preserve"> “</w:t>
            </w:r>
            <w:ins w:id="2200" w:author="Author">
              <w:r w:rsidR="00376E95" w:rsidRPr="00DF07B0">
                <w:rPr>
                  <w:rFonts w:ascii="Times New Roman" w:hAnsi="Times New Roman" w:cs="Times New Roman"/>
                  <w:sz w:val="20"/>
                  <w:szCs w:val="20"/>
                </w:rPr>
                <w:t>CAU/</w:t>
              </w:r>
            </w:ins>
            <w:r w:rsidR="000A55AA" w:rsidRPr="00DF07B0">
              <w:rPr>
                <w:rFonts w:ascii="Times New Roman" w:hAnsi="Times New Roman" w:cs="Times New Roman"/>
                <w:sz w:val="20"/>
                <w:szCs w:val="20"/>
              </w:rPr>
              <w:t>Multiple assets/liabilities”, if the underlying assets or liabilities are more than one</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If the underlying is an index then the code of the index shall be reported.</w:t>
            </w:r>
          </w:p>
        </w:tc>
      </w:tr>
      <w:tr w:rsidR="000A55AA" w:rsidRPr="00DF07B0" w:rsidTr="00950116">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C0190 </w:t>
            </w:r>
          </w:p>
        </w:tc>
        <w:tc>
          <w:tcPr>
            <w:tcW w:w="2111"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sz w:val="20"/>
                <w:szCs w:val="20"/>
                <w:lang w:eastAsia="en-GB"/>
              </w:rPr>
              <w:t xml:space="preserve">ID Code Type of the </w:t>
            </w:r>
            <w:r w:rsidRPr="00DF07B0">
              <w:rPr>
                <w:rFonts w:ascii="Times New Roman" w:eastAsia="Times New Roman" w:hAnsi="Times New Roman" w:cs="Times New Roman"/>
                <w:color w:val="000000"/>
                <w:sz w:val="20"/>
                <w:szCs w:val="20"/>
                <w:lang w:eastAsia="en-GB"/>
              </w:rPr>
              <w:t>Asset / liability underlying the derivative</w:t>
            </w:r>
          </w:p>
        </w:tc>
        <w:tc>
          <w:tcPr>
            <w:tcW w:w="6262"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Type of ID Code used for the “</w:t>
            </w:r>
            <w:r w:rsidRPr="00DF07B0">
              <w:rPr>
                <w:rFonts w:ascii="Times New Roman" w:eastAsia="Times New Roman" w:hAnsi="Times New Roman" w:cs="Times New Roman"/>
                <w:sz w:val="20"/>
                <w:szCs w:val="20"/>
                <w:lang w:eastAsia="en-GB"/>
              </w:rPr>
              <w:t>ID Code of the instrument</w:t>
            </w:r>
            <w:r w:rsidRPr="00DF07B0">
              <w:rPr>
                <w:rFonts w:ascii="Times New Roman" w:hAnsi="Times New Roman" w:cs="Times New Roman"/>
                <w:sz w:val="20"/>
                <w:szCs w:val="20"/>
              </w:rPr>
              <w:t>” item. One of the options in the following closed list shall be used:</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1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ISO 6166 for ISIN code</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2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3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SEDOL (Stock Exchange Daily Official List for the London Stock Exchange)</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4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WKN (</w:t>
            </w:r>
            <w:proofErr w:type="spellStart"/>
            <w:r w:rsidRPr="00DF07B0">
              <w:rPr>
                <w:rFonts w:ascii="Times New Roman" w:hAnsi="Times New Roman" w:cs="Times New Roman"/>
                <w:sz w:val="20"/>
                <w:szCs w:val="20"/>
              </w:rPr>
              <w:t>Wertpapier</w:t>
            </w:r>
            <w:proofErr w:type="spellEnd"/>
            <w:r w:rsidRPr="00DF07B0">
              <w:rPr>
                <w:rFonts w:ascii="Times New Roman" w:hAnsi="Times New Roman" w:cs="Times New Roman"/>
                <w:sz w:val="20"/>
                <w:szCs w:val="20"/>
              </w:rPr>
              <w:t xml:space="preserve"> </w:t>
            </w:r>
            <w:proofErr w:type="spellStart"/>
            <w:r w:rsidRPr="00DF07B0">
              <w:rPr>
                <w:rFonts w:ascii="Times New Roman" w:hAnsi="Times New Roman" w:cs="Times New Roman"/>
                <w:sz w:val="20"/>
                <w:szCs w:val="20"/>
              </w:rPr>
              <w:t>Kenn</w:t>
            </w:r>
            <w:proofErr w:type="spellEnd"/>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Nummer</w:t>
            </w:r>
            <w:proofErr w:type="spellEnd"/>
            <w:r w:rsidRPr="00DF07B0">
              <w:rPr>
                <w:rFonts w:ascii="Times New Roman" w:hAnsi="Times New Roman" w:cs="Times New Roman"/>
                <w:sz w:val="20"/>
                <w:szCs w:val="20"/>
              </w:rPr>
              <w:t>, the alphanumeric German identification number)</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5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Bloomberg Ticker (Bloomberg letters code that identify a company's securities)</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6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BBGID (The Bloomberg Global ID)</w:t>
            </w:r>
          </w:p>
          <w:p w:rsidR="000A55AA" w:rsidRPr="00DF07B0" w:rsidRDefault="000A55AA" w:rsidP="00950116">
            <w:pPr>
              <w:spacing w:after="0"/>
              <w:rPr>
                <w:rFonts w:ascii="Times New Roman" w:hAnsi="Times New Roman" w:cs="Times New Roman"/>
                <w:sz w:val="20"/>
                <w:szCs w:val="20"/>
                <w:lang w:val="fr-BE"/>
              </w:rPr>
            </w:pPr>
            <w:r w:rsidRPr="00DF07B0">
              <w:rPr>
                <w:rFonts w:ascii="Times New Roman" w:hAnsi="Times New Roman" w:cs="Times New Roman"/>
                <w:sz w:val="20"/>
                <w:szCs w:val="20"/>
                <w:lang w:val="fr-BE"/>
              </w:rPr>
              <w:t xml:space="preserve">7 </w:t>
            </w:r>
            <w:r w:rsidR="0072092D" w:rsidRPr="00DF07B0">
              <w:rPr>
                <w:rFonts w:ascii="Times New Roman" w:hAnsi="Times New Roman" w:cs="Times New Roman"/>
                <w:sz w:val="20"/>
                <w:szCs w:val="20"/>
                <w:lang w:val="fr-BE"/>
              </w:rPr>
              <w:t>–</w:t>
            </w:r>
            <w:r w:rsidRPr="00DF07B0">
              <w:rPr>
                <w:rFonts w:ascii="Times New Roman" w:hAnsi="Times New Roman" w:cs="Times New Roman"/>
                <w:sz w:val="20"/>
                <w:szCs w:val="20"/>
                <w:lang w:val="fr-BE"/>
              </w:rPr>
              <w:t xml:space="preserve"> Reuters RIC (Reuters instrument code)</w:t>
            </w:r>
          </w:p>
          <w:p w:rsidR="000A55AA" w:rsidRPr="00DF07B0" w:rsidRDefault="000A55AA" w:rsidP="00950116">
            <w:pPr>
              <w:spacing w:after="0"/>
              <w:rPr>
                <w:rFonts w:ascii="Times New Roman" w:hAnsi="Times New Roman"/>
                <w:lang w:val="fr-BE"/>
              </w:rPr>
            </w:pPr>
            <w:r w:rsidRPr="00DF07B0">
              <w:rPr>
                <w:rFonts w:ascii="Times New Roman" w:hAnsi="Times New Roman" w:cs="Times New Roman"/>
                <w:sz w:val="20"/>
                <w:szCs w:val="20"/>
                <w:lang w:val="fr-FR"/>
              </w:rPr>
              <w:t xml:space="preserve">8 – </w:t>
            </w:r>
            <w:r w:rsidRPr="00DF07B0">
              <w:rPr>
                <w:rFonts w:ascii="Times New Roman" w:hAnsi="Times New Roman" w:cs="Times New Roman"/>
                <w:sz w:val="20"/>
                <w:szCs w:val="20"/>
                <w:lang w:val="fr-BE"/>
              </w:rPr>
              <w:t>FIGI (Financial Instrument Global Identifier</w:t>
            </w:r>
            <w:r w:rsidRPr="00DF07B0">
              <w:rPr>
                <w:rFonts w:ascii="Times New Roman" w:hAnsi="Times New Roman"/>
                <w:lang w:val="fr-BE"/>
              </w:rPr>
              <w:t>)</w:t>
            </w:r>
          </w:p>
          <w:p w:rsidR="000A55AA" w:rsidRPr="00DF07B0" w:rsidRDefault="000A55AA" w:rsidP="00950116">
            <w:pPr>
              <w:spacing w:after="0"/>
              <w:rPr>
                <w:rFonts w:ascii="Times New Roman" w:hAnsi="Times New Roman" w:cs="Times New Roman"/>
                <w:sz w:val="20"/>
                <w:szCs w:val="20"/>
              </w:rPr>
            </w:pPr>
            <w:r w:rsidRPr="00DF07B0">
              <w:rPr>
                <w:rFonts w:ascii="Times New Roman" w:hAnsi="Times New Roman" w:cs="Times New Roman"/>
                <w:sz w:val="20"/>
                <w:szCs w:val="20"/>
              </w:rPr>
              <w:t xml:space="preserve">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Other code by members of the Association of  National Numbering Agencies</w:t>
            </w:r>
          </w:p>
          <w:p w:rsidR="000A55AA" w:rsidRPr="00DF07B0" w:rsidRDefault="000A55AA" w:rsidP="00950116">
            <w:pPr>
              <w:spacing w:after="0" w:line="240" w:lineRule="auto"/>
              <w:rPr>
                <w:ins w:id="2201" w:author="Author"/>
                <w:rFonts w:ascii="Times New Roman" w:hAnsi="Times New Roman" w:cs="Times New Roman"/>
                <w:sz w:val="20"/>
                <w:szCs w:val="20"/>
              </w:rPr>
            </w:pPr>
            <w:r w:rsidRPr="00DF07B0">
              <w:rPr>
                <w:rFonts w:ascii="Times New Roman" w:hAnsi="Times New Roman" w:cs="Times New Roman"/>
                <w:sz w:val="20"/>
                <w:szCs w:val="20"/>
              </w:rPr>
              <w:t xml:space="preserve">99 </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 Code attributed by the undertaking</w:t>
            </w:r>
          </w:p>
          <w:p w:rsidR="004F54DC" w:rsidRPr="00DF07B0" w:rsidRDefault="004F54DC" w:rsidP="00950116">
            <w:pPr>
              <w:spacing w:after="0" w:line="240" w:lineRule="auto"/>
              <w:rPr>
                <w:ins w:id="2202" w:author="Author"/>
                <w:rFonts w:ascii="Times New Roman" w:hAnsi="Times New Roman" w:cs="Times New Roman"/>
                <w:sz w:val="20"/>
                <w:szCs w:val="20"/>
              </w:rPr>
            </w:pPr>
          </w:p>
          <w:p w:rsidR="004F54DC" w:rsidRPr="00DF07B0" w:rsidRDefault="004F54DC" w:rsidP="00EA18E4">
            <w:pPr>
              <w:spacing w:after="0" w:line="240" w:lineRule="auto"/>
              <w:rPr>
                <w:rFonts w:ascii="Times New Roman" w:eastAsia="Times New Roman" w:hAnsi="Times New Roman" w:cs="Times New Roman"/>
                <w:sz w:val="20"/>
                <w:szCs w:val="20"/>
                <w:lang w:eastAsia="en-GB"/>
              </w:rPr>
            </w:pPr>
            <w:ins w:id="2203" w:author="Author">
              <w:r w:rsidRPr="00DF07B0">
                <w:rPr>
                  <w:rFonts w:ascii="Times New Roman" w:hAnsi="Times New Roman" w:cs="Times New Roman"/>
                  <w:sz w:val="20"/>
                  <w:szCs w:val="20"/>
                </w:rPr>
                <w:t>This item is not reported for derivatives which</w:t>
              </w:r>
              <w:r w:rsidR="00EA18E4" w:rsidRPr="00DF07B0">
                <w:rPr>
                  <w:rFonts w:ascii="Times New Roman" w:hAnsi="Times New Roman" w:cs="Times New Roman"/>
                  <w:sz w:val="20"/>
                  <w:szCs w:val="20"/>
                </w:rPr>
                <w:t xml:space="preserve"> </w:t>
              </w:r>
              <w:r w:rsidRPr="00DF07B0">
                <w:rPr>
                  <w:rFonts w:ascii="Times New Roman" w:hAnsi="Times New Roman" w:cs="Times New Roman"/>
                  <w:sz w:val="20"/>
                  <w:szCs w:val="20"/>
                </w:rPr>
                <w:t>have as underlying more than one asset or liability</w:t>
              </w:r>
              <w:r w:rsidR="00E51E8E" w:rsidRPr="00DF07B0">
                <w:rPr>
                  <w:rFonts w:ascii="Times New Roman" w:hAnsi="Times New Roman" w:cs="Times New Roman"/>
                  <w:sz w:val="20"/>
                  <w:szCs w:val="20"/>
                </w:rPr>
                <w:t>.</w:t>
              </w:r>
            </w:ins>
          </w:p>
        </w:tc>
      </w:tr>
      <w:tr w:rsidR="000A55AA" w:rsidRPr="00DF07B0" w:rsidTr="00950116">
        <w:trPr>
          <w:gridBefore w:val="1"/>
          <w:wBefore w:w="10" w:type="dxa"/>
          <w:trHeight w:val="85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lastRenderedPageBreak/>
              <w:t>C0200</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Credit protection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CDS and Guarantees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Counterparty name for which credit protection is purchased</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Name of the counterparty for which protection has been purchased for its default</w:t>
            </w:r>
          </w:p>
        </w:tc>
      </w:tr>
      <w:tr w:rsidR="000A55AA" w:rsidRPr="00DF07B0" w:rsidTr="00950116">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C0210 </w:t>
            </w:r>
          </w:p>
        </w:tc>
        <w:tc>
          <w:tcPr>
            <w:tcW w:w="211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Swaps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Swap delivered interest rate (for buyer)</w:t>
            </w:r>
          </w:p>
        </w:tc>
        <w:tc>
          <w:tcPr>
            <w:tcW w:w="6262"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Interest rate delivered under the swap contract (only for Interest rate swaps).</w:t>
            </w:r>
          </w:p>
        </w:tc>
      </w:tr>
      <w:tr w:rsidR="000A55AA" w:rsidRPr="00DF07B0" w:rsidTr="00950116">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C0220 </w:t>
            </w:r>
          </w:p>
        </w:tc>
        <w:tc>
          <w:tcPr>
            <w:tcW w:w="2111"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Swaps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Swap received interest rate (for buyer) </w:t>
            </w:r>
          </w:p>
        </w:tc>
        <w:tc>
          <w:tcPr>
            <w:tcW w:w="6262" w:type="dxa"/>
            <w:tcBorders>
              <w:top w:val="nil"/>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Interest rate received under the swap contract (only for Interest rate swaps).</w:t>
            </w:r>
          </w:p>
        </w:tc>
      </w:tr>
      <w:tr w:rsidR="000A55AA" w:rsidRPr="00DF07B0" w:rsidTr="00950116">
        <w:trPr>
          <w:gridBefore w:val="1"/>
          <w:wBefore w:w="10" w:type="dxa"/>
          <w:trHeight w:val="300"/>
        </w:trPr>
        <w:tc>
          <w:tcPr>
            <w:tcW w:w="841" w:type="dxa"/>
            <w:tcBorders>
              <w:top w:val="nil"/>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C0230 </w:t>
            </w:r>
          </w:p>
        </w:tc>
        <w:tc>
          <w:tcPr>
            <w:tcW w:w="2111" w:type="dxa"/>
            <w:tcBorders>
              <w:top w:val="nil"/>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Swaps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Swap delivered currency (for buyer)</w:t>
            </w:r>
          </w:p>
        </w:tc>
        <w:tc>
          <w:tcPr>
            <w:tcW w:w="6262" w:type="dxa"/>
            <w:tcBorders>
              <w:top w:val="nil"/>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Identify the ISO 4217 alphabetic code of the</w:t>
            </w:r>
            <w:r w:rsidRPr="00DF07B0">
              <w:rPr>
                <w:rFonts w:ascii="Times New Roman" w:eastAsia="Times New Roman" w:hAnsi="Times New Roman" w:cs="Times New Roman"/>
                <w:color w:val="000000"/>
                <w:sz w:val="20"/>
                <w:szCs w:val="20"/>
                <w:lang w:eastAsia="en-GB"/>
              </w:rPr>
              <w:t xml:space="preserve"> currency of the swap price (only for currency swaps).</w:t>
            </w:r>
          </w:p>
        </w:tc>
      </w:tr>
      <w:tr w:rsidR="000A55AA" w:rsidRPr="00DF07B0" w:rsidTr="00950116">
        <w:trPr>
          <w:gridBefore w:val="1"/>
          <w:wBefore w:w="10" w:type="dxa"/>
          <w:trHeight w:val="300"/>
        </w:trPr>
        <w:tc>
          <w:tcPr>
            <w:tcW w:w="841" w:type="dxa"/>
            <w:tcBorders>
              <w:top w:val="single" w:sz="4" w:space="0" w:color="000000"/>
              <w:left w:val="single" w:sz="4" w:space="0" w:color="000000"/>
              <w:bottom w:val="single" w:sz="4" w:space="0" w:color="000000"/>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C0240 </w:t>
            </w:r>
          </w:p>
        </w:tc>
        <w:tc>
          <w:tcPr>
            <w:tcW w:w="2111" w:type="dxa"/>
            <w:tcBorders>
              <w:top w:val="single" w:sz="4" w:space="0" w:color="000000"/>
              <w:left w:val="nil"/>
              <w:bottom w:val="single" w:sz="4" w:space="0" w:color="000000"/>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Swaps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Swap received currency (for buyer) </w:t>
            </w:r>
          </w:p>
        </w:tc>
        <w:tc>
          <w:tcPr>
            <w:tcW w:w="6262" w:type="dxa"/>
            <w:tcBorders>
              <w:top w:val="single" w:sz="4" w:space="0" w:color="000000"/>
              <w:left w:val="nil"/>
              <w:bottom w:val="single" w:sz="4" w:space="0" w:color="000000"/>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Identify the ISO 4217 alphabetic code of the</w:t>
            </w:r>
            <w:r w:rsidRPr="00DF07B0">
              <w:rPr>
                <w:rFonts w:ascii="Times New Roman" w:eastAsia="Times New Roman" w:hAnsi="Times New Roman" w:cs="Times New Roman"/>
                <w:color w:val="000000"/>
                <w:sz w:val="20"/>
                <w:szCs w:val="20"/>
                <w:lang w:eastAsia="en-GB"/>
              </w:rPr>
              <w:t xml:space="preserve"> currency of the swap notional amount (only for currency swaps).</w:t>
            </w:r>
          </w:p>
        </w:tc>
      </w:tr>
    </w:tbl>
    <w:p w:rsidR="000A55AA" w:rsidRPr="00DF07B0" w:rsidRDefault="000A55AA">
      <w:pPr>
        <w:rPr>
          <w:rFonts w:ascii="Times New Roman" w:hAnsi="Times New Roman"/>
        </w:rPr>
      </w:pPr>
    </w:p>
    <w:p w:rsidR="000A55AA" w:rsidRPr="00DF07B0" w:rsidRDefault="000A55AA" w:rsidP="00950116">
      <w:pP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 xml:space="preserve">S.36.03 </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 xml:space="preserve"> IGT </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 xml:space="preserve"> Internal </w:t>
      </w:r>
      <w:r w:rsidR="00FA1DA8" w:rsidRPr="00DF07B0">
        <w:rPr>
          <w:rFonts w:ascii="Times New Roman" w:eastAsia="Times New Roman" w:hAnsi="Times New Roman" w:cs="Times New Roman"/>
          <w:b/>
          <w:bCs/>
          <w:sz w:val="20"/>
          <w:szCs w:val="20"/>
          <w:lang w:eastAsia="en-GB"/>
        </w:rPr>
        <w:t>r</w:t>
      </w:r>
      <w:r w:rsidRPr="00DF07B0">
        <w:rPr>
          <w:rFonts w:ascii="Times New Roman" w:eastAsia="Times New Roman" w:hAnsi="Times New Roman" w:cs="Times New Roman"/>
          <w:b/>
          <w:bCs/>
          <w:sz w:val="20"/>
          <w:szCs w:val="20"/>
          <w:lang w:eastAsia="en-GB"/>
        </w:rPr>
        <w:t>einsurance</w:t>
      </w:r>
    </w:p>
    <w:p w:rsidR="000A55AA" w:rsidRPr="00DF07B0" w:rsidRDefault="000A55AA" w:rsidP="00950116">
      <w:pP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General comments:</w:t>
      </w:r>
    </w:p>
    <w:p w:rsidR="000A55AA"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0A55AA" w:rsidRPr="00DF07B0">
        <w:rPr>
          <w:rFonts w:ascii="Times New Roman" w:hAnsi="Times New Roman" w:cs="Times New Roman"/>
          <w:sz w:val="20"/>
          <w:szCs w:val="20"/>
          <w:lang w:val="en-US"/>
        </w:rPr>
        <w:t xml:space="preserve"> relates to annual submission of information for individual entities.</w:t>
      </w:r>
    </w:p>
    <w:p w:rsidR="000A55AA" w:rsidRPr="00DF07B0" w:rsidRDefault="000A55AA" w:rsidP="00950116">
      <w:pPr>
        <w:snapToGrid w:val="0"/>
        <w:spacing w:after="0" w:line="240" w:lineRule="auto"/>
        <w:rPr>
          <w:rFonts w:ascii="Times New Roman" w:hAnsi="Times New Roman" w:cs="Times New Roman"/>
          <w:color w:val="000000"/>
          <w:sz w:val="20"/>
          <w:szCs w:val="20"/>
        </w:rPr>
      </w:pPr>
      <w:r w:rsidRPr="00DF07B0">
        <w:rPr>
          <w:rFonts w:ascii="Times New Roman" w:hAnsi="Times New Roman" w:cs="Times New Roman"/>
          <w:sz w:val="20"/>
          <w:szCs w:val="20"/>
        </w:rPr>
        <w:t xml:space="preserve">The purpose of this template is to collect information on all </w:t>
      </w:r>
      <w:r w:rsidR="002F4DFE" w:rsidRPr="00DF07B0">
        <w:rPr>
          <w:rFonts w:ascii="Times New Roman" w:hAnsi="Times New Roman" w:cs="Times New Roman"/>
          <w:sz w:val="20"/>
          <w:szCs w:val="20"/>
        </w:rPr>
        <w:t xml:space="preserve">IGTs </w:t>
      </w:r>
      <w:r w:rsidRPr="00DF07B0">
        <w:rPr>
          <w:rFonts w:ascii="Times New Roman" w:hAnsi="Times New Roman" w:cs="Times New Roman"/>
          <w:sz w:val="20"/>
          <w:szCs w:val="20"/>
        </w:rPr>
        <w:t xml:space="preserve">(significant, very significant and transactions required to be reported in all circumstances) related to </w:t>
      </w:r>
      <w:r w:rsidR="002F4DFE" w:rsidRPr="00DF07B0">
        <w:rPr>
          <w:rFonts w:ascii="Times New Roman" w:hAnsi="Times New Roman" w:cs="Times New Roman"/>
          <w:sz w:val="20"/>
          <w:szCs w:val="20"/>
        </w:rPr>
        <w:t>internal reinsurance within a group identified</w:t>
      </w:r>
      <w:r w:rsidRPr="00DF07B0">
        <w:rPr>
          <w:rFonts w:ascii="Times New Roman" w:hAnsi="Times New Roman" w:cs="Times New Roman"/>
          <w:sz w:val="20"/>
          <w:szCs w:val="20"/>
        </w:rPr>
        <w:t xml:space="preserve">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rticle 213 (2</w:t>
      </w:r>
      <w:proofErr w:type="gramStart"/>
      <w:r w:rsidRPr="00DF07B0">
        <w:rPr>
          <w:rFonts w:ascii="Times New Roman" w:hAnsi="Times New Roman" w:cs="Times New Roman"/>
          <w:sz w:val="20"/>
          <w:szCs w:val="20"/>
        </w:rPr>
        <w:t>)(</w:t>
      </w:r>
      <w:proofErr w:type="gramEnd"/>
      <w:r w:rsidRPr="00DF07B0">
        <w:rPr>
          <w:rFonts w:ascii="Times New Roman" w:hAnsi="Times New Roman" w:cs="Times New Roman"/>
          <w:sz w:val="20"/>
          <w:szCs w:val="20"/>
        </w:rPr>
        <w:t xml:space="preserve">d) of Directive 2009/138/EC. These include, but are not limited to: </w:t>
      </w:r>
    </w:p>
    <w:p w:rsidR="000A55AA" w:rsidRPr="00DF07B0" w:rsidRDefault="000A55AA" w:rsidP="00803166">
      <w:pPr>
        <w:numPr>
          <w:ilvl w:val="0"/>
          <w:numId w:val="54"/>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r w:rsidRPr="00DF07B0">
        <w:rPr>
          <w:rFonts w:ascii="Times New Roman" w:hAnsi="Times New Roman" w:cs="Times New Roman"/>
          <w:color w:val="000000"/>
          <w:sz w:val="20"/>
          <w:szCs w:val="20"/>
        </w:rPr>
        <w:t>reinsurance treaties between related undertakings;</w:t>
      </w:r>
    </w:p>
    <w:p w:rsidR="000A55AA" w:rsidRPr="00DF07B0" w:rsidRDefault="000A55AA" w:rsidP="00803166">
      <w:pPr>
        <w:numPr>
          <w:ilvl w:val="0"/>
          <w:numId w:val="54"/>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r w:rsidRPr="00DF07B0">
        <w:rPr>
          <w:rFonts w:ascii="Times New Roman" w:hAnsi="Times New Roman" w:cs="Times New Roman"/>
          <w:color w:val="000000"/>
          <w:sz w:val="20"/>
          <w:szCs w:val="20"/>
        </w:rPr>
        <w:t xml:space="preserve">facultative reinsurance between related undertakings; and </w:t>
      </w:r>
    </w:p>
    <w:p w:rsidR="000A55AA" w:rsidRPr="00DF07B0" w:rsidRDefault="000A55AA" w:rsidP="00803166">
      <w:pPr>
        <w:numPr>
          <w:ilvl w:val="0"/>
          <w:numId w:val="54"/>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proofErr w:type="gramStart"/>
      <w:r w:rsidRPr="00DF07B0">
        <w:rPr>
          <w:rFonts w:ascii="Times New Roman" w:hAnsi="Times New Roman" w:cs="Times New Roman"/>
          <w:color w:val="000000"/>
          <w:sz w:val="20"/>
          <w:szCs w:val="20"/>
        </w:rPr>
        <w:t>any</w:t>
      </w:r>
      <w:proofErr w:type="gramEnd"/>
      <w:r w:rsidRPr="00DF07B0">
        <w:rPr>
          <w:rFonts w:ascii="Times New Roman" w:hAnsi="Times New Roman" w:cs="Times New Roman"/>
          <w:color w:val="000000"/>
          <w:sz w:val="20"/>
          <w:szCs w:val="20"/>
        </w:rPr>
        <w:t xml:space="preserve"> other transaction that results in transferring underwriting risk (insurance risk) between related undertakings.</w:t>
      </w:r>
    </w:p>
    <w:p w:rsidR="000A55AA" w:rsidRPr="00DF07B0"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p w:rsidR="000A55AA" w:rsidRPr="00DF07B0"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DF07B0">
        <w:rPr>
          <w:rFonts w:ascii="Times New Roman" w:hAnsi="Times New Roman" w:cs="Times New Roman"/>
          <w:sz w:val="20"/>
          <w:szCs w:val="20"/>
        </w:rPr>
        <w:t>The insurance undertaking is expected to complete this template for all significant, very significant and transactions required to be reported in all circumstances for IGTs between the individual undertaking and the mixed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activity insurance holding company and its related undertakings.</w:t>
      </w:r>
    </w:p>
    <w:p w:rsidR="000A55AA" w:rsidRPr="00DF07B0" w:rsidRDefault="000A55AA" w:rsidP="00950116">
      <w:pPr>
        <w:suppressAutoHyphens/>
        <w:snapToGrid w:val="0"/>
        <w:spacing w:after="0" w:line="240" w:lineRule="auto"/>
        <w:ind w:left="28" w:firstLine="5"/>
        <w:rPr>
          <w:rFonts w:ascii="Times New Roman" w:hAnsi="Times New Roman" w:cs="Times New Roman"/>
          <w:sz w:val="20"/>
          <w:szCs w:val="20"/>
        </w:rPr>
      </w:pPr>
      <w:r w:rsidRPr="00DF07B0">
        <w:rPr>
          <w:rFonts w:ascii="Times New Roman" w:hAnsi="Times New Roman" w:cs="Times New Roman"/>
          <w:sz w:val="20"/>
          <w:szCs w:val="20"/>
        </w:rPr>
        <w:t xml:space="preserve">This template shall include IGTs that were: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w:t>
      </w:r>
      <w:r w:rsidR="0072092D" w:rsidRPr="00DF07B0">
        <w:rPr>
          <w:sz w:val="20"/>
          <w:lang w:val="en-GB"/>
        </w:rPr>
        <w:t>–</w:t>
      </w:r>
      <w:r w:rsidRPr="00DF07B0">
        <w:rPr>
          <w:sz w:val="20"/>
          <w:lang w:val="en-GB"/>
        </w:rPr>
        <w:t>force</w:t>
      </w:r>
      <w:proofErr w:type="gramEnd"/>
      <w:r w:rsidRPr="00DF07B0">
        <w:rPr>
          <w:sz w:val="20"/>
          <w:lang w:val="en-GB"/>
        </w:rPr>
        <w:t xml:space="preserve"> at the start of the reporting period.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incepted</w:t>
      </w:r>
      <w:proofErr w:type="gramEnd"/>
      <w:r w:rsidRPr="00DF07B0">
        <w:rPr>
          <w:sz w:val="20"/>
          <w:lang w:val="en-GB"/>
        </w:rPr>
        <w:t xml:space="preserve"> during the reporting period and outstanding at the reporting date.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incepted</w:t>
      </w:r>
      <w:proofErr w:type="gramEnd"/>
      <w:r w:rsidRPr="00DF07B0">
        <w:rPr>
          <w:sz w:val="20"/>
          <w:lang w:val="en-GB"/>
        </w:rPr>
        <w:t xml:space="preserve"> and expired/matured during the reporting period.  </w:t>
      </w:r>
    </w:p>
    <w:p w:rsidR="000A55AA" w:rsidRPr="00DF07B0" w:rsidRDefault="000A55AA" w:rsidP="00950116">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A55AA" w:rsidRPr="00DF07B0"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DF07B0">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rsidR="000A55AA" w:rsidRPr="00DF07B0" w:rsidRDefault="000A55AA" w:rsidP="00950116">
      <w:pPr>
        <w:suppressAutoHyphens/>
        <w:snapToGrid w:val="0"/>
        <w:spacing w:after="0" w:line="240" w:lineRule="auto"/>
        <w:ind w:left="28" w:firstLine="5"/>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Each transaction shall be reported separately. Undertakings shall report as many </w:t>
      </w:r>
      <w:r w:rsidR="00214026" w:rsidRPr="00DF07B0">
        <w:rPr>
          <w:rFonts w:ascii="Times New Roman" w:hAnsi="Times New Roman" w:cs="Times New Roman"/>
          <w:sz w:val="20"/>
          <w:szCs w:val="20"/>
        </w:rPr>
        <w:t>rows</w:t>
      </w:r>
      <w:r w:rsidRPr="00DF07B0">
        <w:rPr>
          <w:rFonts w:ascii="Times New Roman" w:hAnsi="Times New Roman" w:cs="Times New Roman"/>
          <w:sz w:val="20"/>
          <w:szCs w:val="20"/>
        </w:rPr>
        <w:t xml:space="preserve"> as needed to properly identify the transaction, including if different types of </w:t>
      </w:r>
      <w:r w:rsidRPr="00DF07B0">
        <w:rPr>
          <w:rFonts w:ascii="Times New Roman" w:eastAsia="Times New Roman" w:hAnsi="Times New Roman" w:cs="Times New Roman"/>
          <w:color w:val="000000"/>
          <w:sz w:val="20"/>
          <w:szCs w:val="20"/>
          <w:lang w:eastAsia="en-GB"/>
        </w:rPr>
        <w:t>reinsurance contracts/ treaties are used.</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Any additions /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ups to significant IGTs shall be reported as a separate IGT, even if the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up in its own right falls below the significant threshold limit. For example, if an undertaking increases the initial loan amount to another related undertaking the addition to the loan shall be recorded as a separate item with its issue date as the date of the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up.</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lastRenderedPageBreak/>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A55AA" w:rsidRPr="00DF07B0"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57"/>
        <w:gridCol w:w="2238"/>
        <w:gridCol w:w="5929"/>
      </w:tblGrid>
      <w:tr w:rsidR="000A55AA" w:rsidRPr="00DF07B0" w:rsidTr="00950116">
        <w:trPr>
          <w:trHeight w:val="337"/>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color w:val="000000"/>
                <w:sz w:val="20"/>
                <w:szCs w:val="20"/>
                <w:lang w:eastAsia="en-GB"/>
              </w:rPr>
            </w:pPr>
          </w:p>
        </w:tc>
        <w:tc>
          <w:tcPr>
            <w:tcW w:w="2238"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b/>
                <w:bCs/>
                <w:sz w:val="20"/>
                <w:szCs w:val="20"/>
                <w:lang w:eastAsia="en-GB"/>
              </w:rPr>
              <w:t>ITEM</w:t>
            </w:r>
          </w:p>
        </w:tc>
        <w:tc>
          <w:tcPr>
            <w:tcW w:w="592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b/>
                <w:bCs/>
                <w:sz w:val="20"/>
                <w:szCs w:val="20"/>
                <w:lang w:eastAsia="en-GB"/>
              </w:rPr>
              <w:t>INSTRUCTIONS</w:t>
            </w:r>
          </w:p>
        </w:tc>
      </w:tr>
      <w:tr w:rsidR="000A55AA" w:rsidRPr="00DF07B0" w:rsidTr="00950116">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C0010 </w:t>
            </w:r>
          </w:p>
        </w:tc>
        <w:tc>
          <w:tcPr>
            <w:tcW w:w="223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 of intragroup transaction</w:t>
            </w:r>
          </w:p>
        </w:tc>
        <w:tc>
          <w:tcPr>
            <w:tcW w:w="592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0A55AA" w:rsidRPr="00DF07B0" w:rsidTr="00950116">
        <w:trPr>
          <w:trHeight w:val="592"/>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C0020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Name of </w:t>
            </w:r>
            <w:proofErr w:type="spellStart"/>
            <w:r w:rsidRPr="00DF07B0">
              <w:rPr>
                <w:rFonts w:ascii="Times New Roman" w:eastAsia="Times New Roman" w:hAnsi="Times New Roman" w:cs="Times New Roman"/>
                <w:color w:val="000000"/>
                <w:sz w:val="20"/>
                <w:szCs w:val="20"/>
                <w:lang w:eastAsia="en-GB"/>
              </w:rPr>
              <w:t>cedent</w:t>
            </w:r>
            <w:proofErr w:type="spellEnd"/>
            <w:r w:rsidRPr="00DF07B0">
              <w:rPr>
                <w:rFonts w:ascii="Times New Roman" w:eastAsia="Times New Roman" w:hAnsi="Times New Roman" w:cs="Times New Roman"/>
                <w:color w:val="000000"/>
                <w:sz w:val="20"/>
                <w:szCs w:val="20"/>
                <w:lang w:eastAsia="en-GB"/>
              </w:rPr>
              <w:t xml:space="preserv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Legal name of the entity that has transferred the underwriting risk to another insurer or reinsurer within the group. </w:t>
            </w:r>
          </w:p>
        </w:tc>
      </w:tr>
      <w:tr w:rsidR="000A55AA" w:rsidRPr="00DF07B0" w:rsidTr="00950116">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C0030 </w:t>
            </w:r>
          </w:p>
        </w:tc>
        <w:tc>
          <w:tcPr>
            <w:tcW w:w="2238"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Identification code of </w:t>
            </w:r>
            <w:proofErr w:type="spellStart"/>
            <w:r w:rsidRPr="00DF07B0">
              <w:rPr>
                <w:rFonts w:ascii="Times New Roman" w:eastAsia="Times New Roman" w:hAnsi="Times New Roman" w:cs="Times New Roman"/>
                <w:color w:val="000000"/>
                <w:sz w:val="20"/>
                <w:szCs w:val="20"/>
                <w:lang w:eastAsia="en-GB"/>
              </w:rPr>
              <w:t>cedent</w:t>
            </w:r>
            <w:proofErr w:type="spellEnd"/>
          </w:p>
        </w:tc>
        <w:tc>
          <w:tcPr>
            <w:tcW w:w="5929"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color w:val="000000"/>
                <w:sz w:val="20"/>
                <w:szCs w:val="20"/>
                <w:lang w:eastAsia="en-GB"/>
              </w:rPr>
              <w:t xml:space="preserve">The unique identification code attached to the investor/buyer/transferee </w:t>
            </w:r>
            <w:r w:rsidRPr="00DF07B0">
              <w:rPr>
                <w:rFonts w:ascii="Times New Roman" w:hAnsi="Times New Roman" w:cs="Times New Roman"/>
                <w:sz w:val="20"/>
                <w:szCs w:val="20"/>
              </w:rPr>
              <w:t>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w:t>
            </w:r>
            <w:r w:rsidRPr="00DF07B0">
              <w:rPr>
                <w:rFonts w:ascii="Times New Roman" w:eastAsia="Times New Roman" w:hAnsi="Times New Roman" w:cs="Times New Roman"/>
                <w:sz w:val="20"/>
                <w:szCs w:val="20"/>
                <w:lang w:eastAsia="en-GB"/>
              </w:rPr>
              <w:br/>
            </w:r>
            <w:r w:rsidRPr="00DF07B0">
              <w:rPr>
                <w:rFonts w:ascii="Times New Roman" w:eastAsia="Times New Roman" w:hAnsi="Times New Roman" w:cs="Times New Roman"/>
                <w:sz w:val="20"/>
                <w:szCs w:val="20"/>
                <w:lang w:eastAsia="en-GB"/>
              </w:rPr>
              <w:br/>
              <w:t xml:space="preserve">Specific code: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DF07B0" w:rsidRDefault="0072092D" w:rsidP="006746F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undertakings and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regulated undertaking, the group </w:t>
            </w:r>
            <w:r w:rsidR="006746F6" w:rsidRPr="00DF07B0">
              <w:rPr>
                <w:rFonts w:ascii="Times New Roman" w:eastAsia="Times New Roman" w:hAnsi="Times New Roman" w:cs="Times New Roman"/>
                <w:sz w:val="20"/>
                <w:szCs w:val="20"/>
                <w:lang w:eastAsia="en-GB"/>
              </w:rPr>
              <w:t xml:space="preserve">should </w:t>
            </w:r>
            <w:r w:rsidR="000A55AA" w:rsidRPr="00DF07B0">
              <w:rPr>
                <w:rFonts w:ascii="Times New Roman" w:eastAsia="Times New Roman" w:hAnsi="Times New Roman" w:cs="Times New Roman"/>
                <w:sz w:val="20"/>
                <w:szCs w:val="20"/>
                <w:lang w:eastAsia="en-GB"/>
              </w:rPr>
              <w:t xml:space="preserve">comply with the following format in a consistent manner: </w:t>
            </w:r>
            <w:r w:rsidR="000A55AA" w:rsidRPr="00DF07B0">
              <w:rPr>
                <w:rFonts w:ascii="Times New Roman" w:eastAsia="Times New Roman" w:hAnsi="Times New Roman" w:cs="Times New Roman"/>
                <w:sz w:val="20"/>
                <w:szCs w:val="20"/>
                <w:lang w:eastAsia="en-GB"/>
              </w:rPr>
              <w:br/>
              <w:t xml:space="preserve"> identification code of the parent undertaking + </w:t>
            </w:r>
            <w:r w:rsidR="000A55AA" w:rsidRPr="00DF07B0">
              <w:rPr>
                <w:rFonts w:ascii="Times New Roman" w:eastAsia="Times New Roman" w:hAnsi="Times New Roman" w:cs="Times New Roman"/>
                <w:sz w:val="20"/>
                <w:szCs w:val="20"/>
                <w:lang w:eastAsia="en-GB"/>
              </w:rPr>
              <w:br/>
              <w:t xml:space="preserve"> ISO 3166</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1 alpha</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2 code of the country of the undertaking + </w:t>
            </w:r>
            <w:r w:rsidR="000A55AA" w:rsidRPr="00DF07B0">
              <w:rPr>
                <w:rFonts w:ascii="Times New Roman" w:eastAsia="Times New Roman" w:hAnsi="Times New Roman" w:cs="Times New Roman"/>
                <w:sz w:val="20"/>
                <w:szCs w:val="20"/>
                <w:lang w:eastAsia="en-GB"/>
              </w:rPr>
              <w:br/>
              <w:t xml:space="preserve"> 5 digits</w:t>
            </w:r>
          </w:p>
        </w:tc>
      </w:tr>
      <w:tr w:rsidR="000A55AA" w:rsidRPr="00DF07B0" w:rsidTr="00950116">
        <w:trPr>
          <w:trHeight w:val="855"/>
        </w:trPr>
        <w:tc>
          <w:tcPr>
            <w:tcW w:w="1057" w:type="dxa"/>
            <w:tcBorders>
              <w:top w:val="single" w:sz="4" w:space="0" w:color="auto"/>
              <w:left w:val="single" w:sz="4" w:space="0" w:color="auto"/>
              <w:bottom w:val="nil"/>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C0040</w:t>
            </w:r>
          </w:p>
        </w:tc>
        <w:tc>
          <w:tcPr>
            <w:tcW w:w="2238" w:type="dxa"/>
            <w:tcBorders>
              <w:top w:val="single" w:sz="4" w:space="0" w:color="auto"/>
              <w:left w:val="nil"/>
              <w:bottom w:val="nil"/>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ID code type of code of the </w:t>
            </w:r>
            <w:proofErr w:type="spellStart"/>
            <w:r w:rsidRPr="00DF07B0">
              <w:rPr>
                <w:rFonts w:ascii="Times New Roman" w:eastAsia="Times New Roman" w:hAnsi="Times New Roman" w:cs="Times New Roman"/>
                <w:color w:val="000000"/>
                <w:sz w:val="20"/>
                <w:szCs w:val="20"/>
                <w:lang w:eastAsia="en-GB"/>
              </w:rPr>
              <w:t>cedant</w:t>
            </w:r>
            <w:proofErr w:type="spellEnd"/>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nil"/>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Identification of the code used in item “Identification code for the </w:t>
            </w:r>
            <w:proofErr w:type="spellStart"/>
            <w:r w:rsidRPr="00DF07B0">
              <w:rPr>
                <w:rFonts w:ascii="Times New Roman" w:eastAsia="Times New Roman" w:hAnsi="Times New Roman" w:cs="Times New Roman"/>
                <w:color w:val="000000"/>
                <w:sz w:val="20"/>
                <w:szCs w:val="20"/>
                <w:lang w:eastAsia="en-GB"/>
              </w:rPr>
              <w:t>cedant</w:t>
            </w:r>
            <w:proofErr w:type="spellEnd"/>
            <w:r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C0050</w:t>
            </w:r>
          </w:p>
        </w:tc>
        <w:tc>
          <w:tcPr>
            <w:tcW w:w="2238"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Name of reinsurer</w:t>
            </w:r>
          </w:p>
        </w:tc>
        <w:tc>
          <w:tcPr>
            <w:tcW w:w="5929"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Legal name of the reinsurer to whom the underwriting risk has been transferred.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This shall be the same as reported in S.30.02.</w:t>
            </w:r>
          </w:p>
        </w:tc>
      </w:tr>
      <w:tr w:rsidR="000A55AA" w:rsidRPr="00DF07B0" w:rsidTr="00950116">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C0060</w:t>
            </w:r>
          </w:p>
        </w:tc>
        <w:tc>
          <w:tcPr>
            <w:tcW w:w="2238"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code  of reinsurer</w:t>
            </w:r>
          </w:p>
        </w:tc>
        <w:tc>
          <w:tcPr>
            <w:tcW w:w="5929"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color w:val="000000"/>
                <w:sz w:val="20"/>
                <w:szCs w:val="20"/>
                <w:lang w:eastAsia="en-GB"/>
              </w:rPr>
              <w:t xml:space="preserve">The unique identification code attached to the investor/buyer/transferee </w:t>
            </w:r>
            <w:r w:rsidRPr="00DF07B0">
              <w:rPr>
                <w:rFonts w:ascii="Times New Roman" w:hAnsi="Times New Roman" w:cs="Times New Roman"/>
                <w:sz w:val="20"/>
                <w:szCs w:val="20"/>
              </w:rPr>
              <w:t>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w:t>
            </w:r>
            <w:r w:rsidRPr="00DF07B0">
              <w:rPr>
                <w:rFonts w:ascii="Times New Roman" w:eastAsia="Times New Roman" w:hAnsi="Times New Roman" w:cs="Times New Roman"/>
                <w:sz w:val="20"/>
                <w:szCs w:val="20"/>
                <w:lang w:eastAsia="en-GB"/>
              </w:rPr>
              <w:br/>
            </w:r>
            <w:r w:rsidRPr="00DF07B0">
              <w:rPr>
                <w:rFonts w:ascii="Times New Roman" w:eastAsia="Times New Roman" w:hAnsi="Times New Roman" w:cs="Times New Roman"/>
                <w:sz w:val="20"/>
                <w:szCs w:val="20"/>
                <w:lang w:eastAsia="en-GB"/>
              </w:rPr>
              <w:br/>
              <w:t xml:space="preserve">Specific code: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DF07B0" w:rsidRDefault="0072092D"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undertakings and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regulated undertaking, the group </w:t>
            </w:r>
            <w:r w:rsidR="006746F6" w:rsidRPr="00DF07B0">
              <w:rPr>
                <w:rFonts w:ascii="Times New Roman" w:eastAsia="Times New Roman" w:hAnsi="Times New Roman" w:cs="Times New Roman"/>
                <w:sz w:val="20"/>
                <w:szCs w:val="20"/>
                <w:lang w:eastAsia="en-GB"/>
              </w:rPr>
              <w:t>should</w:t>
            </w:r>
            <w:r w:rsidR="000A55AA" w:rsidRPr="00DF07B0">
              <w:rPr>
                <w:rFonts w:ascii="Times New Roman" w:eastAsia="Times New Roman" w:hAnsi="Times New Roman" w:cs="Times New Roman"/>
                <w:sz w:val="20"/>
                <w:szCs w:val="20"/>
                <w:lang w:eastAsia="en-GB"/>
              </w:rPr>
              <w:t xml:space="preserve"> comply with the following format in a consistent manner: </w:t>
            </w:r>
            <w:r w:rsidR="000A55AA" w:rsidRPr="00DF07B0">
              <w:rPr>
                <w:rFonts w:ascii="Times New Roman" w:eastAsia="Times New Roman" w:hAnsi="Times New Roman" w:cs="Times New Roman"/>
                <w:sz w:val="20"/>
                <w:szCs w:val="20"/>
                <w:lang w:eastAsia="en-GB"/>
              </w:rPr>
              <w:br/>
              <w:t xml:space="preserve"> identification code of the parent undertaking + </w:t>
            </w:r>
            <w:r w:rsidR="000A55AA" w:rsidRPr="00DF07B0">
              <w:rPr>
                <w:rFonts w:ascii="Times New Roman" w:eastAsia="Times New Roman" w:hAnsi="Times New Roman" w:cs="Times New Roman"/>
                <w:sz w:val="20"/>
                <w:szCs w:val="20"/>
                <w:lang w:eastAsia="en-GB"/>
              </w:rPr>
              <w:br/>
              <w:t xml:space="preserve"> ISO 3166</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1 alpha</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2 code of the country of the undertaking + </w:t>
            </w:r>
            <w:r w:rsidR="000A55AA" w:rsidRPr="00DF07B0">
              <w:rPr>
                <w:rFonts w:ascii="Times New Roman" w:eastAsia="Times New Roman" w:hAnsi="Times New Roman" w:cs="Times New Roman"/>
                <w:sz w:val="20"/>
                <w:szCs w:val="20"/>
                <w:lang w:eastAsia="en-GB"/>
              </w:rPr>
              <w:br/>
              <w:t xml:space="preserve"> 5 digits</w:t>
            </w:r>
          </w:p>
        </w:tc>
      </w:tr>
      <w:tr w:rsidR="000A55AA" w:rsidRPr="00DF07B0" w:rsidTr="00950116">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lastRenderedPageBreak/>
              <w:t>C0070</w:t>
            </w:r>
          </w:p>
        </w:tc>
        <w:tc>
          <w:tcPr>
            <w:tcW w:w="2238"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 code type of code of the reinsurer</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of the code used in item “Identification code for the reinsurer”:</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C0080</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Validity period (start date)</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w:t>
            </w:r>
            <w:r w:rsidRPr="00DF07B0">
              <w:rPr>
                <w:rFonts w:ascii="Times New Roman" w:eastAsia="Times New Roman" w:hAnsi="Times New Roman" w:cs="Times New Roman"/>
                <w:color w:val="000000"/>
                <w:sz w:val="20"/>
                <w:szCs w:val="20"/>
                <w:lang w:eastAsia="en-GB"/>
              </w:rPr>
              <w:t xml:space="preserve">date of commencement of the specific reinsurance contract/treaty.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r>
      <w:tr w:rsidR="000A55AA" w:rsidRPr="00DF07B0" w:rsidTr="00950116">
        <w:trPr>
          <w:trHeight w:val="1425"/>
        </w:trPr>
        <w:tc>
          <w:tcPr>
            <w:tcW w:w="1057" w:type="dxa"/>
            <w:tcBorders>
              <w:top w:val="single" w:sz="4" w:space="0" w:color="auto"/>
              <w:left w:val="single" w:sz="4" w:space="0" w:color="auto"/>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C0090</w:t>
            </w:r>
          </w:p>
        </w:tc>
        <w:tc>
          <w:tcPr>
            <w:tcW w:w="2238"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Validity period (expiry date) </w:t>
            </w:r>
          </w:p>
        </w:tc>
        <w:tc>
          <w:tcPr>
            <w:tcW w:w="5929"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w:t>
            </w:r>
            <w:r w:rsidRPr="00DF07B0">
              <w:rPr>
                <w:rFonts w:ascii="Times New Roman" w:eastAsia="Times New Roman" w:hAnsi="Times New Roman" w:cs="Times New Roman"/>
                <w:color w:val="000000"/>
                <w:sz w:val="20"/>
                <w:szCs w:val="20"/>
                <w:lang w:eastAsia="en-GB"/>
              </w:rPr>
              <w:t>expiry date of the specific reinsurance contract/treaty (i.e. the last date the specific reinsurance contract/treaty is in force). This item is not reported if there is no expiry date (for example, contract is continuous and ends by one of the parties giving notice).</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r>
      <w:tr w:rsidR="000A55AA" w:rsidRPr="00DF07B0" w:rsidTr="00950116">
        <w:trPr>
          <w:trHeight w:val="629"/>
        </w:trPr>
        <w:tc>
          <w:tcPr>
            <w:tcW w:w="1057" w:type="dxa"/>
            <w:tcBorders>
              <w:top w:val="single" w:sz="4" w:space="0" w:color="auto"/>
              <w:left w:val="single" w:sz="4" w:space="0" w:color="auto"/>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C0100</w:t>
            </w:r>
          </w:p>
        </w:tc>
        <w:tc>
          <w:tcPr>
            <w:tcW w:w="2238" w:type="dxa"/>
            <w:tcBorders>
              <w:top w:val="single" w:sz="4" w:space="0" w:color="auto"/>
              <w:left w:val="nil"/>
              <w:bottom w:val="nil"/>
              <w:right w:val="single" w:sz="4" w:space="0" w:color="auto"/>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Currency of  contract/treaty</w:t>
            </w:r>
          </w:p>
        </w:tc>
        <w:tc>
          <w:tcPr>
            <w:tcW w:w="5929"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Identify the ISO 4217 alphabetic code of the</w:t>
            </w:r>
            <w:r w:rsidRPr="00DF07B0">
              <w:rPr>
                <w:rFonts w:ascii="Times New Roman" w:eastAsia="Times New Roman" w:hAnsi="Times New Roman" w:cs="Times New Roman"/>
                <w:color w:val="000000"/>
                <w:sz w:val="20"/>
                <w:szCs w:val="20"/>
                <w:lang w:eastAsia="en-GB"/>
              </w:rPr>
              <w:t xml:space="preserve"> currency of payments for the specific reinsurance contract/treaty.</w:t>
            </w:r>
          </w:p>
        </w:tc>
      </w:tr>
      <w:tr w:rsidR="000A55AA" w:rsidRPr="00DF07B0" w:rsidTr="00950116">
        <w:trPr>
          <w:trHeight w:val="4629"/>
        </w:trPr>
        <w:tc>
          <w:tcPr>
            <w:tcW w:w="1057" w:type="dxa"/>
            <w:tcBorders>
              <w:top w:val="single" w:sz="4" w:space="0" w:color="auto"/>
              <w:left w:val="single" w:sz="4" w:space="0" w:color="auto"/>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C0110</w:t>
            </w:r>
          </w:p>
        </w:tc>
        <w:tc>
          <w:tcPr>
            <w:tcW w:w="2238"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Type of reinsurance contract/ treaty</w:t>
            </w:r>
          </w:p>
        </w:tc>
        <w:tc>
          <w:tcPr>
            <w:tcW w:w="5929"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Identify the type of reinsurance contract/treaty. The following close list shall be used: </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quota share</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variable quota share</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3 – surplus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4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excess of loss (per event and per risk)</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5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excess of loss (per risk)</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6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excess of loss (per event)</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7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excess of loss “back</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up” (protection </w:t>
            </w:r>
            <w:r w:rsidRPr="00DF07B0">
              <w:rPr>
                <w:rFonts w:ascii="Times New Roman" w:hAnsi="Times New Roman" w:cs="Times New Roman"/>
                <w:sz w:val="20"/>
                <w:szCs w:val="20"/>
              </w:rPr>
              <w:t>against follow</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on events which certain catastrophes can cause such as flooding or fire</w:t>
            </w:r>
            <w:r w:rsidRPr="00DF07B0">
              <w:rPr>
                <w:rFonts w:ascii="Times New Roman" w:eastAsia="Times New Roman" w:hAnsi="Times New Roman" w:cs="Times New Roman"/>
                <w:color w:val="000000"/>
                <w:sz w:val="20"/>
                <w:szCs w:val="20"/>
                <w:lang w:eastAsia="en-GB"/>
              </w:rPr>
              <w:t>)</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8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excess of loss with basis risk</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9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reinstatement cover</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10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aggregate excess of loss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11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unlimited excess of loss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12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stop loss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13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other proportional treaties</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14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other non</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proportional treaties</w:t>
            </w:r>
          </w:p>
          <w:p w:rsidR="000A55AA" w:rsidRPr="00DF07B0" w:rsidRDefault="000A55AA" w:rsidP="00950116">
            <w:pPr>
              <w:spacing w:after="0" w:line="240" w:lineRule="auto"/>
              <w:rPr>
                <w:rFonts w:ascii="Times New Roman" w:eastAsia="Times New Roman" w:hAnsi="Times New Roman" w:cs="Times New Roman"/>
                <w:color w:val="000000"/>
                <w:sz w:val="20"/>
                <w:szCs w:val="20"/>
                <w:lang w:val="fr-BE" w:eastAsia="en-GB"/>
              </w:rPr>
            </w:pPr>
            <w:r w:rsidRPr="00DF07B0">
              <w:rPr>
                <w:rFonts w:ascii="Times New Roman" w:eastAsia="Times New Roman" w:hAnsi="Times New Roman" w:cs="Times New Roman"/>
                <w:color w:val="000000"/>
                <w:sz w:val="20"/>
                <w:szCs w:val="20"/>
                <w:lang w:val="fr-BE" w:eastAsia="en-GB"/>
              </w:rPr>
              <w:t xml:space="preserve">15 – Financial </w:t>
            </w:r>
            <w:proofErr w:type="spellStart"/>
            <w:r w:rsidRPr="00DF07B0">
              <w:rPr>
                <w:rFonts w:ascii="Times New Roman" w:eastAsia="Times New Roman" w:hAnsi="Times New Roman" w:cs="Times New Roman"/>
                <w:color w:val="000000"/>
                <w:sz w:val="20"/>
                <w:szCs w:val="20"/>
                <w:lang w:val="fr-BE" w:eastAsia="en-GB"/>
              </w:rPr>
              <w:t>reinsurance</w:t>
            </w:r>
            <w:proofErr w:type="spellEnd"/>
          </w:p>
          <w:p w:rsidR="000A55AA" w:rsidRPr="00DF07B0" w:rsidRDefault="000A55AA" w:rsidP="00950116">
            <w:pPr>
              <w:spacing w:after="0" w:line="240" w:lineRule="auto"/>
              <w:rPr>
                <w:rFonts w:ascii="Times New Roman" w:eastAsia="Times New Roman" w:hAnsi="Times New Roman" w:cs="Times New Roman"/>
                <w:color w:val="000000"/>
                <w:sz w:val="20"/>
                <w:szCs w:val="20"/>
                <w:lang w:val="fr-BE" w:eastAsia="en-GB"/>
              </w:rPr>
            </w:pPr>
            <w:r w:rsidRPr="00DF07B0">
              <w:rPr>
                <w:rFonts w:ascii="Times New Roman" w:eastAsia="Times New Roman" w:hAnsi="Times New Roman" w:cs="Times New Roman"/>
                <w:color w:val="000000"/>
                <w:sz w:val="20"/>
                <w:szCs w:val="20"/>
                <w:lang w:val="fr-BE" w:eastAsia="en-GB"/>
              </w:rPr>
              <w:t xml:space="preserve">16 </w:t>
            </w:r>
            <w:r w:rsidR="0072092D" w:rsidRPr="00DF07B0">
              <w:rPr>
                <w:rFonts w:ascii="Times New Roman" w:eastAsia="Times New Roman" w:hAnsi="Times New Roman" w:cs="Times New Roman"/>
                <w:color w:val="000000"/>
                <w:sz w:val="20"/>
                <w:szCs w:val="20"/>
                <w:lang w:val="fr-BE" w:eastAsia="en-GB"/>
              </w:rPr>
              <w:t>–</w:t>
            </w:r>
            <w:r w:rsidRPr="00DF07B0">
              <w:rPr>
                <w:rFonts w:ascii="Times New Roman" w:eastAsia="Times New Roman" w:hAnsi="Times New Roman" w:cs="Times New Roman"/>
                <w:color w:val="000000"/>
                <w:sz w:val="20"/>
                <w:szCs w:val="20"/>
                <w:lang w:val="fr-BE" w:eastAsia="en-GB"/>
              </w:rPr>
              <w:t xml:space="preserve"> Facultative </w:t>
            </w:r>
            <w:proofErr w:type="spellStart"/>
            <w:r w:rsidRPr="00DF07B0">
              <w:rPr>
                <w:rFonts w:ascii="Times New Roman" w:eastAsia="Times New Roman" w:hAnsi="Times New Roman" w:cs="Times New Roman"/>
                <w:color w:val="000000"/>
                <w:sz w:val="20"/>
                <w:szCs w:val="20"/>
                <w:lang w:val="fr-BE" w:eastAsia="en-GB"/>
              </w:rPr>
              <w:t>proportional</w:t>
            </w:r>
            <w:proofErr w:type="spellEnd"/>
            <w:r w:rsidRPr="00DF07B0">
              <w:rPr>
                <w:rFonts w:ascii="Times New Roman" w:eastAsia="Times New Roman" w:hAnsi="Times New Roman" w:cs="Times New Roman"/>
                <w:color w:val="000000"/>
                <w:sz w:val="20"/>
                <w:szCs w:val="20"/>
                <w:lang w:val="fr-BE" w:eastAsia="en-GB"/>
              </w:rPr>
              <w:t xml:space="preserve"> </w:t>
            </w:r>
          </w:p>
          <w:p w:rsidR="000A55AA" w:rsidRPr="00DF07B0" w:rsidRDefault="000A55AA" w:rsidP="00950116">
            <w:pPr>
              <w:spacing w:after="0" w:line="240" w:lineRule="auto"/>
              <w:rPr>
                <w:rFonts w:ascii="Times New Roman" w:hAnsi="Times New Roman" w:cs="Times New Roman"/>
                <w:sz w:val="20"/>
                <w:szCs w:val="20"/>
                <w:lang w:val="fr-BE"/>
              </w:rPr>
            </w:pPr>
            <w:r w:rsidRPr="00DF07B0">
              <w:rPr>
                <w:rFonts w:ascii="Times New Roman" w:eastAsia="Times New Roman" w:hAnsi="Times New Roman" w:cs="Times New Roman"/>
                <w:color w:val="000000"/>
                <w:sz w:val="20"/>
                <w:szCs w:val="20"/>
                <w:lang w:val="fr-BE" w:eastAsia="en-GB"/>
              </w:rPr>
              <w:t xml:space="preserve">17 </w:t>
            </w:r>
            <w:r w:rsidR="0072092D" w:rsidRPr="00DF07B0">
              <w:rPr>
                <w:rFonts w:ascii="Times New Roman" w:eastAsia="Times New Roman" w:hAnsi="Times New Roman" w:cs="Times New Roman"/>
                <w:color w:val="000000"/>
                <w:sz w:val="20"/>
                <w:szCs w:val="20"/>
                <w:lang w:val="fr-BE" w:eastAsia="en-GB"/>
              </w:rPr>
              <w:t>–</w:t>
            </w:r>
            <w:r w:rsidRPr="00DF07B0">
              <w:rPr>
                <w:rFonts w:ascii="Times New Roman" w:eastAsia="Times New Roman" w:hAnsi="Times New Roman" w:cs="Times New Roman"/>
                <w:color w:val="000000"/>
                <w:sz w:val="20"/>
                <w:szCs w:val="20"/>
                <w:lang w:val="fr-BE" w:eastAsia="en-GB"/>
              </w:rPr>
              <w:t xml:space="preserve"> Facultative non</w:t>
            </w:r>
            <w:r w:rsidR="0072092D" w:rsidRPr="00DF07B0">
              <w:rPr>
                <w:rFonts w:ascii="Times New Roman" w:eastAsia="Times New Roman" w:hAnsi="Times New Roman" w:cs="Times New Roman"/>
                <w:color w:val="000000"/>
                <w:sz w:val="20"/>
                <w:szCs w:val="20"/>
                <w:lang w:val="fr-BE" w:eastAsia="en-GB"/>
              </w:rPr>
              <w:t>–</w:t>
            </w:r>
            <w:proofErr w:type="spellStart"/>
            <w:r w:rsidRPr="00DF07B0">
              <w:rPr>
                <w:rFonts w:ascii="Times New Roman" w:eastAsia="Times New Roman" w:hAnsi="Times New Roman" w:cs="Times New Roman"/>
                <w:color w:val="000000"/>
                <w:sz w:val="20"/>
                <w:szCs w:val="20"/>
                <w:lang w:val="fr-BE" w:eastAsia="en-GB"/>
              </w:rPr>
              <w:t>proportional</w:t>
            </w:r>
            <w:proofErr w:type="spellEnd"/>
            <w:r w:rsidRPr="00DF07B0">
              <w:rPr>
                <w:rFonts w:ascii="Times New Roman" w:eastAsia="Times New Roman" w:hAnsi="Times New Roman" w:cs="Times New Roman"/>
                <w:color w:val="000000"/>
                <w:sz w:val="20"/>
                <w:szCs w:val="20"/>
                <w:lang w:val="fr-BE" w:eastAsia="en-GB"/>
              </w:rPr>
              <w:br/>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Other proportional treaties (code 13) and Other non</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proportional treaties (code 14) can be used for hybrid types of reinsurance treaties</w:t>
            </w:r>
          </w:p>
        </w:tc>
      </w:tr>
      <w:tr w:rsidR="000A55AA" w:rsidRPr="00DF07B0" w:rsidTr="00950116">
        <w:trPr>
          <w:trHeight w:val="274"/>
        </w:trPr>
        <w:tc>
          <w:tcPr>
            <w:tcW w:w="1057" w:type="dxa"/>
            <w:tcBorders>
              <w:top w:val="single" w:sz="4" w:space="0" w:color="auto"/>
              <w:left w:val="single" w:sz="4" w:space="0" w:color="auto"/>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C0120</w:t>
            </w:r>
          </w:p>
        </w:tc>
        <w:tc>
          <w:tcPr>
            <w:tcW w:w="2238"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Maximum cover by reinsurer under contract/treaty</w:t>
            </w:r>
          </w:p>
        </w:tc>
        <w:tc>
          <w:tcPr>
            <w:tcW w:w="5929" w:type="dxa"/>
            <w:tcBorders>
              <w:top w:val="single" w:sz="4" w:space="0" w:color="auto"/>
              <w:left w:val="nil"/>
              <w:bottom w:val="nil"/>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For quota share or a surplus treaty, 100% of the maximum amount that has been set for the entire contract/treaty is stated here (e.g. £10million).  In case of unlimited cover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1” must be filled in here.  For XL or SL treaties enter the initial capacity. </w:t>
            </w:r>
            <w:r w:rsidRPr="00DF07B0">
              <w:rPr>
                <w:rFonts w:ascii="Times New Roman" w:eastAsia="Times New Roman" w:hAnsi="Times New Roman" w:cs="Times New Roman"/>
                <w:color w:val="000000"/>
                <w:sz w:val="20"/>
                <w:szCs w:val="20"/>
                <w:lang w:eastAsia="en-GB"/>
              </w:rPr>
              <w:br/>
              <w:t xml:space="preserve">This item has to be reported in the currency of the transaction. </w:t>
            </w:r>
          </w:p>
        </w:tc>
      </w:tr>
      <w:tr w:rsidR="000A55AA" w:rsidRPr="00DF07B0" w:rsidTr="00950116">
        <w:trPr>
          <w:trHeight w:val="1447"/>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themeColor="text1"/>
                <w:sz w:val="20"/>
                <w:szCs w:val="20"/>
                <w:lang w:eastAsia="en-GB"/>
              </w:rPr>
            </w:pPr>
            <w:r w:rsidRPr="00DF07B0">
              <w:rPr>
                <w:rFonts w:ascii="Times New Roman" w:eastAsia="Times New Roman" w:hAnsi="Times New Roman" w:cs="Times New Roman"/>
                <w:color w:val="000000" w:themeColor="text1"/>
                <w:sz w:val="20"/>
                <w:szCs w:val="20"/>
                <w:lang w:eastAsia="en-GB"/>
              </w:rPr>
              <w:t>C0130</w:t>
            </w:r>
          </w:p>
        </w:tc>
        <w:tc>
          <w:tcPr>
            <w:tcW w:w="223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themeColor="text1"/>
                <w:sz w:val="20"/>
                <w:szCs w:val="20"/>
                <w:lang w:eastAsia="en-GB"/>
              </w:rPr>
            </w:pPr>
            <w:r w:rsidRPr="00DF07B0">
              <w:rPr>
                <w:rFonts w:ascii="Times New Roman" w:eastAsia="Times New Roman" w:hAnsi="Times New Roman" w:cs="Times New Roman"/>
                <w:color w:val="000000" w:themeColor="text1"/>
                <w:sz w:val="20"/>
                <w:szCs w:val="20"/>
                <w:lang w:eastAsia="en-GB"/>
              </w:rPr>
              <w:t xml:space="preserve">Net Receivables </w:t>
            </w:r>
          </w:p>
        </w:tc>
        <w:tc>
          <w:tcPr>
            <w:tcW w:w="592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themeColor="text1"/>
                <w:sz w:val="20"/>
                <w:szCs w:val="20"/>
                <w:lang w:eastAsia="en-GB"/>
              </w:rPr>
            </w:pPr>
            <w:r w:rsidRPr="00DF07B0">
              <w:rPr>
                <w:rFonts w:ascii="Times New Roman" w:eastAsia="Times New Roman" w:hAnsi="Times New Roman" w:cs="Times New Roman"/>
                <w:color w:val="000000" w:themeColor="text1"/>
                <w:sz w:val="20"/>
                <w:szCs w:val="20"/>
                <w:lang w:eastAsia="en-GB"/>
              </w:rPr>
              <w:t>The amount resulting from: claims paid by the insurer but not yet reimbursed by the reinsurer + commissions to be paid by the reinsurer + other receivables minus debts to the reinsurer. Cash deposits are excluded and are to be considered as guarantees received. Total amount must be equal to the sum of the balance sheet items: Reinsurance receivables and Reinsurance payables.</w:t>
            </w:r>
          </w:p>
        </w:tc>
      </w:tr>
      <w:tr w:rsidR="000A55AA" w:rsidRPr="00DF07B0" w:rsidTr="00950116">
        <w:trPr>
          <w:trHeight w:val="274"/>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C0140</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Total reinsurance recoverable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Total amount due from the reinsurer at the reporting date which include:  </w:t>
            </w:r>
            <w:r w:rsidRPr="00DF07B0">
              <w:rPr>
                <w:rFonts w:ascii="Times New Roman" w:eastAsia="Times New Roman" w:hAnsi="Times New Roman" w:cs="Times New Roman"/>
                <w:color w:val="000000"/>
                <w:sz w:val="20"/>
                <w:szCs w:val="20"/>
                <w:lang w:eastAsia="en-GB"/>
              </w:rPr>
              <w:br/>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Premium provision for part of the future reinsurance premium which has already been paid to the reinsurer</w:t>
            </w:r>
            <w:proofErr w:type="gramStart"/>
            <w:r w:rsidRPr="00DF07B0">
              <w:rPr>
                <w:rFonts w:ascii="Times New Roman" w:eastAsia="Times New Roman" w:hAnsi="Times New Roman" w:cs="Times New Roman"/>
                <w:color w:val="000000"/>
                <w:sz w:val="20"/>
                <w:szCs w:val="20"/>
                <w:lang w:eastAsia="en-GB"/>
              </w:rPr>
              <w:t>;</w:t>
            </w:r>
            <w:proofErr w:type="gramEnd"/>
            <w:r w:rsidRPr="00DF07B0">
              <w:rPr>
                <w:rFonts w:ascii="Times New Roman" w:eastAsia="Times New Roman" w:hAnsi="Times New Roman" w:cs="Times New Roman"/>
                <w:color w:val="000000"/>
                <w:sz w:val="20"/>
                <w:szCs w:val="20"/>
                <w:lang w:eastAsia="en-GB"/>
              </w:rPr>
              <w:br/>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Claims provision for claims outstanding for insurer which have to be paid by the reinsurer; and/or </w:t>
            </w:r>
            <w:r w:rsidRPr="00DF07B0">
              <w:rPr>
                <w:rFonts w:ascii="Times New Roman" w:eastAsia="Times New Roman" w:hAnsi="Times New Roman" w:cs="Times New Roman"/>
                <w:color w:val="000000"/>
                <w:sz w:val="20"/>
                <w:szCs w:val="20"/>
                <w:lang w:eastAsia="en-GB"/>
              </w:rPr>
              <w:br/>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Technical provisions for the amount reflecting the share of the reinsurer in the gross technical provisions.</w:t>
            </w:r>
          </w:p>
        </w:tc>
      </w:tr>
      <w:tr w:rsidR="000A55AA" w:rsidRPr="00DF07B0" w:rsidTr="00950116">
        <w:trPr>
          <w:trHeight w:val="259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lastRenderedPageBreak/>
              <w:t>C0150</w:t>
            </w:r>
          </w:p>
        </w:tc>
        <w:tc>
          <w:tcPr>
            <w:tcW w:w="223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Reinsurance result (for reinsured entity)</w:t>
            </w:r>
          </w:p>
        </w:tc>
        <w:tc>
          <w:tcPr>
            <w:tcW w:w="5929"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F8243B">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The reinsurance result for the reinsure</w:t>
            </w:r>
            <w:r w:rsidR="00F8243B" w:rsidRPr="00DF07B0">
              <w:rPr>
                <w:rFonts w:ascii="Times New Roman" w:eastAsia="Times New Roman" w:hAnsi="Times New Roman" w:cs="Times New Roman"/>
                <w:color w:val="000000"/>
                <w:sz w:val="20"/>
                <w:szCs w:val="20"/>
                <w:lang w:eastAsia="en-GB"/>
              </w:rPr>
              <w:t>d entity</w:t>
            </w:r>
            <w:r w:rsidRPr="00DF07B0">
              <w:rPr>
                <w:rFonts w:ascii="Times New Roman" w:eastAsia="Times New Roman" w:hAnsi="Times New Roman" w:cs="Times New Roman"/>
                <w:color w:val="000000"/>
                <w:sz w:val="20"/>
                <w:szCs w:val="20"/>
                <w:lang w:eastAsia="en-GB"/>
              </w:rPr>
              <w:t xml:space="preserve"> </w:t>
            </w:r>
            <w:r w:rsidR="006746F6" w:rsidRPr="00DF07B0">
              <w:rPr>
                <w:rFonts w:ascii="Times New Roman" w:eastAsia="Times New Roman" w:hAnsi="Times New Roman" w:cs="Times New Roman"/>
                <w:color w:val="000000"/>
                <w:sz w:val="20"/>
                <w:szCs w:val="20"/>
                <w:lang w:eastAsia="en-GB"/>
              </w:rPr>
              <w:t>should</w:t>
            </w:r>
            <w:r w:rsidRPr="00DF07B0">
              <w:rPr>
                <w:rFonts w:ascii="Times New Roman" w:eastAsia="Times New Roman" w:hAnsi="Times New Roman" w:cs="Times New Roman"/>
                <w:color w:val="000000"/>
                <w:sz w:val="20"/>
                <w:szCs w:val="20"/>
                <w:lang w:eastAsia="en-GB"/>
              </w:rPr>
              <w:t xml:space="preserve"> be calculated as follows: </w:t>
            </w:r>
            <w:r w:rsidRPr="00DF07B0">
              <w:rPr>
                <w:rFonts w:ascii="Times New Roman" w:eastAsia="Times New Roman" w:hAnsi="Times New Roman" w:cs="Times New Roman"/>
                <w:color w:val="000000"/>
                <w:sz w:val="20"/>
                <w:szCs w:val="20"/>
                <w:lang w:eastAsia="en-GB"/>
              </w:rPr>
              <w:br/>
              <w:t xml:space="preserve">Total reinsurance commissions received by reinsured entity </w:t>
            </w:r>
            <w:r w:rsidRPr="00DF07B0">
              <w:rPr>
                <w:rFonts w:ascii="Times New Roman" w:eastAsia="Times New Roman" w:hAnsi="Times New Roman" w:cs="Times New Roman"/>
                <w:color w:val="000000"/>
                <w:sz w:val="20"/>
                <w:szCs w:val="20"/>
                <w:lang w:eastAsia="en-GB"/>
              </w:rPr>
              <w:br/>
              <w:t>less</w:t>
            </w:r>
            <w:r w:rsidRPr="00DF07B0">
              <w:rPr>
                <w:rFonts w:ascii="Times New Roman" w:eastAsia="Times New Roman" w:hAnsi="Times New Roman" w:cs="Times New Roman"/>
                <w:color w:val="000000"/>
                <w:sz w:val="20"/>
                <w:szCs w:val="20"/>
                <w:lang w:eastAsia="en-GB"/>
              </w:rPr>
              <w:br/>
              <w:t xml:space="preserve">Gross reinsurance premiums paid by reinsured entity </w:t>
            </w:r>
            <w:r w:rsidRPr="00DF07B0">
              <w:rPr>
                <w:rFonts w:ascii="Times New Roman" w:eastAsia="Times New Roman" w:hAnsi="Times New Roman" w:cs="Times New Roman"/>
                <w:color w:val="000000"/>
                <w:sz w:val="20"/>
                <w:szCs w:val="20"/>
                <w:lang w:eastAsia="en-GB"/>
              </w:rPr>
              <w:br/>
              <w:t xml:space="preserve">plus </w:t>
            </w:r>
            <w:r w:rsidRPr="00DF07B0">
              <w:rPr>
                <w:rFonts w:ascii="Times New Roman" w:eastAsia="Times New Roman" w:hAnsi="Times New Roman" w:cs="Times New Roman"/>
                <w:color w:val="000000"/>
                <w:sz w:val="20"/>
                <w:szCs w:val="20"/>
                <w:lang w:eastAsia="en-GB"/>
              </w:rPr>
              <w:br/>
              <w:t>Claims paid by reinsurer during the reporting period</w:t>
            </w:r>
            <w:r w:rsidRPr="00DF07B0">
              <w:rPr>
                <w:rFonts w:ascii="Times New Roman" w:eastAsia="Times New Roman" w:hAnsi="Times New Roman" w:cs="Times New Roman"/>
                <w:color w:val="000000"/>
                <w:sz w:val="20"/>
                <w:szCs w:val="20"/>
                <w:lang w:eastAsia="en-GB"/>
              </w:rPr>
              <w:br/>
              <w:t>plus</w:t>
            </w:r>
            <w:r w:rsidRPr="00DF07B0">
              <w:rPr>
                <w:rFonts w:ascii="Times New Roman" w:eastAsia="Times New Roman" w:hAnsi="Times New Roman" w:cs="Times New Roman"/>
                <w:color w:val="000000"/>
                <w:sz w:val="20"/>
                <w:szCs w:val="20"/>
                <w:lang w:eastAsia="en-GB"/>
              </w:rPr>
              <w:br/>
              <w:t xml:space="preserve">Total reinsurance recoverables at the end of the reporting period </w:t>
            </w:r>
            <w:r w:rsidRPr="00DF07B0">
              <w:rPr>
                <w:rFonts w:ascii="Times New Roman" w:eastAsia="Times New Roman" w:hAnsi="Times New Roman" w:cs="Times New Roman"/>
                <w:color w:val="000000"/>
                <w:sz w:val="20"/>
                <w:szCs w:val="20"/>
                <w:lang w:eastAsia="en-GB"/>
              </w:rPr>
              <w:br/>
              <w:t>less</w:t>
            </w:r>
            <w:r w:rsidRPr="00DF07B0">
              <w:rPr>
                <w:rFonts w:ascii="Times New Roman" w:eastAsia="Times New Roman" w:hAnsi="Times New Roman" w:cs="Times New Roman"/>
                <w:color w:val="000000"/>
                <w:sz w:val="20"/>
                <w:szCs w:val="20"/>
                <w:lang w:eastAsia="en-GB"/>
              </w:rPr>
              <w:br/>
              <w:t>Total reinsurance recoverables at the start of the reporting period.</w:t>
            </w:r>
          </w:p>
        </w:tc>
      </w:tr>
      <w:tr w:rsidR="000A55AA" w:rsidRPr="00DF07B0" w:rsidTr="00950116">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C0160</w:t>
            </w:r>
          </w:p>
        </w:tc>
        <w:tc>
          <w:tcPr>
            <w:tcW w:w="2238" w:type="dxa"/>
            <w:tcBorders>
              <w:top w:val="single" w:sz="4" w:space="0" w:color="auto"/>
              <w:left w:val="nil"/>
              <w:bottom w:val="single" w:sz="4" w:space="0" w:color="auto"/>
              <w:right w:val="single" w:sz="4" w:space="0" w:color="auto"/>
            </w:tcBorders>
            <w:shd w:val="clear" w:color="auto" w:fill="auto"/>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Line of business</w:t>
            </w:r>
          </w:p>
        </w:tc>
        <w:tc>
          <w:tcPr>
            <w:tcW w:w="5929"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Identify the </w:t>
            </w:r>
            <w:r w:rsidR="002E770C" w:rsidRPr="00DF07B0">
              <w:rPr>
                <w:rFonts w:ascii="Times New Roman" w:eastAsia="Times New Roman" w:hAnsi="Times New Roman" w:cs="Times New Roman"/>
                <w:sz w:val="20"/>
                <w:szCs w:val="20"/>
                <w:lang w:eastAsia="es-ES"/>
              </w:rPr>
              <w:t>line of business, as defined in Annex I to Delegated Regulation (EU) 2015/35,</w:t>
            </w:r>
            <w:r w:rsidRPr="00DF07B0">
              <w:rPr>
                <w:rFonts w:ascii="Times New Roman" w:eastAsia="Times New Roman" w:hAnsi="Times New Roman" w:cs="Times New Roman"/>
                <w:color w:val="000000"/>
                <w:sz w:val="20"/>
                <w:szCs w:val="20"/>
                <w:lang w:eastAsia="en-GB"/>
              </w:rPr>
              <w:t xml:space="preserve"> being reinsured. The following close list shall be used: </w:t>
            </w:r>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Medical</w:t>
            </w:r>
            <w:proofErr w:type="spellEnd"/>
            <w:r w:rsidRPr="00DF07B0">
              <w:rPr>
                <w:sz w:val="20"/>
                <w:lang w:eastAsia="en-GB"/>
              </w:rPr>
              <w:t xml:space="preserve"> </w:t>
            </w:r>
            <w:proofErr w:type="spellStart"/>
            <w:r w:rsidRPr="00DF07B0">
              <w:rPr>
                <w:sz w:val="20"/>
                <w:lang w:eastAsia="en-GB"/>
              </w:rPr>
              <w:t>expense</w:t>
            </w:r>
            <w:proofErr w:type="spellEnd"/>
            <w:r w:rsidRPr="00DF07B0">
              <w:rPr>
                <w:sz w:val="20"/>
                <w:lang w:eastAsia="en-GB"/>
              </w:rPr>
              <w:t xml:space="preserve"> </w:t>
            </w:r>
            <w:proofErr w:type="spellStart"/>
            <w:r w:rsidRPr="00DF07B0">
              <w:rPr>
                <w:sz w:val="20"/>
                <w:lang w:eastAsia="en-GB"/>
              </w:rPr>
              <w:t>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Income</w:t>
            </w:r>
            <w:proofErr w:type="spellEnd"/>
            <w:r w:rsidRPr="00DF07B0">
              <w:rPr>
                <w:sz w:val="20"/>
                <w:lang w:eastAsia="en-GB"/>
              </w:rPr>
              <w:t xml:space="preserve"> protection </w:t>
            </w:r>
            <w:proofErr w:type="spellStart"/>
            <w:r w:rsidRPr="00DF07B0">
              <w:rPr>
                <w:sz w:val="20"/>
                <w:lang w:eastAsia="en-GB"/>
              </w:rPr>
              <w:t>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Workers</w:t>
            </w:r>
            <w:proofErr w:type="spellEnd"/>
            <w:r w:rsidRPr="00DF07B0">
              <w:rPr>
                <w:sz w:val="20"/>
                <w:lang w:eastAsia="en-GB"/>
              </w:rPr>
              <w:t xml:space="preserve">' compensation </w:t>
            </w:r>
            <w:proofErr w:type="spellStart"/>
            <w:r w:rsidRPr="00DF07B0">
              <w:rPr>
                <w:sz w:val="20"/>
                <w:lang w:eastAsia="en-GB"/>
              </w:rPr>
              <w:t>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Motor</w:t>
            </w:r>
            <w:proofErr w:type="spellEnd"/>
            <w:r w:rsidRPr="00DF07B0">
              <w:rPr>
                <w:sz w:val="20"/>
                <w:lang w:eastAsia="en-GB"/>
              </w:rPr>
              <w:t xml:space="preserve"> </w:t>
            </w:r>
            <w:proofErr w:type="spellStart"/>
            <w:r w:rsidRPr="00DF07B0">
              <w:rPr>
                <w:sz w:val="20"/>
                <w:lang w:eastAsia="en-GB"/>
              </w:rPr>
              <w:t>vehicle</w:t>
            </w:r>
            <w:proofErr w:type="spellEnd"/>
            <w:r w:rsidRPr="00DF07B0">
              <w:rPr>
                <w:sz w:val="20"/>
                <w:lang w:eastAsia="en-GB"/>
              </w:rPr>
              <w:t xml:space="preserve"> </w:t>
            </w:r>
            <w:proofErr w:type="spellStart"/>
            <w:r w:rsidRPr="00DF07B0">
              <w:rPr>
                <w:sz w:val="20"/>
                <w:lang w:eastAsia="en-GB"/>
              </w:rPr>
              <w:t>liability</w:t>
            </w:r>
            <w:proofErr w:type="spellEnd"/>
            <w:r w:rsidRPr="00DF07B0">
              <w:rPr>
                <w:sz w:val="20"/>
                <w:lang w:eastAsia="en-GB"/>
              </w:rPr>
              <w:t xml:space="preserve"> </w:t>
            </w:r>
            <w:proofErr w:type="spellStart"/>
            <w:r w:rsidRPr="00DF07B0">
              <w:rPr>
                <w:sz w:val="20"/>
                <w:lang w:eastAsia="en-GB"/>
              </w:rPr>
              <w:t>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Other</w:t>
            </w:r>
            <w:proofErr w:type="spellEnd"/>
            <w:r w:rsidRPr="00DF07B0">
              <w:rPr>
                <w:sz w:val="20"/>
                <w:lang w:eastAsia="en-GB"/>
              </w:rPr>
              <w:t xml:space="preserve"> </w:t>
            </w:r>
            <w:proofErr w:type="spellStart"/>
            <w:r w:rsidRPr="00DF07B0">
              <w:rPr>
                <w:sz w:val="20"/>
                <w:lang w:eastAsia="en-GB"/>
              </w:rPr>
              <w:t>motor</w:t>
            </w:r>
            <w:proofErr w:type="spellEnd"/>
            <w:r w:rsidRPr="00DF07B0">
              <w:rPr>
                <w:sz w:val="20"/>
                <w:lang w:eastAsia="en-GB"/>
              </w:rPr>
              <w:t xml:space="preserve"> </w:t>
            </w:r>
            <w:proofErr w:type="spellStart"/>
            <w:r w:rsidRPr="00DF07B0">
              <w:rPr>
                <w:sz w:val="20"/>
                <w:lang w:eastAsia="en-GB"/>
              </w:rPr>
              <w:t>insurance</w:t>
            </w:r>
            <w:proofErr w:type="spellEnd"/>
          </w:p>
          <w:p w:rsidR="000A55AA" w:rsidRPr="00DF07B0" w:rsidRDefault="000A55AA" w:rsidP="00803166">
            <w:pPr>
              <w:pStyle w:val="ListParagraph"/>
              <w:numPr>
                <w:ilvl w:val="0"/>
                <w:numId w:val="58"/>
              </w:numPr>
              <w:ind w:left="435" w:hanging="426"/>
              <w:jc w:val="left"/>
              <w:rPr>
                <w:sz w:val="20"/>
                <w:lang w:eastAsia="en-GB"/>
              </w:rPr>
            </w:pPr>
            <w:r w:rsidRPr="00DF07B0">
              <w:rPr>
                <w:sz w:val="20"/>
                <w:lang w:eastAsia="en-GB"/>
              </w:rPr>
              <w:t xml:space="preserve">Marine, aviation and transport </w:t>
            </w:r>
            <w:proofErr w:type="spellStart"/>
            <w:r w:rsidRPr="00DF07B0">
              <w:rPr>
                <w:sz w:val="20"/>
                <w:lang w:eastAsia="en-GB"/>
              </w:rPr>
              <w:t>insurance</w:t>
            </w:r>
            <w:proofErr w:type="spellEnd"/>
          </w:p>
          <w:p w:rsidR="000A55AA" w:rsidRPr="00DF07B0" w:rsidRDefault="000A55AA" w:rsidP="00803166">
            <w:pPr>
              <w:pStyle w:val="ListParagraph"/>
              <w:numPr>
                <w:ilvl w:val="0"/>
                <w:numId w:val="58"/>
              </w:numPr>
              <w:ind w:left="435" w:hanging="426"/>
              <w:jc w:val="left"/>
              <w:rPr>
                <w:sz w:val="20"/>
                <w:lang w:val="en-GB" w:eastAsia="en-GB"/>
              </w:rPr>
            </w:pPr>
            <w:r w:rsidRPr="00DF07B0">
              <w:rPr>
                <w:sz w:val="20"/>
                <w:lang w:val="en-GB" w:eastAsia="en-GB"/>
              </w:rPr>
              <w:t>Fire and other damage to property insurance</w:t>
            </w:r>
          </w:p>
          <w:p w:rsidR="000A55AA" w:rsidRPr="00DF07B0" w:rsidRDefault="000A55AA" w:rsidP="00803166">
            <w:pPr>
              <w:pStyle w:val="ListParagraph"/>
              <w:numPr>
                <w:ilvl w:val="0"/>
                <w:numId w:val="58"/>
              </w:numPr>
              <w:ind w:left="435" w:hanging="426"/>
              <w:jc w:val="left"/>
              <w:rPr>
                <w:sz w:val="20"/>
                <w:lang w:eastAsia="en-GB"/>
              </w:rPr>
            </w:pPr>
            <w:r w:rsidRPr="00DF07B0">
              <w:rPr>
                <w:sz w:val="20"/>
                <w:lang w:eastAsia="en-GB"/>
              </w:rPr>
              <w:t xml:space="preserve">General </w:t>
            </w:r>
            <w:proofErr w:type="spellStart"/>
            <w:r w:rsidRPr="00DF07B0">
              <w:rPr>
                <w:sz w:val="20"/>
                <w:lang w:eastAsia="en-GB"/>
              </w:rPr>
              <w:t>liability</w:t>
            </w:r>
            <w:proofErr w:type="spellEnd"/>
            <w:r w:rsidRPr="00DF07B0">
              <w:rPr>
                <w:sz w:val="20"/>
                <w:lang w:eastAsia="en-GB"/>
              </w:rPr>
              <w:t xml:space="preserve"> </w:t>
            </w:r>
            <w:proofErr w:type="spellStart"/>
            <w:r w:rsidRPr="00DF07B0">
              <w:rPr>
                <w:sz w:val="20"/>
                <w:lang w:eastAsia="en-GB"/>
              </w:rPr>
              <w:t>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Credit</w:t>
            </w:r>
            <w:proofErr w:type="spellEnd"/>
            <w:r w:rsidRPr="00DF07B0">
              <w:rPr>
                <w:sz w:val="20"/>
                <w:lang w:eastAsia="en-GB"/>
              </w:rPr>
              <w:t xml:space="preserve"> and </w:t>
            </w:r>
            <w:proofErr w:type="spellStart"/>
            <w:r w:rsidRPr="00DF07B0">
              <w:rPr>
                <w:sz w:val="20"/>
                <w:lang w:eastAsia="en-GB"/>
              </w:rPr>
              <w:t>suretyship</w:t>
            </w:r>
            <w:proofErr w:type="spellEnd"/>
            <w:r w:rsidRPr="00DF07B0">
              <w:rPr>
                <w:sz w:val="20"/>
                <w:lang w:eastAsia="en-GB"/>
              </w:rPr>
              <w:t xml:space="preserve"> </w:t>
            </w:r>
            <w:proofErr w:type="spellStart"/>
            <w:r w:rsidRPr="00DF07B0">
              <w:rPr>
                <w:sz w:val="20"/>
                <w:lang w:eastAsia="en-GB"/>
              </w:rPr>
              <w:t>insurance</w:t>
            </w:r>
            <w:proofErr w:type="spellEnd"/>
          </w:p>
          <w:p w:rsidR="000A55AA" w:rsidRPr="00DF07B0" w:rsidRDefault="000A55AA" w:rsidP="00803166">
            <w:pPr>
              <w:pStyle w:val="ListParagraph"/>
              <w:numPr>
                <w:ilvl w:val="0"/>
                <w:numId w:val="58"/>
              </w:numPr>
              <w:ind w:left="435" w:hanging="426"/>
              <w:jc w:val="left"/>
              <w:rPr>
                <w:sz w:val="20"/>
                <w:lang w:eastAsia="en-GB"/>
              </w:rPr>
            </w:pPr>
            <w:r w:rsidRPr="00DF07B0">
              <w:rPr>
                <w:sz w:val="20"/>
                <w:lang w:eastAsia="en-GB"/>
              </w:rPr>
              <w:t xml:space="preserve">Legal </w:t>
            </w:r>
            <w:proofErr w:type="spellStart"/>
            <w:r w:rsidRPr="00DF07B0">
              <w:rPr>
                <w:sz w:val="20"/>
                <w:lang w:eastAsia="en-GB"/>
              </w:rPr>
              <w:t>expenses</w:t>
            </w:r>
            <w:proofErr w:type="spellEnd"/>
            <w:r w:rsidRPr="00DF07B0">
              <w:rPr>
                <w:sz w:val="20"/>
                <w:lang w:eastAsia="en-GB"/>
              </w:rPr>
              <w:t xml:space="preserve"> </w:t>
            </w:r>
            <w:proofErr w:type="spellStart"/>
            <w:r w:rsidRPr="00DF07B0">
              <w:rPr>
                <w:sz w:val="20"/>
                <w:lang w:eastAsia="en-GB"/>
              </w:rPr>
              <w:t>insurance</w:t>
            </w:r>
            <w:proofErr w:type="spellEnd"/>
          </w:p>
          <w:p w:rsidR="000A55AA" w:rsidRPr="00DF07B0" w:rsidRDefault="000A55AA" w:rsidP="00803166">
            <w:pPr>
              <w:pStyle w:val="ListParagraph"/>
              <w:numPr>
                <w:ilvl w:val="0"/>
                <w:numId w:val="58"/>
              </w:numPr>
              <w:ind w:left="435" w:hanging="426"/>
              <w:jc w:val="left"/>
              <w:rPr>
                <w:sz w:val="20"/>
                <w:lang w:eastAsia="en-GB"/>
              </w:rPr>
            </w:pPr>
            <w:r w:rsidRPr="00DF07B0">
              <w:rPr>
                <w:sz w:val="20"/>
                <w:lang w:eastAsia="en-GB"/>
              </w:rPr>
              <w:t>Assistance</w:t>
            </w:r>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Miscellaneous</w:t>
            </w:r>
            <w:proofErr w:type="spellEnd"/>
            <w:r w:rsidRPr="00DF07B0">
              <w:rPr>
                <w:sz w:val="20"/>
                <w:lang w:eastAsia="en-GB"/>
              </w:rPr>
              <w:t xml:space="preserve"> </w:t>
            </w:r>
            <w:proofErr w:type="spellStart"/>
            <w:r w:rsidRPr="00DF07B0">
              <w:rPr>
                <w:sz w:val="20"/>
                <w:lang w:eastAsia="en-GB"/>
              </w:rPr>
              <w:t>financial</w:t>
            </w:r>
            <w:proofErr w:type="spellEnd"/>
            <w:r w:rsidRPr="00DF07B0">
              <w:rPr>
                <w:sz w:val="20"/>
                <w:lang w:eastAsia="en-GB"/>
              </w:rPr>
              <w:t xml:space="preserve"> </w:t>
            </w:r>
            <w:proofErr w:type="spellStart"/>
            <w:r w:rsidRPr="00DF07B0">
              <w:rPr>
                <w:sz w:val="20"/>
                <w:lang w:eastAsia="en-GB"/>
              </w:rPr>
              <w:t>loss</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medical</w:t>
            </w:r>
            <w:proofErr w:type="spellEnd"/>
            <w:r w:rsidRPr="00DF07B0">
              <w:rPr>
                <w:sz w:val="20"/>
                <w:lang w:eastAsia="en-GB"/>
              </w:rPr>
              <w:t xml:space="preserve"> </w:t>
            </w:r>
            <w:proofErr w:type="spellStart"/>
            <w:r w:rsidRPr="00DF07B0">
              <w:rPr>
                <w:sz w:val="20"/>
                <w:lang w:eastAsia="en-GB"/>
              </w:rPr>
              <w:t>expense</w:t>
            </w:r>
            <w:proofErr w:type="spellEnd"/>
            <w:r w:rsidRPr="00DF07B0">
              <w:rPr>
                <w:sz w:val="20"/>
                <w:lang w:eastAsia="en-GB"/>
              </w:rPr>
              <w:t xml:space="preserve">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income</w:t>
            </w:r>
            <w:proofErr w:type="spellEnd"/>
            <w:r w:rsidRPr="00DF07B0">
              <w:rPr>
                <w:sz w:val="20"/>
                <w:lang w:eastAsia="en-GB"/>
              </w:rPr>
              <w:t xml:space="preserve"> protection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workers</w:t>
            </w:r>
            <w:proofErr w:type="spellEnd"/>
            <w:r w:rsidRPr="00DF07B0">
              <w:rPr>
                <w:sz w:val="20"/>
                <w:lang w:eastAsia="en-GB"/>
              </w:rPr>
              <w:t xml:space="preserve">' compensation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motor</w:t>
            </w:r>
            <w:proofErr w:type="spellEnd"/>
            <w:r w:rsidRPr="00DF07B0">
              <w:rPr>
                <w:sz w:val="20"/>
                <w:lang w:eastAsia="en-GB"/>
              </w:rPr>
              <w:t xml:space="preserve"> </w:t>
            </w:r>
            <w:proofErr w:type="spellStart"/>
            <w:r w:rsidRPr="00DF07B0">
              <w:rPr>
                <w:sz w:val="20"/>
                <w:lang w:eastAsia="en-GB"/>
              </w:rPr>
              <w:t>vehicle</w:t>
            </w:r>
            <w:proofErr w:type="spellEnd"/>
            <w:r w:rsidRPr="00DF07B0">
              <w:rPr>
                <w:sz w:val="20"/>
                <w:lang w:eastAsia="en-GB"/>
              </w:rPr>
              <w:t xml:space="preserve"> </w:t>
            </w:r>
            <w:proofErr w:type="spellStart"/>
            <w:r w:rsidRPr="00DF07B0">
              <w:rPr>
                <w:sz w:val="20"/>
                <w:lang w:eastAsia="en-GB"/>
              </w:rPr>
              <w:t>liability</w:t>
            </w:r>
            <w:proofErr w:type="spellEnd"/>
            <w:r w:rsidRPr="00DF07B0">
              <w:rPr>
                <w:sz w:val="20"/>
                <w:lang w:eastAsia="en-GB"/>
              </w:rPr>
              <w:t xml:space="preserve">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other</w:t>
            </w:r>
            <w:proofErr w:type="spellEnd"/>
            <w:r w:rsidRPr="00DF07B0">
              <w:rPr>
                <w:sz w:val="20"/>
                <w:lang w:eastAsia="en-GB"/>
              </w:rPr>
              <w:t xml:space="preserve"> </w:t>
            </w:r>
            <w:proofErr w:type="spellStart"/>
            <w:r w:rsidRPr="00DF07B0">
              <w:rPr>
                <w:sz w:val="20"/>
                <w:lang w:eastAsia="en-GB"/>
              </w:rPr>
              <w:t>motor</w:t>
            </w:r>
            <w:proofErr w:type="spellEnd"/>
            <w:r w:rsidRPr="00DF07B0">
              <w:rPr>
                <w:sz w:val="20"/>
                <w:lang w:eastAsia="en-GB"/>
              </w:rPr>
              <w:t xml:space="preserve">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Proportional</w:t>
            </w:r>
            <w:proofErr w:type="spellEnd"/>
            <w:r w:rsidRPr="00DF07B0">
              <w:rPr>
                <w:sz w:val="20"/>
                <w:lang w:eastAsia="en-GB"/>
              </w:rPr>
              <w:t xml:space="preserve"> marine, aviation and transport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val="en-GB" w:eastAsia="en-GB"/>
              </w:rPr>
            </w:pPr>
            <w:r w:rsidRPr="00DF07B0">
              <w:rPr>
                <w:sz w:val="20"/>
                <w:lang w:val="en-GB" w:eastAsia="en-GB"/>
              </w:rPr>
              <w:t>Proportional fire and other damage to property reinsurance</w:t>
            </w:r>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general</w:t>
            </w:r>
            <w:proofErr w:type="spellEnd"/>
            <w:r w:rsidRPr="00DF07B0">
              <w:rPr>
                <w:sz w:val="20"/>
                <w:lang w:eastAsia="en-GB"/>
              </w:rPr>
              <w:t xml:space="preserve"> </w:t>
            </w:r>
            <w:proofErr w:type="spellStart"/>
            <w:r w:rsidRPr="00DF07B0">
              <w:rPr>
                <w:sz w:val="20"/>
                <w:lang w:eastAsia="en-GB"/>
              </w:rPr>
              <w:t>liability</w:t>
            </w:r>
            <w:proofErr w:type="spellEnd"/>
            <w:r w:rsidRPr="00DF07B0">
              <w:rPr>
                <w:sz w:val="20"/>
                <w:lang w:eastAsia="en-GB"/>
              </w:rPr>
              <w:t xml:space="preserve">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credit</w:t>
            </w:r>
            <w:proofErr w:type="spellEnd"/>
            <w:r w:rsidRPr="00DF07B0">
              <w:rPr>
                <w:sz w:val="20"/>
                <w:lang w:eastAsia="en-GB"/>
              </w:rPr>
              <w:t xml:space="preserve"> and </w:t>
            </w:r>
            <w:proofErr w:type="spellStart"/>
            <w:r w:rsidRPr="00DF07B0">
              <w:rPr>
                <w:sz w:val="20"/>
                <w:lang w:eastAsia="en-GB"/>
              </w:rPr>
              <w:t>suretyship</w:t>
            </w:r>
            <w:proofErr w:type="spellEnd"/>
            <w:r w:rsidRPr="00DF07B0">
              <w:rPr>
                <w:sz w:val="20"/>
                <w:lang w:eastAsia="en-GB"/>
              </w:rPr>
              <w:t xml:space="preserve">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legal</w:t>
            </w:r>
            <w:proofErr w:type="spellEnd"/>
            <w:r w:rsidRPr="00DF07B0">
              <w:rPr>
                <w:sz w:val="20"/>
                <w:lang w:eastAsia="en-GB"/>
              </w:rPr>
              <w:t xml:space="preserve"> </w:t>
            </w:r>
            <w:proofErr w:type="spellStart"/>
            <w:r w:rsidRPr="00DF07B0">
              <w:rPr>
                <w:sz w:val="20"/>
                <w:lang w:eastAsia="en-GB"/>
              </w:rPr>
              <w:t>expenses</w:t>
            </w:r>
            <w:proofErr w:type="spellEnd"/>
            <w:r w:rsidRPr="00DF07B0">
              <w:rPr>
                <w:sz w:val="20"/>
                <w:lang w:eastAsia="en-GB"/>
              </w:rPr>
              <w:t xml:space="preserve">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Proportional</w:t>
            </w:r>
            <w:proofErr w:type="spellEnd"/>
            <w:r w:rsidRPr="00DF07B0">
              <w:rPr>
                <w:sz w:val="20"/>
                <w:lang w:eastAsia="en-GB"/>
              </w:rPr>
              <w:t xml:space="preserve"> assistance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miscellaneous</w:t>
            </w:r>
            <w:proofErr w:type="spellEnd"/>
            <w:r w:rsidRPr="00DF07B0">
              <w:rPr>
                <w:sz w:val="20"/>
                <w:lang w:eastAsia="en-GB"/>
              </w:rPr>
              <w:t xml:space="preserve"> </w:t>
            </w:r>
            <w:proofErr w:type="spellStart"/>
            <w:r w:rsidRPr="00DF07B0">
              <w:rPr>
                <w:sz w:val="20"/>
                <w:lang w:eastAsia="en-GB"/>
              </w:rPr>
              <w:t>financial</w:t>
            </w:r>
            <w:proofErr w:type="spellEnd"/>
            <w:r w:rsidRPr="00DF07B0">
              <w:rPr>
                <w:sz w:val="20"/>
                <w:lang w:eastAsia="en-GB"/>
              </w:rPr>
              <w:t xml:space="preserve"> </w:t>
            </w:r>
            <w:proofErr w:type="spellStart"/>
            <w:r w:rsidRPr="00DF07B0">
              <w:rPr>
                <w:sz w:val="20"/>
                <w:lang w:eastAsia="en-GB"/>
              </w:rPr>
              <w:t>loss</w:t>
            </w:r>
            <w:proofErr w:type="spellEnd"/>
            <w:r w:rsidRPr="00DF07B0">
              <w:rPr>
                <w:sz w:val="20"/>
                <w:lang w:eastAsia="en-GB"/>
              </w:rPr>
              <w:t xml:space="preserve">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r w:rsidRPr="00DF07B0">
              <w:rPr>
                <w:sz w:val="20"/>
                <w:lang w:eastAsia="en-GB"/>
              </w:rPr>
              <w:t>Non</w:t>
            </w:r>
            <w:r w:rsidR="0072092D" w:rsidRPr="00DF07B0">
              <w:rPr>
                <w:sz w:val="20"/>
                <w:lang w:eastAsia="en-GB"/>
              </w:rPr>
              <w:t>–</w:t>
            </w: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health</w:t>
            </w:r>
            <w:proofErr w:type="spellEnd"/>
            <w:r w:rsidRPr="00DF07B0">
              <w:rPr>
                <w:sz w:val="20"/>
                <w:lang w:eastAsia="en-GB"/>
              </w:rPr>
              <w:t xml:space="preserve">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r w:rsidRPr="00DF07B0">
              <w:rPr>
                <w:sz w:val="20"/>
                <w:lang w:eastAsia="en-GB"/>
              </w:rPr>
              <w:t>Non</w:t>
            </w:r>
            <w:r w:rsidR="0072092D" w:rsidRPr="00DF07B0">
              <w:rPr>
                <w:sz w:val="20"/>
                <w:lang w:eastAsia="en-GB"/>
              </w:rPr>
              <w:t>–</w:t>
            </w: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casualty</w:t>
            </w:r>
            <w:proofErr w:type="spellEnd"/>
            <w:r w:rsidRPr="00DF07B0">
              <w:rPr>
                <w:sz w:val="20"/>
                <w:lang w:eastAsia="en-GB"/>
              </w:rPr>
              <w:t xml:space="preserve">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r w:rsidRPr="00DF07B0">
              <w:rPr>
                <w:sz w:val="20"/>
                <w:lang w:eastAsia="en-GB"/>
              </w:rPr>
              <w:t>Non</w:t>
            </w:r>
            <w:r w:rsidR="0072092D" w:rsidRPr="00DF07B0">
              <w:rPr>
                <w:sz w:val="20"/>
                <w:lang w:eastAsia="en-GB"/>
              </w:rPr>
              <w:t>–</w:t>
            </w:r>
            <w:proofErr w:type="spellStart"/>
            <w:r w:rsidRPr="00DF07B0">
              <w:rPr>
                <w:sz w:val="20"/>
                <w:lang w:eastAsia="en-GB"/>
              </w:rPr>
              <w:t>proportional</w:t>
            </w:r>
            <w:proofErr w:type="spellEnd"/>
            <w:r w:rsidRPr="00DF07B0">
              <w:rPr>
                <w:sz w:val="20"/>
                <w:lang w:eastAsia="en-GB"/>
              </w:rPr>
              <w:t xml:space="preserve"> marine, aviation and transport </w:t>
            </w:r>
            <w:proofErr w:type="spellStart"/>
            <w:r w:rsidRPr="00DF07B0">
              <w:rPr>
                <w:sz w:val="20"/>
                <w:lang w:eastAsia="en-GB"/>
              </w:rPr>
              <w:t>reinsurance</w:t>
            </w:r>
            <w:proofErr w:type="spellEnd"/>
          </w:p>
          <w:p w:rsidR="000A55AA" w:rsidRPr="00DF07B0" w:rsidRDefault="000A55AA" w:rsidP="00803166">
            <w:pPr>
              <w:pStyle w:val="ListParagraph"/>
              <w:numPr>
                <w:ilvl w:val="0"/>
                <w:numId w:val="58"/>
              </w:numPr>
              <w:ind w:left="435" w:hanging="426"/>
              <w:jc w:val="left"/>
              <w:rPr>
                <w:sz w:val="20"/>
                <w:lang w:eastAsia="en-GB"/>
              </w:rPr>
            </w:pPr>
            <w:r w:rsidRPr="00DF07B0">
              <w:rPr>
                <w:sz w:val="20"/>
                <w:lang w:eastAsia="en-GB"/>
              </w:rPr>
              <w:t>Non</w:t>
            </w:r>
            <w:r w:rsidR="0072092D" w:rsidRPr="00DF07B0">
              <w:rPr>
                <w:sz w:val="20"/>
                <w:lang w:eastAsia="en-GB"/>
              </w:rPr>
              <w:t>–</w:t>
            </w:r>
            <w:proofErr w:type="spellStart"/>
            <w:r w:rsidRPr="00DF07B0">
              <w:rPr>
                <w:sz w:val="20"/>
                <w:lang w:eastAsia="en-GB"/>
              </w:rPr>
              <w:t>proportional</w:t>
            </w:r>
            <w:proofErr w:type="spellEnd"/>
            <w:r w:rsidRPr="00DF07B0">
              <w:rPr>
                <w:sz w:val="20"/>
                <w:lang w:eastAsia="en-GB"/>
              </w:rPr>
              <w:t xml:space="preserve"> </w:t>
            </w:r>
            <w:proofErr w:type="spellStart"/>
            <w:r w:rsidRPr="00DF07B0">
              <w:rPr>
                <w:sz w:val="20"/>
                <w:lang w:eastAsia="en-GB"/>
              </w:rPr>
              <w:t>property</w:t>
            </w:r>
            <w:proofErr w:type="spellEnd"/>
            <w:r w:rsidRPr="00DF07B0">
              <w:rPr>
                <w:sz w:val="20"/>
                <w:lang w:eastAsia="en-GB"/>
              </w:rPr>
              <w:t xml:space="preserve"> </w:t>
            </w:r>
            <w:proofErr w:type="spellStart"/>
            <w:r w:rsidRPr="00DF07B0">
              <w:rPr>
                <w:sz w:val="20"/>
                <w:lang w:eastAsia="en-GB"/>
              </w:rPr>
              <w:t>reinsurance</w:t>
            </w:r>
            <w:proofErr w:type="spellEnd"/>
          </w:p>
          <w:p w:rsidR="000A55AA" w:rsidRPr="00DF07B0" w:rsidRDefault="00021F33" w:rsidP="00803166">
            <w:pPr>
              <w:pStyle w:val="ListParagraph"/>
              <w:numPr>
                <w:ilvl w:val="0"/>
                <w:numId w:val="58"/>
              </w:numPr>
              <w:ind w:left="435" w:hanging="426"/>
              <w:jc w:val="left"/>
              <w:rPr>
                <w:sz w:val="20"/>
                <w:lang w:eastAsia="en-GB"/>
              </w:rPr>
            </w:pPr>
            <w:proofErr w:type="spellStart"/>
            <w:r w:rsidRPr="00DF07B0">
              <w:rPr>
                <w:sz w:val="20"/>
                <w:lang w:eastAsia="en-GB"/>
              </w:rPr>
              <w:t>Health</w:t>
            </w:r>
            <w:proofErr w:type="spellEnd"/>
            <w:r w:rsidRPr="00DF07B0">
              <w:rPr>
                <w:sz w:val="20"/>
                <w:lang w:eastAsia="en-GB"/>
              </w:rPr>
              <w:t xml:space="preserve"> </w:t>
            </w:r>
            <w:proofErr w:type="spellStart"/>
            <w:r w:rsidRPr="00DF07B0">
              <w:rPr>
                <w:sz w:val="20"/>
                <w:lang w:eastAsia="en-GB"/>
              </w:rPr>
              <w:t>insurance</w:t>
            </w:r>
            <w:proofErr w:type="spellEnd"/>
            <w:r w:rsidRPr="00DF07B0">
              <w:rPr>
                <w:sz w:val="20"/>
                <w:lang w:eastAsia="en-GB"/>
              </w:rPr>
              <w:t xml:space="preserve"> </w:t>
            </w:r>
          </w:p>
          <w:p w:rsidR="000A55AA" w:rsidRPr="00DF07B0" w:rsidRDefault="00021F33" w:rsidP="00803166">
            <w:pPr>
              <w:pStyle w:val="ListParagraph"/>
              <w:numPr>
                <w:ilvl w:val="0"/>
                <w:numId w:val="58"/>
              </w:numPr>
              <w:ind w:left="435" w:hanging="426"/>
              <w:jc w:val="left"/>
              <w:rPr>
                <w:sz w:val="20"/>
                <w:lang w:val="en-GB" w:eastAsia="en-GB"/>
              </w:rPr>
            </w:pPr>
            <w:r w:rsidRPr="00DF07B0">
              <w:rPr>
                <w:sz w:val="20"/>
                <w:lang w:eastAsia="en-GB"/>
              </w:rPr>
              <w:t xml:space="preserve">Insurance </w:t>
            </w:r>
            <w:proofErr w:type="spellStart"/>
            <w:r w:rsidRPr="00DF07B0">
              <w:rPr>
                <w:sz w:val="20"/>
                <w:lang w:eastAsia="en-GB"/>
              </w:rPr>
              <w:t>with</w:t>
            </w:r>
            <w:proofErr w:type="spellEnd"/>
            <w:r w:rsidRPr="00DF07B0">
              <w:rPr>
                <w:sz w:val="20"/>
                <w:lang w:eastAsia="en-GB"/>
              </w:rPr>
              <w:t xml:space="preserve"> profit participation</w:t>
            </w:r>
            <w:r w:rsidRPr="00DF07B0">
              <w:rPr>
                <w:sz w:val="20"/>
                <w:lang w:val="en-GB" w:eastAsia="en-GB"/>
              </w:rPr>
              <w:t xml:space="preserve"> </w:t>
            </w:r>
          </w:p>
          <w:p w:rsidR="000A55AA" w:rsidRPr="00DF07B0" w:rsidRDefault="00021F33" w:rsidP="00803166">
            <w:pPr>
              <w:pStyle w:val="ListParagraph"/>
              <w:numPr>
                <w:ilvl w:val="0"/>
                <w:numId w:val="58"/>
              </w:numPr>
              <w:ind w:left="435" w:hanging="426"/>
              <w:jc w:val="left"/>
              <w:rPr>
                <w:sz w:val="20"/>
                <w:lang w:val="en-US" w:eastAsia="en-GB"/>
              </w:rPr>
            </w:pPr>
            <w:r w:rsidRPr="00DF07B0">
              <w:rPr>
                <w:sz w:val="20"/>
                <w:lang w:val="en-GB" w:eastAsia="en-GB"/>
              </w:rPr>
              <w:t>Index–linked and unit–linked insurance</w:t>
            </w:r>
            <w:r w:rsidRPr="00DF07B0">
              <w:rPr>
                <w:sz w:val="20"/>
                <w:lang w:val="en-US" w:eastAsia="en-GB"/>
              </w:rPr>
              <w:t xml:space="preserve"> </w:t>
            </w:r>
          </w:p>
          <w:p w:rsidR="000A55AA" w:rsidRPr="00DF07B0" w:rsidRDefault="00021F33" w:rsidP="00803166">
            <w:pPr>
              <w:pStyle w:val="ListParagraph"/>
              <w:numPr>
                <w:ilvl w:val="0"/>
                <w:numId w:val="58"/>
              </w:numPr>
              <w:ind w:left="435" w:hanging="426"/>
              <w:jc w:val="left"/>
              <w:rPr>
                <w:sz w:val="20"/>
                <w:lang w:val="en-GB" w:eastAsia="en-GB"/>
              </w:rPr>
            </w:pPr>
            <w:proofErr w:type="spellStart"/>
            <w:r w:rsidRPr="00DF07B0">
              <w:rPr>
                <w:sz w:val="20"/>
                <w:lang w:eastAsia="en-GB"/>
              </w:rPr>
              <w:t>Other</w:t>
            </w:r>
            <w:proofErr w:type="spellEnd"/>
            <w:r w:rsidRPr="00DF07B0">
              <w:rPr>
                <w:sz w:val="20"/>
                <w:lang w:eastAsia="en-GB"/>
              </w:rPr>
              <w:t xml:space="preserve"> life </w:t>
            </w:r>
            <w:proofErr w:type="spellStart"/>
            <w:r w:rsidRPr="00DF07B0">
              <w:rPr>
                <w:sz w:val="20"/>
                <w:lang w:eastAsia="en-GB"/>
              </w:rPr>
              <w:t>insurance</w:t>
            </w:r>
            <w:proofErr w:type="spellEnd"/>
            <w:r w:rsidRPr="00DF07B0">
              <w:rPr>
                <w:sz w:val="20"/>
                <w:lang w:val="en-GB" w:eastAsia="en-GB"/>
              </w:rPr>
              <w:t xml:space="preserve"> </w:t>
            </w:r>
          </w:p>
          <w:p w:rsidR="000A55AA" w:rsidRPr="00DF07B0" w:rsidRDefault="00021F33" w:rsidP="00803166">
            <w:pPr>
              <w:pStyle w:val="ListParagraph"/>
              <w:numPr>
                <w:ilvl w:val="0"/>
                <w:numId w:val="58"/>
              </w:numPr>
              <w:ind w:left="435" w:hanging="426"/>
              <w:jc w:val="left"/>
              <w:rPr>
                <w:sz w:val="20"/>
                <w:lang w:val="en-GB" w:eastAsia="en-GB"/>
              </w:rPr>
            </w:pPr>
            <w:r w:rsidRPr="00DF07B0">
              <w:rPr>
                <w:sz w:val="20"/>
                <w:lang w:val="en-GB" w:eastAsia="en-GB"/>
              </w:rPr>
              <w:t xml:space="preserve">Annuities stemming from non–life insurance contracts and relating to health insurance obligations </w:t>
            </w:r>
          </w:p>
          <w:p w:rsidR="000A55AA" w:rsidRPr="00DF07B0" w:rsidRDefault="00021F33" w:rsidP="00803166">
            <w:pPr>
              <w:pStyle w:val="ListParagraph"/>
              <w:numPr>
                <w:ilvl w:val="0"/>
                <w:numId w:val="58"/>
              </w:numPr>
              <w:ind w:left="435" w:hanging="426"/>
              <w:jc w:val="left"/>
              <w:rPr>
                <w:sz w:val="20"/>
                <w:lang w:val="en-US" w:eastAsia="en-GB"/>
              </w:rPr>
            </w:pPr>
            <w:r w:rsidRPr="00DF07B0">
              <w:rPr>
                <w:sz w:val="20"/>
                <w:lang w:val="en-GB" w:eastAsia="en-GB"/>
              </w:rPr>
              <w:t>Annuities stemming from non–life insurance contracts and relating to insurance obligations other than health insurance obligations</w:t>
            </w:r>
            <w:r w:rsidRPr="00DF07B0">
              <w:rPr>
                <w:sz w:val="20"/>
                <w:lang w:val="en-US" w:eastAsia="en-GB"/>
              </w:rPr>
              <w:t xml:space="preserve"> </w:t>
            </w:r>
          </w:p>
          <w:p w:rsidR="000A55AA" w:rsidRPr="00DF07B0" w:rsidRDefault="00021F33" w:rsidP="00803166">
            <w:pPr>
              <w:pStyle w:val="ListParagraph"/>
              <w:numPr>
                <w:ilvl w:val="0"/>
                <w:numId w:val="58"/>
              </w:numPr>
              <w:ind w:left="435" w:hanging="426"/>
              <w:jc w:val="left"/>
              <w:rPr>
                <w:sz w:val="20"/>
                <w:lang w:eastAsia="en-GB"/>
              </w:rPr>
            </w:pPr>
            <w:proofErr w:type="spellStart"/>
            <w:r w:rsidRPr="00DF07B0">
              <w:rPr>
                <w:sz w:val="20"/>
                <w:lang w:eastAsia="en-GB"/>
              </w:rPr>
              <w:t>Health</w:t>
            </w:r>
            <w:proofErr w:type="spellEnd"/>
            <w:r w:rsidRPr="00DF07B0">
              <w:rPr>
                <w:sz w:val="20"/>
                <w:lang w:eastAsia="en-GB"/>
              </w:rPr>
              <w:t xml:space="preserve"> </w:t>
            </w:r>
            <w:proofErr w:type="spellStart"/>
            <w:r w:rsidRPr="00DF07B0">
              <w:rPr>
                <w:sz w:val="20"/>
                <w:lang w:eastAsia="en-GB"/>
              </w:rPr>
              <w:t>reinsurance</w:t>
            </w:r>
            <w:proofErr w:type="spellEnd"/>
            <w:r w:rsidRPr="00DF07B0" w:rsidDel="00021F33">
              <w:rPr>
                <w:sz w:val="20"/>
                <w:lang w:eastAsia="en-GB"/>
              </w:rPr>
              <w:t xml:space="preserve"> </w:t>
            </w:r>
          </w:p>
          <w:p w:rsidR="000A55AA" w:rsidRPr="00DF07B0" w:rsidRDefault="00021F33" w:rsidP="00803166">
            <w:pPr>
              <w:pStyle w:val="ListParagraph"/>
              <w:numPr>
                <w:ilvl w:val="0"/>
                <w:numId w:val="58"/>
              </w:numPr>
              <w:ind w:left="435" w:hanging="426"/>
              <w:jc w:val="left"/>
              <w:rPr>
                <w:color w:val="000000"/>
                <w:sz w:val="20"/>
                <w:lang w:eastAsia="en-GB"/>
              </w:rPr>
            </w:pPr>
            <w:r w:rsidRPr="00DF07B0">
              <w:rPr>
                <w:sz w:val="20"/>
                <w:lang w:eastAsia="en-GB"/>
              </w:rPr>
              <w:t xml:space="preserve">Life </w:t>
            </w:r>
            <w:proofErr w:type="spellStart"/>
            <w:r w:rsidRPr="00DF07B0">
              <w:rPr>
                <w:sz w:val="20"/>
                <w:lang w:eastAsia="en-GB"/>
              </w:rPr>
              <w:t>reinsurance</w:t>
            </w:r>
            <w:proofErr w:type="spellEnd"/>
            <w:r w:rsidRPr="00DF07B0">
              <w:rPr>
                <w:sz w:val="20"/>
                <w:lang w:eastAsia="en-GB"/>
              </w:rPr>
              <w:t xml:space="preserve"> </w:t>
            </w:r>
          </w:p>
          <w:p w:rsidR="000A55AA" w:rsidRPr="00DF07B0" w:rsidRDefault="000A55AA" w:rsidP="00950116">
            <w:pPr>
              <w:spacing w:after="0" w:line="240" w:lineRule="auto"/>
              <w:ind w:left="435" w:hanging="426"/>
              <w:rPr>
                <w:rFonts w:ascii="Times New Roman" w:eastAsia="Times New Roman" w:hAnsi="Times New Roman" w:cs="Times New Roman"/>
                <w:color w:val="000000"/>
                <w:sz w:val="20"/>
                <w:szCs w:val="20"/>
                <w:lang w:eastAsia="en-GB"/>
              </w:rPr>
            </w:pPr>
          </w:p>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If a reinsurance arrangement covers more than one </w:t>
            </w:r>
            <w:r w:rsidR="002E770C" w:rsidRPr="00DF07B0">
              <w:rPr>
                <w:rFonts w:ascii="Times New Roman" w:eastAsia="Times New Roman" w:hAnsi="Times New Roman" w:cs="Times New Roman"/>
                <w:color w:val="000000"/>
                <w:sz w:val="20"/>
                <w:szCs w:val="20"/>
                <w:lang w:eastAsia="en-GB"/>
              </w:rPr>
              <w:t>line of business</w:t>
            </w:r>
            <w:r w:rsidRPr="00DF07B0">
              <w:rPr>
                <w:rFonts w:ascii="Times New Roman" w:eastAsia="Times New Roman" w:hAnsi="Times New Roman" w:cs="Times New Roman"/>
                <w:color w:val="000000"/>
                <w:sz w:val="20"/>
                <w:szCs w:val="20"/>
                <w:lang w:eastAsia="en-GB"/>
              </w:rPr>
              <w:t xml:space="preserve">, then select the most significant </w:t>
            </w:r>
            <w:r w:rsidR="002E770C" w:rsidRPr="00DF07B0">
              <w:rPr>
                <w:rFonts w:ascii="Times New Roman" w:eastAsia="Times New Roman" w:hAnsi="Times New Roman" w:cs="Times New Roman"/>
                <w:color w:val="000000"/>
                <w:sz w:val="20"/>
                <w:szCs w:val="20"/>
                <w:lang w:eastAsia="en-GB"/>
              </w:rPr>
              <w:t>line of business</w:t>
            </w:r>
            <w:r w:rsidRPr="00DF07B0">
              <w:rPr>
                <w:rFonts w:ascii="Times New Roman" w:eastAsia="Times New Roman" w:hAnsi="Times New Roman" w:cs="Times New Roman"/>
                <w:color w:val="000000"/>
                <w:sz w:val="20"/>
                <w:szCs w:val="20"/>
                <w:lang w:eastAsia="en-GB"/>
              </w:rPr>
              <w:t xml:space="preserve"> from the list above.</w:t>
            </w:r>
          </w:p>
        </w:tc>
      </w:tr>
    </w:tbl>
    <w:p w:rsidR="000A55AA" w:rsidRPr="00DF07B0" w:rsidRDefault="000A55AA">
      <w:pPr>
        <w:rPr>
          <w:rFonts w:ascii="Times New Roman" w:hAnsi="Times New Roman" w:cs="Times New Roman"/>
          <w:sz w:val="20"/>
          <w:szCs w:val="20"/>
        </w:rPr>
      </w:pPr>
    </w:p>
    <w:p w:rsidR="000A55AA" w:rsidRPr="00DF07B0" w:rsidRDefault="000A55AA" w:rsidP="00950116">
      <w:pP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t xml:space="preserve">S.36.04 </w:t>
      </w:r>
      <w:r w:rsidR="0072092D"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 xml:space="preserve"> IGT </w:t>
      </w:r>
      <w:r w:rsidR="00FA1DA8" w:rsidRPr="00DF07B0">
        <w:rPr>
          <w:rFonts w:ascii="Times New Roman" w:eastAsia="Times New Roman" w:hAnsi="Times New Roman" w:cs="Times New Roman"/>
          <w:b/>
          <w:bCs/>
          <w:sz w:val="20"/>
          <w:szCs w:val="20"/>
          <w:lang w:eastAsia="en-GB"/>
        </w:rPr>
        <w:t xml:space="preserve">– </w:t>
      </w:r>
      <w:r w:rsidRPr="00DF07B0">
        <w:rPr>
          <w:rFonts w:ascii="Times New Roman" w:eastAsia="Times New Roman" w:hAnsi="Times New Roman" w:cs="Times New Roman"/>
          <w:b/>
          <w:bCs/>
          <w:sz w:val="20"/>
          <w:szCs w:val="20"/>
          <w:lang w:eastAsia="en-GB"/>
        </w:rPr>
        <w:t xml:space="preserve">Cost Sharing, </w:t>
      </w:r>
      <w:r w:rsidR="00FA1DA8" w:rsidRPr="00DF07B0">
        <w:rPr>
          <w:rFonts w:ascii="Times New Roman" w:eastAsia="Times New Roman" w:hAnsi="Times New Roman" w:cs="Times New Roman"/>
          <w:b/>
          <w:bCs/>
          <w:sz w:val="20"/>
          <w:szCs w:val="20"/>
          <w:lang w:eastAsia="en-GB"/>
        </w:rPr>
        <w:t>c</w:t>
      </w:r>
      <w:r w:rsidRPr="00DF07B0">
        <w:rPr>
          <w:rFonts w:ascii="Times New Roman" w:eastAsia="Times New Roman" w:hAnsi="Times New Roman" w:cs="Times New Roman"/>
          <w:b/>
          <w:bCs/>
          <w:sz w:val="20"/>
          <w:szCs w:val="20"/>
          <w:lang w:eastAsia="en-GB"/>
        </w:rPr>
        <w:t xml:space="preserve">ontingent </w:t>
      </w:r>
      <w:r w:rsidR="00FA1DA8" w:rsidRPr="00DF07B0">
        <w:rPr>
          <w:rFonts w:ascii="Times New Roman" w:eastAsia="Times New Roman" w:hAnsi="Times New Roman" w:cs="Times New Roman"/>
          <w:b/>
          <w:bCs/>
          <w:sz w:val="20"/>
          <w:szCs w:val="20"/>
          <w:lang w:eastAsia="en-GB"/>
        </w:rPr>
        <w:t>l</w:t>
      </w:r>
      <w:r w:rsidRPr="00DF07B0">
        <w:rPr>
          <w:rFonts w:ascii="Times New Roman" w:eastAsia="Times New Roman" w:hAnsi="Times New Roman" w:cs="Times New Roman"/>
          <w:b/>
          <w:bCs/>
          <w:sz w:val="20"/>
          <w:szCs w:val="20"/>
          <w:lang w:eastAsia="en-GB"/>
        </w:rPr>
        <w:t>iabilities</w:t>
      </w:r>
      <w:r w:rsidR="00FA1DA8" w:rsidRPr="00DF07B0">
        <w:rPr>
          <w:rFonts w:ascii="Times New Roman" w:eastAsia="Times New Roman" w:hAnsi="Times New Roman" w:cs="Times New Roman"/>
          <w:b/>
          <w:bCs/>
          <w:sz w:val="20"/>
          <w:szCs w:val="20"/>
          <w:lang w:eastAsia="en-GB"/>
        </w:rPr>
        <w:t>,</w:t>
      </w:r>
      <w:r w:rsidRPr="00DF07B0">
        <w:rPr>
          <w:rFonts w:ascii="Times New Roman" w:eastAsia="Times New Roman" w:hAnsi="Times New Roman" w:cs="Times New Roman"/>
          <w:b/>
          <w:bCs/>
          <w:sz w:val="20"/>
          <w:szCs w:val="20"/>
          <w:lang w:eastAsia="en-GB"/>
        </w:rPr>
        <w:t xml:space="preserve"> </w:t>
      </w:r>
      <w:r w:rsidR="00FA1DA8" w:rsidRPr="00DF07B0">
        <w:rPr>
          <w:rFonts w:ascii="Times New Roman" w:eastAsia="Times New Roman" w:hAnsi="Times New Roman" w:cs="Times New Roman"/>
          <w:b/>
          <w:bCs/>
          <w:sz w:val="20"/>
          <w:szCs w:val="20"/>
          <w:lang w:eastAsia="en-GB"/>
        </w:rPr>
        <w:t>o</w:t>
      </w:r>
      <w:r w:rsidRPr="00DF07B0">
        <w:rPr>
          <w:rFonts w:ascii="Times New Roman" w:eastAsia="Times New Roman" w:hAnsi="Times New Roman" w:cs="Times New Roman"/>
          <w:b/>
          <w:bCs/>
          <w:sz w:val="20"/>
          <w:szCs w:val="20"/>
          <w:lang w:eastAsia="en-GB"/>
        </w:rPr>
        <w:t xml:space="preserve">ff </w:t>
      </w:r>
      <w:r w:rsidR="004B61AF" w:rsidRPr="00DF07B0">
        <w:rPr>
          <w:rFonts w:ascii="Times New Roman" w:eastAsia="Times New Roman" w:hAnsi="Times New Roman" w:cs="Times New Roman"/>
          <w:b/>
          <w:bCs/>
          <w:sz w:val="20"/>
          <w:szCs w:val="20"/>
          <w:lang w:eastAsia="en-GB"/>
        </w:rPr>
        <w:t xml:space="preserve">balance sheet </w:t>
      </w:r>
      <w:r w:rsidR="00FA1DA8" w:rsidRPr="00DF07B0">
        <w:rPr>
          <w:rFonts w:ascii="Times New Roman" w:eastAsia="Times New Roman" w:hAnsi="Times New Roman" w:cs="Times New Roman"/>
          <w:b/>
          <w:bCs/>
          <w:sz w:val="20"/>
          <w:szCs w:val="20"/>
          <w:lang w:eastAsia="en-GB"/>
        </w:rPr>
        <w:t>and other i</w:t>
      </w:r>
      <w:r w:rsidRPr="00DF07B0">
        <w:rPr>
          <w:rFonts w:ascii="Times New Roman" w:eastAsia="Times New Roman" w:hAnsi="Times New Roman" w:cs="Times New Roman"/>
          <w:b/>
          <w:bCs/>
          <w:sz w:val="20"/>
          <w:szCs w:val="20"/>
          <w:lang w:eastAsia="en-GB"/>
        </w:rPr>
        <w:t xml:space="preserve">tems </w:t>
      </w:r>
    </w:p>
    <w:p w:rsidR="000A55AA" w:rsidRPr="00DF07B0" w:rsidRDefault="000A55AA" w:rsidP="00950116">
      <w:pPr>
        <w:rPr>
          <w:rFonts w:ascii="Times New Roman" w:eastAsia="Times New Roman" w:hAnsi="Times New Roman" w:cs="Times New Roman"/>
          <w:b/>
          <w:bCs/>
          <w:sz w:val="20"/>
          <w:szCs w:val="20"/>
          <w:lang w:eastAsia="en-GB"/>
        </w:rPr>
      </w:pPr>
      <w:r w:rsidRPr="00DF07B0">
        <w:rPr>
          <w:rFonts w:ascii="Times New Roman" w:eastAsia="Times New Roman" w:hAnsi="Times New Roman" w:cs="Times New Roman"/>
          <w:b/>
          <w:bCs/>
          <w:sz w:val="20"/>
          <w:szCs w:val="20"/>
          <w:lang w:eastAsia="en-GB"/>
        </w:rPr>
        <w:lastRenderedPageBreak/>
        <w:t>General comments:</w:t>
      </w:r>
    </w:p>
    <w:p w:rsidR="000A55AA" w:rsidRPr="00DF07B0" w:rsidRDefault="000D2E4C" w:rsidP="00950116">
      <w:pPr>
        <w:jc w:val="both"/>
        <w:rPr>
          <w:rFonts w:ascii="Times New Roman" w:hAnsi="Times New Roman" w:cs="Times New Roman"/>
          <w:sz w:val="20"/>
          <w:szCs w:val="20"/>
          <w:lang w:val="en-US"/>
        </w:rPr>
      </w:pPr>
      <w:r w:rsidRPr="00DF07B0">
        <w:rPr>
          <w:rFonts w:ascii="Times New Roman" w:hAnsi="Times New Roman" w:cs="Times New Roman"/>
          <w:sz w:val="20"/>
          <w:szCs w:val="20"/>
          <w:lang w:val="en-US"/>
        </w:rPr>
        <w:t xml:space="preserve">This </w:t>
      </w:r>
      <w:r w:rsidR="001062B8" w:rsidRPr="00DF07B0">
        <w:rPr>
          <w:rFonts w:ascii="Times New Roman" w:hAnsi="Times New Roman" w:cs="Times New Roman"/>
          <w:sz w:val="20"/>
          <w:szCs w:val="20"/>
          <w:lang w:val="en-US"/>
        </w:rPr>
        <w:t>section</w:t>
      </w:r>
      <w:r w:rsidR="000A55AA" w:rsidRPr="00DF07B0">
        <w:rPr>
          <w:rFonts w:ascii="Times New Roman" w:hAnsi="Times New Roman" w:cs="Times New Roman"/>
          <w:sz w:val="20"/>
          <w:szCs w:val="20"/>
          <w:lang w:val="en-US"/>
        </w:rPr>
        <w:t xml:space="preserve"> relates to annual submission of information for individual entities.</w:t>
      </w:r>
    </w:p>
    <w:p w:rsidR="000A55AA" w:rsidRPr="00DF07B0"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DF07B0">
        <w:rPr>
          <w:rFonts w:ascii="Times New Roman" w:hAnsi="Times New Roman" w:cs="Times New Roman"/>
          <w:sz w:val="20"/>
          <w:szCs w:val="20"/>
        </w:rPr>
        <w:t xml:space="preserve">The purpose of this template is to collect information on all other IGTs (significant, very significant and transactions required to be reported in all circumstances) which have not been captured in 36.01 to 36.03 templates within the group according to </w:t>
      </w:r>
      <w:r w:rsidR="00DB7C64" w:rsidRPr="00DF07B0">
        <w:rPr>
          <w:rFonts w:ascii="Times New Roman" w:hAnsi="Times New Roman" w:cs="Times New Roman"/>
          <w:sz w:val="20"/>
          <w:szCs w:val="20"/>
        </w:rPr>
        <w:t>A</w:t>
      </w:r>
      <w:r w:rsidRPr="00DF07B0">
        <w:rPr>
          <w:rFonts w:ascii="Times New Roman" w:hAnsi="Times New Roman" w:cs="Times New Roman"/>
          <w:sz w:val="20"/>
          <w:szCs w:val="20"/>
        </w:rPr>
        <w:t xml:space="preserve">rticle 213 (2) (d) of Directive 2009/138/EC. These include, but not limited to: </w:t>
      </w:r>
    </w:p>
    <w:p w:rsidR="000A55AA" w:rsidRPr="00DF07B0" w:rsidRDefault="000A55AA" w:rsidP="00803166">
      <w:pPr>
        <w:pStyle w:val="ListParagraph"/>
        <w:numPr>
          <w:ilvl w:val="0"/>
          <w:numId w:val="59"/>
        </w:numPr>
        <w:suppressAutoHyphens/>
        <w:snapToGrid w:val="0"/>
        <w:jc w:val="left"/>
        <w:rPr>
          <w:sz w:val="20"/>
        </w:rPr>
      </w:pPr>
      <w:proofErr w:type="spellStart"/>
      <w:r w:rsidRPr="00DF07B0">
        <w:rPr>
          <w:sz w:val="20"/>
        </w:rPr>
        <w:t>Internal</w:t>
      </w:r>
      <w:proofErr w:type="spellEnd"/>
      <w:r w:rsidRPr="00DF07B0">
        <w:rPr>
          <w:sz w:val="20"/>
        </w:rPr>
        <w:t xml:space="preserve"> </w:t>
      </w:r>
      <w:proofErr w:type="spellStart"/>
      <w:r w:rsidRPr="00DF07B0">
        <w:rPr>
          <w:sz w:val="20"/>
        </w:rPr>
        <w:t>cost</w:t>
      </w:r>
      <w:proofErr w:type="spellEnd"/>
      <w:r w:rsidRPr="00DF07B0">
        <w:rPr>
          <w:sz w:val="20"/>
        </w:rPr>
        <w:t xml:space="preserve"> sharing;</w:t>
      </w:r>
    </w:p>
    <w:p w:rsidR="000A55AA" w:rsidRPr="00DF07B0" w:rsidRDefault="000A55AA" w:rsidP="00803166">
      <w:pPr>
        <w:pStyle w:val="ListParagraph"/>
        <w:numPr>
          <w:ilvl w:val="0"/>
          <w:numId w:val="59"/>
        </w:numPr>
        <w:suppressAutoHyphens/>
        <w:snapToGrid w:val="0"/>
        <w:jc w:val="left"/>
        <w:rPr>
          <w:sz w:val="20"/>
          <w:lang w:val="en-GB"/>
        </w:rPr>
      </w:pPr>
      <w:r w:rsidRPr="00DF07B0">
        <w:rPr>
          <w:sz w:val="20"/>
          <w:lang w:val="en-GB"/>
        </w:rPr>
        <w:t>Contingent liabilities (other than derivatives);</w:t>
      </w:r>
    </w:p>
    <w:p w:rsidR="000A55AA" w:rsidRPr="00DF07B0" w:rsidRDefault="000A55AA" w:rsidP="00803166">
      <w:pPr>
        <w:pStyle w:val="ListParagraph"/>
        <w:numPr>
          <w:ilvl w:val="0"/>
          <w:numId w:val="59"/>
        </w:numPr>
        <w:suppressAutoHyphens/>
        <w:snapToGrid w:val="0"/>
        <w:jc w:val="left"/>
        <w:rPr>
          <w:sz w:val="20"/>
        </w:rPr>
      </w:pPr>
      <w:r w:rsidRPr="00DF07B0">
        <w:rPr>
          <w:sz w:val="20"/>
        </w:rPr>
        <w:t xml:space="preserve">Off balance </w:t>
      </w:r>
      <w:proofErr w:type="spellStart"/>
      <w:r w:rsidRPr="00DF07B0">
        <w:rPr>
          <w:sz w:val="20"/>
        </w:rPr>
        <w:t>sheet</w:t>
      </w:r>
      <w:proofErr w:type="spellEnd"/>
      <w:r w:rsidRPr="00DF07B0">
        <w:rPr>
          <w:sz w:val="20"/>
        </w:rPr>
        <w:t xml:space="preserve"> </w:t>
      </w:r>
      <w:proofErr w:type="spellStart"/>
      <w:r w:rsidRPr="00DF07B0">
        <w:rPr>
          <w:sz w:val="20"/>
        </w:rPr>
        <w:t>guarantees</w:t>
      </w:r>
      <w:proofErr w:type="spellEnd"/>
      <w:r w:rsidRPr="00DF07B0">
        <w:rPr>
          <w:sz w:val="20"/>
        </w:rPr>
        <w:t xml:space="preserve">; </w:t>
      </w:r>
    </w:p>
    <w:p w:rsidR="000A55AA" w:rsidRPr="00DF07B0" w:rsidRDefault="000A55AA" w:rsidP="00803166">
      <w:pPr>
        <w:pStyle w:val="ListParagraph"/>
        <w:numPr>
          <w:ilvl w:val="0"/>
          <w:numId w:val="59"/>
        </w:numPr>
        <w:suppressAutoHyphens/>
        <w:snapToGrid w:val="0"/>
        <w:jc w:val="left"/>
        <w:rPr>
          <w:sz w:val="20"/>
          <w:lang w:val="en-GB"/>
        </w:rPr>
      </w:pPr>
      <w:r w:rsidRPr="00DF07B0">
        <w:rPr>
          <w:sz w:val="20"/>
          <w:lang w:val="en-GB"/>
        </w:rPr>
        <w:t>Any other transactions between related undertakings or natural persons in scope of the group supervision.</w:t>
      </w:r>
    </w:p>
    <w:p w:rsidR="000A55AA" w:rsidRPr="00DF07B0"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p w:rsidR="000A55AA" w:rsidRPr="00DF07B0"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DF07B0">
        <w:rPr>
          <w:rFonts w:ascii="Times New Roman" w:hAnsi="Times New Roman" w:cs="Times New Roman"/>
          <w:sz w:val="20"/>
          <w:szCs w:val="20"/>
        </w:rPr>
        <w:t>The insurance undertaking is expected to complete this template for all significant, very significant and transactions required to be reported in all circumstances for IGTs between the individual undertaking and the mixed</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activity insurance holding company and its related undertakings.</w:t>
      </w:r>
    </w:p>
    <w:p w:rsidR="000A55AA" w:rsidRPr="00DF07B0" w:rsidRDefault="000A55AA" w:rsidP="00950116">
      <w:pPr>
        <w:suppressAutoHyphens/>
        <w:snapToGrid w:val="0"/>
        <w:spacing w:after="0" w:line="240" w:lineRule="auto"/>
        <w:ind w:left="28" w:firstLine="5"/>
        <w:rPr>
          <w:rFonts w:ascii="Times New Roman" w:hAnsi="Times New Roman" w:cs="Times New Roman"/>
          <w:sz w:val="20"/>
          <w:szCs w:val="20"/>
        </w:rPr>
      </w:pPr>
      <w:r w:rsidRPr="00DF07B0">
        <w:rPr>
          <w:rFonts w:ascii="Times New Roman" w:hAnsi="Times New Roman" w:cs="Times New Roman"/>
          <w:sz w:val="20"/>
          <w:szCs w:val="20"/>
        </w:rPr>
        <w:t xml:space="preserve">This template shall include IGTs that were: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w:t>
      </w:r>
      <w:r w:rsidR="0072092D" w:rsidRPr="00DF07B0">
        <w:rPr>
          <w:sz w:val="20"/>
          <w:lang w:val="en-GB"/>
        </w:rPr>
        <w:t>–</w:t>
      </w:r>
      <w:r w:rsidRPr="00DF07B0">
        <w:rPr>
          <w:sz w:val="20"/>
          <w:lang w:val="en-GB"/>
        </w:rPr>
        <w:t>force</w:t>
      </w:r>
      <w:proofErr w:type="gramEnd"/>
      <w:r w:rsidRPr="00DF07B0">
        <w:rPr>
          <w:sz w:val="20"/>
          <w:lang w:val="en-GB"/>
        </w:rPr>
        <w:t xml:space="preserve"> at the start of the reporting period.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incepted</w:t>
      </w:r>
      <w:proofErr w:type="gramEnd"/>
      <w:r w:rsidRPr="00DF07B0">
        <w:rPr>
          <w:sz w:val="20"/>
          <w:lang w:val="en-GB"/>
        </w:rPr>
        <w:t xml:space="preserve"> during the reporting period and outstanding at the reporting date. </w:t>
      </w:r>
    </w:p>
    <w:p w:rsidR="000A55AA" w:rsidRPr="00DF07B0" w:rsidRDefault="000A55AA" w:rsidP="00803166">
      <w:pPr>
        <w:pStyle w:val="ListParagraph"/>
        <w:numPr>
          <w:ilvl w:val="0"/>
          <w:numId w:val="56"/>
        </w:numPr>
        <w:suppressAutoHyphens/>
        <w:snapToGrid w:val="0"/>
        <w:jc w:val="left"/>
        <w:rPr>
          <w:sz w:val="20"/>
          <w:lang w:val="en-GB"/>
        </w:rPr>
      </w:pPr>
      <w:proofErr w:type="gramStart"/>
      <w:r w:rsidRPr="00DF07B0">
        <w:rPr>
          <w:sz w:val="20"/>
          <w:lang w:val="en-GB"/>
        </w:rPr>
        <w:t>incepted</w:t>
      </w:r>
      <w:proofErr w:type="gramEnd"/>
      <w:r w:rsidRPr="00DF07B0">
        <w:rPr>
          <w:sz w:val="20"/>
          <w:lang w:val="en-GB"/>
        </w:rPr>
        <w:t xml:space="preserve"> and expired/matured during the reporting period.  </w:t>
      </w:r>
    </w:p>
    <w:p w:rsidR="000A55AA" w:rsidRPr="00DF07B0" w:rsidRDefault="000A55AA" w:rsidP="00950116">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A55AA" w:rsidRPr="00DF07B0"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DF07B0">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rsidR="000A55AA" w:rsidRPr="00DF07B0" w:rsidRDefault="000A55AA" w:rsidP="00950116">
      <w:pPr>
        <w:suppressAutoHyphens/>
        <w:snapToGrid w:val="0"/>
        <w:spacing w:after="0" w:line="240" w:lineRule="auto"/>
        <w:ind w:left="28" w:firstLine="5"/>
        <w:rPr>
          <w:rFonts w:ascii="Times New Roman" w:hAnsi="Times New Roman" w:cs="Times New Roman"/>
          <w:sz w:val="20"/>
          <w:szCs w:val="20"/>
        </w:rPr>
      </w:pPr>
    </w:p>
    <w:p w:rsidR="000A55AA" w:rsidRPr="00DF07B0" w:rsidRDefault="000A55AA" w:rsidP="00950116">
      <w:pPr>
        <w:suppressAutoHyphens/>
        <w:snapToGrid w:val="0"/>
        <w:spacing w:after="0" w:line="240" w:lineRule="auto"/>
        <w:rPr>
          <w:rFonts w:ascii="Times New Roman" w:hAnsi="Times New Roman" w:cs="Times New Roman"/>
          <w:sz w:val="20"/>
          <w:szCs w:val="20"/>
        </w:rPr>
      </w:pPr>
      <w:r w:rsidRPr="00DF07B0">
        <w:rPr>
          <w:rFonts w:ascii="Times New Roman" w:hAnsi="Times New Roman" w:cs="Times New Roman"/>
          <w:sz w:val="20"/>
          <w:szCs w:val="20"/>
        </w:rPr>
        <w:t>Each transaction shall be reported separately.</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Any additions /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ups to significant IGTs shall be reported as a separate IGT, even if the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up in its own right falls below the significant threshold limit. For example, if an undertaking increases the initial loan amount to another related undertaking the addition to the loan </w:t>
      </w:r>
      <w:r w:rsidR="006746F6" w:rsidRPr="00DF07B0">
        <w:rPr>
          <w:rFonts w:ascii="Times New Roman" w:hAnsi="Times New Roman" w:cs="Times New Roman"/>
          <w:sz w:val="20"/>
          <w:szCs w:val="20"/>
        </w:rPr>
        <w:t>should</w:t>
      </w:r>
      <w:r w:rsidRPr="00DF07B0">
        <w:rPr>
          <w:rFonts w:ascii="Times New Roman" w:hAnsi="Times New Roman" w:cs="Times New Roman"/>
          <w:sz w:val="20"/>
          <w:szCs w:val="20"/>
        </w:rPr>
        <w:t xml:space="preserve"> be recorded as a separate item with its issue date as the date of the top</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up.</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w:t>
      </w:r>
      <w:r w:rsidR="006746F6" w:rsidRPr="00DF07B0">
        <w:rPr>
          <w:rFonts w:ascii="Times New Roman" w:hAnsi="Times New Roman" w:cs="Times New Roman"/>
          <w:sz w:val="20"/>
          <w:szCs w:val="20"/>
        </w:rPr>
        <w:t>should</w:t>
      </w:r>
      <w:r w:rsidRPr="00DF07B0">
        <w:rPr>
          <w:rFonts w:ascii="Times New Roman" w:hAnsi="Times New Roman" w:cs="Times New Roman"/>
          <w:sz w:val="20"/>
          <w:szCs w:val="20"/>
        </w:rPr>
        <w:t xml:space="preserve"> record the maximum amount as the transaction amount, in this case €10m. </w:t>
      </w:r>
    </w:p>
    <w:p w:rsidR="000A55AA" w:rsidRPr="00DF07B0" w:rsidRDefault="000A55AA" w:rsidP="00950116">
      <w:pPr>
        <w:suppressAutoHyphens/>
        <w:snapToGrid w:val="0"/>
        <w:spacing w:after="0" w:line="240" w:lineRule="auto"/>
        <w:rPr>
          <w:rFonts w:ascii="Times New Roman" w:hAnsi="Times New Roman" w:cs="Times New Roman"/>
          <w:sz w:val="20"/>
          <w:szCs w:val="20"/>
        </w:rPr>
      </w:pPr>
    </w:p>
    <w:p w:rsidR="000A55AA" w:rsidRPr="00DF07B0" w:rsidRDefault="000A55AA" w:rsidP="00950116">
      <w:pPr>
        <w:suppressAutoHyphens/>
        <w:snapToGrid w:val="0"/>
        <w:spacing w:after="0" w:line="240" w:lineRule="auto"/>
        <w:jc w:val="both"/>
        <w:rPr>
          <w:rFonts w:ascii="Times New Roman" w:hAnsi="Times New Roman" w:cs="Times New Roman"/>
          <w:sz w:val="20"/>
          <w:szCs w:val="20"/>
        </w:rPr>
      </w:pPr>
      <w:r w:rsidRPr="00DF07B0">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A55AA" w:rsidRPr="00DF07B0"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240"/>
        <w:gridCol w:w="2148"/>
        <w:gridCol w:w="5836"/>
      </w:tblGrid>
      <w:tr w:rsidR="000A55AA" w:rsidRPr="00DF07B0" w:rsidTr="00950116">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b/>
                <w:bCs/>
                <w:sz w:val="20"/>
                <w:szCs w:val="20"/>
                <w:lang w:eastAsia="en-GB"/>
              </w:rPr>
              <w:t>ITEM</w:t>
            </w:r>
          </w:p>
        </w:tc>
        <w:tc>
          <w:tcPr>
            <w:tcW w:w="5836" w:type="dxa"/>
            <w:tcBorders>
              <w:top w:val="single" w:sz="4" w:space="0" w:color="auto"/>
              <w:left w:val="nil"/>
              <w:bottom w:val="single" w:sz="4" w:space="0" w:color="auto"/>
              <w:right w:val="single" w:sz="4" w:space="0" w:color="auto"/>
            </w:tcBorders>
            <w:shd w:val="clear" w:color="auto" w:fill="auto"/>
          </w:tcPr>
          <w:p w:rsidR="000A55AA" w:rsidRPr="00DF07B0" w:rsidRDefault="000A55AA" w:rsidP="00950116">
            <w:pPr>
              <w:spacing w:after="0" w:line="240" w:lineRule="auto"/>
              <w:jc w:val="center"/>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b/>
                <w:bCs/>
                <w:sz w:val="20"/>
                <w:szCs w:val="20"/>
                <w:lang w:eastAsia="en-GB"/>
              </w:rPr>
              <w:t>INSTRUCTIONS</w:t>
            </w:r>
          </w:p>
        </w:tc>
      </w:tr>
      <w:tr w:rsidR="000A55AA" w:rsidRPr="00DF07B0" w:rsidTr="00950116">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C0010</w:t>
            </w:r>
          </w:p>
        </w:tc>
        <w:tc>
          <w:tcPr>
            <w:tcW w:w="2148"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 of intragroup transaction</w:t>
            </w:r>
          </w:p>
        </w:tc>
        <w:tc>
          <w:tcPr>
            <w:tcW w:w="5836" w:type="dxa"/>
            <w:tcBorders>
              <w:top w:val="single" w:sz="4" w:space="0" w:color="auto"/>
              <w:left w:val="nil"/>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0A55AA" w:rsidRPr="00DF07B0" w:rsidTr="00950116">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C0020</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Investor/ Buyer/ Beneficiary name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Legal name of the entity that is purchasing/investing in the asset/investment or receiving the service/guarantee. </w:t>
            </w:r>
          </w:p>
        </w:tc>
      </w:tr>
      <w:tr w:rsidR="000A55AA" w:rsidRPr="00DF07B0" w:rsidTr="00950116">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C0030</w:t>
            </w:r>
          </w:p>
        </w:tc>
        <w:tc>
          <w:tcPr>
            <w:tcW w:w="2148" w:type="dxa"/>
            <w:tcBorders>
              <w:top w:val="single" w:sz="4" w:space="0" w:color="auto"/>
              <w:left w:val="nil"/>
              <w:bottom w:val="nil"/>
              <w:right w:val="single" w:sz="4" w:space="0" w:color="000000"/>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code of the Investor/ Buyer/ Beneficiary</w:t>
            </w:r>
          </w:p>
        </w:tc>
        <w:tc>
          <w:tcPr>
            <w:tcW w:w="5836"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color w:val="000000"/>
                <w:sz w:val="20"/>
                <w:szCs w:val="20"/>
                <w:lang w:eastAsia="en-GB"/>
              </w:rPr>
              <w:t xml:space="preserve">The unique identification code attached to the investor/buyer/transferee </w:t>
            </w:r>
            <w:r w:rsidRPr="00DF07B0">
              <w:rPr>
                <w:rFonts w:ascii="Times New Roman" w:hAnsi="Times New Roman" w:cs="Times New Roman"/>
                <w:sz w:val="20"/>
                <w:szCs w:val="20"/>
              </w:rPr>
              <w:t>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w:t>
            </w:r>
            <w:r w:rsidRPr="00DF07B0">
              <w:rPr>
                <w:rFonts w:ascii="Times New Roman" w:eastAsia="Times New Roman" w:hAnsi="Times New Roman" w:cs="Times New Roman"/>
                <w:sz w:val="20"/>
                <w:szCs w:val="20"/>
                <w:lang w:eastAsia="en-GB"/>
              </w:rPr>
              <w:br/>
            </w:r>
            <w:r w:rsidRPr="00DF07B0">
              <w:rPr>
                <w:rFonts w:ascii="Times New Roman" w:eastAsia="Times New Roman" w:hAnsi="Times New Roman" w:cs="Times New Roman"/>
                <w:sz w:val="20"/>
                <w:szCs w:val="20"/>
                <w:lang w:eastAsia="en-GB"/>
              </w:rPr>
              <w:br/>
              <w:t xml:space="preserve">Specific code: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DF07B0" w:rsidRDefault="0072092D"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undertakings and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regulated undertakings within the group, identification code will be provided by the group. When </w:t>
            </w:r>
            <w:r w:rsidR="000A55AA" w:rsidRPr="00DF07B0">
              <w:rPr>
                <w:rFonts w:ascii="Times New Roman" w:eastAsia="Times New Roman" w:hAnsi="Times New Roman" w:cs="Times New Roman"/>
                <w:sz w:val="20"/>
                <w:szCs w:val="20"/>
                <w:lang w:eastAsia="en-GB"/>
              </w:rPr>
              <w:lastRenderedPageBreak/>
              <w:t>allocating an identification code to each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regulated undertaking, the group </w:t>
            </w:r>
            <w:r w:rsidR="006746F6" w:rsidRPr="00DF07B0">
              <w:rPr>
                <w:rFonts w:ascii="Times New Roman" w:eastAsia="Times New Roman" w:hAnsi="Times New Roman" w:cs="Times New Roman"/>
                <w:sz w:val="20"/>
                <w:szCs w:val="20"/>
                <w:lang w:eastAsia="en-GB"/>
              </w:rPr>
              <w:t>should</w:t>
            </w:r>
            <w:r w:rsidR="000A55AA" w:rsidRPr="00DF07B0">
              <w:rPr>
                <w:rFonts w:ascii="Times New Roman" w:eastAsia="Times New Roman" w:hAnsi="Times New Roman" w:cs="Times New Roman"/>
                <w:sz w:val="20"/>
                <w:szCs w:val="20"/>
                <w:lang w:eastAsia="en-GB"/>
              </w:rPr>
              <w:t xml:space="preserve"> comply with the following format in a consistent manner: </w:t>
            </w:r>
            <w:r w:rsidR="000A55AA" w:rsidRPr="00DF07B0">
              <w:rPr>
                <w:rFonts w:ascii="Times New Roman" w:eastAsia="Times New Roman" w:hAnsi="Times New Roman" w:cs="Times New Roman"/>
                <w:sz w:val="20"/>
                <w:szCs w:val="20"/>
                <w:lang w:eastAsia="en-GB"/>
              </w:rPr>
              <w:br/>
              <w:t xml:space="preserve"> identification code of the parent undertaking + </w:t>
            </w:r>
            <w:r w:rsidR="000A55AA" w:rsidRPr="00DF07B0">
              <w:rPr>
                <w:rFonts w:ascii="Times New Roman" w:eastAsia="Times New Roman" w:hAnsi="Times New Roman" w:cs="Times New Roman"/>
                <w:sz w:val="20"/>
                <w:szCs w:val="20"/>
                <w:lang w:eastAsia="en-GB"/>
              </w:rPr>
              <w:br/>
              <w:t xml:space="preserve"> ISO 3166</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1 alpha</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2 code of the country of the undertaking + </w:t>
            </w:r>
            <w:r w:rsidR="000A55AA" w:rsidRPr="00DF07B0">
              <w:rPr>
                <w:rFonts w:ascii="Times New Roman" w:eastAsia="Times New Roman" w:hAnsi="Times New Roman" w:cs="Times New Roman"/>
                <w:sz w:val="20"/>
                <w:szCs w:val="20"/>
                <w:lang w:eastAsia="en-GB"/>
              </w:rPr>
              <w:br/>
              <w:t xml:space="preserve"> 5 digits</w:t>
            </w:r>
          </w:p>
        </w:tc>
      </w:tr>
      <w:tr w:rsidR="000A55AA" w:rsidRPr="00DF07B0" w:rsidTr="00950116">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lastRenderedPageBreak/>
              <w:t>C0040</w:t>
            </w:r>
          </w:p>
        </w:tc>
        <w:tc>
          <w:tcPr>
            <w:tcW w:w="2148" w:type="dxa"/>
            <w:tcBorders>
              <w:top w:val="single" w:sz="4" w:space="0" w:color="auto"/>
              <w:left w:val="nil"/>
              <w:bottom w:val="nil"/>
              <w:right w:val="single" w:sz="4" w:space="0" w:color="000000"/>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 code type of code of the Investor/ Buyer/ Beneficiary</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of the code used in item “Identification code for the Investor/ Buyer/ Beneficiary”:</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C0050 </w:t>
            </w:r>
          </w:p>
        </w:tc>
        <w:tc>
          <w:tcPr>
            <w:tcW w:w="2148"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Issuer/ Seller/ Provider name </w:t>
            </w:r>
          </w:p>
        </w:tc>
        <w:tc>
          <w:tcPr>
            <w:tcW w:w="5836"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Legal name of the entity that is selling/transferring the asset/investment or providing the service/guarantee. </w:t>
            </w:r>
          </w:p>
        </w:tc>
      </w:tr>
      <w:tr w:rsidR="000A55AA" w:rsidRPr="00DF07B0" w:rsidTr="00950116">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C0060 </w:t>
            </w:r>
          </w:p>
        </w:tc>
        <w:tc>
          <w:tcPr>
            <w:tcW w:w="2148" w:type="dxa"/>
            <w:tcBorders>
              <w:top w:val="single" w:sz="4" w:space="0" w:color="auto"/>
              <w:left w:val="nil"/>
              <w:bottom w:val="nil"/>
              <w:right w:val="single" w:sz="4" w:space="0" w:color="000000"/>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code of the Issuer/ Seller/ Provider</w:t>
            </w:r>
          </w:p>
        </w:tc>
        <w:tc>
          <w:tcPr>
            <w:tcW w:w="5836"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sz w:val="20"/>
                <w:szCs w:val="20"/>
                <w:lang w:eastAsia="en-GB"/>
              </w:rPr>
            </w:pPr>
            <w:r w:rsidRPr="00DF07B0">
              <w:rPr>
                <w:rFonts w:ascii="Times New Roman" w:eastAsia="Times New Roman" w:hAnsi="Times New Roman" w:cs="Times New Roman"/>
                <w:color w:val="000000"/>
                <w:sz w:val="20"/>
                <w:szCs w:val="20"/>
                <w:lang w:eastAsia="en-GB"/>
              </w:rPr>
              <w:t xml:space="preserve">The unique identification code attached to the investor/buyer/transferee </w:t>
            </w:r>
            <w:r w:rsidRPr="00DF07B0">
              <w:rPr>
                <w:rFonts w:ascii="Times New Roman" w:hAnsi="Times New Roman" w:cs="Times New Roman"/>
                <w:sz w:val="20"/>
                <w:szCs w:val="20"/>
              </w:rPr>
              <w:t>by this order of priority</w:t>
            </w:r>
            <w:r w:rsidRPr="00DF07B0">
              <w:rPr>
                <w:rFonts w:ascii="Times New Roman" w:eastAsia="Times New Roman" w:hAnsi="Times New Roman" w:cs="Times New Roman"/>
                <w:sz w:val="20"/>
                <w:szCs w:val="20"/>
                <w:lang w:eastAsia="en-GB"/>
              </w:rPr>
              <w:t xml:space="preserv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Legal Entity Identifier (LEI);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Specific code</w:t>
            </w:r>
            <w:r w:rsidRPr="00DF07B0">
              <w:rPr>
                <w:rFonts w:ascii="Times New Roman" w:eastAsia="Times New Roman" w:hAnsi="Times New Roman" w:cs="Times New Roman"/>
                <w:sz w:val="20"/>
                <w:szCs w:val="20"/>
                <w:lang w:eastAsia="en-GB"/>
              </w:rPr>
              <w:br/>
            </w:r>
            <w:r w:rsidRPr="00DF07B0">
              <w:rPr>
                <w:rFonts w:ascii="Times New Roman" w:eastAsia="Times New Roman" w:hAnsi="Times New Roman" w:cs="Times New Roman"/>
                <w:sz w:val="20"/>
                <w:szCs w:val="20"/>
                <w:lang w:eastAsia="en-GB"/>
              </w:rPr>
              <w:br/>
              <w:t xml:space="preserve">Specific code: </w:t>
            </w:r>
            <w:r w:rsidRPr="00DF07B0">
              <w:rPr>
                <w:rFonts w:ascii="Times New Roman" w:eastAsia="Times New Roman" w:hAnsi="Times New Roman" w:cs="Times New Roman"/>
                <w:sz w:val="20"/>
                <w:szCs w:val="20"/>
                <w:lang w:eastAsia="en-GB"/>
              </w:rPr>
              <w:br/>
            </w:r>
            <w:r w:rsidR="0072092D" w:rsidRPr="00DF07B0">
              <w:rPr>
                <w:rFonts w:ascii="Times New Roman" w:eastAsia="Times New Roman" w:hAnsi="Times New Roman" w:cs="Times New Roman"/>
                <w:sz w:val="20"/>
                <w:szCs w:val="20"/>
                <w:lang w:eastAsia="en-GB"/>
              </w:rPr>
              <w:t>–</w:t>
            </w:r>
            <w:r w:rsidRPr="00DF07B0">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DF07B0" w:rsidRDefault="0072092D"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 For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undertakings and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EEA or non</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regulated undertaking, the group </w:t>
            </w:r>
            <w:r w:rsidR="006746F6" w:rsidRPr="00DF07B0">
              <w:rPr>
                <w:rFonts w:ascii="Times New Roman" w:eastAsia="Times New Roman" w:hAnsi="Times New Roman" w:cs="Times New Roman"/>
                <w:sz w:val="20"/>
                <w:szCs w:val="20"/>
                <w:lang w:eastAsia="en-GB"/>
              </w:rPr>
              <w:t>should</w:t>
            </w:r>
            <w:r w:rsidR="000A55AA" w:rsidRPr="00DF07B0">
              <w:rPr>
                <w:rFonts w:ascii="Times New Roman" w:eastAsia="Times New Roman" w:hAnsi="Times New Roman" w:cs="Times New Roman"/>
                <w:sz w:val="20"/>
                <w:szCs w:val="20"/>
                <w:lang w:eastAsia="en-GB"/>
              </w:rPr>
              <w:t xml:space="preserve"> comply with the following format in a consistent manner: </w:t>
            </w:r>
            <w:r w:rsidR="000A55AA" w:rsidRPr="00DF07B0">
              <w:rPr>
                <w:rFonts w:ascii="Times New Roman" w:eastAsia="Times New Roman" w:hAnsi="Times New Roman" w:cs="Times New Roman"/>
                <w:sz w:val="20"/>
                <w:szCs w:val="20"/>
                <w:lang w:eastAsia="en-GB"/>
              </w:rPr>
              <w:br/>
              <w:t xml:space="preserve"> identification code of the parent undertaking + </w:t>
            </w:r>
            <w:r w:rsidR="000A55AA" w:rsidRPr="00DF07B0">
              <w:rPr>
                <w:rFonts w:ascii="Times New Roman" w:eastAsia="Times New Roman" w:hAnsi="Times New Roman" w:cs="Times New Roman"/>
                <w:sz w:val="20"/>
                <w:szCs w:val="20"/>
                <w:lang w:eastAsia="en-GB"/>
              </w:rPr>
              <w:br/>
              <w:t xml:space="preserve"> ISO 3166</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1 alpha</w:t>
            </w:r>
            <w:r w:rsidRPr="00DF07B0">
              <w:rPr>
                <w:rFonts w:ascii="Times New Roman" w:eastAsia="Times New Roman" w:hAnsi="Times New Roman" w:cs="Times New Roman"/>
                <w:sz w:val="20"/>
                <w:szCs w:val="20"/>
                <w:lang w:eastAsia="en-GB"/>
              </w:rPr>
              <w:t>–</w:t>
            </w:r>
            <w:r w:rsidR="000A55AA" w:rsidRPr="00DF07B0">
              <w:rPr>
                <w:rFonts w:ascii="Times New Roman" w:eastAsia="Times New Roman" w:hAnsi="Times New Roman" w:cs="Times New Roman"/>
                <w:sz w:val="20"/>
                <w:szCs w:val="20"/>
                <w:lang w:eastAsia="en-GB"/>
              </w:rPr>
              <w:t xml:space="preserve">2 code of the country of the undertaking + </w:t>
            </w:r>
            <w:r w:rsidR="000A55AA" w:rsidRPr="00DF07B0">
              <w:rPr>
                <w:rFonts w:ascii="Times New Roman" w:eastAsia="Times New Roman" w:hAnsi="Times New Roman" w:cs="Times New Roman"/>
                <w:sz w:val="20"/>
                <w:szCs w:val="20"/>
                <w:lang w:eastAsia="en-GB"/>
              </w:rPr>
              <w:br/>
              <w:t xml:space="preserve"> 5 digits</w:t>
            </w:r>
          </w:p>
        </w:tc>
      </w:tr>
      <w:tr w:rsidR="000A55AA" w:rsidRPr="00DF07B0" w:rsidTr="00950116">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sz w:val="20"/>
                <w:szCs w:val="20"/>
                <w:lang w:eastAsia="en-GB"/>
              </w:rPr>
              <w:t>C0070</w:t>
            </w:r>
          </w:p>
        </w:tc>
        <w:tc>
          <w:tcPr>
            <w:tcW w:w="2148" w:type="dxa"/>
            <w:tcBorders>
              <w:top w:val="single" w:sz="4" w:space="0" w:color="auto"/>
              <w:left w:val="nil"/>
              <w:bottom w:val="nil"/>
              <w:right w:val="single" w:sz="4" w:space="0" w:color="000000"/>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 code type of code of the Issuer/ Seller/ Provider</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Identification of the code used in item “Identification code for the Issuer/ Seller/ Provider”:</w:t>
            </w:r>
            <w:r w:rsidRPr="00DF07B0">
              <w:rPr>
                <w:rFonts w:ascii="Times New Roman" w:eastAsia="Times New Roman" w:hAnsi="Times New Roman" w:cs="Times New Roman"/>
                <w:color w:val="000000"/>
                <w:sz w:val="20"/>
                <w:szCs w:val="20"/>
                <w:lang w:eastAsia="en-GB"/>
              </w:rPr>
              <w:b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LEI </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Specific code</w:t>
            </w:r>
          </w:p>
        </w:tc>
      </w:tr>
      <w:tr w:rsidR="000A55AA" w:rsidRPr="00DF07B0" w:rsidTr="00950116">
        <w:trPr>
          <w:trHeight w:val="1222"/>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C0080 </w:t>
            </w:r>
          </w:p>
        </w:tc>
        <w:tc>
          <w:tcPr>
            <w:tcW w:w="2148" w:type="dxa"/>
            <w:tcBorders>
              <w:top w:val="single" w:sz="4" w:space="0" w:color="auto"/>
              <w:left w:val="nil"/>
              <w:bottom w:val="single" w:sz="4" w:space="0" w:color="auto"/>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Transaction type</w:t>
            </w:r>
          </w:p>
        </w:tc>
        <w:tc>
          <w:tcPr>
            <w:tcW w:w="5836" w:type="dxa"/>
            <w:tcBorders>
              <w:top w:val="single" w:sz="4" w:space="0" w:color="auto"/>
              <w:left w:val="nil"/>
              <w:bottom w:val="single" w:sz="4" w:space="0" w:color="auto"/>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Identify the type of transaction. The following close list shall be used:</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1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 Contingent liabilities</w:t>
            </w:r>
            <w:r w:rsidRPr="00DF07B0">
              <w:rPr>
                <w:rFonts w:ascii="Times New Roman" w:eastAsia="Times New Roman" w:hAnsi="Times New Roman" w:cs="Times New Roman"/>
                <w:color w:val="000000"/>
                <w:sz w:val="20"/>
                <w:szCs w:val="20"/>
                <w:lang w:eastAsia="en-GB"/>
              </w:rPr>
              <w:br/>
              <w:t xml:space="preserve">2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Off balance sheet items</w:t>
            </w:r>
            <w:r w:rsidRPr="00DF07B0">
              <w:rPr>
                <w:rFonts w:ascii="Times New Roman" w:eastAsia="Times New Roman" w:hAnsi="Times New Roman" w:cs="Times New Roman"/>
                <w:color w:val="000000"/>
                <w:sz w:val="20"/>
                <w:szCs w:val="20"/>
                <w:lang w:eastAsia="en-GB"/>
              </w:rPr>
              <w:br/>
              <w:t xml:space="preserve">3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Internal cost sharing</w:t>
            </w:r>
            <w:r w:rsidRPr="00DF07B0">
              <w:rPr>
                <w:rFonts w:ascii="Times New Roman" w:eastAsia="Times New Roman" w:hAnsi="Times New Roman" w:cs="Times New Roman"/>
                <w:color w:val="000000"/>
                <w:sz w:val="20"/>
                <w:szCs w:val="20"/>
                <w:lang w:eastAsia="en-GB"/>
              </w:rPr>
              <w:br/>
              <w:t xml:space="preserve">4 </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Others</w:t>
            </w:r>
          </w:p>
        </w:tc>
      </w:tr>
      <w:tr w:rsidR="000A55AA" w:rsidRPr="00DF07B0" w:rsidTr="00950116">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C0090 </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Transaction Issue date</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w:t>
            </w:r>
            <w:r w:rsidRPr="00DF07B0">
              <w:rPr>
                <w:rFonts w:ascii="Times New Roman" w:eastAsia="Times New Roman" w:hAnsi="Times New Roman" w:cs="Times New Roman"/>
                <w:color w:val="000000"/>
                <w:sz w:val="20"/>
                <w:szCs w:val="20"/>
                <w:lang w:eastAsia="en-GB"/>
              </w:rPr>
              <w:t>date when the transaction/issue takes effect.</w:t>
            </w:r>
          </w:p>
        </w:tc>
      </w:tr>
      <w:tr w:rsidR="000A55AA" w:rsidRPr="00DF07B0" w:rsidTr="00950116">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C0100 </w:t>
            </w:r>
          </w:p>
        </w:tc>
        <w:tc>
          <w:tcPr>
            <w:tcW w:w="2148"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Effective date of agreement/ contract underlying transaction </w:t>
            </w:r>
          </w:p>
        </w:tc>
        <w:tc>
          <w:tcPr>
            <w:tcW w:w="5836"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Where applicable, </w:t>
            </w: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w:t>
            </w:r>
            <w:r w:rsidRPr="00DF07B0">
              <w:rPr>
                <w:rFonts w:ascii="Times New Roman" w:eastAsia="Times New Roman" w:hAnsi="Times New Roman" w:cs="Times New Roman"/>
                <w:color w:val="000000"/>
                <w:sz w:val="20"/>
                <w:szCs w:val="20"/>
                <w:lang w:eastAsia="en-GB"/>
              </w:rPr>
              <w:t xml:space="preserve">date when the transaction or contract underlying the transactions takes effect if different from the transaction date.  If same as the transaction date, the transaction date is to be reported.  </w:t>
            </w:r>
          </w:p>
        </w:tc>
      </w:tr>
      <w:tr w:rsidR="000A55AA" w:rsidRPr="00DF07B0" w:rsidTr="00950116">
        <w:trPr>
          <w:trHeight w:val="913"/>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C0110 </w:t>
            </w:r>
          </w:p>
        </w:tc>
        <w:tc>
          <w:tcPr>
            <w:tcW w:w="2148"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Expiry date of agreement / contract underlying transaction </w:t>
            </w:r>
          </w:p>
        </w:tc>
        <w:tc>
          <w:tcPr>
            <w:tcW w:w="5836" w:type="dxa"/>
            <w:tcBorders>
              <w:top w:val="single" w:sz="4" w:space="0" w:color="auto"/>
              <w:left w:val="nil"/>
              <w:bottom w:val="nil"/>
              <w:right w:val="single" w:sz="4" w:space="0" w:color="000000"/>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Where applicable, </w:t>
            </w:r>
            <w:r w:rsidRPr="00DF07B0">
              <w:rPr>
                <w:rFonts w:ascii="Times New Roman" w:hAnsi="Times New Roman" w:cs="Times New Roman"/>
                <w:sz w:val="20"/>
                <w:szCs w:val="20"/>
              </w:rPr>
              <w:t>identify the ISO 8601 (</w:t>
            </w:r>
            <w:proofErr w:type="spellStart"/>
            <w:r w:rsidRPr="00DF07B0">
              <w:rPr>
                <w:rFonts w:ascii="Times New Roman" w:hAnsi="Times New Roman" w:cs="Times New Roman"/>
                <w:sz w:val="20"/>
                <w:szCs w:val="20"/>
              </w:rPr>
              <w:t>yyyy</w:t>
            </w:r>
            <w:proofErr w:type="spellEnd"/>
            <w:r w:rsidR="0072092D" w:rsidRPr="00DF07B0">
              <w:rPr>
                <w:rFonts w:ascii="Times New Roman" w:hAnsi="Times New Roman" w:cs="Times New Roman"/>
                <w:sz w:val="20"/>
                <w:szCs w:val="20"/>
              </w:rPr>
              <w:t>–</w:t>
            </w:r>
            <w:r w:rsidRPr="00DF07B0">
              <w:rPr>
                <w:rFonts w:ascii="Times New Roman" w:hAnsi="Times New Roman" w:cs="Times New Roman"/>
                <w:sz w:val="20"/>
                <w:szCs w:val="20"/>
              </w:rPr>
              <w:t>mm</w:t>
            </w:r>
            <w:r w:rsidR="0072092D" w:rsidRPr="00DF07B0">
              <w:rPr>
                <w:rFonts w:ascii="Times New Roman" w:hAnsi="Times New Roman" w:cs="Times New Roman"/>
                <w:sz w:val="20"/>
                <w:szCs w:val="20"/>
              </w:rPr>
              <w:t>–</w:t>
            </w:r>
            <w:proofErr w:type="spellStart"/>
            <w:r w:rsidRPr="00DF07B0">
              <w:rPr>
                <w:rFonts w:ascii="Times New Roman" w:hAnsi="Times New Roman" w:cs="Times New Roman"/>
                <w:sz w:val="20"/>
                <w:szCs w:val="20"/>
              </w:rPr>
              <w:t>dd</w:t>
            </w:r>
            <w:proofErr w:type="spellEnd"/>
            <w:r w:rsidRPr="00DF07B0">
              <w:rPr>
                <w:rFonts w:ascii="Times New Roman" w:hAnsi="Times New Roman" w:cs="Times New Roman"/>
                <w:sz w:val="20"/>
                <w:szCs w:val="20"/>
              </w:rPr>
              <w:t xml:space="preserve">) code of the </w:t>
            </w:r>
            <w:r w:rsidRPr="00DF07B0">
              <w:rPr>
                <w:rFonts w:ascii="Times New Roman" w:eastAsia="Times New Roman" w:hAnsi="Times New Roman" w:cs="Times New Roman"/>
                <w:color w:val="000000"/>
                <w:sz w:val="20"/>
                <w:szCs w:val="20"/>
                <w:lang w:eastAsia="en-GB"/>
              </w:rPr>
              <w:t>date when the agreement/contract ceases. If the expiry date is perpetual use "9999</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12</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31".</w:t>
            </w:r>
          </w:p>
        </w:tc>
      </w:tr>
      <w:tr w:rsidR="000A55AA" w:rsidRPr="00DF07B0" w:rsidTr="00950116">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C0120 </w:t>
            </w:r>
          </w:p>
        </w:tc>
        <w:tc>
          <w:tcPr>
            <w:tcW w:w="2148"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Currency of transaction </w:t>
            </w:r>
          </w:p>
        </w:tc>
        <w:tc>
          <w:tcPr>
            <w:tcW w:w="5836"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Identify the ISO 4217 alphabetic code of the</w:t>
            </w:r>
            <w:r w:rsidRPr="00DF07B0">
              <w:rPr>
                <w:rFonts w:ascii="Times New Roman" w:eastAsia="Times New Roman" w:hAnsi="Times New Roman" w:cs="Times New Roman"/>
                <w:color w:val="000000"/>
                <w:sz w:val="20"/>
                <w:szCs w:val="20"/>
                <w:lang w:eastAsia="en-GB"/>
              </w:rPr>
              <w:t xml:space="preserve"> currency in which the transaction took place.</w:t>
            </w:r>
          </w:p>
        </w:tc>
      </w:tr>
      <w:tr w:rsidR="000A55AA" w:rsidRPr="00DF07B0" w:rsidTr="00950116">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C0130 </w:t>
            </w:r>
          </w:p>
        </w:tc>
        <w:tc>
          <w:tcPr>
            <w:tcW w:w="2148"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Trigger event </w:t>
            </w:r>
          </w:p>
        </w:tc>
        <w:tc>
          <w:tcPr>
            <w:tcW w:w="5836"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Where applicable, brief description of event that would trigger the transaction/payment/liability/none e.g. event that would result in a contingent liability occurring.</w:t>
            </w:r>
          </w:p>
        </w:tc>
      </w:tr>
      <w:tr w:rsidR="000A55AA" w:rsidRPr="00DF07B0" w:rsidTr="00950116">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C0140 </w:t>
            </w:r>
          </w:p>
        </w:tc>
        <w:tc>
          <w:tcPr>
            <w:tcW w:w="2148" w:type="dxa"/>
            <w:tcBorders>
              <w:top w:val="single" w:sz="4" w:space="0" w:color="auto"/>
              <w:left w:val="nil"/>
              <w:bottom w:val="nil"/>
              <w:right w:val="single" w:sz="4" w:space="0" w:color="000000"/>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Value of transaction/ collateral /Guarantee</w:t>
            </w:r>
          </w:p>
        </w:tc>
        <w:tc>
          <w:tcPr>
            <w:tcW w:w="5836"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Value of the transaction, collateral pledged or contingent liability recognised on the Solvency II balance sheet. </w:t>
            </w:r>
          </w:p>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p>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lastRenderedPageBreak/>
              <w:t xml:space="preserve">All items shall be reported on Solvency II value. However where </w:t>
            </w:r>
            <w:r w:rsidR="00C24E0C" w:rsidRPr="00DF07B0">
              <w:rPr>
                <w:rFonts w:ascii="Times New Roman" w:hAnsi="Times New Roman" w:cs="Times New Roman"/>
                <w:sz w:val="20"/>
                <w:szCs w:val="20"/>
                <w:lang w:val="en-US"/>
              </w:rPr>
              <w:t>Solvency II</w:t>
            </w:r>
            <w:r w:rsidRPr="00DF07B0">
              <w:rPr>
                <w:rFonts w:ascii="Times New Roman" w:eastAsia="Times New Roman" w:hAnsi="Times New Roman" w:cs="Times New Roman"/>
                <w:color w:val="000000"/>
                <w:sz w:val="20"/>
                <w:szCs w:val="20"/>
                <w:lang w:eastAsia="en-GB"/>
              </w:rPr>
              <w:t xml:space="preserve"> value is not available (e.g. non</w:t>
            </w:r>
            <w:r w:rsidR="0072092D" w:rsidRPr="00DF07B0">
              <w:rPr>
                <w:rFonts w:ascii="Times New Roman" w:eastAsia="Times New Roman" w:hAnsi="Times New Roman" w:cs="Times New Roman"/>
                <w:color w:val="000000"/>
                <w:sz w:val="20"/>
                <w:szCs w:val="20"/>
                <w:lang w:eastAsia="en-GB"/>
              </w:rPr>
              <w:t>–</w:t>
            </w:r>
            <w:r w:rsidRPr="00DF07B0">
              <w:rPr>
                <w:rFonts w:ascii="Times New Roman" w:eastAsia="Times New Roman" w:hAnsi="Times New Roman" w:cs="Times New Roman"/>
                <w:color w:val="000000"/>
                <w:sz w:val="20"/>
                <w:szCs w:val="20"/>
                <w:lang w:eastAsia="en-GB"/>
              </w:rPr>
              <w:t xml:space="preserve">EEA operations under method 2 in equivalent regimes or banks and credit institutions) then the local or sectoral valuation rules </w:t>
            </w:r>
            <w:r w:rsidR="006746F6" w:rsidRPr="00DF07B0">
              <w:rPr>
                <w:rFonts w:ascii="Times New Roman" w:eastAsia="Times New Roman" w:hAnsi="Times New Roman" w:cs="Times New Roman"/>
                <w:color w:val="000000"/>
                <w:sz w:val="20"/>
                <w:szCs w:val="20"/>
                <w:lang w:eastAsia="en-GB"/>
              </w:rPr>
              <w:t>should</w:t>
            </w:r>
            <w:r w:rsidRPr="00DF07B0">
              <w:rPr>
                <w:rFonts w:ascii="Times New Roman" w:eastAsia="Times New Roman" w:hAnsi="Times New Roman" w:cs="Times New Roman"/>
                <w:color w:val="000000"/>
                <w:sz w:val="20"/>
                <w:szCs w:val="20"/>
                <w:lang w:eastAsia="en-GB"/>
              </w:rPr>
              <w:t xml:space="preserve"> be used</w:t>
            </w:r>
            <w:r w:rsidRPr="00DF07B0">
              <w:rPr>
                <w:rFonts w:ascii="Times New Roman" w:hAnsi="Times New Roman" w:cs="Times New Roman"/>
                <w:sz w:val="20"/>
                <w:szCs w:val="20"/>
                <w:lang w:val="en-US"/>
              </w:rPr>
              <w:t>.</w:t>
            </w:r>
          </w:p>
        </w:tc>
      </w:tr>
      <w:tr w:rsidR="000A55AA" w:rsidRPr="00DF07B0" w:rsidTr="00950116">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lastRenderedPageBreak/>
              <w:t xml:space="preserve">C0150 </w:t>
            </w:r>
          </w:p>
        </w:tc>
        <w:tc>
          <w:tcPr>
            <w:tcW w:w="2148" w:type="dxa"/>
            <w:tcBorders>
              <w:top w:val="single" w:sz="4" w:space="0" w:color="auto"/>
              <w:left w:val="nil"/>
              <w:bottom w:val="nil"/>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Maximum possible value of contingent liabilities</w:t>
            </w:r>
          </w:p>
        </w:tc>
        <w:tc>
          <w:tcPr>
            <w:tcW w:w="5836" w:type="dxa"/>
            <w:tcBorders>
              <w:top w:val="single" w:sz="4" w:space="0" w:color="auto"/>
              <w:left w:val="nil"/>
              <w:bottom w:val="nil"/>
              <w:right w:val="single" w:sz="4" w:space="0" w:color="000000"/>
            </w:tcBorders>
            <w:shd w:val="clear" w:color="auto" w:fill="auto"/>
            <w:hideMark/>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w:t>
            </w:r>
            <w:r w:rsidR="0072092D" w:rsidRPr="00DF07B0">
              <w:rPr>
                <w:rFonts w:ascii="Times New Roman" w:hAnsi="Times New Roman" w:cs="Times New Roman"/>
                <w:sz w:val="20"/>
                <w:szCs w:val="20"/>
              </w:rPr>
              <w:t>–</w:t>
            </w:r>
            <w:r w:rsidRPr="00DF07B0">
              <w:rPr>
                <w:rFonts w:ascii="Times New Roman" w:hAnsi="Times New Roman" w:cs="Times New Roman"/>
                <w:sz w:val="20"/>
                <w:szCs w:val="20"/>
              </w:rPr>
              <w:t xml:space="preserve">free interest rate term structure) of contingent liabilities included in Solvency II Balance Sheet. </w:t>
            </w:r>
          </w:p>
        </w:tc>
      </w:tr>
      <w:tr w:rsidR="000A55AA" w:rsidRPr="00DF07B0" w:rsidTr="00950116">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C0160 </w:t>
            </w:r>
          </w:p>
        </w:tc>
        <w:tc>
          <w:tcPr>
            <w:tcW w:w="2148" w:type="dxa"/>
            <w:tcBorders>
              <w:top w:val="single" w:sz="4" w:space="0" w:color="auto"/>
              <w:left w:val="nil"/>
              <w:bottom w:val="single" w:sz="4" w:space="0" w:color="auto"/>
              <w:right w:val="single" w:sz="4" w:space="0" w:color="000000"/>
            </w:tcBorders>
            <w:shd w:val="clear" w:color="auto" w:fill="auto"/>
            <w:hideMark/>
          </w:tcPr>
          <w:p w:rsidR="000A55AA" w:rsidRPr="00DF07B0" w:rsidRDefault="000A55AA">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Maximum possible value of contingent liabilities not included in Solvency II Balance Sheet </w:t>
            </w:r>
          </w:p>
        </w:tc>
        <w:tc>
          <w:tcPr>
            <w:tcW w:w="5836" w:type="dxa"/>
            <w:tcBorders>
              <w:top w:val="single" w:sz="4" w:space="0" w:color="auto"/>
              <w:left w:val="nil"/>
              <w:bottom w:val="single" w:sz="4" w:space="0" w:color="auto"/>
              <w:right w:val="single" w:sz="4" w:space="0" w:color="000000"/>
            </w:tcBorders>
            <w:shd w:val="clear" w:color="auto" w:fill="auto"/>
            <w:hideMark/>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Enter the maximum amount of the contingent liability, for those not included in the Solvency II Balance </w:t>
            </w:r>
            <w:proofErr w:type="gramStart"/>
            <w:r w:rsidRPr="00DF07B0">
              <w:rPr>
                <w:rFonts w:ascii="Times New Roman" w:eastAsia="Times New Roman" w:hAnsi="Times New Roman" w:cs="Times New Roman"/>
                <w:color w:val="000000"/>
                <w:sz w:val="20"/>
                <w:szCs w:val="20"/>
                <w:lang w:eastAsia="en-GB"/>
              </w:rPr>
              <w:t>Sheet, that</w:t>
            </w:r>
            <w:proofErr w:type="gramEnd"/>
            <w:r w:rsidRPr="00DF07B0">
              <w:rPr>
                <w:rFonts w:ascii="Times New Roman" w:eastAsia="Times New Roman" w:hAnsi="Times New Roman" w:cs="Times New Roman"/>
                <w:color w:val="000000"/>
                <w:sz w:val="20"/>
                <w:szCs w:val="20"/>
                <w:lang w:eastAsia="en-GB"/>
              </w:rPr>
              <w:t xml:space="preserve"> could be due from the Provider. </w:t>
            </w:r>
          </w:p>
        </w:tc>
      </w:tr>
      <w:tr w:rsidR="000A55AA" w:rsidRPr="00DF07B0" w:rsidTr="00950116">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C0170 </w:t>
            </w:r>
          </w:p>
        </w:tc>
        <w:tc>
          <w:tcPr>
            <w:tcW w:w="2148" w:type="dxa"/>
            <w:tcBorders>
              <w:top w:val="single" w:sz="4" w:space="0" w:color="auto"/>
              <w:left w:val="nil"/>
              <w:bottom w:val="single" w:sz="4" w:space="0" w:color="auto"/>
              <w:right w:val="single" w:sz="4" w:space="0" w:color="000000"/>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Maximum value of letters of credit/guarantees</w:t>
            </w:r>
          </w:p>
        </w:tc>
        <w:tc>
          <w:tcPr>
            <w:tcW w:w="5836" w:type="dxa"/>
            <w:tcBorders>
              <w:top w:val="single" w:sz="4" w:space="0" w:color="auto"/>
              <w:left w:val="nil"/>
              <w:bottom w:val="single" w:sz="4" w:space="0" w:color="auto"/>
              <w:right w:val="single" w:sz="4" w:space="0" w:color="000000"/>
            </w:tcBorders>
            <w:shd w:val="clear" w:color="auto" w:fill="auto"/>
          </w:tcPr>
          <w:p w:rsidR="000A55AA" w:rsidRPr="00DF07B0" w:rsidRDefault="000A55AA" w:rsidP="00950116">
            <w:pPr>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 xml:space="preserve">Sum of all possible cash flows if events triggering guarantees were all to happen in relation to guarantees provided by the “provider” (cell C0050) to the “beneficiary” (Cell C0020) to guarantee the payment of the liabilities due by the undertaking (includes letter of credit, undrawn committed borrowing facilities). This item shall not include amounts already reported under C0150 and C0160. </w:t>
            </w:r>
          </w:p>
        </w:tc>
      </w:tr>
      <w:tr w:rsidR="000A55AA" w:rsidRPr="008B3312" w:rsidTr="00950116">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 xml:space="preserve">C0180 </w:t>
            </w:r>
          </w:p>
        </w:tc>
        <w:tc>
          <w:tcPr>
            <w:tcW w:w="2148" w:type="dxa"/>
            <w:tcBorders>
              <w:top w:val="single" w:sz="4" w:space="0" w:color="auto"/>
              <w:left w:val="nil"/>
              <w:bottom w:val="single" w:sz="4" w:space="0" w:color="auto"/>
              <w:right w:val="single" w:sz="4" w:space="0" w:color="000000"/>
            </w:tcBorders>
            <w:shd w:val="clear" w:color="auto" w:fill="auto"/>
          </w:tcPr>
          <w:p w:rsidR="000A55AA" w:rsidRPr="00DF07B0"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eastAsia="Times New Roman" w:hAnsi="Times New Roman" w:cs="Times New Roman"/>
                <w:color w:val="000000"/>
                <w:sz w:val="20"/>
                <w:szCs w:val="20"/>
                <w:lang w:eastAsia="en-GB"/>
              </w:rPr>
              <w:t>Value of guaranteed assets</w:t>
            </w:r>
          </w:p>
        </w:tc>
        <w:tc>
          <w:tcPr>
            <w:tcW w:w="5836" w:type="dxa"/>
            <w:tcBorders>
              <w:top w:val="single" w:sz="4" w:space="0" w:color="auto"/>
              <w:left w:val="nil"/>
              <w:bottom w:val="single" w:sz="4" w:space="0" w:color="auto"/>
              <w:right w:val="single" w:sz="4" w:space="0" w:color="000000"/>
            </w:tcBorders>
            <w:shd w:val="clear" w:color="auto" w:fill="auto"/>
          </w:tcPr>
          <w:p w:rsidR="000A55AA" w:rsidRPr="00DF07B0" w:rsidRDefault="000A55AA" w:rsidP="00950116">
            <w:pPr>
              <w:rPr>
                <w:rFonts w:ascii="Times New Roman" w:hAnsi="Times New Roman" w:cs="Times New Roman"/>
                <w:sz w:val="20"/>
                <w:szCs w:val="20"/>
              </w:rPr>
            </w:pPr>
            <w:r w:rsidRPr="00DF07B0">
              <w:rPr>
                <w:rFonts w:ascii="Times New Roman" w:hAnsi="Times New Roman" w:cs="Times New Roman"/>
                <w:sz w:val="20"/>
                <w:szCs w:val="20"/>
              </w:rPr>
              <w:t>Value of the guaranteed asset for which the guarantees are received.</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DF07B0">
              <w:rPr>
                <w:rFonts w:ascii="Times New Roman" w:hAnsi="Times New Roman" w:cs="Times New Roman"/>
                <w:sz w:val="20"/>
                <w:szCs w:val="20"/>
              </w:rPr>
              <w:t xml:space="preserve">Other local/sectoral valuation principles than </w:t>
            </w:r>
            <w:r w:rsidR="00C24E0C" w:rsidRPr="00DF07B0">
              <w:rPr>
                <w:rFonts w:ascii="Times New Roman" w:hAnsi="Times New Roman" w:cs="Times New Roman"/>
                <w:sz w:val="20"/>
                <w:szCs w:val="20"/>
                <w:lang w:val="en-US"/>
              </w:rPr>
              <w:t>Solvency II</w:t>
            </w:r>
            <w:r w:rsidRPr="00DF07B0">
              <w:rPr>
                <w:rFonts w:ascii="Times New Roman" w:hAnsi="Times New Roman" w:cs="Times New Roman"/>
                <w:sz w:val="20"/>
                <w:szCs w:val="20"/>
              </w:rPr>
              <w:t xml:space="preserve"> ones may be relevant in this case.</w:t>
            </w:r>
          </w:p>
        </w:tc>
      </w:tr>
    </w:tbl>
    <w:p w:rsidR="000A55AA" w:rsidRPr="008B3312" w:rsidRDefault="000A55AA" w:rsidP="00950116">
      <w:pPr>
        <w:rPr>
          <w:rFonts w:ascii="Times New Roman" w:hAnsi="Times New Roman" w:cs="Times New Roman"/>
          <w:sz w:val="20"/>
          <w:szCs w:val="20"/>
        </w:rPr>
      </w:pPr>
    </w:p>
    <w:p w:rsidR="0095672C" w:rsidRPr="00166F34" w:rsidRDefault="0095672C" w:rsidP="0095672C">
      <w:pPr>
        <w:rPr>
          <w:rFonts w:ascii="Times New Roman" w:hAnsi="Times New Roman"/>
        </w:rPr>
      </w:pPr>
    </w:p>
    <w:sectPr w:rsidR="0095672C" w:rsidRPr="00166F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40A328C"/>
    <w:multiLevelType w:val="multilevel"/>
    <w:tmpl w:val="A8B48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013ABE"/>
    <w:multiLevelType w:val="hybridMultilevel"/>
    <w:tmpl w:val="F6A6D842"/>
    <w:lvl w:ilvl="0" w:tplc="08090017">
      <w:start w:val="1"/>
      <w:numFmt w:val="lowerLetter"/>
      <w:lvlText w:val="%1)"/>
      <w:lvlJc w:val="left"/>
      <w:pPr>
        <w:ind w:left="2160" w:hanging="360"/>
      </w:pPr>
    </w:lvl>
    <w:lvl w:ilvl="1" w:tplc="09A0AD0C">
      <w:start w:val="1"/>
      <w:numFmt w:val="lowerLetter"/>
      <w:lvlText w:val="(%2)"/>
      <w:lvlJc w:val="left"/>
      <w:pPr>
        <w:ind w:left="2880" w:hanging="360"/>
      </w:pPr>
      <w:rPr>
        <w:rFonts w:hint="default"/>
      </w:r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
    <w:nsid w:val="0A0E6B1D"/>
    <w:multiLevelType w:val="hybridMultilevel"/>
    <w:tmpl w:val="E7B242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1ADC2792"/>
    <w:multiLevelType w:val="hybridMultilevel"/>
    <w:tmpl w:val="CB703562"/>
    <w:lvl w:ilvl="0" w:tplc="26AAA3E4">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3">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820739B"/>
    <w:multiLevelType w:val="hybridMultilevel"/>
    <w:tmpl w:val="643A8360"/>
    <w:lvl w:ilvl="0" w:tplc="EA50AF1C">
      <w:start w:val="1"/>
      <w:numFmt w:val="decimal"/>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3F0B44C4"/>
    <w:multiLevelType w:val="hybridMultilevel"/>
    <w:tmpl w:val="0024C7E0"/>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571AE866">
      <w:start w:val="1"/>
      <w:numFmt w:val="lowerLetter"/>
      <w:lvlText w:val="%5)"/>
      <w:lvlJc w:val="left"/>
      <w:pPr>
        <w:ind w:left="5378" w:hanging="360"/>
      </w:pPr>
      <w:rPr>
        <w:rFonts w:hint="default"/>
      </w:r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nsid w:val="48F517EF"/>
    <w:multiLevelType w:val="hybridMultilevel"/>
    <w:tmpl w:val="A21A438E"/>
    <w:lvl w:ilvl="0" w:tplc="08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5">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8A33C57"/>
    <w:multiLevelType w:val="hybridMultilevel"/>
    <w:tmpl w:val="1C76205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43">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6">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48">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5F93551F"/>
    <w:multiLevelType w:val="hybridMultilevel"/>
    <w:tmpl w:val="0F3CC406"/>
    <w:lvl w:ilvl="0" w:tplc="78D05CE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6233167D"/>
    <w:multiLevelType w:val="hybridMultilevel"/>
    <w:tmpl w:val="C9041D1E"/>
    <w:lvl w:ilvl="0" w:tplc="0DF0EA74">
      <w:start w:val="1"/>
      <w:numFmt w:val="lowerLetter"/>
      <w:lvlText w:val="%1)"/>
      <w:lvlJc w:val="left"/>
      <w:pPr>
        <w:ind w:left="720" w:hanging="360"/>
      </w:pPr>
      <w:rPr>
        <w:rFonts w:ascii="Arial" w:hAnsi="Arial"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59">
    <w:nsid w:val="698272ED"/>
    <w:multiLevelType w:val="hybridMultilevel"/>
    <w:tmpl w:val="643A8360"/>
    <w:lvl w:ilvl="0" w:tplc="EA50AF1C">
      <w:start w:val="1"/>
      <w:numFmt w:val="decimal"/>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0">
    <w:nsid w:val="69ED0991"/>
    <w:multiLevelType w:val="multilevel"/>
    <w:tmpl w:val="4BFEB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9">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19"/>
  </w:num>
  <w:num w:numId="2">
    <w:abstractNumId w:val="44"/>
  </w:num>
  <w:num w:numId="3">
    <w:abstractNumId w:val="67"/>
  </w:num>
  <w:num w:numId="4">
    <w:abstractNumId w:val="10"/>
  </w:num>
  <w:num w:numId="5">
    <w:abstractNumId w:val="30"/>
  </w:num>
  <w:num w:numId="6">
    <w:abstractNumId w:val="40"/>
  </w:num>
  <w:num w:numId="7">
    <w:abstractNumId w:val="48"/>
  </w:num>
  <w:num w:numId="8">
    <w:abstractNumId w:val="0"/>
  </w:num>
  <w:num w:numId="9">
    <w:abstractNumId w:val="8"/>
  </w:num>
  <w:num w:numId="10">
    <w:abstractNumId w:val="66"/>
  </w:num>
  <w:num w:numId="11">
    <w:abstractNumId w:val="6"/>
  </w:num>
  <w:num w:numId="12">
    <w:abstractNumId w:val="28"/>
  </w:num>
  <w:num w:numId="13">
    <w:abstractNumId w:val="45"/>
  </w:num>
  <w:num w:numId="14">
    <w:abstractNumId w:val="54"/>
  </w:num>
  <w:num w:numId="15">
    <w:abstractNumId w:val="61"/>
  </w:num>
  <w:num w:numId="16">
    <w:abstractNumId w:val="14"/>
  </w:num>
  <w:num w:numId="17">
    <w:abstractNumId w:val="50"/>
  </w:num>
  <w:num w:numId="18">
    <w:abstractNumId w:val="31"/>
  </w:num>
  <w:num w:numId="19">
    <w:abstractNumId w:val="57"/>
  </w:num>
  <w:num w:numId="20">
    <w:abstractNumId w:val="51"/>
  </w:num>
  <w:num w:numId="21">
    <w:abstractNumId w:val="26"/>
  </w:num>
  <w:num w:numId="22">
    <w:abstractNumId w:val="52"/>
  </w:num>
  <w:num w:numId="23">
    <w:abstractNumId w:val="15"/>
  </w:num>
  <w:num w:numId="24">
    <w:abstractNumId w:val="32"/>
  </w:num>
  <w:num w:numId="25">
    <w:abstractNumId w:val="47"/>
  </w:num>
  <w:num w:numId="26">
    <w:abstractNumId w:val="69"/>
  </w:num>
  <w:num w:numId="27">
    <w:abstractNumId w:val="16"/>
  </w:num>
  <w:num w:numId="28">
    <w:abstractNumId w:val="4"/>
  </w:num>
  <w:num w:numId="29">
    <w:abstractNumId w:val="17"/>
  </w:num>
  <w:num w:numId="30">
    <w:abstractNumId w:val="12"/>
  </w:num>
  <w:num w:numId="31">
    <w:abstractNumId w:val="29"/>
  </w:num>
  <w:num w:numId="32">
    <w:abstractNumId w:val="65"/>
  </w:num>
  <w:num w:numId="33">
    <w:abstractNumId w:val="43"/>
  </w:num>
  <w:num w:numId="34">
    <w:abstractNumId w:val="55"/>
  </w:num>
  <w:num w:numId="35">
    <w:abstractNumId w:val="63"/>
  </w:num>
  <w:num w:numId="36">
    <w:abstractNumId w:val="1"/>
  </w:num>
  <w:num w:numId="37">
    <w:abstractNumId w:val="21"/>
  </w:num>
  <w:num w:numId="38">
    <w:abstractNumId w:val="62"/>
  </w:num>
  <w:num w:numId="39">
    <w:abstractNumId w:val="18"/>
  </w:num>
  <w:num w:numId="40">
    <w:abstractNumId w:val="39"/>
  </w:num>
  <w:num w:numId="41">
    <w:abstractNumId w:val="56"/>
  </w:num>
  <w:num w:numId="42">
    <w:abstractNumId w:val="11"/>
  </w:num>
  <w:num w:numId="43">
    <w:abstractNumId w:val="68"/>
  </w:num>
  <w:num w:numId="44">
    <w:abstractNumId w:val="7"/>
  </w:num>
  <w:num w:numId="45">
    <w:abstractNumId w:val="33"/>
  </w:num>
  <w:num w:numId="46">
    <w:abstractNumId w:val="27"/>
  </w:num>
  <w:num w:numId="47">
    <w:abstractNumId w:val="38"/>
  </w:num>
  <w:num w:numId="48">
    <w:abstractNumId w:val="36"/>
  </w:num>
  <w:num w:numId="49">
    <w:abstractNumId w:val="46"/>
  </w:num>
  <w:num w:numId="50">
    <w:abstractNumId w:val="20"/>
  </w:num>
  <w:num w:numId="51">
    <w:abstractNumId w:val="64"/>
  </w:num>
  <w:num w:numId="52">
    <w:abstractNumId w:val="9"/>
  </w:num>
  <w:num w:numId="53">
    <w:abstractNumId w:val="3"/>
  </w:num>
  <w:num w:numId="54">
    <w:abstractNumId w:val="22"/>
  </w:num>
  <w:num w:numId="55">
    <w:abstractNumId w:val="23"/>
  </w:num>
  <w:num w:numId="56">
    <w:abstractNumId w:val="25"/>
  </w:num>
  <w:num w:numId="57">
    <w:abstractNumId w:val="37"/>
  </w:num>
  <w:num w:numId="58">
    <w:abstractNumId w:val="41"/>
  </w:num>
  <w:num w:numId="59">
    <w:abstractNumId w:val="35"/>
  </w:num>
  <w:num w:numId="60">
    <w:abstractNumId w:val="58"/>
  </w:num>
  <w:num w:numId="61">
    <w:abstractNumId w:val="59"/>
  </w:num>
  <w:num w:numId="62">
    <w:abstractNumId w:val="24"/>
  </w:num>
  <w:num w:numId="63">
    <w:abstractNumId w:val="60"/>
  </w:num>
  <w:num w:numId="64">
    <w:abstractNumId w:val="2"/>
  </w:num>
  <w:num w:numId="65">
    <w:abstractNumId w:val="49"/>
  </w:num>
  <w:num w:numId="66">
    <w:abstractNumId w:val="13"/>
  </w:num>
  <w:num w:numId="67">
    <w:abstractNumId w:val="53"/>
  </w:num>
  <w:num w:numId="68">
    <w:abstractNumId w:val="42"/>
  </w:num>
  <w:num w:numId="69">
    <w:abstractNumId w:val="40"/>
    <w:lvlOverride w:ilvl="0">
      <w:lvl w:ilvl="0" w:tplc="3098A378">
        <w:start w:val="1"/>
        <w:numFmt w:val="lowerLetter"/>
        <w:lvlText w:val="%1."/>
        <w:lvlJc w:val="left"/>
        <w:pPr>
          <w:ind w:left="36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70">
    <w:abstractNumId w:val="34"/>
  </w:num>
  <w:num w:numId="71">
    <w:abstractNumId w:val="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ReportControlsVisible" w:val="Empty"/>
    <w:docVar w:name="_AMO_UniqueIdentifier" w:val="d6285dea-e814-41f2-bcaa-95cf84b5bcca"/>
    <w:docVar w:name="LW_DocType" w:val="NORMAL"/>
  </w:docVars>
  <w:rsids>
    <w:rsidRoot w:val="00FA2880"/>
    <w:rsid w:val="000007A4"/>
    <w:rsid w:val="000065DD"/>
    <w:rsid w:val="0001032B"/>
    <w:rsid w:val="0001107D"/>
    <w:rsid w:val="000113C0"/>
    <w:rsid w:val="00012166"/>
    <w:rsid w:val="000142D1"/>
    <w:rsid w:val="00014BBC"/>
    <w:rsid w:val="0001770E"/>
    <w:rsid w:val="00020961"/>
    <w:rsid w:val="00021C5F"/>
    <w:rsid w:val="00021F33"/>
    <w:rsid w:val="000228E3"/>
    <w:rsid w:val="000254F3"/>
    <w:rsid w:val="00032FDF"/>
    <w:rsid w:val="00036E79"/>
    <w:rsid w:val="00036F50"/>
    <w:rsid w:val="000374CB"/>
    <w:rsid w:val="000407CC"/>
    <w:rsid w:val="00041E48"/>
    <w:rsid w:val="00044E7C"/>
    <w:rsid w:val="00045D48"/>
    <w:rsid w:val="00045F07"/>
    <w:rsid w:val="00047552"/>
    <w:rsid w:val="000502C6"/>
    <w:rsid w:val="00050B3A"/>
    <w:rsid w:val="00053923"/>
    <w:rsid w:val="00053D9E"/>
    <w:rsid w:val="00056F3B"/>
    <w:rsid w:val="000570D1"/>
    <w:rsid w:val="000633B5"/>
    <w:rsid w:val="00063ECC"/>
    <w:rsid w:val="000652C6"/>
    <w:rsid w:val="00065496"/>
    <w:rsid w:val="00067FF0"/>
    <w:rsid w:val="000704B5"/>
    <w:rsid w:val="00071BE7"/>
    <w:rsid w:val="00073940"/>
    <w:rsid w:val="00076C40"/>
    <w:rsid w:val="00080895"/>
    <w:rsid w:val="00082D34"/>
    <w:rsid w:val="00083BA8"/>
    <w:rsid w:val="000930ED"/>
    <w:rsid w:val="00093C53"/>
    <w:rsid w:val="00094E49"/>
    <w:rsid w:val="00095251"/>
    <w:rsid w:val="000A009E"/>
    <w:rsid w:val="000A21AE"/>
    <w:rsid w:val="000A25CD"/>
    <w:rsid w:val="000A49D0"/>
    <w:rsid w:val="000A55AA"/>
    <w:rsid w:val="000A5E52"/>
    <w:rsid w:val="000A66DC"/>
    <w:rsid w:val="000B52C1"/>
    <w:rsid w:val="000B6064"/>
    <w:rsid w:val="000B6FB0"/>
    <w:rsid w:val="000B79D8"/>
    <w:rsid w:val="000B7DAA"/>
    <w:rsid w:val="000C3462"/>
    <w:rsid w:val="000C45A0"/>
    <w:rsid w:val="000C6BAE"/>
    <w:rsid w:val="000D0110"/>
    <w:rsid w:val="000D2A0E"/>
    <w:rsid w:val="000D2B5E"/>
    <w:rsid w:val="000D2E4C"/>
    <w:rsid w:val="000D3256"/>
    <w:rsid w:val="000D7BCE"/>
    <w:rsid w:val="000D7BD0"/>
    <w:rsid w:val="000E0E34"/>
    <w:rsid w:val="000F0C41"/>
    <w:rsid w:val="000F1290"/>
    <w:rsid w:val="000F1B71"/>
    <w:rsid w:val="000F6CB2"/>
    <w:rsid w:val="0010016B"/>
    <w:rsid w:val="00100231"/>
    <w:rsid w:val="00102432"/>
    <w:rsid w:val="001025EA"/>
    <w:rsid w:val="001062B8"/>
    <w:rsid w:val="0010649D"/>
    <w:rsid w:val="00106754"/>
    <w:rsid w:val="0012067B"/>
    <w:rsid w:val="00121393"/>
    <w:rsid w:val="0012637F"/>
    <w:rsid w:val="001267E1"/>
    <w:rsid w:val="00127F72"/>
    <w:rsid w:val="00132A41"/>
    <w:rsid w:val="00132E0F"/>
    <w:rsid w:val="00136982"/>
    <w:rsid w:val="00137534"/>
    <w:rsid w:val="00143F3B"/>
    <w:rsid w:val="001469E0"/>
    <w:rsid w:val="00146C12"/>
    <w:rsid w:val="00150637"/>
    <w:rsid w:val="00150C30"/>
    <w:rsid w:val="00152CB6"/>
    <w:rsid w:val="00157CC7"/>
    <w:rsid w:val="00161982"/>
    <w:rsid w:val="00161A0D"/>
    <w:rsid w:val="00162BEB"/>
    <w:rsid w:val="001635A8"/>
    <w:rsid w:val="001653FA"/>
    <w:rsid w:val="00166F34"/>
    <w:rsid w:val="001716A8"/>
    <w:rsid w:val="0017378A"/>
    <w:rsid w:val="00177A28"/>
    <w:rsid w:val="00182441"/>
    <w:rsid w:val="00182F92"/>
    <w:rsid w:val="0018676E"/>
    <w:rsid w:val="00187BC4"/>
    <w:rsid w:val="0019116F"/>
    <w:rsid w:val="0019271B"/>
    <w:rsid w:val="00193F5A"/>
    <w:rsid w:val="00194351"/>
    <w:rsid w:val="00195637"/>
    <w:rsid w:val="001961DD"/>
    <w:rsid w:val="001A1706"/>
    <w:rsid w:val="001A49AC"/>
    <w:rsid w:val="001A4FA2"/>
    <w:rsid w:val="001A6891"/>
    <w:rsid w:val="001B23FD"/>
    <w:rsid w:val="001B2D41"/>
    <w:rsid w:val="001B67DD"/>
    <w:rsid w:val="001B7385"/>
    <w:rsid w:val="001D06F5"/>
    <w:rsid w:val="001D0DE2"/>
    <w:rsid w:val="001D1ECD"/>
    <w:rsid w:val="001D212F"/>
    <w:rsid w:val="001D2C2E"/>
    <w:rsid w:val="001D354B"/>
    <w:rsid w:val="001D3D3D"/>
    <w:rsid w:val="001D4914"/>
    <w:rsid w:val="001E041D"/>
    <w:rsid w:val="001E334D"/>
    <w:rsid w:val="001E7E5D"/>
    <w:rsid w:val="001F0262"/>
    <w:rsid w:val="001F222A"/>
    <w:rsid w:val="001F72BC"/>
    <w:rsid w:val="002014A4"/>
    <w:rsid w:val="002037B9"/>
    <w:rsid w:val="00204303"/>
    <w:rsid w:val="0020511C"/>
    <w:rsid w:val="0020548A"/>
    <w:rsid w:val="002071CC"/>
    <w:rsid w:val="00210ACD"/>
    <w:rsid w:val="00212FC3"/>
    <w:rsid w:val="00213DFA"/>
    <w:rsid w:val="00214026"/>
    <w:rsid w:val="00214BFA"/>
    <w:rsid w:val="00216B94"/>
    <w:rsid w:val="0022002F"/>
    <w:rsid w:val="0022004E"/>
    <w:rsid w:val="002208D8"/>
    <w:rsid w:val="0022466A"/>
    <w:rsid w:val="002247D6"/>
    <w:rsid w:val="00226AF2"/>
    <w:rsid w:val="00230216"/>
    <w:rsid w:val="002304E3"/>
    <w:rsid w:val="00231305"/>
    <w:rsid w:val="00235EAA"/>
    <w:rsid w:val="00236756"/>
    <w:rsid w:val="00237888"/>
    <w:rsid w:val="00237F59"/>
    <w:rsid w:val="002464DD"/>
    <w:rsid w:val="002475CD"/>
    <w:rsid w:val="00252582"/>
    <w:rsid w:val="002535FA"/>
    <w:rsid w:val="002575E4"/>
    <w:rsid w:val="00257691"/>
    <w:rsid w:val="00262318"/>
    <w:rsid w:val="002663FE"/>
    <w:rsid w:val="00266BEC"/>
    <w:rsid w:val="0027185D"/>
    <w:rsid w:val="00276C4C"/>
    <w:rsid w:val="00280A1A"/>
    <w:rsid w:val="0028323C"/>
    <w:rsid w:val="00284994"/>
    <w:rsid w:val="0028500E"/>
    <w:rsid w:val="00285DAB"/>
    <w:rsid w:val="00286AA4"/>
    <w:rsid w:val="00287223"/>
    <w:rsid w:val="002977E7"/>
    <w:rsid w:val="002A01AC"/>
    <w:rsid w:val="002A0ACD"/>
    <w:rsid w:val="002A2F57"/>
    <w:rsid w:val="002A63BE"/>
    <w:rsid w:val="002B48D4"/>
    <w:rsid w:val="002C253B"/>
    <w:rsid w:val="002C4642"/>
    <w:rsid w:val="002C5083"/>
    <w:rsid w:val="002C51E6"/>
    <w:rsid w:val="002C6F42"/>
    <w:rsid w:val="002D07BB"/>
    <w:rsid w:val="002E120A"/>
    <w:rsid w:val="002E1F5F"/>
    <w:rsid w:val="002E2B9B"/>
    <w:rsid w:val="002E4D76"/>
    <w:rsid w:val="002E5263"/>
    <w:rsid w:val="002E5306"/>
    <w:rsid w:val="002E770C"/>
    <w:rsid w:val="002F0892"/>
    <w:rsid w:val="002F1815"/>
    <w:rsid w:val="002F1FB2"/>
    <w:rsid w:val="002F24FF"/>
    <w:rsid w:val="002F4DFE"/>
    <w:rsid w:val="002F78C5"/>
    <w:rsid w:val="00300445"/>
    <w:rsid w:val="00300EBF"/>
    <w:rsid w:val="003026E0"/>
    <w:rsid w:val="00302CA1"/>
    <w:rsid w:val="00302DC9"/>
    <w:rsid w:val="00302E34"/>
    <w:rsid w:val="00306717"/>
    <w:rsid w:val="00306742"/>
    <w:rsid w:val="00312902"/>
    <w:rsid w:val="0031378D"/>
    <w:rsid w:val="003175FF"/>
    <w:rsid w:val="00317AA6"/>
    <w:rsid w:val="00317BF0"/>
    <w:rsid w:val="00320250"/>
    <w:rsid w:val="003246A8"/>
    <w:rsid w:val="00325F40"/>
    <w:rsid w:val="003265F3"/>
    <w:rsid w:val="00326860"/>
    <w:rsid w:val="003271EB"/>
    <w:rsid w:val="00330A0E"/>
    <w:rsid w:val="003316D5"/>
    <w:rsid w:val="00331ECA"/>
    <w:rsid w:val="00333BC9"/>
    <w:rsid w:val="00334E4B"/>
    <w:rsid w:val="003373C9"/>
    <w:rsid w:val="00341AA9"/>
    <w:rsid w:val="00344A73"/>
    <w:rsid w:val="0034585D"/>
    <w:rsid w:val="003506B2"/>
    <w:rsid w:val="00351860"/>
    <w:rsid w:val="00352134"/>
    <w:rsid w:val="00352D31"/>
    <w:rsid w:val="00354422"/>
    <w:rsid w:val="0036363B"/>
    <w:rsid w:val="003668BD"/>
    <w:rsid w:val="0036771D"/>
    <w:rsid w:val="00371B22"/>
    <w:rsid w:val="00376E95"/>
    <w:rsid w:val="00380326"/>
    <w:rsid w:val="00382B6C"/>
    <w:rsid w:val="003854FB"/>
    <w:rsid w:val="00385754"/>
    <w:rsid w:val="003878AB"/>
    <w:rsid w:val="003879B3"/>
    <w:rsid w:val="00390330"/>
    <w:rsid w:val="00390DEE"/>
    <w:rsid w:val="00391E2C"/>
    <w:rsid w:val="00396F22"/>
    <w:rsid w:val="00397E79"/>
    <w:rsid w:val="003A149C"/>
    <w:rsid w:val="003A1841"/>
    <w:rsid w:val="003A207D"/>
    <w:rsid w:val="003B1962"/>
    <w:rsid w:val="003B2B5D"/>
    <w:rsid w:val="003B315C"/>
    <w:rsid w:val="003B5C85"/>
    <w:rsid w:val="003C09CC"/>
    <w:rsid w:val="003C1678"/>
    <w:rsid w:val="003C60E6"/>
    <w:rsid w:val="003C71DE"/>
    <w:rsid w:val="003C74A5"/>
    <w:rsid w:val="003D2920"/>
    <w:rsid w:val="003D361D"/>
    <w:rsid w:val="003D56C4"/>
    <w:rsid w:val="003D5D09"/>
    <w:rsid w:val="003D5DEC"/>
    <w:rsid w:val="003E0378"/>
    <w:rsid w:val="003E20C6"/>
    <w:rsid w:val="003E58FD"/>
    <w:rsid w:val="003E6EB8"/>
    <w:rsid w:val="003E7263"/>
    <w:rsid w:val="003E7728"/>
    <w:rsid w:val="003E7BC7"/>
    <w:rsid w:val="003E7C29"/>
    <w:rsid w:val="003E7EAD"/>
    <w:rsid w:val="003F6AD4"/>
    <w:rsid w:val="003F7860"/>
    <w:rsid w:val="003F7EFB"/>
    <w:rsid w:val="00400C62"/>
    <w:rsid w:val="0040156D"/>
    <w:rsid w:val="00404251"/>
    <w:rsid w:val="004110C1"/>
    <w:rsid w:val="00411393"/>
    <w:rsid w:val="00415D95"/>
    <w:rsid w:val="00415ED5"/>
    <w:rsid w:val="00417E70"/>
    <w:rsid w:val="00422EAE"/>
    <w:rsid w:val="00425D6F"/>
    <w:rsid w:val="004301CF"/>
    <w:rsid w:val="004339C9"/>
    <w:rsid w:val="00434485"/>
    <w:rsid w:val="00440FC8"/>
    <w:rsid w:val="00442371"/>
    <w:rsid w:val="00442CD1"/>
    <w:rsid w:val="004430C9"/>
    <w:rsid w:val="004433B3"/>
    <w:rsid w:val="00444C82"/>
    <w:rsid w:val="00445E5A"/>
    <w:rsid w:val="00452293"/>
    <w:rsid w:val="0045249B"/>
    <w:rsid w:val="00453B27"/>
    <w:rsid w:val="00454489"/>
    <w:rsid w:val="00455127"/>
    <w:rsid w:val="00457411"/>
    <w:rsid w:val="00457489"/>
    <w:rsid w:val="00460B44"/>
    <w:rsid w:val="00463C0E"/>
    <w:rsid w:val="00464B85"/>
    <w:rsid w:val="00472CD3"/>
    <w:rsid w:val="00477FE1"/>
    <w:rsid w:val="0048054A"/>
    <w:rsid w:val="00480687"/>
    <w:rsid w:val="00481C91"/>
    <w:rsid w:val="00482D31"/>
    <w:rsid w:val="00486501"/>
    <w:rsid w:val="004875B0"/>
    <w:rsid w:val="00495679"/>
    <w:rsid w:val="00496E20"/>
    <w:rsid w:val="0049785B"/>
    <w:rsid w:val="004A21D2"/>
    <w:rsid w:val="004A3001"/>
    <w:rsid w:val="004A4195"/>
    <w:rsid w:val="004A47EF"/>
    <w:rsid w:val="004A4BC1"/>
    <w:rsid w:val="004A4F35"/>
    <w:rsid w:val="004A7A8F"/>
    <w:rsid w:val="004A7D60"/>
    <w:rsid w:val="004A7F21"/>
    <w:rsid w:val="004A7F59"/>
    <w:rsid w:val="004B0482"/>
    <w:rsid w:val="004B05E3"/>
    <w:rsid w:val="004B0C75"/>
    <w:rsid w:val="004B0CBC"/>
    <w:rsid w:val="004B2500"/>
    <w:rsid w:val="004B3067"/>
    <w:rsid w:val="004B38BD"/>
    <w:rsid w:val="004B41E6"/>
    <w:rsid w:val="004B61AF"/>
    <w:rsid w:val="004C24BD"/>
    <w:rsid w:val="004C5083"/>
    <w:rsid w:val="004D1F4E"/>
    <w:rsid w:val="004D2F45"/>
    <w:rsid w:val="004D51A9"/>
    <w:rsid w:val="004D683A"/>
    <w:rsid w:val="004D7FCB"/>
    <w:rsid w:val="004E2CD5"/>
    <w:rsid w:val="004E72A2"/>
    <w:rsid w:val="004E7A49"/>
    <w:rsid w:val="004F2256"/>
    <w:rsid w:val="004F470F"/>
    <w:rsid w:val="004F54DC"/>
    <w:rsid w:val="004F55AD"/>
    <w:rsid w:val="004F7860"/>
    <w:rsid w:val="00501D49"/>
    <w:rsid w:val="00503D92"/>
    <w:rsid w:val="00506C6E"/>
    <w:rsid w:val="0051015C"/>
    <w:rsid w:val="00514608"/>
    <w:rsid w:val="00514E01"/>
    <w:rsid w:val="00514FC0"/>
    <w:rsid w:val="00522E25"/>
    <w:rsid w:val="00525199"/>
    <w:rsid w:val="00525F28"/>
    <w:rsid w:val="005375A4"/>
    <w:rsid w:val="00542341"/>
    <w:rsid w:val="00542A61"/>
    <w:rsid w:val="005446B2"/>
    <w:rsid w:val="00546040"/>
    <w:rsid w:val="00546E4C"/>
    <w:rsid w:val="0054761D"/>
    <w:rsid w:val="00550186"/>
    <w:rsid w:val="00552B99"/>
    <w:rsid w:val="0055345F"/>
    <w:rsid w:val="00553701"/>
    <w:rsid w:val="00554AA5"/>
    <w:rsid w:val="005570BE"/>
    <w:rsid w:val="005571A6"/>
    <w:rsid w:val="0056140F"/>
    <w:rsid w:val="0056144F"/>
    <w:rsid w:val="00561AAF"/>
    <w:rsid w:val="005702C1"/>
    <w:rsid w:val="00574E3F"/>
    <w:rsid w:val="00576EC2"/>
    <w:rsid w:val="00585B98"/>
    <w:rsid w:val="00590E64"/>
    <w:rsid w:val="00591058"/>
    <w:rsid w:val="005956F7"/>
    <w:rsid w:val="00595775"/>
    <w:rsid w:val="005966DD"/>
    <w:rsid w:val="005A2F45"/>
    <w:rsid w:val="005B0A66"/>
    <w:rsid w:val="005B182C"/>
    <w:rsid w:val="005B6124"/>
    <w:rsid w:val="005B637F"/>
    <w:rsid w:val="005B6605"/>
    <w:rsid w:val="005B67A0"/>
    <w:rsid w:val="005C0297"/>
    <w:rsid w:val="005D0236"/>
    <w:rsid w:val="005D0351"/>
    <w:rsid w:val="005D0BAB"/>
    <w:rsid w:val="005D146A"/>
    <w:rsid w:val="005D25F1"/>
    <w:rsid w:val="005D35E4"/>
    <w:rsid w:val="005E1322"/>
    <w:rsid w:val="005E19CB"/>
    <w:rsid w:val="005E387D"/>
    <w:rsid w:val="005E3F2E"/>
    <w:rsid w:val="005E73F3"/>
    <w:rsid w:val="005F3ABE"/>
    <w:rsid w:val="005F5D07"/>
    <w:rsid w:val="005F69AF"/>
    <w:rsid w:val="005F721A"/>
    <w:rsid w:val="00600656"/>
    <w:rsid w:val="00601B14"/>
    <w:rsid w:val="00605897"/>
    <w:rsid w:val="00611C81"/>
    <w:rsid w:val="00612209"/>
    <w:rsid w:val="00612C5B"/>
    <w:rsid w:val="00614E25"/>
    <w:rsid w:val="00617875"/>
    <w:rsid w:val="0062055F"/>
    <w:rsid w:val="00620B4E"/>
    <w:rsid w:val="006223C6"/>
    <w:rsid w:val="00622F35"/>
    <w:rsid w:val="006236C6"/>
    <w:rsid w:val="00625099"/>
    <w:rsid w:val="00625E8D"/>
    <w:rsid w:val="0062790D"/>
    <w:rsid w:val="006317FF"/>
    <w:rsid w:val="00632A29"/>
    <w:rsid w:val="006348A1"/>
    <w:rsid w:val="00636CBB"/>
    <w:rsid w:val="00643E80"/>
    <w:rsid w:val="006450C7"/>
    <w:rsid w:val="00651E3F"/>
    <w:rsid w:val="00652541"/>
    <w:rsid w:val="00652C5A"/>
    <w:rsid w:val="00655626"/>
    <w:rsid w:val="00657291"/>
    <w:rsid w:val="00657F28"/>
    <w:rsid w:val="0066374D"/>
    <w:rsid w:val="00664C62"/>
    <w:rsid w:val="00667FC7"/>
    <w:rsid w:val="0067006B"/>
    <w:rsid w:val="006746F6"/>
    <w:rsid w:val="00677F43"/>
    <w:rsid w:val="00681AAB"/>
    <w:rsid w:val="006822AF"/>
    <w:rsid w:val="00684869"/>
    <w:rsid w:val="00686578"/>
    <w:rsid w:val="006876BB"/>
    <w:rsid w:val="006907A8"/>
    <w:rsid w:val="00691EDB"/>
    <w:rsid w:val="00693E47"/>
    <w:rsid w:val="00695D89"/>
    <w:rsid w:val="006A03D4"/>
    <w:rsid w:val="006A0C2A"/>
    <w:rsid w:val="006A5EDE"/>
    <w:rsid w:val="006B11DA"/>
    <w:rsid w:val="006B1B6D"/>
    <w:rsid w:val="006B252B"/>
    <w:rsid w:val="006B3638"/>
    <w:rsid w:val="006B560A"/>
    <w:rsid w:val="006B5704"/>
    <w:rsid w:val="006C7119"/>
    <w:rsid w:val="006D09CA"/>
    <w:rsid w:val="006D4290"/>
    <w:rsid w:val="006E09F0"/>
    <w:rsid w:val="006E1647"/>
    <w:rsid w:val="006E38D0"/>
    <w:rsid w:val="006E4A52"/>
    <w:rsid w:val="006E7389"/>
    <w:rsid w:val="006F339E"/>
    <w:rsid w:val="00703B3C"/>
    <w:rsid w:val="00703FB2"/>
    <w:rsid w:val="007124A9"/>
    <w:rsid w:val="0071342B"/>
    <w:rsid w:val="00716DB4"/>
    <w:rsid w:val="00717C2D"/>
    <w:rsid w:val="0072092D"/>
    <w:rsid w:val="00722594"/>
    <w:rsid w:val="00722756"/>
    <w:rsid w:val="00722FDE"/>
    <w:rsid w:val="00724407"/>
    <w:rsid w:val="00732E37"/>
    <w:rsid w:val="00734AA4"/>
    <w:rsid w:val="007365AD"/>
    <w:rsid w:val="007374E1"/>
    <w:rsid w:val="00741991"/>
    <w:rsid w:val="00742F03"/>
    <w:rsid w:val="007435FF"/>
    <w:rsid w:val="00743A62"/>
    <w:rsid w:val="00743B6B"/>
    <w:rsid w:val="00745681"/>
    <w:rsid w:val="00751FD5"/>
    <w:rsid w:val="007528C9"/>
    <w:rsid w:val="0075457E"/>
    <w:rsid w:val="007575E7"/>
    <w:rsid w:val="00762606"/>
    <w:rsid w:val="0076580B"/>
    <w:rsid w:val="00766339"/>
    <w:rsid w:val="00771597"/>
    <w:rsid w:val="00772508"/>
    <w:rsid w:val="00772673"/>
    <w:rsid w:val="0077691E"/>
    <w:rsid w:val="007772EF"/>
    <w:rsid w:val="00777AEA"/>
    <w:rsid w:val="00780DB8"/>
    <w:rsid w:val="007834C8"/>
    <w:rsid w:val="007875C8"/>
    <w:rsid w:val="007922EF"/>
    <w:rsid w:val="00793BC4"/>
    <w:rsid w:val="00796C66"/>
    <w:rsid w:val="007A3B9F"/>
    <w:rsid w:val="007A480E"/>
    <w:rsid w:val="007A4D0F"/>
    <w:rsid w:val="007B0187"/>
    <w:rsid w:val="007B38BB"/>
    <w:rsid w:val="007B3CB5"/>
    <w:rsid w:val="007C19AE"/>
    <w:rsid w:val="007C26BA"/>
    <w:rsid w:val="007C2E95"/>
    <w:rsid w:val="007C51B5"/>
    <w:rsid w:val="007C59DC"/>
    <w:rsid w:val="007C6270"/>
    <w:rsid w:val="007C6961"/>
    <w:rsid w:val="007D18F1"/>
    <w:rsid w:val="007D332C"/>
    <w:rsid w:val="007D51B0"/>
    <w:rsid w:val="007E3147"/>
    <w:rsid w:val="007E3D53"/>
    <w:rsid w:val="007E61F8"/>
    <w:rsid w:val="00800E84"/>
    <w:rsid w:val="00803166"/>
    <w:rsid w:val="00806258"/>
    <w:rsid w:val="00810A62"/>
    <w:rsid w:val="00820276"/>
    <w:rsid w:val="00822499"/>
    <w:rsid w:val="0082485F"/>
    <w:rsid w:val="00825BA0"/>
    <w:rsid w:val="008312C6"/>
    <w:rsid w:val="0083311B"/>
    <w:rsid w:val="008349EC"/>
    <w:rsid w:val="00834D43"/>
    <w:rsid w:val="00837E57"/>
    <w:rsid w:val="00840FAD"/>
    <w:rsid w:val="00843636"/>
    <w:rsid w:val="00852E81"/>
    <w:rsid w:val="00854FF4"/>
    <w:rsid w:val="00860403"/>
    <w:rsid w:val="00860B42"/>
    <w:rsid w:val="00864F4C"/>
    <w:rsid w:val="00866276"/>
    <w:rsid w:val="008669A3"/>
    <w:rsid w:val="00866F4E"/>
    <w:rsid w:val="00866F4F"/>
    <w:rsid w:val="00871C53"/>
    <w:rsid w:val="0087742D"/>
    <w:rsid w:val="00882F22"/>
    <w:rsid w:val="00884155"/>
    <w:rsid w:val="008844B2"/>
    <w:rsid w:val="0089016D"/>
    <w:rsid w:val="00891CF6"/>
    <w:rsid w:val="0089232F"/>
    <w:rsid w:val="008939B7"/>
    <w:rsid w:val="008956C4"/>
    <w:rsid w:val="008A0C08"/>
    <w:rsid w:val="008A2435"/>
    <w:rsid w:val="008A2C9D"/>
    <w:rsid w:val="008A74F5"/>
    <w:rsid w:val="008B1BCB"/>
    <w:rsid w:val="008B3312"/>
    <w:rsid w:val="008B4B0B"/>
    <w:rsid w:val="008B5455"/>
    <w:rsid w:val="008B5B64"/>
    <w:rsid w:val="008C4238"/>
    <w:rsid w:val="008C4A18"/>
    <w:rsid w:val="008C66B6"/>
    <w:rsid w:val="008D0186"/>
    <w:rsid w:val="008E0BDF"/>
    <w:rsid w:val="008E4B74"/>
    <w:rsid w:val="008E4C19"/>
    <w:rsid w:val="008E4D75"/>
    <w:rsid w:val="008E58E7"/>
    <w:rsid w:val="008E705F"/>
    <w:rsid w:val="008E7387"/>
    <w:rsid w:val="008F038A"/>
    <w:rsid w:val="008F0FAD"/>
    <w:rsid w:val="008F2D3D"/>
    <w:rsid w:val="008F383F"/>
    <w:rsid w:val="008F6A3E"/>
    <w:rsid w:val="008F7AD6"/>
    <w:rsid w:val="0090087B"/>
    <w:rsid w:val="009100BA"/>
    <w:rsid w:val="009114CD"/>
    <w:rsid w:val="00913051"/>
    <w:rsid w:val="00913FD8"/>
    <w:rsid w:val="009157DF"/>
    <w:rsid w:val="00917EAB"/>
    <w:rsid w:val="00922B9F"/>
    <w:rsid w:val="00923B45"/>
    <w:rsid w:val="0092519C"/>
    <w:rsid w:val="00925B58"/>
    <w:rsid w:val="00931BC7"/>
    <w:rsid w:val="009332B5"/>
    <w:rsid w:val="009373AB"/>
    <w:rsid w:val="00940C63"/>
    <w:rsid w:val="009442B6"/>
    <w:rsid w:val="009457CE"/>
    <w:rsid w:val="00945D5B"/>
    <w:rsid w:val="00945DBE"/>
    <w:rsid w:val="00947B15"/>
    <w:rsid w:val="00950116"/>
    <w:rsid w:val="00951C78"/>
    <w:rsid w:val="00955446"/>
    <w:rsid w:val="0095672C"/>
    <w:rsid w:val="009606CF"/>
    <w:rsid w:val="00960F07"/>
    <w:rsid w:val="009621E9"/>
    <w:rsid w:val="00962E8A"/>
    <w:rsid w:val="009666D0"/>
    <w:rsid w:val="00971AD7"/>
    <w:rsid w:val="00975FAF"/>
    <w:rsid w:val="00976ECA"/>
    <w:rsid w:val="0097789B"/>
    <w:rsid w:val="009778FB"/>
    <w:rsid w:val="00985F6E"/>
    <w:rsid w:val="00990282"/>
    <w:rsid w:val="0099157C"/>
    <w:rsid w:val="00992985"/>
    <w:rsid w:val="00994513"/>
    <w:rsid w:val="009A1906"/>
    <w:rsid w:val="009A2A42"/>
    <w:rsid w:val="009A337D"/>
    <w:rsid w:val="009A404B"/>
    <w:rsid w:val="009A48DD"/>
    <w:rsid w:val="009A4CCA"/>
    <w:rsid w:val="009A64A3"/>
    <w:rsid w:val="009A77F0"/>
    <w:rsid w:val="009A7AC0"/>
    <w:rsid w:val="009B033A"/>
    <w:rsid w:val="009B0583"/>
    <w:rsid w:val="009D3D9E"/>
    <w:rsid w:val="009D7747"/>
    <w:rsid w:val="009E4617"/>
    <w:rsid w:val="009E5725"/>
    <w:rsid w:val="009E6634"/>
    <w:rsid w:val="009E7D27"/>
    <w:rsid w:val="009F179D"/>
    <w:rsid w:val="009F2109"/>
    <w:rsid w:val="009F41F3"/>
    <w:rsid w:val="009F60B9"/>
    <w:rsid w:val="00A010C4"/>
    <w:rsid w:val="00A01E33"/>
    <w:rsid w:val="00A05972"/>
    <w:rsid w:val="00A07F19"/>
    <w:rsid w:val="00A112AF"/>
    <w:rsid w:val="00A25866"/>
    <w:rsid w:val="00A261B3"/>
    <w:rsid w:val="00A26FB7"/>
    <w:rsid w:val="00A27E73"/>
    <w:rsid w:val="00A314F2"/>
    <w:rsid w:val="00A35C2E"/>
    <w:rsid w:val="00A36D30"/>
    <w:rsid w:val="00A418E1"/>
    <w:rsid w:val="00A41C3B"/>
    <w:rsid w:val="00A434DB"/>
    <w:rsid w:val="00A46097"/>
    <w:rsid w:val="00A46946"/>
    <w:rsid w:val="00A47885"/>
    <w:rsid w:val="00A6272B"/>
    <w:rsid w:val="00A63304"/>
    <w:rsid w:val="00A64F49"/>
    <w:rsid w:val="00A65703"/>
    <w:rsid w:val="00A67E0D"/>
    <w:rsid w:val="00A702E7"/>
    <w:rsid w:val="00A713E4"/>
    <w:rsid w:val="00A725E5"/>
    <w:rsid w:val="00A74E8F"/>
    <w:rsid w:val="00A80F3C"/>
    <w:rsid w:val="00A822AA"/>
    <w:rsid w:val="00A82A9F"/>
    <w:rsid w:val="00A850E3"/>
    <w:rsid w:val="00A85457"/>
    <w:rsid w:val="00A86581"/>
    <w:rsid w:val="00A90674"/>
    <w:rsid w:val="00A93EB8"/>
    <w:rsid w:val="00A9552B"/>
    <w:rsid w:val="00AA1F46"/>
    <w:rsid w:val="00AA2AA9"/>
    <w:rsid w:val="00AA30AE"/>
    <w:rsid w:val="00AA7893"/>
    <w:rsid w:val="00AA7A36"/>
    <w:rsid w:val="00AB104E"/>
    <w:rsid w:val="00AB164E"/>
    <w:rsid w:val="00AB26FC"/>
    <w:rsid w:val="00AB3236"/>
    <w:rsid w:val="00AB52B0"/>
    <w:rsid w:val="00AC1947"/>
    <w:rsid w:val="00AC3357"/>
    <w:rsid w:val="00AC6C39"/>
    <w:rsid w:val="00AC7302"/>
    <w:rsid w:val="00AD4011"/>
    <w:rsid w:val="00AD4A46"/>
    <w:rsid w:val="00AD6443"/>
    <w:rsid w:val="00AE289F"/>
    <w:rsid w:val="00AE65C0"/>
    <w:rsid w:val="00AE7EBF"/>
    <w:rsid w:val="00AF2ABF"/>
    <w:rsid w:val="00AF5A51"/>
    <w:rsid w:val="00AF5F59"/>
    <w:rsid w:val="00AF72E6"/>
    <w:rsid w:val="00AF7B21"/>
    <w:rsid w:val="00B0128D"/>
    <w:rsid w:val="00B02184"/>
    <w:rsid w:val="00B02742"/>
    <w:rsid w:val="00B05B5B"/>
    <w:rsid w:val="00B06052"/>
    <w:rsid w:val="00B10D30"/>
    <w:rsid w:val="00B1375F"/>
    <w:rsid w:val="00B14441"/>
    <w:rsid w:val="00B17730"/>
    <w:rsid w:val="00B227CF"/>
    <w:rsid w:val="00B23BD7"/>
    <w:rsid w:val="00B26CCB"/>
    <w:rsid w:val="00B272F3"/>
    <w:rsid w:val="00B30665"/>
    <w:rsid w:val="00B31C82"/>
    <w:rsid w:val="00B34115"/>
    <w:rsid w:val="00B35AD4"/>
    <w:rsid w:val="00B40B2C"/>
    <w:rsid w:val="00B41C1E"/>
    <w:rsid w:val="00B41DC2"/>
    <w:rsid w:val="00B446AA"/>
    <w:rsid w:val="00B473B1"/>
    <w:rsid w:val="00B508C7"/>
    <w:rsid w:val="00B53FAB"/>
    <w:rsid w:val="00B5555A"/>
    <w:rsid w:val="00B65F17"/>
    <w:rsid w:val="00B71AE5"/>
    <w:rsid w:val="00B73E22"/>
    <w:rsid w:val="00B74AEE"/>
    <w:rsid w:val="00B759B4"/>
    <w:rsid w:val="00B77235"/>
    <w:rsid w:val="00B835B2"/>
    <w:rsid w:val="00B837D9"/>
    <w:rsid w:val="00B84A48"/>
    <w:rsid w:val="00B90F65"/>
    <w:rsid w:val="00B91E68"/>
    <w:rsid w:val="00B96392"/>
    <w:rsid w:val="00B963AB"/>
    <w:rsid w:val="00B96A5E"/>
    <w:rsid w:val="00B97D0E"/>
    <w:rsid w:val="00BA1172"/>
    <w:rsid w:val="00BA3AB4"/>
    <w:rsid w:val="00BA5BC0"/>
    <w:rsid w:val="00BA74A3"/>
    <w:rsid w:val="00BA7D71"/>
    <w:rsid w:val="00BB0FCA"/>
    <w:rsid w:val="00BB2F7F"/>
    <w:rsid w:val="00BB405B"/>
    <w:rsid w:val="00BB4A99"/>
    <w:rsid w:val="00BC022B"/>
    <w:rsid w:val="00BC1FF6"/>
    <w:rsid w:val="00BC32CE"/>
    <w:rsid w:val="00BC50B3"/>
    <w:rsid w:val="00BC6107"/>
    <w:rsid w:val="00BD02FA"/>
    <w:rsid w:val="00BD0690"/>
    <w:rsid w:val="00BD1BC9"/>
    <w:rsid w:val="00BD243A"/>
    <w:rsid w:val="00BD281D"/>
    <w:rsid w:val="00BD366F"/>
    <w:rsid w:val="00BD6FF9"/>
    <w:rsid w:val="00BE0A49"/>
    <w:rsid w:val="00BE1B63"/>
    <w:rsid w:val="00BE4774"/>
    <w:rsid w:val="00BE56EF"/>
    <w:rsid w:val="00BE5D23"/>
    <w:rsid w:val="00BF1B2C"/>
    <w:rsid w:val="00BF31BF"/>
    <w:rsid w:val="00BF687B"/>
    <w:rsid w:val="00C03335"/>
    <w:rsid w:val="00C03D09"/>
    <w:rsid w:val="00C051D6"/>
    <w:rsid w:val="00C056D9"/>
    <w:rsid w:val="00C05DF6"/>
    <w:rsid w:val="00C0779D"/>
    <w:rsid w:val="00C13933"/>
    <w:rsid w:val="00C16CE6"/>
    <w:rsid w:val="00C2306D"/>
    <w:rsid w:val="00C24E0C"/>
    <w:rsid w:val="00C27715"/>
    <w:rsid w:val="00C30FD6"/>
    <w:rsid w:val="00C34BA4"/>
    <w:rsid w:val="00C40A74"/>
    <w:rsid w:val="00C40AF1"/>
    <w:rsid w:val="00C40CFA"/>
    <w:rsid w:val="00C427B5"/>
    <w:rsid w:val="00C44BAC"/>
    <w:rsid w:val="00C53195"/>
    <w:rsid w:val="00C54C5C"/>
    <w:rsid w:val="00C54DA2"/>
    <w:rsid w:val="00C55199"/>
    <w:rsid w:val="00C552F8"/>
    <w:rsid w:val="00C572F0"/>
    <w:rsid w:val="00C638D9"/>
    <w:rsid w:val="00C644D0"/>
    <w:rsid w:val="00C64CEA"/>
    <w:rsid w:val="00C729EC"/>
    <w:rsid w:val="00C74269"/>
    <w:rsid w:val="00C766D1"/>
    <w:rsid w:val="00C76970"/>
    <w:rsid w:val="00C770DE"/>
    <w:rsid w:val="00C84ACA"/>
    <w:rsid w:val="00C90B58"/>
    <w:rsid w:val="00C9280C"/>
    <w:rsid w:val="00C96B1F"/>
    <w:rsid w:val="00C97217"/>
    <w:rsid w:val="00CA0625"/>
    <w:rsid w:val="00CA2E16"/>
    <w:rsid w:val="00CA3CCE"/>
    <w:rsid w:val="00CA6CBD"/>
    <w:rsid w:val="00CA7571"/>
    <w:rsid w:val="00CB093F"/>
    <w:rsid w:val="00CB0E43"/>
    <w:rsid w:val="00CB1B2E"/>
    <w:rsid w:val="00CB2DFC"/>
    <w:rsid w:val="00CB4EC3"/>
    <w:rsid w:val="00CB5E64"/>
    <w:rsid w:val="00CB7FFC"/>
    <w:rsid w:val="00CC4473"/>
    <w:rsid w:val="00CC6BE1"/>
    <w:rsid w:val="00CD1B99"/>
    <w:rsid w:val="00CD22EA"/>
    <w:rsid w:val="00CD23A0"/>
    <w:rsid w:val="00CD3A41"/>
    <w:rsid w:val="00CE4BE9"/>
    <w:rsid w:val="00CF19F1"/>
    <w:rsid w:val="00CF34AE"/>
    <w:rsid w:val="00CF5902"/>
    <w:rsid w:val="00D002C4"/>
    <w:rsid w:val="00D00EA7"/>
    <w:rsid w:val="00D025AD"/>
    <w:rsid w:val="00D03CA9"/>
    <w:rsid w:val="00D04822"/>
    <w:rsid w:val="00D05C9A"/>
    <w:rsid w:val="00D05F66"/>
    <w:rsid w:val="00D0631A"/>
    <w:rsid w:val="00D07DBF"/>
    <w:rsid w:val="00D1334E"/>
    <w:rsid w:val="00D1568C"/>
    <w:rsid w:val="00D16095"/>
    <w:rsid w:val="00D202B9"/>
    <w:rsid w:val="00D215D6"/>
    <w:rsid w:val="00D22B63"/>
    <w:rsid w:val="00D26308"/>
    <w:rsid w:val="00D2669D"/>
    <w:rsid w:val="00D3043F"/>
    <w:rsid w:val="00D320B1"/>
    <w:rsid w:val="00D33792"/>
    <w:rsid w:val="00D35B25"/>
    <w:rsid w:val="00D35BBF"/>
    <w:rsid w:val="00D37D72"/>
    <w:rsid w:val="00D42064"/>
    <w:rsid w:val="00D42F44"/>
    <w:rsid w:val="00D43AAC"/>
    <w:rsid w:val="00D440C0"/>
    <w:rsid w:val="00D45508"/>
    <w:rsid w:val="00D50B0E"/>
    <w:rsid w:val="00D51396"/>
    <w:rsid w:val="00D527A4"/>
    <w:rsid w:val="00D52B61"/>
    <w:rsid w:val="00D603AB"/>
    <w:rsid w:val="00D6121B"/>
    <w:rsid w:val="00D61327"/>
    <w:rsid w:val="00D616BB"/>
    <w:rsid w:val="00D61CD2"/>
    <w:rsid w:val="00D65756"/>
    <w:rsid w:val="00D65CBB"/>
    <w:rsid w:val="00D705A5"/>
    <w:rsid w:val="00D76F83"/>
    <w:rsid w:val="00D811EE"/>
    <w:rsid w:val="00D86918"/>
    <w:rsid w:val="00D873AE"/>
    <w:rsid w:val="00D905C2"/>
    <w:rsid w:val="00D93166"/>
    <w:rsid w:val="00D95713"/>
    <w:rsid w:val="00D95EF5"/>
    <w:rsid w:val="00D979DF"/>
    <w:rsid w:val="00D97C48"/>
    <w:rsid w:val="00DA3C69"/>
    <w:rsid w:val="00DA7589"/>
    <w:rsid w:val="00DB13CD"/>
    <w:rsid w:val="00DB31EC"/>
    <w:rsid w:val="00DB4EE1"/>
    <w:rsid w:val="00DB5EFC"/>
    <w:rsid w:val="00DB7BCD"/>
    <w:rsid w:val="00DB7C64"/>
    <w:rsid w:val="00DC4A4A"/>
    <w:rsid w:val="00DC6ACB"/>
    <w:rsid w:val="00DC6B18"/>
    <w:rsid w:val="00DC6B56"/>
    <w:rsid w:val="00DD060F"/>
    <w:rsid w:val="00DD21CF"/>
    <w:rsid w:val="00DD66F8"/>
    <w:rsid w:val="00DD6973"/>
    <w:rsid w:val="00DD73BA"/>
    <w:rsid w:val="00DE4363"/>
    <w:rsid w:val="00DF07B0"/>
    <w:rsid w:val="00DF663D"/>
    <w:rsid w:val="00E01108"/>
    <w:rsid w:val="00E034E6"/>
    <w:rsid w:val="00E126F8"/>
    <w:rsid w:val="00E16EF7"/>
    <w:rsid w:val="00E21832"/>
    <w:rsid w:val="00E2229F"/>
    <w:rsid w:val="00E24B91"/>
    <w:rsid w:val="00E25D65"/>
    <w:rsid w:val="00E27572"/>
    <w:rsid w:val="00E307CD"/>
    <w:rsid w:val="00E35541"/>
    <w:rsid w:val="00E35E48"/>
    <w:rsid w:val="00E369FF"/>
    <w:rsid w:val="00E375D3"/>
    <w:rsid w:val="00E45327"/>
    <w:rsid w:val="00E46ECA"/>
    <w:rsid w:val="00E50F35"/>
    <w:rsid w:val="00E51C17"/>
    <w:rsid w:val="00E51D0A"/>
    <w:rsid w:val="00E51E8E"/>
    <w:rsid w:val="00E532BF"/>
    <w:rsid w:val="00E56FA8"/>
    <w:rsid w:val="00E6041B"/>
    <w:rsid w:val="00E608A8"/>
    <w:rsid w:val="00E610BD"/>
    <w:rsid w:val="00E646B1"/>
    <w:rsid w:val="00E66DF1"/>
    <w:rsid w:val="00E70031"/>
    <w:rsid w:val="00E7065F"/>
    <w:rsid w:val="00E733D5"/>
    <w:rsid w:val="00E74ADB"/>
    <w:rsid w:val="00E7562E"/>
    <w:rsid w:val="00E7717B"/>
    <w:rsid w:val="00E7782C"/>
    <w:rsid w:val="00E83AEE"/>
    <w:rsid w:val="00E83BD0"/>
    <w:rsid w:val="00E852D3"/>
    <w:rsid w:val="00E93E1D"/>
    <w:rsid w:val="00E947B4"/>
    <w:rsid w:val="00E975AF"/>
    <w:rsid w:val="00EA042E"/>
    <w:rsid w:val="00EA1390"/>
    <w:rsid w:val="00EA18E4"/>
    <w:rsid w:val="00EA2948"/>
    <w:rsid w:val="00EA3F2D"/>
    <w:rsid w:val="00EA499D"/>
    <w:rsid w:val="00EA4DC2"/>
    <w:rsid w:val="00EB043A"/>
    <w:rsid w:val="00EB1798"/>
    <w:rsid w:val="00EB240E"/>
    <w:rsid w:val="00EB33B3"/>
    <w:rsid w:val="00EB33B5"/>
    <w:rsid w:val="00EC2A76"/>
    <w:rsid w:val="00EC5A7F"/>
    <w:rsid w:val="00EC79E4"/>
    <w:rsid w:val="00EC7ED7"/>
    <w:rsid w:val="00ED3D91"/>
    <w:rsid w:val="00ED7785"/>
    <w:rsid w:val="00EE27FE"/>
    <w:rsid w:val="00EE453D"/>
    <w:rsid w:val="00EE5EDC"/>
    <w:rsid w:val="00EE7BC6"/>
    <w:rsid w:val="00EF2B88"/>
    <w:rsid w:val="00EF3C0A"/>
    <w:rsid w:val="00EF45EA"/>
    <w:rsid w:val="00F02F01"/>
    <w:rsid w:val="00F03619"/>
    <w:rsid w:val="00F06E20"/>
    <w:rsid w:val="00F1246B"/>
    <w:rsid w:val="00F127C3"/>
    <w:rsid w:val="00F1337B"/>
    <w:rsid w:val="00F13E5D"/>
    <w:rsid w:val="00F15222"/>
    <w:rsid w:val="00F153F2"/>
    <w:rsid w:val="00F16EAF"/>
    <w:rsid w:val="00F170F3"/>
    <w:rsid w:val="00F1763B"/>
    <w:rsid w:val="00F2429D"/>
    <w:rsid w:val="00F25763"/>
    <w:rsid w:val="00F27197"/>
    <w:rsid w:val="00F33593"/>
    <w:rsid w:val="00F34BA1"/>
    <w:rsid w:val="00F370E2"/>
    <w:rsid w:val="00F37D39"/>
    <w:rsid w:val="00F40CA1"/>
    <w:rsid w:val="00F42C0D"/>
    <w:rsid w:val="00F43010"/>
    <w:rsid w:val="00F4507F"/>
    <w:rsid w:val="00F45436"/>
    <w:rsid w:val="00F5206C"/>
    <w:rsid w:val="00F562FB"/>
    <w:rsid w:val="00F60391"/>
    <w:rsid w:val="00F606B6"/>
    <w:rsid w:val="00F60CFD"/>
    <w:rsid w:val="00F619B7"/>
    <w:rsid w:val="00F65BBD"/>
    <w:rsid w:val="00F660C1"/>
    <w:rsid w:val="00F673DA"/>
    <w:rsid w:val="00F71F03"/>
    <w:rsid w:val="00F72364"/>
    <w:rsid w:val="00F72D15"/>
    <w:rsid w:val="00F73CCB"/>
    <w:rsid w:val="00F76A47"/>
    <w:rsid w:val="00F77252"/>
    <w:rsid w:val="00F8243B"/>
    <w:rsid w:val="00F83DAC"/>
    <w:rsid w:val="00F85989"/>
    <w:rsid w:val="00F85A82"/>
    <w:rsid w:val="00F87EDC"/>
    <w:rsid w:val="00F90746"/>
    <w:rsid w:val="00F92E52"/>
    <w:rsid w:val="00F937E0"/>
    <w:rsid w:val="00F93BB4"/>
    <w:rsid w:val="00F97A90"/>
    <w:rsid w:val="00FA00A7"/>
    <w:rsid w:val="00FA0938"/>
    <w:rsid w:val="00FA1DA8"/>
    <w:rsid w:val="00FA1EB4"/>
    <w:rsid w:val="00FA21E3"/>
    <w:rsid w:val="00FA2880"/>
    <w:rsid w:val="00FA4657"/>
    <w:rsid w:val="00FB3A64"/>
    <w:rsid w:val="00FB3DB0"/>
    <w:rsid w:val="00FB7425"/>
    <w:rsid w:val="00FD2D03"/>
    <w:rsid w:val="00FD32FA"/>
    <w:rsid w:val="00FE1ADF"/>
    <w:rsid w:val="00FE2133"/>
    <w:rsid w:val="00FE274F"/>
    <w:rsid w:val="00FE2BAF"/>
    <w:rsid w:val="00FE4B8B"/>
    <w:rsid w:val="00FE6E28"/>
    <w:rsid w:val="00FF0112"/>
    <w:rsid w:val="00FF0B06"/>
    <w:rsid w:val="00FF3D09"/>
    <w:rsid w:val="00FF4F5E"/>
    <w:rsid w:val="00FF782A"/>
    <w:rsid w:val="00FF7C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5AD"/>
  </w:style>
  <w:style w:type="paragraph" w:styleId="Heading1">
    <w:name w:val="heading 1"/>
    <w:basedOn w:val="Normal"/>
    <w:next w:val="Normal"/>
    <w:link w:val="Heading1Ch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lang w:val="fr-FR" w:eastAsia="fr-FR"/>
    </w:rPr>
  </w:style>
  <w:style w:type="paragraph" w:styleId="Heading3">
    <w:name w:val="heading 3"/>
    <w:basedOn w:val="Heading2"/>
    <w:next w:val="Normal"/>
    <w:link w:val="Heading3Char"/>
    <w:qFormat/>
    <w:rsid w:val="00EE453D"/>
    <w:pPr>
      <w:ind w:left="680" w:hanging="680"/>
      <w:outlineLvl w:val="2"/>
    </w:pPr>
    <w:rPr>
      <w:b/>
      <w:sz w:val="24"/>
    </w:rPr>
  </w:style>
  <w:style w:type="paragraph" w:styleId="Heading4">
    <w:name w:val="heading 4"/>
    <w:basedOn w:val="Heading3"/>
    <w:next w:val="Normal"/>
    <w:link w:val="Heading4Char"/>
    <w:qFormat/>
    <w:rsid w:val="00EE453D"/>
    <w:pPr>
      <w:spacing w:before="240"/>
      <w:ind w:left="794" w:hanging="794"/>
      <w:outlineLvl w:val="3"/>
    </w:pPr>
    <w:rPr>
      <w:b w:val="0"/>
      <w:sz w:val="22"/>
    </w:rPr>
  </w:style>
  <w:style w:type="paragraph" w:styleId="Heading5">
    <w:name w:val="heading 5"/>
    <w:basedOn w:val="Heading4"/>
    <w:link w:val="Heading5Char"/>
    <w:qFormat/>
    <w:rsid w:val="00EE453D"/>
    <w:pPr>
      <w:ind w:left="0" w:firstLine="0"/>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72C"/>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956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5672C"/>
    <w:rPr>
      <w:rFonts w:ascii="Tahoma" w:hAnsi="Tahoma" w:cs="Tahoma"/>
      <w:sz w:val="16"/>
      <w:szCs w:val="16"/>
    </w:rPr>
  </w:style>
  <w:style w:type="character" w:styleId="CommentReference">
    <w:name w:val="annotation reference"/>
    <w:basedOn w:val="DefaultParagraphFont"/>
    <w:uiPriority w:val="99"/>
    <w:unhideWhenUsed/>
    <w:rsid w:val="0095672C"/>
    <w:rPr>
      <w:sz w:val="16"/>
      <w:szCs w:val="16"/>
    </w:rPr>
  </w:style>
  <w:style w:type="paragraph" w:styleId="CommentText">
    <w:name w:val="annotation text"/>
    <w:basedOn w:val="Normal"/>
    <w:link w:val="CommentTextChar"/>
    <w:uiPriority w:val="99"/>
    <w:unhideWhenUsed/>
    <w:rsid w:val="0095672C"/>
    <w:pPr>
      <w:spacing w:line="240" w:lineRule="auto"/>
    </w:pPr>
    <w:rPr>
      <w:sz w:val="20"/>
      <w:szCs w:val="20"/>
    </w:rPr>
  </w:style>
  <w:style w:type="character" w:customStyle="1" w:styleId="CommentTextChar">
    <w:name w:val="Comment Text Char"/>
    <w:basedOn w:val="DefaultParagraphFont"/>
    <w:link w:val="CommentText"/>
    <w:uiPriority w:val="99"/>
    <w:rsid w:val="0095672C"/>
    <w:rPr>
      <w:sz w:val="20"/>
      <w:szCs w:val="20"/>
    </w:rPr>
  </w:style>
  <w:style w:type="paragraph" w:styleId="CommentSubject">
    <w:name w:val="annotation subject"/>
    <w:basedOn w:val="CommentText"/>
    <w:next w:val="CommentText"/>
    <w:link w:val="CommentSubjectChar"/>
    <w:uiPriority w:val="99"/>
    <w:unhideWhenUsed/>
    <w:rsid w:val="0095672C"/>
    <w:rPr>
      <w:b/>
      <w:bCs/>
    </w:rPr>
  </w:style>
  <w:style w:type="character" w:customStyle="1" w:styleId="CommentSubjectChar">
    <w:name w:val="Comment Subject Char"/>
    <w:basedOn w:val="CommentTextChar"/>
    <w:link w:val="CommentSubject"/>
    <w:uiPriority w:val="99"/>
    <w:rsid w:val="0095672C"/>
    <w:rPr>
      <w:b/>
      <w:bCs/>
      <w:sz w:val="20"/>
      <w:szCs w:val="20"/>
    </w:rPr>
  </w:style>
  <w:style w:type="paragraph" w:styleId="Revision">
    <w:name w:val="Revision"/>
    <w:hidden/>
    <w:uiPriority w:val="99"/>
    <w:semiHidden/>
    <w:rsid w:val="0095672C"/>
    <w:pPr>
      <w:spacing w:after="0" w:line="240" w:lineRule="auto"/>
    </w:pPr>
  </w:style>
  <w:style w:type="paragraph" w:styleId="NoSpacing">
    <w:name w:val="No Spacing"/>
    <w:uiPriority w:val="1"/>
    <w:qFormat/>
    <w:rsid w:val="0095672C"/>
    <w:pPr>
      <w:spacing w:after="0" w:line="240" w:lineRule="auto"/>
    </w:pPr>
  </w:style>
  <w:style w:type="character" w:customStyle="1" w:styleId="BalloonTextChar1">
    <w:name w:val="Balloon Text Char1"/>
    <w:basedOn w:val="DefaultParagraphFont"/>
    <w:uiPriority w:val="99"/>
    <w:semiHidden/>
    <w:rsid w:val="0095672C"/>
    <w:rPr>
      <w:rFonts w:ascii="Tahoma" w:hAnsi="Tahoma" w:cs="Tahoma"/>
      <w:sz w:val="16"/>
      <w:szCs w:val="16"/>
    </w:rPr>
  </w:style>
  <w:style w:type="character" w:customStyle="1" w:styleId="CommentTextChar1">
    <w:name w:val="Comment Text Char1"/>
    <w:basedOn w:val="DefaultParagraphFont"/>
    <w:uiPriority w:val="99"/>
    <w:semiHidden/>
    <w:rsid w:val="0095672C"/>
    <w:rPr>
      <w:sz w:val="20"/>
      <w:szCs w:val="20"/>
    </w:rPr>
  </w:style>
  <w:style w:type="character" w:customStyle="1" w:styleId="CommentSubjectChar1">
    <w:name w:val="Comment Subject Char1"/>
    <w:basedOn w:val="CommentTextChar"/>
    <w:uiPriority w:val="99"/>
    <w:semiHidden/>
    <w:rsid w:val="0095672C"/>
    <w:rPr>
      <w:b/>
      <w:bCs/>
      <w:sz w:val="20"/>
      <w:szCs w:val="20"/>
    </w:rPr>
  </w:style>
  <w:style w:type="character" w:customStyle="1" w:styleId="Heading2Char">
    <w:name w:val="Heading 2 Char"/>
    <w:basedOn w:val="DefaultParagraphFont"/>
    <w:link w:val="Heading2"/>
    <w:rsid w:val="0095672C"/>
    <w:rPr>
      <w:rFonts w:ascii="Arial" w:eastAsia="Times New Roman" w:hAnsi="Arial" w:cs="Times New Roman"/>
      <w:sz w:val="32"/>
      <w:szCs w:val="20"/>
      <w:lang w:val="fr-FR" w:eastAsia="fr-FR"/>
    </w:rPr>
  </w:style>
  <w:style w:type="character" w:customStyle="1" w:styleId="Heading3Char">
    <w:name w:val="Heading 3 Char"/>
    <w:basedOn w:val="DefaultParagraphFont"/>
    <w:link w:val="Heading3"/>
    <w:rsid w:val="0095672C"/>
    <w:rPr>
      <w:rFonts w:ascii="Arial" w:eastAsia="Times New Roman" w:hAnsi="Arial" w:cs="Times New Roman"/>
      <w:b/>
      <w:sz w:val="24"/>
      <w:szCs w:val="20"/>
      <w:lang w:val="fr-FR" w:eastAsia="fr-FR"/>
    </w:rPr>
  </w:style>
  <w:style w:type="character" w:customStyle="1" w:styleId="Heading4Char">
    <w:name w:val="Heading 4 Char"/>
    <w:basedOn w:val="DefaultParagraphFont"/>
    <w:link w:val="Heading4"/>
    <w:rsid w:val="0095672C"/>
    <w:rPr>
      <w:rFonts w:ascii="Arial" w:eastAsia="Times New Roman" w:hAnsi="Arial" w:cs="Times New Roman"/>
      <w:szCs w:val="20"/>
      <w:lang w:val="fr-FR" w:eastAsia="fr-FR"/>
    </w:rPr>
  </w:style>
  <w:style w:type="character" w:customStyle="1" w:styleId="Heading5Char">
    <w:name w:val="Heading 5 Char"/>
    <w:basedOn w:val="DefaultParagraphFont"/>
    <w:link w:val="Heading5"/>
    <w:rsid w:val="0095672C"/>
    <w:rPr>
      <w:rFonts w:ascii="Times New Roman" w:eastAsia="Times New Roman" w:hAnsi="Times New Roman" w:cs="Times New Roman"/>
      <w:b/>
      <w:i/>
      <w:szCs w:val="20"/>
      <w:lang w:val="fr-FR" w:eastAsia="fr-FR"/>
    </w:rPr>
  </w:style>
  <w:style w:type="character" w:styleId="FootnoteReference">
    <w:name w:val="footnote reference"/>
    <w:basedOn w:val="DefaultParagraphFont"/>
    <w:semiHidden/>
    <w:rsid w:val="0095672C"/>
    <w:rPr>
      <w:rFonts w:ascii="Times New Roman" w:hAnsi="Times New Roman"/>
      <w:position w:val="6"/>
      <w:sz w:val="12"/>
      <w:bdr w:val="none" w:sz="0" w:space="0" w:color="auto"/>
    </w:rPr>
  </w:style>
  <w:style w:type="paragraph" w:styleId="Header">
    <w:name w:val="header"/>
    <w:basedOn w:val="Normal"/>
    <w:link w:val="HeaderCh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lang w:val="fr-FR" w:eastAsia="fr-FR"/>
    </w:rPr>
  </w:style>
  <w:style w:type="character" w:customStyle="1" w:styleId="HeaderChar">
    <w:name w:val="Header Char"/>
    <w:basedOn w:val="DefaultParagraphFont"/>
    <w:link w:val="Header"/>
    <w:uiPriority w:val="99"/>
    <w:rsid w:val="0095672C"/>
    <w:rPr>
      <w:rFonts w:ascii="Times New Roman" w:eastAsia="Times New Roman" w:hAnsi="Times New Roman" w:cs="Times New Roman"/>
      <w:sz w:val="18"/>
      <w:szCs w:val="20"/>
      <w:lang w:val="fr-FR" w:eastAsia="fr-FR"/>
    </w:rPr>
  </w:style>
  <w:style w:type="paragraph" w:styleId="FootnoteText">
    <w:name w:val="footnote text"/>
    <w:basedOn w:val="Normal"/>
    <w:link w:val="FootnoteTextChar"/>
    <w:semiHidden/>
    <w:rsid w:val="0095672C"/>
    <w:pPr>
      <w:spacing w:before="40" w:after="40" w:line="240" w:lineRule="auto"/>
      <w:ind w:left="170" w:right="851" w:hanging="170"/>
      <w:jc w:val="both"/>
    </w:pPr>
    <w:rPr>
      <w:rFonts w:ascii="Times New Roman" w:eastAsia="Times New Roman" w:hAnsi="Times New Roman" w:cs="Times New Roman"/>
      <w:sz w:val="16"/>
      <w:szCs w:val="20"/>
      <w:lang w:val="fr-FR" w:eastAsia="fr-FR"/>
    </w:rPr>
  </w:style>
  <w:style w:type="character" w:customStyle="1" w:styleId="FootnoteTextChar">
    <w:name w:val="Footnote Text Char"/>
    <w:basedOn w:val="DefaultParagraphFont"/>
    <w:link w:val="FootnoteText"/>
    <w:semiHidden/>
    <w:rsid w:val="0095672C"/>
    <w:rPr>
      <w:rFonts w:ascii="Times New Roman" w:eastAsia="Times New Roman" w:hAnsi="Times New Roman" w:cs="Times New Roman"/>
      <w:sz w:val="16"/>
      <w:szCs w:val="20"/>
      <w:lang w:val="fr-FR" w:eastAsia="fr-FR"/>
    </w:rPr>
  </w:style>
  <w:style w:type="paragraph" w:styleId="Footer">
    <w:name w:val="footer"/>
    <w:basedOn w:val="Normal"/>
    <w:link w:val="FooterChar"/>
    <w:rsid w:val="0095672C"/>
    <w:pPr>
      <w:pBdr>
        <w:top w:val="single" w:sz="6" w:space="2" w:color="auto"/>
      </w:pBdr>
      <w:tabs>
        <w:tab w:val="right" w:pos="8222"/>
      </w:tabs>
      <w:spacing w:after="0" w:line="240" w:lineRule="auto"/>
      <w:jc w:val="both"/>
    </w:pPr>
    <w:rPr>
      <w:rFonts w:ascii="Arial" w:eastAsia="Times New Roman" w:hAnsi="Arial" w:cs="Times New Roman"/>
      <w:sz w:val="18"/>
      <w:szCs w:val="20"/>
      <w:lang w:val="fr-FR" w:eastAsia="fr-FR"/>
    </w:rPr>
  </w:style>
  <w:style w:type="character" w:customStyle="1" w:styleId="FooterChar">
    <w:name w:val="Footer Char"/>
    <w:basedOn w:val="DefaultParagraphFont"/>
    <w:link w:val="Footer"/>
    <w:uiPriority w:val="99"/>
    <w:rsid w:val="0095672C"/>
    <w:rPr>
      <w:rFonts w:ascii="Arial" w:eastAsia="Times New Roman" w:hAnsi="Arial" w:cs="Times New Roman"/>
      <w:sz w:val="18"/>
      <w:szCs w:val="20"/>
      <w:lang w:val="fr-FR" w:eastAsia="fr-FR"/>
    </w:rPr>
  </w:style>
  <w:style w:type="paragraph" w:styleId="TOC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lang w:val="fr-FR" w:eastAsia="fr-FR"/>
    </w:rPr>
  </w:style>
  <w:style w:type="paragraph" w:styleId="TOC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lang w:val="fr-FR" w:eastAsia="fr-FR"/>
    </w:rPr>
  </w:style>
  <w:style w:type="paragraph" w:styleId="TOC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lang w:val="fr-FR" w:eastAsia="fr-FR"/>
    </w:rPr>
  </w:style>
  <w:style w:type="paragraph" w:styleId="TOC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lang w:val="fr-FR" w:eastAsia="fr-FR"/>
    </w:rPr>
  </w:style>
  <w:style w:type="paragraph" w:styleId="TOC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lang w:val="fr-FR" w:eastAsia="fr-FR"/>
    </w:rPr>
  </w:style>
  <w:style w:type="paragraph" w:styleId="Caption">
    <w:name w:val="caption"/>
    <w:basedOn w:val="Normal"/>
    <w:next w:val="Normal"/>
    <w:qFormat/>
    <w:rsid w:val="0095672C"/>
    <w:pPr>
      <w:spacing w:after="0" w:line="240" w:lineRule="auto"/>
      <w:jc w:val="both"/>
    </w:pPr>
    <w:rPr>
      <w:rFonts w:ascii="Arial" w:eastAsia="Times New Roman" w:hAnsi="Arial" w:cs="Times New Roman"/>
      <w:b/>
      <w:sz w:val="20"/>
      <w:szCs w:val="20"/>
      <w:lang w:val="fr-FR" w:eastAsia="fr-FR"/>
    </w:rPr>
  </w:style>
  <w:style w:type="paragraph" w:styleId="Title">
    <w:name w:val="Title"/>
    <w:basedOn w:val="Normal"/>
    <w:next w:val="Normal"/>
    <w:link w:val="TitleCh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lang w:val="fr-FR" w:eastAsia="fr-FR"/>
    </w:rPr>
  </w:style>
  <w:style w:type="character" w:customStyle="1" w:styleId="TitleChar">
    <w:name w:val="Title Char"/>
    <w:basedOn w:val="DefaultParagraphFont"/>
    <w:link w:val="Titl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ListParagraph">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lang w:val="fr-FR" w:eastAsia="fr-FR"/>
    </w:rPr>
  </w:style>
  <w:style w:type="paragraph" w:styleId="PlainText">
    <w:name w:val="Plain Text"/>
    <w:basedOn w:val="Normal"/>
    <w:link w:val="PlainTextChar"/>
    <w:uiPriority w:val="99"/>
    <w:unhideWhenUsed/>
    <w:rsid w:val="0095672C"/>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95672C"/>
    <w:rPr>
      <w:rFonts w:ascii="Calibri" w:eastAsia="Times New Roman" w:hAnsi="Calibri" w:cs="Times New Roman"/>
      <w:szCs w:val="21"/>
      <w:lang w:eastAsia="en-GB"/>
    </w:rPr>
  </w:style>
  <w:style w:type="character" w:styleId="Hyperlink">
    <w:name w:val="Hyperlink"/>
    <w:basedOn w:val="DefaultParagraphFont"/>
    <w:uiPriority w:val="99"/>
    <w:unhideWhenUsed/>
    <w:rsid w:val="0095672C"/>
    <w:rPr>
      <w:color w:val="0000FF"/>
      <w:u w:val="single"/>
    </w:rPr>
  </w:style>
  <w:style w:type="character" w:styleId="FollowedHyperlink">
    <w:name w:val="FollowedHyperlink"/>
    <w:basedOn w:val="DefaultParagraphFon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Rvision1">
    <w:name w:val="Révision1"/>
    <w:hidden/>
    <w:uiPriority w:val="99"/>
    <w:semiHidden/>
    <w:rsid w:val="000A55AA"/>
    <w:pPr>
      <w:spacing w:after="0" w:line="240" w:lineRule="auto"/>
    </w:pPr>
    <w:rPr>
      <w:rFonts w:ascii="Calibri" w:eastAsia="Calibri" w:hAnsi="Calibri" w:cs="Times New Roman"/>
      <w:lang w:val="fr-FR"/>
    </w:rPr>
  </w:style>
  <w:style w:type="character" w:styleId="PageNumber">
    <w:name w:val="page number"/>
    <w:basedOn w:val="DefaultParagraphFont"/>
    <w:rsid w:val="000A55AA"/>
  </w:style>
  <w:style w:type="paragraph" w:styleId="NormalWeb">
    <w:name w:val="Normal (Web)"/>
    <w:basedOn w:val="Normal"/>
    <w:uiPriority w:val="99"/>
    <w:unhideWhenUsed/>
    <w:rsid w:val="00E733D5"/>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59"/>
    <w:rsid w:val="00BA7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5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45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F60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C84ACA"/>
    <w:pPr>
      <w:spacing w:after="120" w:line="240" w:lineRule="auto"/>
    </w:pPr>
    <w:rPr>
      <w:rFonts w:ascii="Times New Roman" w:eastAsia="Times New Roman" w:hAnsi="Times New Roman" w:cs="Times New Roman"/>
      <w:sz w:val="24"/>
      <w:szCs w:val="24"/>
      <w:lang w:eastAsia="de-DE"/>
    </w:rPr>
  </w:style>
  <w:style w:type="character" w:customStyle="1" w:styleId="BodyTextChar">
    <w:name w:val="Body Text Char"/>
    <w:basedOn w:val="DefaultParagraphFont"/>
    <w:link w:val="BodyText"/>
    <w:uiPriority w:val="99"/>
    <w:rsid w:val="00C84ACA"/>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5AD"/>
  </w:style>
  <w:style w:type="paragraph" w:styleId="Heading1">
    <w:name w:val="heading 1"/>
    <w:basedOn w:val="Normal"/>
    <w:next w:val="Normal"/>
    <w:link w:val="Heading1Ch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lang w:val="fr-FR" w:eastAsia="fr-FR"/>
    </w:rPr>
  </w:style>
  <w:style w:type="paragraph" w:styleId="Heading3">
    <w:name w:val="heading 3"/>
    <w:basedOn w:val="Heading2"/>
    <w:next w:val="Normal"/>
    <w:link w:val="Heading3Char"/>
    <w:qFormat/>
    <w:rsid w:val="00EE453D"/>
    <w:pPr>
      <w:ind w:left="680" w:hanging="680"/>
      <w:outlineLvl w:val="2"/>
    </w:pPr>
    <w:rPr>
      <w:b/>
      <w:sz w:val="24"/>
    </w:rPr>
  </w:style>
  <w:style w:type="paragraph" w:styleId="Heading4">
    <w:name w:val="heading 4"/>
    <w:basedOn w:val="Heading3"/>
    <w:next w:val="Normal"/>
    <w:link w:val="Heading4Char"/>
    <w:qFormat/>
    <w:rsid w:val="00EE453D"/>
    <w:pPr>
      <w:spacing w:before="240"/>
      <w:ind w:left="794" w:hanging="794"/>
      <w:outlineLvl w:val="3"/>
    </w:pPr>
    <w:rPr>
      <w:b w:val="0"/>
      <w:sz w:val="22"/>
    </w:rPr>
  </w:style>
  <w:style w:type="paragraph" w:styleId="Heading5">
    <w:name w:val="heading 5"/>
    <w:basedOn w:val="Heading4"/>
    <w:link w:val="Heading5Char"/>
    <w:qFormat/>
    <w:rsid w:val="00EE453D"/>
    <w:pPr>
      <w:ind w:left="0" w:firstLine="0"/>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72C"/>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956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5672C"/>
    <w:rPr>
      <w:rFonts w:ascii="Tahoma" w:hAnsi="Tahoma" w:cs="Tahoma"/>
      <w:sz w:val="16"/>
      <w:szCs w:val="16"/>
    </w:rPr>
  </w:style>
  <w:style w:type="character" w:styleId="CommentReference">
    <w:name w:val="annotation reference"/>
    <w:basedOn w:val="DefaultParagraphFont"/>
    <w:uiPriority w:val="99"/>
    <w:unhideWhenUsed/>
    <w:rsid w:val="0095672C"/>
    <w:rPr>
      <w:sz w:val="16"/>
      <w:szCs w:val="16"/>
    </w:rPr>
  </w:style>
  <w:style w:type="paragraph" w:styleId="CommentText">
    <w:name w:val="annotation text"/>
    <w:basedOn w:val="Normal"/>
    <w:link w:val="CommentTextChar"/>
    <w:uiPriority w:val="99"/>
    <w:unhideWhenUsed/>
    <w:rsid w:val="0095672C"/>
    <w:pPr>
      <w:spacing w:line="240" w:lineRule="auto"/>
    </w:pPr>
    <w:rPr>
      <w:sz w:val="20"/>
      <w:szCs w:val="20"/>
    </w:rPr>
  </w:style>
  <w:style w:type="character" w:customStyle="1" w:styleId="CommentTextChar">
    <w:name w:val="Comment Text Char"/>
    <w:basedOn w:val="DefaultParagraphFont"/>
    <w:link w:val="CommentText"/>
    <w:uiPriority w:val="99"/>
    <w:rsid w:val="0095672C"/>
    <w:rPr>
      <w:sz w:val="20"/>
      <w:szCs w:val="20"/>
    </w:rPr>
  </w:style>
  <w:style w:type="paragraph" w:styleId="CommentSubject">
    <w:name w:val="annotation subject"/>
    <w:basedOn w:val="CommentText"/>
    <w:next w:val="CommentText"/>
    <w:link w:val="CommentSubjectChar"/>
    <w:uiPriority w:val="99"/>
    <w:unhideWhenUsed/>
    <w:rsid w:val="0095672C"/>
    <w:rPr>
      <w:b/>
      <w:bCs/>
    </w:rPr>
  </w:style>
  <w:style w:type="character" w:customStyle="1" w:styleId="CommentSubjectChar">
    <w:name w:val="Comment Subject Char"/>
    <w:basedOn w:val="CommentTextChar"/>
    <w:link w:val="CommentSubject"/>
    <w:uiPriority w:val="99"/>
    <w:rsid w:val="0095672C"/>
    <w:rPr>
      <w:b/>
      <w:bCs/>
      <w:sz w:val="20"/>
      <w:szCs w:val="20"/>
    </w:rPr>
  </w:style>
  <w:style w:type="paragraph" w:styleId="Revision">
    <w:name w:val="Revision"/>
    <w:hidden/>
    <w:uiPriority w:val="99"/>
    <w:semiHidden/>
    <w:rsid w:val="0095672C"/>
    <w:pPr>
      <w:spacing w:after="0" w:line="240" w:lineRule="auto"/>
    </w:pPr>
  </w:style>
  <w:style w:type="paragraph" w:styleId="NoSpacing">
    <w:name w:val="No Spacing"/>
    <w:uiPriority w:val="1"/>
    <w:qFormat/>
    <w:rsid w:val="0095672C"/>
    <w:pPr>
      <w:spacing w:after="0" w:line="240" w:lineRule="auto"/>
    </w:pPr>
  </w:style>
  <w:style w:type="character" w:customStyle="1" w:styleId="BalloonTextChar1">
    <w:name w:val="Balloon Text Char1"/>
    <w:basedOn w:val="DefaultParagraphFont"/>
    <w:uiPriority w:val="99"/>
    <w:semiHidden/>
    <w:rsid w:val="0095672C"/>
    <w:rPr>
      <w:rFonts w:ascii="Tahoma" w:hAnsi="Tahoma" w:cs="Tahoma"/>
      <w:sz w:val="16"/>
      <w:szCs w:val="16"/>
    </w:rPr>
  </w:style>
  <w:style w:type="character" w:customStyle="1" w:styleId="CommentTextChar1">
    <w:name w:val="Comment Text Char1"/>
    <w:basedOn w:val="DefaultParagraphFont"/>
    <w:uiPriority w:val="99"/>
    <w:semiHidden/>
    <w:rsid w:val="0095672C"/>
    <w:rPr>
      <w:sz w:val="20"/>
      <w:szCs w:val="20"/>
    </w:rPr>
  </w:style>
  <w:style w:type="character" w:customStyle="1" w:styleId="CommentSubjectChar1">
    <w:name w:val="Comment Subject Char1"/>
    <w:basedOn w:val="CommentTextChar"/>
    <w:uiPriority w:val="99"/>
    <w:semiHidden/>
    <w:rsid w:val="0095672C"/>
    <w:rPr>
      <w:b/>
      <w:bCs/>
      <w:sz w:val="20"/>
      <w:szCs w:val="20"/>
    </w:rPr>
  </w:style>
  <w:style w:type="character" w:customStyle="1" w:styleId="Heading2Char">
    <w:name w:val="Heading 2 Char"/>
    <w:basedOn w:val="DefaultParagraphFont"/>
    <w:link w:val="Heading2"/>
    <w:rsid w:val="0095672C"/>
    <w:rPr>
      <w:rFonts w:ascii="Arial" w:eastAsia="Times New Roman" w:hAnsi="Arial" w:cs="Times New Roman"/>
      <w:sz w:val="32"/>
      <w:szCs w:val="20"/>
      <w:lang w:val="fr-FR" w:eastAsia="fr-FR"/>
    </w:rPr>
  </w:style>
  <w:style w:type="character" w:customStyle="1" w:styleId="Heading3Char">
    <w:name w:val="Heading 3 Char"/>
    <w:basedOn w:val="DefaultParagraphFont"/>
    <w:link w:val="Heading3"/>
    <w:rsid w:val="0095672C"/>
    <w:rPr>
      <w:rFonts w:ascii="Arial" w:eastAsia="Times New Roman" w:hAnsi="Arial" w:cs="Times New Roman"/>
      <w:b/>
      <w:sz w:val="24"/>
      <w:szCs w:val="20"/>
      <w:lang w:val="fr-FR" w:eastAsia="fr-FR"/>
    </w:rPr>
  </w:style>
  <w:style w:type="character" w:customStyle="1" w:styleId="Heading4Char">
    <w:name w:val="Heading 4 Char"/>
    <w:basedOn w:val="DefaultParagraphFont"/>
    <w:link w:val="Heading4"/>
    <w:rsid w:val="0095672C"/>
    <w:rPr>
      <w:rFonts w:ascii="Arial" w:eastAsia="Times New Roman" w:hAnsi="Arial" w:cs="Times New Roman"/>
      <w:szCs w:val="20"/>
      <w:lang w:val="fr-FR" w:eastAsia="fr-FR"/>
    </w:rPr>
  </w:style>
  <w:style w:type="character" w:customStyle="1" w:styleId="Heading5Char">
    <w:name w:val="Heading 5 Char"/>
    <w:basedOn w:val="DefaultParagraphFont"/>
    <w:link w:val="Heading5"/>
    <w:rsid w:val="0095672C"/>
    <w:rPr>
      <w:rFonts w:ascii="Times New Roman" w:eastAsia="Times New Roman" w:hAnsi="Times New Roman" w:cs="Times New Roman"/>
      <w:b/>
      <w:i/>
      <w:szCs w:val="20"/>
      <w:lang w:val="fr-FR" w:eastAsia="fr-FR"/>
    </w:rPr>
  </w:style>
  <w:style w:type="character" w:styleId="FootnoteReference">
    <w:name w:val="footnote reference"/>
    <w:basedOn w:val="DefaultParagraphFont"/>
    <w:semiHidden/>
    <w:rsid w:val="0095672C"/>
    <w:rPr>
      <w:rFonts w:ascii="Times New Roman" w:hAnsi="Times New Roman"/>
      <w:position w:val="6"/>
      <w:sz w:val="12"/>
      <w:bdr w:val="none" w:sz="0" w:space="0" w:color="auto"/>
    </w:rPr>
  </w:style>
  <w:style w:type="paragraph" w:styleId="Header">
    <w:name w:val="header"/>
    <w:basedOn w:val="Normal"/>
    <w:link w:val="HeaderCh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lang w:val="fr-FR" w:eastAsia="fr-FR"/>
    </w:rPr>
  </w:style>
  <w:style w:type="character" w:customStyle="1" w:styleId="HeaderChar">
    <w:name w:val="Header Char"/>
    <w:basedOn w:val="DefaultParagraphFont"/>
    <w:link w:val="Header"/>
    <w:uiPriority w:val="99"/>
    <w:rsid w:val="0095672C"/>
    <w:rPr>
      <w:rFonts w:ascii="Times New Roman" w:eastAsia="Times New Roman" w:hAnsi="Times New Roman" w:cs="Times New Roman"/>
      <w:sz w:val="18"/>
      <w:szCs w:val="20"/>
      <w:lang w:val="fr-FR" w:eastAsia="fr-FR"/>
    </w:rPr>
  </w:style>
  <w:style w:type="paragraph" w:styleId="FootnoteText">
    <w:name w:val="footnote text"/>
    <w:basedOn w:val="Normal"/>
    <w:link w:val="FootnoteTextChar"/>
    <w:semiHidden/>
    <w:rsid w:val="0095672C"/>
    <w:pPr>
      <w:spacing w:before="40" w:after="40" w:line="240" w:lineRule="auto"/>
      <w:ind w:left="170" w:right="851" w:hanging="170"/>
      <w:jc w:val="both"/>
    </w:pPr>
    <w:rPr>
      <w:rFonts w:ascii="Times New Roman" w:eastAsia="Times New Roman" w:hAnsi="Times New Roman" w:cs="Times New Roman"/>
      <w:sz w:val="16"/>
      <w:szCs w:val="20"/>
      <w:lang w:val="fr-FR" w:eastAsia="fr-FR"/>
    </w:rPr>
  </w:style>
  <w:style w:type="character" w:customStyle="1" w:styleId="FootnoteTextChar">
    <w:name w:val="Footnote Text Char"/>
    <w:basedOn w:val="DefaultParagraphFont"/>
    <w:link w:val="FootnoteText"/>
    <w:semiHidden/>
    <w:rsid w:val="0095672C"/>
    <w:rPr>
      <w:rFonts w:ascii="Times New Roman" w:eastAsia="Times New Roman" w:hAnsi="Times New Roman" w:cs="Times New Roman"/>
      <w:sz w:val="16"/>
      <w:szCs w:val="20"/>
      <w:lang w:val="fr-FR" w:eastAsia="fr-FR"/>
    </w:rPr>
  </w:style>
  <w:style w:type="paragraph" w:styleId="Footer">
    <w:name w:val="footer"/>
    <w:basedOn w:val="Normal"/>
    <w:link w:val="FooterChar"/>
    <w:rsid w:val="0095672C"/>
    <w:pPr>
      <w:pBdr>
        <w:top w:val="single" w:sz="6" w:space="2" w:color="auto"/>
      </w:pBdr>
      <w:tabs>
        <w:tab w:val="right" w:pos="8222"/>
      </w:tabs>
      <w:spacing w:after="0" w:line="240" w:lineRule="auto"/>
      <w:jc w:val="both"/>
    </w:pPr>
    <w:rPr>
      <w:rFonts w:ascii="Arial" w:eastAsia="Times New Roman" w:hAnsi="Arial" w:cs="Times New Roman"/>
      <w:sz w:val="18"/>
      <w:szCs w:val="20"/>
      <w:lang w:val="fr-FR" w:eastAsia="fr-FR"/>
    </w:rPr>
  </w:style>
  <w:style w:type="character" w:customStyle="1" w:styleId="FooterChar">
    <w:name w:val="Footer Char"/>
    <w:basedOn w:val="DefaultParagraphFont"/>
    <w:link w:val="Footer"/>
    <w:uiPriority w:val="99"/>
    <w:rsid w:val="0095672C"/>
    <w:rPr>
      <w:rFonts w:ascii="Arial" w:eastAsia="Times New Roman" w:hAnsi="Arial" w:cs="Times New Roman"/>
      <w:sz w:val="18"/>
      <w:szCs w:val="20"/>
      <w:lang w:val="fr-FR" w:eastAsia="fr-FR"/>
    </w:rPr>
  </w:style>
  <w:style w:type="paragraph" w:styleId="TOC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lang w:val="fr-FR" w:eastAsia="fr-FR"/>
    </w:rPr>
  </w:style>
  <w:style w:type="paragraph" w:styleId="TOC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lang w:val="fr-FR" w:eastAsia="fr-FR"/>
    </w:rPr>
  </w:style>
  <w:style w:type="paragraph" w:styleId="TOC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lang w:val="fr-FR" w:eastAsia="fr-FR"/>
    </w:rPr>
  </w:style>
  <w:style w:type="paragraph" w:styleId="TOC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lang w:val="fr-FR" w:eastAsia="fr-FR"/>
    </w:rPr>
  </w:style>
  <w:style w:type="paragraph" w:styleId="TOC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lang w:val="fr-FR" w:eastAsia="fr-FR"/>
    </w:rPr>
  </w:style>
  <w:style w:type="paragraph" w:styleId="Caption">
    <w:name w:val="caption"/>
    <w:basedOn w:val="Normal"/>
    <w:next w:val="Normal"/>
    <w:qFormat/>
    <w:rsid w:val="0095672C"/>
    <w:pPr>
      <w:spacing w:after="0" w:line="240" w:lineRule="auto"/>
      <w:jc w:val="both"/>
    </w:pPr>
    <w:rPr>
      <w:rFonts w:ascii="Arial" w:eastAsia="Times New Roman" w:hAnsi="Arial" w:cs="Times New Roman"/>
      <w:b/>
      <w:sz w:val="20"/>
      <w:szCs w:val="20"/>
      <w:lang w:val="fr-FR" w:eastAsia="fr-FR"/>
    </w:rPr>
  </w:style>
  <w:style w:type="paragraph" w:styleId="Title">
    <w:name w:val="Title"/>
    <w:basedOn w:val="Normal"/>
    <w:next w:val="Normal"/>
    <w:link w:val="TitleCh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lang w:val="fr-FR" w:eastAsia="fr-FR"/>
    </w:rPr>
  </w:style>
  <w:style w:type="character" w:customStyle="1" w:styleId="TitleChar">
    <w:name w:val="Title Char"/>
    <w:basedOn w:val="DefaultParagraphFont"/>
    <w:link w:val="Titl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ListParagraph">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lang w:val="fr-FR" w:eastAsia="fr-FR"/>
    </w:rPr>
  </w:style>
  <w:style w:type="paragraph" w:styleId="PlainText">
    <w:name w:val="Plain Text"/>
    <w:basedOn w:val="Normal"/>
    <w:link w:val="PlainTextChar"/>
    <w:uiPriority w:val="99"/>
    <w:unhideWhenUsed/>
    <w:rsid w:val="0095672C"/>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95672C"/>
    <w:rPr>
      <w:rFonts w:ascii="Calibri" w:eastAsia="Times New Roman" w:hAnsi="Calibri" w:cs="Times New Roman"/>
      <w:szCs w:val="21"/>
      <w:lang w:eastAsia="en-GB"/>
    </w:rPr>
  </w:style>
  <w:style w:type="character" w:styleId="Hyperlink">
    <w:name w:val="Hyperlink"/>
    <w:basedOn w:val="DefaultParagraphFont"/>
    <w:uiPriority w:val="99"/>
    <w:unhideWhenUsed/>
    <w:rsid w:val="0095672C"/>
    <w:rPr>
      <w:color w:val="0000FF"/>
      <w:u w:val="single"/>
    </w:rPr>
  </w:style>
  <w:style w:type="character" w:styleId="FollowedHyperlink">
    <w:name w:val="FollowedHyperlink"/>
    <w:basedOn w:val="DefaultParagraphFon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Rvision1">
    <w:name w:val="Révision1"/>
    <w:hidden/>
    <w:uiPriority w:val="99"/>
    <w:semiHidden/>
    <w:rsid w:val="000A55AA"/>
    <w:pPr>
      <w:spacing w:after="0" w:line="240" w:lineRule="auto"/>
    </w:pPr>
    <w:rPr>
      <w:rFonts w:ascii="Calibri" w:eastAsia="Calibri" w:hAnsi="Calibri" w:cs="Times New Roman"/>
      <w:lang w:val="fr-FR"/>
    </w:rPr>
  </w:style>
  <w:style w:type="character" w:styleId="PageNumber">
    <w:name w:val="page number"/>
    <w:basedOn w:val="DefaultParagraphFont"/>
    <w:rsid w:val="000A55AA"/>
  </w:style>
  <w:style w:type="paragraph" w:styleId="NormalWeb">
    <w:name w:val="Normal (Web)"/>
    <w:basedOn w:val="Normal"/>
    <w:uiPriority w:val="99"/>
    <w:unhideWhenUsed/>
    <w:rsid w:val="00E733D5"/>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59"/>
    <w:rsid w:val="00BA7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5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45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F60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C84ACA"/>
    <w:pPr>
      <w:spacing w:after="120" w:line="240" w:lineRule="auto"/>
    </w:pPr>
    <w:rPr>
      <w:rFonts w:ascii="Times New Roman" w:eastAsia="Times New Roman" w:hAnsi="Times New Roman" w:cs="Times New Roman"/>
      <w:sz w:val="24"/>
      <w:szCs w:val="24"/>
      <w:lang w:eastAsia="de-DE"/>
    </w:rPr>
  </w:style>
  <w:style w:type="character" w:customStyle="1" w:styleId="BodyTextChar">
    <w:name w:val="Body Text Char"/>
    <w:basedOn w:val="DefaultParagraphFont"/>
    <w:link w:val="BodyText"/>
    <w:uiPriority w:val="99"/>
    <w:rsid w:val="00C84ACA"/>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6883">
      <w:bodyDiv w:val="1"/>
      <w:marLeft w:val="0"/>
      <w:marRight w:val="0"/>
      <w:marTop w:val="0"/>
      <w:marBottom w:val="0"/>
      <w:divBdr>
        <w:top w:val="none" w:sz="0" w:space="0" w:color="auto"/>
        <w:left w:val="none" w:sz="0" w:space="0" w:color="auto"/>
        <w:bottom w:val="none" w:sz="0" w:space="0" w:color="auto"/>
        <w:right w:val="none" w:sz="0" w:space="0" w:color="auto"/>
      </w:divBdr>
    </w:div>
    <w:div w:id="8146174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335694643">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552666818">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787089814">
      <w:bodyDiv w:val="1"/>
      <w:marLeft w:val="0"/>
      <w:marRight w:val="0"/>
      <w:marTop w:val="0"/>
      <w:marBottom w:val="0"/>
      <w:divBdr>
        <w:top w:val="none" w:sz="0" w:space="0" w:color="auto"/>
        <w:left w:val="none" w:sz="0" w:space="0" w:color="auto"/>
        <w:bottom w:val="none" w:sz="0" w:space="0" w:color="auto"/>
        <w:right w:val="none" w:sz="0" w:space="0" w:color="auto"/>
      </w:divBdr>
    </w:div>
    <w:div w:id="1009259989">
      <w:bodyDiv w:val="1"/>
      <w:marLeft w:val="0"/>
      <w:marRight w:val="0"/>
      <w:marTop w:val="0"/>
      <w:marBottom w:val="0"/>
      <w:divBdr>
        <w:top w:val="none" w:sz="0" w:space="0" w:color="auto"/>
        <w:left w:val="none" w:sz="0" w:space="0" w:color="auto"/>
        <w:bottom w:val="none" w:sz="0" w:space="0" w:color="auto"/>
        <w:right w:val="none" w:sz="0" w:space="0" w:color="auto"/>
      </w:divBdr>
    </w:div>
    <w:div w:id="1044596160">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01673032">
      <w:bodyDiv w:val="1"/>
      <w:marLeft w:val="0"/>
      <w:marRight w:val="0"/>
      <w:marTop w:val="0"/>
      <w:marBottom w:val="0"/>
      <w:divBdr>
        <w:top w:val="none" w:sz="0" w:space="0" w:color="auto"/>
        <w:left w:val="none" w:sz="0" w:space="0" w:color="auto"/>
        <w:bottom w:val="none" w:sz="0" w:space="0" w:color="auto"/>
        <w:right w:val="none" w:sz="0" w:space="0" w:color="auto"/>
      </w:divBdr>
      <w:divsChild>
        <w:div w:id="1703632337">
          <w:marLeft w:val="0"/>
          <w:marRight w:val="0"/>
          <w:marTop w:val="0"/>
          <w:marBottom w:val="0"/>
          <w:divBdr>
            <w:top w:val="none" w:sz="0" w:space="0" w:color="auto"/>
            <w:left w:val="none" w:sz="0" w:space="0" w:color="auto"/>
            <w:bottom w:val="none" w:sz="0" w:space="0" w:color="auto"/>
            <w:right w:val="none" w:sz="0" w:space="0" w:color="auto"/>
          </w:divBdr>
          <w:divsChild>
            <w:div w:id="1504321961">
              <w:marLeft w:val="0"/>
              <w:marRight w:val="0"/>
              <w:marTop w:val="0"/>
              <w:marBottom w:val="0"/>
              <w:divBdr>
                <w:top w:val="none" w:sz="0" w:space="0" w:color="auto"/>
                <w:left w:val="none" w:sz="0" w:space="0" w:color="auto"/>
                <w:bottom w:val="none" w:sz="0" w:space="0" w:color="auto"/>
                <w:right w:val="none" w:sz="0" w:space="0" w:color="auto"/>
              </w:divBdr>
              <w:divsChild>
                <w:div w:id="728697532">
                  <w:marLeft w:val="0"/>
                  <w:marRight w:val="0"/>
                  <w:marTop w:val="0"/>
                  <w:marBottom w:val="0"/>
                  <w:divBdr>
                    <w:top w:val="none" w:sz="0" w:space="0" w:color="auto"/>
                    <w:left w:val="none" w:sz="0" w:space="0" w:color="auto"/>
                    <w:bottom w:val="none" w:sz="0" w:space="0" w:color="auto"/>
                    <w:right w:val="none" w:sz="0" w:space="0" w:color="auto"/>
                  </w:divBdr>
                  <w:divsChild>
                    <w:div w:id="1781534402">
                      <w:marLeft w:val="0"/>
                      <w:marRight w:val="0"/>
                      <w:marTop w:val="0"/>
                      <w:marBottom w:val="0"/>
                      <w:divBdr>
                        <w:top w:val="none" w:sz="0" w:space="0" w:color="auto"/>
                        <w:left w:val="none" w:sz="0" w:space="0" w:color="auto"/>
                        <w:bottom w:val="none" w:sz="0" w:space="0" w:color="auto"/>
                        <w:right w:val="none" w:sz="0" w:space="0" w:color="auto"/>
                      </w:divBdr>
                      <w:divsChild>
                        <w:div w:id="8066245">
                          <w:marLeft w:val="0"/>
                          <w:marRight w:val="0"/>
                          <w:marTop w:val="0"/>
                          <w:marBottom w:val="0"/>
                          <w:divBdr>
                            <w:top w:val="none" w:sz="0" w:space="0" w:color="auto"/>
                            <w:left w:val="none" w:sz="0" w:space="0" w:color="auto"/>
                            <w:bottom w:val="none" w:sz="0" w:space="0" w:color="auto"/>
                            <w:right w:val="none" w:sz="0" w:space="0" w:color="auto"/>
                          </w:divBdr>
                          <w:divsChild>
                            <w:div w:id="1118453074">
                              <w:marLeft w:val="0"/>
                              <w:marRight w:val="0"/>
                              <w:marTop w:val="0"/>
                              <w:marBottom w:val="0"/>
                              <w:divBdr>
                                <w:top w:val="none" w:sz="0" w:space="0" w:color="auto"/>
                                <w:left w:val="none" w:sz="0" w:space="0" w:color="auto"/>
                                <w:bottom w:val="none" w:sz="0" w:space="0" w:color="auto"/>
                                <w:right w:val="none" w:sz="0" w:space="0" w:color="auto"/>
                              </w:divBdr>
                              <w:divsChild>
                                <w:div w:id="1675840342">
                                  <w:marLeft w:val="0"/>
                                  <w:marRight w:val="0"/>
                                  <w:marTop w:val="0"/>
                                  <w:marBottom w:val="0"/>
                                  <w:divBdr>
                                    <w:top w:val="none" w:sz="0" w:space="0" w:color="auto"/>
                                    <w:left w:val="none" w:sz="0" w:space="0" w:color="auto"/>
                                    <w:bottom w:val="none" w:sz="0" w:space="0" w:color="auto"/>
                                    <w:right w:val="none" w:sz="0" w:space="0" w:color="auto"/>
                                  </w:divBdr>
                                  <w:divsChild>
                                    <w:div w:id="326515799">
                                      <w:marLeft w:val="0"/>
                                      <w:marRight w:val="0"/>
                                      <w:marTop w:val="0"/>
                                      <w:marBottom w:val="0"/>
                                      <w:divBdr>
                                        <w:top w:val="none" w:sz="0" w:space="0" w:color="auto"/>
                                        <w:left w:val="none" w:sz="0" w:space="0" w:color="auto"/>
                                        <w:bottom w:val="none" w:sz="0" w:space="0" w:color="auto"/>
                                        <w:right w:val="none" w:sz="0" w:space="0" w:color="auto"/>
                                      </w:divBdr>
                                      <w:divsChild>
                                        <w:div w:id="592013370">
                                          <w:marLeft w:val="0"/>
                                          <w:marRight w:val="0"/>
                                          <w:marTop w:val="0"/>
                                          <w:marBottom w:val="0"/>
                                          <w:divBdr>
                                            <w:top w:val="none" w:sz="0" w:space="0" w:color="auto"/>
                                            <w:left w:val="none" w:sz="0" w:space="0" w:color="auto"/>
                                            <w:bottom w:val="none" w:sz="0" w:space="0" w:color="auto"/>
                                            <w:right w:val="none" w:sz="0" w:space="0" w:color="auto"/>
                                          </w:divBdr>
                                          <w:divsChild>
                                            <w:div w:id="1407458137">
                                              <w:marLeft w:val="0"/>
                                              <w:marRight w:val="0"/>
                                              <w:marTop w:val="0"/>
                                              <w:marBottom w:val="0"/>
                                              <w:divBdr>
                                                <w:top w:val="none" w:sz="0" w:space="0" w:color="auto"/>
                                                <w:left w:val="none" w:sz="0" w:space="0" w:color="auto"/>
                                                <w:bottom w:val="none" w:sz="0" w:space="0" w:color="auto"/>
                                                <w:right w:val="none" w:sz="0" w:space="0" w:color="auto"/>
                                              </w:divBdr>
                                              <w:divsChild>
                                                <w:div w:id="1877699540">
                                                  <w:marLeft w:val="0"/>
                                                  <w:marRight w:val="0"/>
                                                  <w:marTop w:val="0"/>
                                                  <w:marBottom w:val="0"/>
                                                  <w:divBdr>
                                                    <w:top w:val="none" w:sz="0" w:space="0" w:color="auto"/>
                                                    <w:left w:val="none" w:sz="0" w:space="0" w:color="auto"/>
                                                    <w:bottom w:val="none" w:sz="0" w:space="0" w:color="auto"/>
                                                    <w:right w:val="none" w:sz="0" w:space="0" w:color="auto"/>
                                                  </w:divBdr>
                                                  <w:divsChild>
                                                    <w:div w:id="2079204187">
                                                      <w:marLeft w:val="0"/>
                                                      <w:marRight w:val="0"/>
                                                      <w:marTop w:val="0"/>
                                                      <w:marBottom w:val="0"/>
                                                      <w:divBdr>
                                                        <w:top w:val="none" w:sz="0" w:space="0" w:color="auto"/>
                                                        <w:left w:val="none" w:sz="0" w:space="0" w:color="auto"/>
                                                        <w:bottom w:val="none" w:sz="0" w:space="0" w:color="auto"/>
                                                        <w:right w:val="none" w:sz="0" w:space="0" w:color="auto"/>
                                                      </w:divBdr>
                                                      <w:divsChild>
                                                        <w:div w:id="778061946">
                                                          <w:marLeft w:val="0"/>
                                                          <w:marRight w:val="0"/>
                                                          <w:marTop w:val="0"/>
                                                          <w:marBottom w:val="0"/>
                                                          <w:divBdr>
                                                            <w:top w:val="none" w:sz="0" w:space="0" w:color="auto"/>
                                                            <w:left w:val="none" w:sz="0" w:space="0" w:color="auto"/>
                                                            <w:bottom w:val="none" w:sz="0" w:space="0" w:color="auto"/>
                                                            <w:right w:val="none" w:sz="0" w:space="0" w:color="auto"/>
                                                          </w:divBdr>
                                                          <w:divsChild>
                                                            <w:div w:id="855194923">
                                                              <w:marLeft w:val="0"/>
                                                              <w:marRight w:val="0"/>
                                                              <w:marTop w:val="0"/>
                                                              <w:marBottom w:val="0"/>
                                                              <w:divBdr>
                                                                <w:top w:val="none" w:sz="0" w:space="0" w:color="auto"/>
                                                                <w:left w:val="none" w:sz="0" w:space="0" w:color="auto"/>
                                                                <w:bottom w:val="none" w:sz="0" w:space="0" w:color="auto"/>
                                                                <w:right w:val="none" w:sz="0" w:space="0" w:color="auto"/>
                                                              </w:divBdr>
                                                              <w:divsChild>
                                                                <w:div w:id="1202861308">
                                                                  <w:marLeft w:val="0"/>
                                                                  <w:marRight w:val="0"/>
                                                                  <w:marTop w:val="0"/>
                                                                  <w:marBottom w:val="0"/>
                                                                  <w:divBdr>
                                                                    <w:top w:val="none" w:sz="0" w:space="0" w:color="auto"/>
                                                                    <w:left w:val="none" w:sz="0" w:space="0" w:color="auto"/>
                                                                    <w:bottom w:val="none" w:sz="0" w:space="0" w:color="auto"/>
                                                                    <w:right w:val="none" w:sz="0" w:space="0" w:color="auto"/>
                                                                  </w:divBdr>
                                                                  <w:divsChild>
                                                                    <w:div w:id="502667217">
                                                                      <w:marLeft w:val="0"/>
                                                                      <w:marRight w:val="0"/>
                                                                      <w:marTop w:val="0"/>
                                                                      <w:marBottom w:val="0"/>
                                                                      <w:divBdr>
                                                                        <w:top w:val="none" w:sz="0" w:space="0" w:color="auto"/>
                                                                        <w:left w:val="none" w:sz="0" w:space="0" w:color="auto"/>
                                                                        <w:bottom w:val="none" w:sz="0" w:space="0" w:color="auto"/>
                                                                        <w:right w:val="none" w:sz="0" w:space="0" w:color="auto"/>
                                                                      </w:divBdr>
                                                                      <w:divsChild>
                                                                        <w:div w:id="1889225447">
                                                                          <w:marLeft w:val="0"/>
                                                                          <w:marRight w:val="0"/>
                                                                          <w:marTop w:val="0"/>
                                                                          <w:marBottom w:val="0"/>
                                                                          <w:divBdr>
                                                                            <w:top w:val="none" w:sz="0" w:space="0" w:color="auto"/>
                                                                            <w:left w:val="none" w:sz="0" w:space="0" w:color="auto"/>
                                                                            <w:bottom w:val="none" w:sz="0" w:space="0" w:color="auto"/>
                                                                            <w:right w:val="none" w:sz="0" w:space="0" w:color="auto"/>
                                                                          </w:divBdr>
                                                                          <w:divsChild>
                                                                            <w:div w:id="275139509">
                                                                              <w:marLeft w:val="0"/>
                                                                              <w:marRight w:val="0"/>
                                                                              <w:marTop w:val="0"/>
                                                                              <w:marBottom w:val="0"/>
                                                                              <w:divBdr>
                                                                                <w:top w:val="none" w:sz="0" w:space="0" w:color="auto"/>
                                                                                <w:left w:val="none" w:sz="0" w:space="0" w:color="auto"/>
                                                                                <w:bottom w:val="none" w:sz="0" w:space="0" w:color="auto"/>
                                                                                <w:right w:val="none" w:sz="0" w:space="0" w:color="auto"/>
                                                                              </w:divBdr>
                                                                              <w:divsChild>
                                                                                <w:div w:id="579948079">
                                                                                  <w:marLeft w:val="0"/>
                                                                                  <w:marRight w:val="0"/>
                                                                                  <w:marTop w:val="0"/>
                                                                                  <w:marBottom w:val="0"/>
                                                                                  <w:divBdr>
                                                                                    <w:top w:val="none" w:sz="0" w:space="0" w:color="auto"/>
                                                                                    <w:left w:val="none" w:sz="0" w:space="0" w:color="auto"/>
                                                                                    <w:bottom w:val="none" w:sz="0" w:space="0" w:color="auto"/>
                                                                                    <w:right w:val="none" w:sz="0" w:space="0" w:color="auto"/>
                                                                                  </w:divBdr>
                                                                                  <w:divsChild>
                                                                                    <w:div w:id="150366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30215111">
      <w:bodyDiv w:val="1"/>
      <w:marLeft w:val="0"/>
      <w:marRight w:val="0"/>
      <w:marTop w:val="0"/>
      <w:marBottom w:val="0"/>
      <w:divBdr>
        <w:top w:val="none" w:sz="0" w:space="0" w:color="auto"/>
        <w:left w:val="none" w:sz="0" w:space="0" w:color="auto"/>
        <w:bottom w:val="none" w:sz="0" w:space="0" w:color="auto"/>
        <w:right w:val="none" w:sz="0" w:space="0" w:color="auto"/>
      </w:divBdr>
      <w:divsChild>
        <w:div w:id="919675638">
          <w:marLeft w:val="0"/>
          <w:marRight w:val="0"/>
          <w:marTop w:val="0"/>
          <w:marBottom w:val="0"/>
          <w:divBdr>
            <w:top w:val="none" w:sz="0" w:space="0" w:color="auto"/>
            <w:left w:val="none" w:sz="0" w:space="0" w:color="auto"/>
            <w:bottom w:val="none" w:sz="0" w:space="0" w:color="auto"/>
            <w:right w:val="none" w:sz="0" w:space="0" w:color="auto"/>
          </w:divBdr>
          <w:divsChild>
            <w:div w:id="130025123">
              <w:marLeft w:val="0"/>
              <w:marRight w:val="0"/>
              <w:marTop w:val="0"/>
              <w:marBottom w:val="0"/>
              <w:divBdr>
                <w:top w:val="none" w:sz="0" w:space="0" w:color="auto"/>
                <w:left w:val="none" w:sz="0" w:space="0" w:color="auto"/>
                <w:bottom w:val="none" w:sz="0" w:space="0" w:color="auto"/>
                <w:right w:val="none" w:sz="0" w:space="0" w:color="auto"/>
              </w:divBdr>
              <w:divsChild>
                <w:div w:id="2062628851">
                  <w:marLeft w:val="0"/>
                  <w:marRight w:val="0"/>
                  <w:marTop w:val="0"/>
                  <w:marBottom w:val="0"/>
                  <w:divBdr>
                    <w:top w:val="none" w:sz="0" w:space="0" w:color="auto"/>
                    <w:left w:val="none" w:sz="0" w:space="0" w:color="auto"/>
                    <w:bottom w:val="none" w:sz="0" w:space="0" w:color="auto"/>
                    <w:right w:val="none" w:sz="0" w:space="0" w:color="auto"/>
                  </w:divBdr>
                  <w:divsChild>
                    <w:div w:id="1661227998">
                      <w:marLeft w:val="0"/>
                      <w:marRight w:val="0"/>
                      <w:marTop w:val="0"/>
                      <w:marBottom w:val="0"/>
                      <w:divBdr>
                        <w:top w:val="none" w:sz="0" w:space="0" w:color="auto"/>
                        <w:left w:val="none" w:sz="0" w:space="0" w:color="auto"/>
                        <w:bottom w:val="none" w:sz="0" w:space="0" w:color="auto"/>
                        <w:right w:val="none" w:sz="0" w:space="0" w:color="auto"/>
                      </w:divBdr>
                      <w:divsChild>
                        <w:div w:id="150829667">
                          <w:marLeft w:val="0"/>
                          <w:marRight w:val="0"/>
                          <w:marTop w:val="0"/>
                          <w:marBottom w:val="0"/>
                          <w:divBdr>
                            <w:top w:val="none" w:sz="0" w:space="0" w:color="auto"/>
                            <w:left w:val="none" w:sz="0" w:space="0" w:color="auto"/>
                            <w:bottom w:val="none" w:sz="0" w:space="0" w:color="auto"/>
                            <w:right w:val="none" w:sz="0" w:space="0" w:color="auto"/>
                          </w:divBdr>
                          <w:divsChild>
                            <w:div w:id="1859348391">
                              <w:marLeft w:val="0"/>
                              <w:marRight w:val="0"/>
                              <w:marTop w:val="0"/>
                              <w:marBottom w:val="0"/>
                              <w:divBdr>
                                <w:top w:val="none" w:sz="0" w:space="0" w:color="auto"/>
                                <w:left w:val="none" w:sz="0" w:space="0" w:color="auto"/>
                                <w:bottom w:val="none" w:sz="0" w:space="0" w:color="auto"/>
                                <w:right w:val="none" w:sz="0" w:space="0" w:color="auto"/>
                              </w:divBdr>
                              <w:divsChild>
                                <w:div w:id="1121071450">
                                  <w:marLeft w:val="0"/>
                                  <w:marRight w:val="0"/>
                                  <w:marTop w:val="0"/>
                                  <w:marBottom w:val="0"/>
                                  <w:divBdr>
                                    <w:top w:val="none" w:sz="0" w:space="0" w:color="auto"/>
                                    <w:left w:val="none" w:sz="0" w:space="0" w:color="auto"/>
                                    <w:bottom w:val="none" w:sz="0" w:space="0" w:color="auto"/>
                                    <w:right w:val="none" w:sz="0" w:space="0" w:color="auto"/>
                                  </w:divBdr>
                                  <w:divsChild>
                                    <w:div w:id="1056783419">
                                      <w:marLeft w:val="0"/>
                                      <w:marRight w:val="0"/>
                                      <w:marTop w:val="0"/>
                                      <w:marBottom w:val="0"/>
                                      <w:divBdr>
                                        <w:top w:val="none" w:sz="0" w:space="0" w:color="auto"/>
                                        <w:left w:val="none" w:sz="0" w:space="0" w:color="auto"/>
                                        <w:bottom w:val="none" w:sz="0" w:space="0" w:color="auto"/>
                                        <w:right w:val="none" w:sz="0" w:space="0" w:color="auto"/>
                                      </w:divBdr>
                                      <w:divsChild>
                                        <w:div w:id="1998486708">
                                          <w:marLeft w:val="0"/>
                                          <w:marRight w:val="0"/>
                                          <w:marTop w:val="0"/>
                                          <w:marBottom w:val="0"/>
                                          <w:divBdr>
                                            <w:top w:val="none" w:sz="0" w:space="0" w:color="auto"/>
                                            <w:left w:val="none" w:sz="0" w:space="0" w:color="auto"/>
                                            <w:bottom w:val="none" w:sz="0" w:space="0" w:color="auto"/>
                                            <w:right w:val="none" w:sz="0" w:space="0" w:color="auto"/>
                                          </w:divBdr>
                                          <w:divsChild>
                                            <w:div w:id="524290719">
                                              <w:marLeft w:val="0"/>
                                              <w:marRight w:val="0"/>
                                              <w:marTop w:val="0"/>
                                              <w:marBottom w:val="0"/>
                                              <w:divBdr>
                                                <w:top w:val="none" w:sz="0" w:space="0" w:color="auto"/>
                                                <w:left w:val="none" w:sz="0" w:space="0" w:color="auto"/>
                                                <w:bottom w:val="none" w:sz="0" w:space="0" w:color="auto"/>
                                                <w:right w:val="none" w:sz="0" w:space="0" w:color="auto"/>
                                              </w:divBdr>
                                              <w:divsChild>
                                                <w:div w:id="1332757446">
                                                  <w:marLeft w:val="0"/>
                                                  <w:marRight w:val="0"/>
                                                  <w:marTop w:val="0"/>
                                                  <w:marBottom w:val="0"/>
                                                  <w:divBdr>
                                                    <w:top w:val="none" w:sz="0" w:space="0" w:color="auto"/>
                                                    <w:left w:val="none" w:sz="0" w:space="0" w:color="auto"/>
                                                    <w:bottom w:val="none" w:sz="0" w:space="0" w:color="auto"/>
                                                    <w:right w:val="none" w:sz="0" w:space="0" w:color="auto"/>
                                                  </w:divBdr>
                                                  <w:divsChild>
                                                    <w:div w:id="1719627629">
                                                      <w:marLeft w:val="0"/>
                                                      <w:marRight w:val="0"/>
                                                      <w:marTop w:val="0"/>
                                                      <w:marBottom w:val="0"/>
                                                      <w:divBdr>
                                                        <w:top w:val="none" w:sz="0" w:space="0" w:color="auto"/>
                                                        <w:left w:val="none" w:sz="0" w:space="0" w:color="auto"/>
                                                        <w:bottom w:val="none" w:sz="0" w:space="0" w:color="auto"/>
                                                        <w:right w:val="none" w:sz="0" w:space="0" w:color="auto"/>
                                                      </w:divBdr>
                                                      <w:divsChild>
                                                        <w:div w:id="408313038">
                                                          <w:marLeft w:val="0"/>
                                                          <w:marRight w:val="0"/>
                                                          <w:marTop w:val="0"/>
                                                          <w:marBottom w:val="0"/>
                                                          <w:divBdr>
                                                            <w:top w:val="none" w:sz="0" w:space="0" w:color="auto"/>
                                                            <w:left w:val="none" w:sz="0" w:space="0" w:color="auto"/>
                                                            <w:bottom w:val="none" w:sz="0" w:space="0" w:color="auto"/>
                                                            <w:right w:val="none" w:sz="0" w:space="0" w:color="auto"/>
                                                          </w:divBdr>
                                                          <w:divsChild>
                                                            <w:div w:id="2144083137">
                                                              <w:marLeft w:val="0"/>
                                                              <w:marRight w:val="0"/>
                                                              <w:marTop w:val="0"/>
                                                              <w:marBottom w:val="0"/>
                                                              <w:divBdr>
                                                                <w:top w:val="none" w:sz="0" w:space="0" w:color="auto"/>
                                                                <w:left w:val="none" w:sz="0" w:space="0" w:color="auto"/>
                                                                <w:bottom w:val="none" w:sz="0" w:space="0" w:color="auto"/>
                                                                <w:right w:val="none" w:sz="0" w:space="0" w:color="auto"/>
                                                              </w:divBdr>
                                                              <w:divsChild>
                                                                <w:div w:id="1985967632">
                                                                  <w:marLeft w:val="0"/>
                                                                  <w:marRight w:val="0"/>
                                                                  <w:marTop w:val="0"/>
                                                                  <w:marBottom w:val="0"/>
                                                                  <w:divBdr>
                                                                    <w:top w:val="none" w:sz="0" w:space="0" w:color="auto"/>
                                                                    <w:left w:val="none" w:sz="0" w:space="0" w:color="auto"/>
                                                                    <w:bottom w:val="none" w:sz="0" w:space="0" w:color="auto"/>
                                                                    <w:right w:val="none" w:sz="0" w:space="0" w:color="auto"/>
                                                                  </w:divBdr>
                                                                  <w:divsChild>
                                                                    <w:div w:id="1596866381">
                                                                      <w:marLeft w:val="0"/>
                                                                      <w:marRight w:val="0"/>
                                                                      <w:marTop w:val="0"/>
                                                                      <w:marBottom w:val="0"/>
                                                                      <w:divBdr>
                                                                        <w:top w:val="none" w:sz="0" w:space="0" w:color="auto"/>
                                                                        <w:left w:val="none" w:sz="0" w:space="0" w:color="auto"/>
                                                                        <w:bottom w:val="none" w:sz="0" w:space="0" w:color="auto"/>
                                                                        <w:right w:val="none" w:sz="0" w:space="0" w:color="auto"/>
                                                                      </w:divBdr>
                                                                      <w:divsChild>
                                                                        <w:div w:id="1305697602">
                                                                          <w:marLeft w:val="0"/>
                                                                          <w:marRight w:val="0"/>
                                                                          <w:marTop w:val="0"/>
                                                                          <w:marBottom w:val="0"/>
                                                                          <w:divBdr>
                                                                            <w:top w:val="none" w:sz="0" w:space="0" w:color="auto"/>
                                                                            <w:left w:val="none" w:sz="0" w:space="0" w:color="auto"/>
                                                                            <w:bottom w:val="none" w:sz="0" w:space="0" w:color="auto"/>
                                                                            <w:right w:val="none" w:sz="0" w:space="0" w:color="auto"/>
                                                                          </w:divBdr>
                                                                          <w:divsChild>
                                                                            <w:div w:id="27494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60989265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828860286">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AE4BF51F-AB24-4824-AE87-F270C3323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418</Pages>
  <Words>183216</Words>
  <Characters>1044336</Characters>
  <Application>Microsoft Office Word</Application>
  <DocSecurity>0</DocSecurity>
  <Lines>8702</Lines>
  <Paragraphs>2450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1225102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2017-06-07T10:38:00Z</dcterms:created>
  <dcterms:modified xsi:type="dcterms:W3CDTF">2017-07-11T14:20:00Z</dcterms:modified>
</cp:coreProperties>
</file>